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3B1" w:rsidRPr="00280C51" w:rsidRDefault="00426B74" w:rsidP="00207515">
      <w:pPr>
        <w:pStyle w:val="T2Base"/>
      </w:pPr>
      <w:r>
        <w:rPr>
          <w:noProof/>
          <w:lang w:eastAsia="en-GB"/>
        </w:rPr>
        <mc:AlternateContent>
          <mc:Choice Requires="wps">
            <w:drawing>
              <wp:anchor distT="0" distB="0" distL="114300" distR="114300" simplePos="0" relativeHeight="251655168" behindDoc="0" locked="0" layoutInCell="1" allowOverlap="1" wp14:anchorId="5B8DE98A" wp14:editId="6E452ADF">
                <wp:simplePos x="0" y="0"/>
                <wp:positionH relativeFrom="column">
                  <wp:posOffset>3494405</wp:posOffset>
                </wp:positionH>
                <wp:positionV relativeFrom="paragraph">
                  <wp:posOffset>16510</wp:posOffset>
                </wp:positionV>
                <wp:extent cx="0" cy="2971800"/>
                <wp:effectExtent l="17780" t="16510" r="10795" b="12065"/>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97180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15pt,1.3pt" to="275.15pt,2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" strokecolor="#369" strokeweight="1.5pt"/>
            </w:pict>
          </mc:Fallback>
        </mc:AlternateContent>
      </w:r>
      <w:r>
        <w:rPr>
          <w:noProof/>
          <w:lang w:eastAsia="en-GB"/>
        </w:rPr>
        <mc:AlternateContent>
          <mc:Choice Requires="wps">
            <w:drawing>
              <wp:anchor distT="0" distB="0" distL="114300" distR="114300" simplePos="0" relativeHeight="251656192" behindDoc="0" locked="0" layoutInCell="1" allowOverlap="1" wp14:anchorId="6E8AA1BF" wp14:editId="576C1C70">
                <wp:simplePos x="0" y="0"/>
                <wp:positionH relativeFrom="column">
                  <wp:posOffset>3494405</wp:posOffset>
                </wp:positionH>
                <wp:positionV relativeFrom="paragraph">
                  <wp:posOffset>16510</wp:posOffset>
                </wp:positionV>
                <wp:extent cx="2286000" cy="0"/>
                <wp:effectExtent l="17780" t="16510" r="10795" b="12065"/>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0" cy="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15pt,1.3pt" to="455.1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" strokecolor="#369" strokeweight="1.5pt"/>
            </w:pict>
          </mc:Fallback>
        </mc:AlternateContent>
      </w:r>
      <w:r w:rsidR="006803B1" w:rsidRPr="00280C51">
        <w:tab/>
      </w:r>
    </w:p>
    <w:p w:rsidR="006803B1" w:rsidRPr="00280C51" w:rsidRDefault="006803B1" w:rsidP="00207515">
      <w:pPr>
        <w:pStyle w:val="T2Base"/>
      </w:pPr>
    </w:p>
    <w:p w:rsidR="006803B1" w:rsidRPr="00280C51" w:rsidRDefault="006803B1" w:rsidP="00207515">
      <w:pPr>
        <w:pStyle w:val="T2Base"/>
      </w:pPr>
    </w:p>
    <w:p w:rsidR="006803B1" w:rsidRPr="00280C51" w:rsidRDefault="00426B74" w:rsidP="00207515">
      <w:pPr>
        <w:pStyle w:val="T2Base"/>
      </w:pPr>
      <w:r>
        <w:rPr>
          <w:noProof/>
          <w:lang w:eastAsia="en-GB"/>
        </w:rPr>
        <w:drawing>
          <wp:anchor distT="0" distB="0" distL="114300" distR="114300" simplePos="0" relativeHeight="251659264" behindDoc="0" locked="0" layoutInCell="1" allowOverlap="1" wp14:anchorId="698BDEDC" wp14:editId="35F18686">
            <wp:simplePos x="0" y="0"/>
            <wp:positionH relativeFrom="column">
              <wp:posOffset>1584960</wp:posOffset>
            </wp:positionH>
            <wp:positionV relativeFrom="paragraph">
              <wp:posOffset>411480</wp:posOffset>
            </wp:positionV>
            <wp:extent cx="1566545" cy="759460"/>
            <wp:effectExtent l="0" t="0" r="0" b="2540"/>
            <wp:wrapNone/>
            <wp:docPr id="8" name="Bild 1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6545" cy="75946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g">
            <w:drawing>
              <wp:inline distT="0" distB="0" distL="0" distR="0" wp14:anchorId="0DC28C0A" wp14:editId="7B830870">
                <wp:extent cx="3151505" cy="1035050"/>
                <wp:effectExtent l="0" t="0" r="1270" b="0"/>
                <wp:docPr id="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51505" cy="1035050"/>
                          <a:chOff x="1341" y="724"/>
                          <a:chExt cx="2979" cy="942"/>
                        </a:xfrm>
                      </wpg:grpSpPr>
                      <pic:pic xmlns:pic="http://schemas.openxmlformats.org/drawingml/2006/picture">
                        <pic:nvPicPr>
                          <pic:cNvPr id="4" name="Picture 6"/>
                          <pic:cNvPicPr preferRelativeResize="0">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341" y="724"/>
                            <a:ext cx="1498" cy="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7"/>
                          <pic:cNvPicPr preferRelativeResize="0">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341" y="1064"/>
                            <a:ext cx="1225" cy="60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8"/>
                          <pic:cNvPicPr preferRelativeResize="0">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3131" y="1064"/>
                            <a:ext cx="1090" cy="5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Picture 9"/>
                          <pic:cNvPicPr preferRelativeResize="0">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2961" y="724"/>
                            <a:ext cx="1359" cy="36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id="Group 5" o:spid="_x0000_s1026" style="width:248.15pt;height:81.5pt;mso-position-horizontal-relative:char;mso-position-vertical-relative:line" coordorigin="1341,724" coordsize="2979,94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341;top:724;width:1498;height:40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AcHPBAAAA2gAAAA8AAABkcnMvZG93bnJldi54bWxEj0+LwjAUxO8LfofwBG9rqiyyVKP4h8J6&#10;1K2It0fzbIrNS2mi1v30G0HwOMzMb5jZorO1uFHrK8cKRsMEBHHhdMWlgvw3+/wG4QOyxtoxKXiQ&#10;h8W89zHDVLs77+i2D6WIEPYpKjAhNKmUvjBk0Q9dQxy9s2sthijbUuoW7xFuazlOkom0WHFcMNjQ&#10;2lBx2V+tApdljTldj9vkIVerHeWbgw9/Sg363XIKIlAX3uFX+0cr+ILnlXgD5Pw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AAcHPBAAAA2gAAAA8AAAAAAAAAAAAAAAAAnwIA&#10;AGRycy9kb3ducmV2LnhtbFBLBQYAAAAABAAEAPcAAACNAwAAAAA=&#10;">
                  <v:imagedata r:id="rId14" o:title=""/>
                </v:shape>
                <v:shape id="Picture 7" o:spid="_x0000_s1028" type="#_x0000_t75" style="position:absolute;left:1341;top:1064;width:1225;height:602;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ceAkrBAAAA2gAAAA8AAABkcnMvZG93bnJldi54bWxEj0GLwjAUhO+C/yG8hb1pqqhI1yiL4rIg&#10;CFbx/GzetqXNS0myWv+9EQSPw8x8wyxWnWnElZyvLCsYDRMQxLnVFRcKTsftYA7CB2SNjWVScCcP&#10;q2W/t8BU2xsf6JqFQkQI+xQVlCG0qZQ+L8mgH9qWOHp/1hkMUbpCaoe3CDeNHCfJTBqsOC6U2NK6&#10;pLzO/o2CYr0Z1ec2n9a7an/ibjf5ubiJUp8f3fcXiEBdeIdf7V+tYArPK/EGyO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ceAkrBAAAA2gAAAA8AAAAAAAAAAAAAAAAAnwIA&#10;AGRycy9kb3ducmV2LnhtbFBLBQYAAAAABAAEAPcAAACNAwAAAAA=&#10;">
                  <v:imagedata r:id="rId15" o:title=""/>
                </v:shape>
                <v:shape id="Picture 8" o:spid="_x0000_s1029" type="#_x0000_t75" style="position:absolute;left:3131;top:1064;width:1090;height:568;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mg7HbBAAAA2gAAAA8AAABkcnMvZG93bnJldi54bWxEj0GLwjAUhO/C/ofwhL1pqiwq1Sh2YVEE&#10;D+pe9vZonk2xeSlN1Oy/N4LgcZiZb5jFKtpG3KjztWMFo2EGgrh0uuZKwe/pZzAD4QOyxsYxKfgn&#10;D6vlR2+BuXZ3PtDtGCqRIOxzVGBCaHMpfWnIoh+6ljh5Z9dZDEl2ldQd3hPcNnKcZRNpsea0YLCl&#10;b0Pl5Xi1Ck6NwV0svqa8idWoOG8Obv9XKPXZj+s5iEAxvMOv9lYrmMDzSroBcvk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mg7HbBAAAA2gAAAA8AAAAAAAAAAAAAAAAAnwIA&#10;AGRycy9kb3ducmV2LnhtbFBLBQYAAAAABAAEAPcAAACNAwAAAAA=&#10;">
                  <v:imagedata r:id="rId16" o:title=""/>
                </v:shape>
                <v:shape id="Picture 9" o:spid="_x0000_s1030" type="#_x0000_t75" style="position:absolute;left:2961;top:724;width:1359;height:36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LLNv3EAAAA2gAAAA8AAABkcnMvZG93bnJldi54bWxEj81qwzAQhO+FvIPYQG+NnBza4kQJJpCf&#10;S8F2CyG3jbW1Ra2VsRTbffuqUOhxmJlvmM1usq0YqPfGsYLlIgFBXDltuFbw8X54egXhA7LG1jEp&#10;+CYPu+3sYYOpdiMXNJShFhHCPkUFTQhdKqWvGrLoF64jjt6n6y2GKPta6h7HCLetXCXJs7RoOC40&#10;2NG+oeqrvFsFNrvneXkydC3a4+20MvXl8JYp9TifsjWIQFP4D/+1z1rBC/xeiTdAbn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LLNv3EAAAA2gAAAA8AAAAAAAAAAAAAAAAA&#10;nwIAAGRycy9kb3ducmV2LnhtbFBLBQYAAAAABAAEAPcAAACQAwAAAAA=&#10;">
                  <v:imagedata r:id="rId17" o:title=""/>
                </v:shape>
                <w10:anchorlock/>
              </v:group>
            </w:pict>
          </mc:Fallback>
        </mc:AlternateContent>
      </w:r>
    </w:p>
    <w:p w:rsidR="006803B1" w:rsidRPr="00280C51" w:rsidRDefault="006803B1" w:rsidP="00207515">
      <w:pPr>
        <w:pStyle w:val="T2Base"/>
      </w:pPr>
    </w:p>
    <w:p w:rsidR="006803B1" w:rsidRPr="00280C51" w:rsidRDefault="006803B1" w:rsidP="00207515">
      <w:pPr>
        <w:pStyle w:val="T2Base"/>
      </w:pPr>
    </w:p>
    <w:p w:rsidR="006803B1" w:rsidRPr="00280C51" w:rsidRDefault="006803B1" w:rsidP="00207515">
      <w:pPr>
        <w:pStyle w:val="T2Base"/>
      </w:pPr>
    </w:p>
    <w:p w:rsidR="006803B1" w:rsidRPr="00280C51" w:rsidRDefault="006803B1" w:rsidP="00207515">
      <w:pPr>
        <w:pStyle w:val="T2Base"/>
      </w:pPr>
    </w:p>
    <w:p w:rsidR="006803B1" w:rsidRPr="00280C51" w:rsidRDefault="006803B1" w:rsidP="00E4762B">
      <w:pPr>
        <w:pStyle w:val="T2DOCVersion"/>
        <w:numPr>
          <w:ilvl w:val="0"/>
          <w:numId w:val="0"/>
        </w:numPr>
        <w:pBdr>
          <w:bottom w:val="none" w:sz="0" w:space="0" w:color="auto"/>
        </w:pBdr>
        <w:ind w:left="3544" w:right="-2"/>
        <w:jc w:val="right"/>
      </w:pPr>
    </w:p>
    <w:p w:rsidR="006803B1" w:rsidRPr="00280C51" w:rsidRDefault="006803B1" w:rsidP="00E4762B">
      <w:pPr>
        <w:pStyle w:val="T2DOCVersion"/>
        <w:numPr>
          <w:ilvl w:val="0"/>
          <w:numId w:val="0"/>
        </w:numPr>
        <w:pBdr>
          <w:bottom w:val="none" w:sz="0" w:space="0" w:color="auto"/>
        </w:pBdr>
        <w:ind w:left="3544" w:right="-2"/>
        <w:jc w:val="right"/>
      </w:pPr>
    </w:p>
    <w:p w:rsidR="006803B1" w:rsidRPr="00280C51" w:rsidRDefault="006803B1" w:rsidP="00E4762B">
      <w:pPr>
        <w:pStyle w:val="T2DOCVersion"/>
        <w:numPr>
          <w:ilvl w:val="0"/>
          <w:numId w:val="0"/>
        </w:numPr>
        <w:pBdr>
          <w:bottom w:val="none" w:sz="0" w:space="0" w:color="auto"/>
        </w:pBdr>
        <w:ind w:left="3544" w:right="-2"/>
        <w:jc w:val="right"/>
        <w:rPr>
          <w:b/>
          <w:sz w:val="44"/>
          <w:szCs w:val="44"/>
          <w:u w:val="none"/>
        </w:rPr>
      </w:pPr>
      <w:r w:rsidRPr="00280C51">
        <w:rPr>
          <w:b/>
          <w:sz w:val="44"/>
          <w:szCs w:val="44"/>
          <w:u w:val="none"/>
        </w:rPr>
        <w:t>Data Migration Tool</w:t>
      </w:r>
    </w:p>
    <w:p w:rsidR="006803B1" w:rsidRPr="00280C51" w:rsidRDefault="006803B1" w:rsidP="00E4762B">
      <w:pPr>
        <w:pStyle w:val="T2DOCVersion"/>
        <w:numPr>
          <w:ilvl w:val="0"/>
          <w:numId w:val="0"/>
        </w:numPr>
        <w:pBdr>
          <w:bottom w:val="none" w:sz="0" w:space="0" w:color="auto"/>
        </w:pBdr>
        <w:ind w:left="3544" w:right="-2"/>
        <w:jc w:val="right"/>
      </w:pPr>
      <w:r w:rsidRPr="00280C51">
        <w:rPr>
          <w:b/>
          <w:sz w:val="32"/>
          <w:szCs w:val="32"/>
          <w:u w:val="none"/>
        </w:rPr>
        <w:t>File Format Specification</w:t>
      </w:r>
    </w:p>
    <w:p w:rsidR="006803B1" w:rsidRPr="00280C51" w:rsidRDefault="006803B1" w:rsidP="00E4762B">
      <w:pPr>
        <w:pStyle w:val="T2DOCVersion"/>
        <w:numPr>
          <w:ilvl w:val="0"/>
          <w:numId w:val="0"/>
        </w:numPr>
        <w:pBdr>
          <w:bottom w:val="none" w:sz="0" w:space="0" w:color="auto"/>
        </w:pBdr>
        <w:ind w:left="3544" w:right="-2"/>
        <w:jc w:val="right"/>
      </w:pPr>
    </w:p>
    <w:p w:rsidR="006803B1" w:rsidRPr="00280C51" w:rsidRDefault="00426B74" w:rsidP="00E4762B">
      <w:pPr>
        <w:pStyle w:val="T2DOCVersion"/>
        <w:numPr>
          <w:ilvl w:val="0"/>
          <w:numId w:val="0"/>
        </w:numPr>
        <w:pBdr>
          <w:bottom w:val="none" w:sz="0" w:space="0" w:color="auto"/>
        </w:pBdr>
        <w:ind w:left="3544" w:right="-2"/>
        <w:jc w:val="right"/>
      </w:pPr>
      <w:r>
        <w:rPr>
          <w:noProof/>
          <w:lang w:eastAsia="en-GB"/>
        </w:rPr>
        <mc:AlternateContent>
          <mc:Choice Requires="wps">
            <w:drawing>
              <wp:anchor distT="0" distB="0" distL="114300" distR="114300" simplePos="0" relativeHeight="251658240" behindDoc="0" locked="0" layoutInCell="1" allowOverlap="1" wp14:anchorId="6CE7A25A" wp14:editId="0D4C45AB">
                <wp:simplePos x="0" y="0"/>
                <wp:positionH relativeFrom="column">
                  <wp:posOffset>3494405</wp:posOffset>
                </wp:positionH>
                <wp:positionV relativeFrom="paragraph">
                  <wp:posOffset>99695</wp:posOffset>
                </wp:positionV>
                <wp:extent cx="0" cy="3200400"/>
                <wp:effectExtent l="17780" t="13970" r="10795" b="1460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20040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15pt,7.85pt" to="275.15pt,2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" strokecolor="#369" strokeweight="1.5pt"/>
            </w:pict>
          </mc:Fallback>
        </mc:AlternateContent>
      </w:r>
    </w:p>
    <w:p w:rsidR="006803B1" w:rsidRPr="00280C51" w:rsidRDefault="006803B1" w:rsidP="00207515">
      <w:pPr>
        <w:pStyle w:val="T2Base"/>
      </w:pPr>
    </w:p>
    <w:p w:rsidR="006803B1" w:rsidRPr="00280C51" w:rsidRDefault="006803B1" w:rsidP="00207515">
      <w:pPr>
        <w:pStyle w:val="T2Base"/>
      </w:pPr>
    </w:p>
    <w:p w:rsidR="006803B1" w:rsidRPr="00280C51" w:rsidRDefault="006803B1" w:rsidP="00207515">
      <w:pPr>
        <w:pStyle w:val="T2Base"/>
      </w:pPr>
      <w:r w:rsidRPr="00280C51">
        <w:t xml:space="preserve"> </w:t>
      </w:r>
    </w:p>
    <w:p w:rsidR="006803B1" w:rsidRPr="00280C51" w:rsidRDefault="006803B1" w:rsidP="00207515">
      <w:pPr>
        <w:pStyle w:val="T2Base"/>
      </w:pPr>
    </w:p>
    <w:tbl>
      <w:tblPr>
        <w:tblW w:w="0" w:type="auto"/>
        <w:tblInd w:w="212" w:type="dxa"/>
        <w:tblLayout w:type="fixed"/>
        <w:tblCellMar>
          <w:left w:w="70" w:type="dxa"/>
          <w:right w:w="70" w:type="dxa"/>
        </w:tblCellMar>
        <w:tblLook w:val="01E0" w:firstRow="1" w:lastRow="1" w:firstColumn="1" w:lastColumn="1" w:noHBand="0" w:noVBand="0"/>
      </w:tblPr>
      <w:tblGrid>
        <w:gridCol w:w="1985"/>
        <w:gridCol w:w="2976"/>
      </w:tblGrid>
      <w:tr w:rsidR="006803B1" w:rsidRPr="00280C51">
        <w:tc>
          <w:tcPr>
            <w:tcW w:w="1985" w:type="dxa"/>
          </w:tcPr>
          <w:p w:rsidR="006803B1" w:rsidRPr="00280C51" w:rsidRDefault="006803B1" w:rsidP="00741D52">
            <w:pPr>
              <w:pStyle w:val="T2BaseArray"/>
              <w:jc w:val="right"/>
            </w:pPr>
            <w:r w:rsidRPr="00280C51">
              <w:t>Author</w:t>
            </w:r>
          </w:p>
        </w:tc>
        <w:tc>
          <w:tcPr>
            <w:tcW w:w="2976" w:type="dxa"/>
          </w:tcPr>
          <w:p w:rsidR="006803B1" w:rsidRPr="00280C51" w:rsidRDefault="006803B1" w:rsidP="00741D52">
            <w:pPr>
              <w:pStyle w:val="T2BaseArray"/>
            </w:pPr>
            <w:r w:rsidRPr="00280C51">
              <w:t>D</w:t>
            </w:r>
            <w:r>
              <w:t>IT</w:t>
            </w:r>
          </w:p>
        </w:tc>
      </w:tr>
      <w:tr w:rsidR="006803B1" w:rsidRPr="00280C51">
        <w:tc>
          <w:tcPr>
            <w:tcW w:w="1985" w:type="dxa"/>
          </w:tcPr>
          <w:p w:rsidR="006803B1" w:rsidRPr="00280C51" w:rsidRDefault="006803B1" w:rsidP="00741D52">
            <w:pPr>
              <w:pStyle w:val="T2BaseArray"/>
              <w:jc w:val="right"/>
            </w:pPr>
            <w:r w:rsidRPr="00280C51">
              <w:t>Version</w:t>
            </w:r>
          </w:p>
        </w:tc>
        <w:tc>
          <w:tcPr>
            <w:tcW w:w="2976" w:type="dxa"/>
          </w:tcPr>
          <w:p w:rsidR="006803B1" w:rsidRPr="00426B74" w:rsidRDefault="006803B1" w:rsidP="00426B74">
            <w:pPr>
              <w:pStyle w:val="T2BaseArray"/>
              <w:rPr>
                <w:color w:val="FF0000"/>
              </w:rPr>
            </w:pPr>
            <w:r w:rsidRPr="00426B74">
              <w:rPr>
                <w:color w:val="FF0000"/>
              </w:rPr>
              <w:t>1.</w:t>
            </w:r>
            <w:ins w:id="0" w:author="Author">
              <w:r w:rsidR="00D05C39">
                <w:rPr>
                  <w:color w:val="FF0000"/>
                </w:rPr>
                <w:t>2</w:t>
              </w:r>
            </w:ins>
            <w:del w:id="1" w:author="Author">
              <w:r w:rsidRPr="00426B74" w:rsidDel="00D05C39">
                <w:rPr>
                  <w:color w:val="FF0000"/>
                </w:rPr>
                <w:delText>0.</w:delText>
              </w:r>
              <w:r w:rsidR="00426B74" w:rsidRPr="00426B74" w:rsidDel="00D05C39">
                <w:rPr>
                  <w:color w:val="FF0000"/>
                </w:rPr>
                <w:delText>4</w:delText>
              </w:r>
            </w:del>
          </w:p>
        </w:tc>
      </w:tr>
      <w:tr w:rsidR="006803B1" w:rsidRPr="00280C51">
        <w:tc>
          <w:tcPr>
            <w:tcW w:w="1985" w:type="dxa"/>
          </w:tcPr>
          <w:p w:rsidR="006803B1" w:rsidRPr="00280C51" w:rsidRDefault="006803B1" w:rsidP="00741D52">
            <w:pPr>
              <w:pStyle w:val="T2BaseArray"/>
              <w:jc w:val="right"/>
            </w:pPr>
            <w:r w:rsidRPr="00280C51">
              <w:t>Date</w:t>
            </w:r>
          </w:p>
        </w:tc>
        <w:tc>
          <w:tcPr>
            <w:tcW w:w="2976" w:type="dxa"/>
          </w:tcPr>
          <w:p w:rsidR="006803B1" w:rsidRPr="00280C51" w:rsidRDefault="00AD77A9" w:rsidP="00D05C39">
            <w:pPr>
              <w:pStyle w:val="T2BaseArray"/>
            </w:pPr>
            <w:bookmarkStart w:id="2" w:name="_GoBack"/>
            <w:bookmarkEnd w:id="2"/>
            <w:ins w:id="3" w:author="Author">
              <w:r>
                <w:t>17</w:t>
              </w:r>
              <w:r w:rsidR="00D05C39">
                <w:t>/04/2014</w:t>
              </w:r>
            </w:ins>
            <w:del w:id="4" w:author="Author">
              <w:r w:rsidR="003B3F2B" w:rsidDel="00D05C39">
                <w:delText>18/10</w:delText>
              </w:r>
              <w:r w:rsidR="006803B1" w:rsidRPr="00280C51" w:rsidDel="00D05C39">
                <w:delText>/201</w:delText>
              </w:r>
              <w:r w:rsidR="006803B1" w:rsidDel="00D05C39">
                <w:delText>3</w:delText>
              </w:r>
            </w:del>
          </w:p>
        </w:tc>
      </w:tr>
      <w:tr w:rsidR="006803B1" w:rsidRPr="00280C51">
        <w:tc>
          <w:tcPr>
            <w:tcW w:w="1985" w:type="dxa"/>
          </w:tcPr>
          <w:p w:rsidR="006803B1" w:rsidRPr="00280C51" w:rsidRDefault="006803B1" w:rsidP="00741D52">
            <w:pPr>
              <w:pStyle w:val="T2BaseArray"/>
              <w:jc w:val="right"/>
            </w:pPr>
            <w:r w:rsidRPr="00280C51">
              <w:t>Status</w:t>
            </w:r>
          </w:p>
        </w:tc>
        <w:tc>
          <w:tcPr>
            <w:tcW w:w="2976" w:type="dxa"/>
          </w:tcPr>
          <w:p w:rsidR="006803B1" w:rsidRPr="00280C51" w:rsidRDefault="006803B1" w:rsidP="00741D52">
            <w:pPr>
              <w:pStyle w:val="T2BaseArray"/>
            </w:pPr>
            <w:r>
              <w:t>final</w:t>
            </w:r>
          </w:p>
        </w:tc>
      </w:tr>
      <w:tr w:rsidR="006803B1" w:rsidRPr="00280C51">
        <w:tc>
          <w:tcPr>
            <w:tcW w:w="1985" w:type="dxa"/>
          </w:tcPr>
          <w:p w:rsidR="006803B1" w:rsidRPr="00280C51" w:rsidRDefault="006803B1" w:rsidP="00741D52">
            <w:pPr>
              <w:pStyle w:val="T2BaseArray"/>
              <w:jc w:val="right"/>
            </w:pPr>
            <w:r w:rsidRPr="00280C51">
              <w:t>Classification</w:t>
            </w:r>
          </w:p>
        </w:tc>
        <w:tc>
          <w:tcPr>
            <w:tcW w:w="2976" w:type="dxa"/>
          </w:tcPr>
          <w:p w:rsidR="006803B1" w:rsidRPr="00280C51" w:rsidRDefault="006803B1" w:rsidP="00741D52">
            <w:pPr>
              <w:pStyle w:val="T2BaseArray"/>
            </w:pPr>
          </w:p>
        </w:tc>
      </w:tr>
      <w:tr w:rsidR="006803B1" w:rsidRPr="00280C51">
        <w:tc>
          <w:tcPr>
            <w:tcW w:w="1985" w:type="dxa"/>
          </w:tcPr>
          <w:p w:rsidR="006803B1" w:rsidRPr="00280C51" w:rsidRDefault="006803B1" w:rsidP="00741D52">
            <w:pPr>
              <w:pStyle w:val="T2BaseArray"/>
              <w:jc w:val="right"/>
            </w:pPr>
            <w:r w:rsidRPr="00280C51">
              <w:t>Accessible</w:t>
            </w:r>
          </w:p>
        </w:tc>
        <w:tc>
          <w:tcPr>
            <w:tcW w:w="2976" w:type="dxa"/>
          </w:tcPr>
          <w:p w:rsidR="006803B1" w:rsidRPr="00280C51" w:rsidRDefault="006803B1" w:rsidP="00741D52">
            <w:pPr>
              <w:pStyle w:val="T2BaseArray"/>
            </w:pPr>
          </w:p>
        </w:tc>
      </w:tr>
      <w:tr w:rsidR="006803B1" w:rsidRPr="00280C51">
        <w:tc>
          <w:tcPr>
            <w:tcW w:w="1985" w:type="dxa"/>
          </w:tcPr>
          <w:p w:rsidR="006803B1" w:rsidRPr="00280C51" w:rsidRDefault="006803B1" w:rsidP="00741D52">
            <w:pPr>
              <w:pStyle w:val="T2BaseArray"/>
              <w:jc w:val="right"/>
            </w:pPr>
            <w:r w:rsidRPr="00280C51">
              <w:t>Classified until</w:t>
            </w:r>
          </w:p>
        </w:tc>
        <w:tc>
          <w:tcPr>
            <w:tcW w:w="2976" w:type="dxa"/>
          </w:tcPr>
          <w:p w:rsidR="006803B1" w:rsidRPr="00280C51" w:rsidRDefault="006803B1" w:rsidP="00741D52">
            <w:pPr>
              <w:pStyle w:val="T2BaseArray"/>
            </w:pPr>
          </w:p>
        </w:tc>
      </w:tr>
    </w:tbl>
    <w:p w:rsidR="006803B1" w:rsidRPr="00280C51" w:rsidRDefault="006803B1" w:rsidP="00B37DFD">
      <w:pPr>
        <w:pStyle w:val="T2Base"/>
      </w:pPr>
      <w:r w:rsidRPr="00280C51">
        <w:tab/>
      </w:r>
      <w:r w:rsidRPr="00280C51">
        <w:tab/>
      </w:r>
      <w:r w:rsidRPr="00280C51">
        <w:tab/>
      </w:r>
      <w:r w:rsidRPr="00280C51">
        <w:tab/>
      </w:r>
      <w:r w:rsidRPr="00280C51">
        <w:tab/>
      </w:r>
      <w:r w:rsidRPr="00280C51">
        <w:tab/>
      </w:r>
      <w:r w:rsidRPr="00280C51">
        <w:tab/>
      </w:r>
    </w:p>
    <w:p w:rsidR="006803B1" w:rsidRPr="00280C51" w:rsidRDefault="006803B1" w:rsidP="00B37DFD">
      <w:pPr>
        <w:pStyle w:val="T2Base"/>
      </w:pPr>
      <w:r w:rsidRPr="00280C51">
        <w:tab/>
      </w:r>
      <w:r w:rsidRPr="00280C51">
        <w:tab/>
      </w:r>
      <w:r w:rsidRPr="00280C51">
        <w:tab/>
      </w:r>
      <w:r w:rsidRPr="00280C51">
        <w:tab/>
      </w:r>
    </w:p>
    <w:p w:rsidR="006803B1" w:rsidRPr="00280C51" w:rsidRDefault="00426B74" w:rsidP="00B37DFD">
      <w:pPr>
        <w:pStyle w:val="T2Base"/>
      </w:pPr>
      <w:r>
        <w:rPr>
          <w:noProof/>
          <w:lang w:eastAsia="en-GB"/>
        </w:rPr>
        <mc:AlternateContent>
          <mc:Choice Requires="wps">
            <w:drawing>
              <wp:anchor distT="0" distB="0" distL="114300" distR="114300" simplePos="0" relativeHeight="251657216" behindDoc="0" locked="0" layoutInCell="1" allowOverlap="1" wp14:anchorId="40AD5C5E" wp14:editId="55BD632E">
                <wp:simplePos x="0" y="0"/>
                <wp:positionH relativeFrom="column">
                  <wp:posOffset>65405</wp:posOffset>
                </wp:positionH>
                <wp:positionV relativeFrom="paragraph">
                  <wp:posOffset>8890</wp:posOffset>
                </wp:positionV>
                <wp:extent cx="3429000" cy="0"/>
                <wp:effectExtent l="17780" t="18415" r="10795" b="1016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0" cy="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7pt" to="275.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" strokecolor="#369" strokeweight="1.5pt"/>
            </w:pict>
          </mc:Fallback>
        </mc:AlternateContent>
      </w:r>
    </w:p>
    <w:p w:rsidR="006803B1" w:rsidRDefault="006803B1">
      <w:pPr>
        <w:jc w:val="left"/>
        <w:rPr>
          <w:rFonts w:ascii="Tahoma" w:hAnsi="Tahoma"/>
          <w:sz w:val="20"/>
          <w:lang w:val="en-GB"/>
        </w:rPr>
      </w:pPr>
      <w:r>
        <w:br w:type="page"/>
      </w:r>
    </w:p>
    <w:p w:rsidR="006803B1" w:rsidRPr="00445460" w:rsidRDefault="006803B1" w:rsidP="00793E7F">
      <w:pPr>
        <w:pStyle w:val="T2Base"/>
      </w:pPr>
      <w:r w:rsidRPr="00445460">
        <w:lastRenderedPageBreak/>
        <w:t>History of releases</w:t>
      </w:r>
    </w:p>
    <w:tbl>
      <w:tblPr>
        <w:tblW w:w="0" w:type="auto"/>
        <w:tblBorders>
          <w:top w:val="single" w:sz="12" w:space="0" w:color="808080"/>
          <w:bottom w:val="single" w:sz="12" w:space="0" w:color="808080"/>
          <w:insideH w:val="single" w:sz="6" w:space="0" w:color="808080"/>
        </w:tblBorders>
        <w:tblLayout w:type="fixed"/>
        <w:tblCellMar>
          <w:left w:w="70" w:type="dxa"/>
          <w:right w:w="70" w:type="dxa"/>
        </w:tblCellMar>
        <w:tblLook w:val="0000" w:firstRow="0" w:lastRow="0" w:firstColumn="0" w:lastColumn="0" w:noHBand="0" w:noVBand="0"/>
      </w:tblPr>
      <w:tblGrid>
        <w:gridCol w:w="1063"/>
        <w:gridCol w:w="1275"/>
        <w:gridCol w:w="5812"/>
        <w:gridCol w:w="992"/>
      </w:tblGrid>
      <w:tr w:rsidR="006803B1" w:rsidRPr="00445460" w:rsidTr="00793E7F">
        <w:tc>
          <w:tcPr>
            <w:tcW w:w="1063" w:type="dxa"/>
            <w:tcBorders>
              <w:top w:val="single" w:sz="12" w:space="0" w:color="808080"/>
              <w:left w:val="single" w:sz="6" w:space="0" w:color="808080"/>
              <w:right w:val="single" w:sz="6" w:space="0" w:color="808080"/>
            </w:tcBorders>
          </w:tcPr>
          <w:p w:rsidR="006803B1" w:rsidRPr="00445460" w:rsidRDefault="006803B1" w:rsidP="00793E7F">
            <w:pPr>
              <w:pStyle w:val="T2TitleArray"/>
            </w:pPr>
            <w:r w:rsidRPr="00445460">
              <w:t>Release</w:t>
            </w:r>
          </w:p>
        </w:tc>
        <w:tc>
          <w:tcPr>
            <w:tcW w:w="1275" w:type="dxa"/>
            <w:tcBorders>
              <w:top w:val="single" w:sz="12" w:space="0" w:color="808080"/>
              <w:left w:val="single" w:sz="6" w:space="0" w:color="808080"/>
              <w:right w:val="single" w:sz="6" w:space="0" w:color="808080"/>
            </w:tcBorders>
          </w:tcPr>
          <w:p w:rsidR="006803B1" w:rsidRPr="00445460" w:rsidRDefault="006803B1" w:rsidP="00793E7F">
            <w:pPr>
              <w:pStyle w:val="T2TitleArray"/>
            </w:pPr>
            <w:r w:rsidRPr="00445460">
              <w:t>Date</w:t>
            </w:r>
          </w:p>
        </w:tc>
        <w:tc>
          <w:tcPr>
            <w:tcW w:w="5812" w:type="dxa"/>
            <w:tcBorders>
              <w:top w:val="single" w:sz="12" w:space="0" w:color="808080"/>
              <w:left w:val="single" w:sz="6" w:space="0" w:color="808080"/>
              <w:right w:val="single" w:sz="6" w:space="0" w:color="808080"/>
            </w:tcBorders>
          </w:tcPr>
          <w:p w:rsidR="006803B1" w:rsidRPr="00445460" w:rsidRDefault="006803B1" w:rsidP="00793E7F">
            <w:pPr>
              <w:pStyle w:val="T2TitleArray"/>
            </w:pPr>
            <w:r w:rsidRPr="00445460">
              <w:t>Issues</w:t>
            </w:r>
          </w:p>
        </w:tc>
        <w:tc>
          <w:tcPr>
            <w:tcW w:w="992" w:type="dxa"/>
            <w:tcBorders>
              <w:top w:val="single" w:sz="12" w:space="0" w:color="808080"/>
              <w:left w:val="single" w:sz="6" w:space="0" w:color="808080"/>
              <w:right w:val="single" w:sz="6" w:space="0" w:color="808080"/>
            </w:tcBorders>
          </w:tcPr>
          <w:p w:rsidR="006803B1" w:rsidRPr="00445460" w:rsidRDefault="006803B1" w:rsidP="00793E7F">
            <w:pPr>
              <w:pStyle w:val="T2TitleArray"/>
            </w:pPr>
            <w:r w:rsidRPr="00445460">
              <w:t>Status</w:t>
            </w:r>
            <w:r w:rsidRPr="00445460">
              <w:rPr>
                <w:rStyle w:val="FootnoteReference"/>
                <w:rFonts w:cs="Tahoma"/>
                <w:b w:val="0"/>
              </w:rPr>
              <w:footnoteReference w:id="1"/>
            </w:r>
          </w:p>
        </w:tc>
      </w:tr>
      <w:tr w:rsidR="006803B1" w:rsidRPr="00445460" w:rsidTr="00793E7F">
        <w:tc>
          <w:tcPr>
            <w:tcW w:w="1063" w:type="dxa"/>
            <w:tcBorders>
              <w:left w:val="single" w:sz="6" w:space="0" w:color="808080"/>
              <w:right w:val="single" w:sz="6" w:space="0" w:color="808080"/>
            </w:tcBorders>
          </w:tcPr>
          <w:p w:rsidR="006803B1" w:rsidRPr="00445460" w:rsidRDefault="006803B1" w:rsidP="00793E7F">
            <w:pPr>
              <w:pStyle w:val="T2BaseArray"/>
            </w:pPr>
            <w:r w:rsidRPr="00445460">
              <w:t>0.0.1</w:t>
            </w:r>
          </w:p>
        </w:tc>
        <w:tc>
          <w:tcPr>
            <w:tcW w:w="1275" w:type="dxa"/>
            <w:tcBorders>
              <w:left w:val="single" w:sz="6" w:space="0" w:color="808080"/>
              <w:right w:val="single" w:sz="6" w:space="0" w:color="808080"/>
            </w:tcBorders>
          </w:tcPr>
          <w:p w:rsidR="006803B1" w:rsidRPr="00445460" w:rsidRDefault="006803B1" w:rsidP="00CB6C53">
            <w:pPr>
              <w:pStyle w:val="T2BaseArray"/>
            </w:pPr>
            <w:r>
              <w:t>27</w:t>
            </w:r>
            <w:r w:rsidRPr="00445460">
              <w:t>/0</w:t>
            </w:r>
            <w:r>
              <w:t>6</w:t>
            </w:r>
            <w:r w:rsidRPr="00445460">
              <w:t>/2012</w:t>
            </w:r>
          </w:p>
        </w:tc>
        <w:tc>
          <w:tcPr>
            <w:tcW w:w="5812" w:type="dxa"/>
            <w:tcBorders>
              <w:left w:val="single" w:sz="6" w:space="0" w:color="808080"/>
              <w:right w:val="single" w:sz="6" w:space="0" w:color="808080"/>
            </w:tcBorders>
          </w:tcPr>
          <w:p w:rsidR="006803B1" w:rsidRPr="00445460" w:rsidRDefault="006803B1" w:rsidP="00793E7F">
            <w:pPr>
              <w:pStyle w:val="T2BaseArray"/>
            </w:pPr>
            <w:r w:rsidRPr="00445460">
              <w:t>First draft</w:t>
            </w:r>
          </w:p>
        </w:tc>
        <w:tc>
          <w:tcPr>
            <w:tcW w:w="992" w:type="dxa"/>
            <w:tcBorders>
              <w:left w:val="single" w:sz="6" w:space="0" w:color="808080"/>
              <w:right w:val="single" w:sz="6" w:space="0" w:color="808080"/>
            </w:tcBorders>
          </w:tcPr>
          <w:p w:rsidR="006803B1" w:rsidRPr="00445460" w:rsidRDefault="006803B1" w:rsidP="00793E7F">
            <w:pPr>
              <w:pStyle w:val="T2BaseArray"/>
            </w:pPr>
            <w:r w:rsidRPr="00445460">
              <w:t>draft</w:t>
            </w:r>
          </w:p>
        </w:tc>
      </w:tr>
      <w:tr w:rsidR="006803B1" w:rsidRPr="00445460" w:rsidTr="00793E7F">
        <w:tc>
          <w:tcPr>
            <w:tcW w:w="1063" w:type="dxa"/>
            <w:tcBorders>
              <w:left w:val="single" w:sz="6" w:space="0" w:color="808080"/>
              <w:right w:val="single" w:sz="6" w:space="0" w:color="808080"/>
            </w:tcBorders>
          </w:tcPr>
          <w:p w:rsidR="006803B1" w:rsidRPr="00445460" w:rsidRDefault="006803B1" w:rsidP="00793E7F">
            <w:pPr>
              <w:pStyle w:val="T2BaseArray"/>
            </w:pPr>
            <w:r>
              <w:t>0.0.2</w:t>
            </w:r>
          </w:p>
        </w:tc>
        <w:tc>
          <w:tcPr>
            <w:tcW w:w="1275" w:type="dxa"/>
            <w:tcBorders>
              <w:left w:val="single" w:sz="6" w:space="0" w:color="808080"/>
              <w:right w:val="single" w:sz="6" w:space="0" w:color="808080"/>
            </w:tcBorders>
          </w:tcPr>
          <w:p w:rsidR="006803B1" w:rsidRPr="00445460" w:rsidRDefault="006803B1" w:rsidP="00451250">
            <w:pPr>
              <w:pStyle w:val="T2BaseArray"/>
            </w:pPr>
            <w:r>
              <w:t>11/09/2012</w:t>
            </w:r>
          </w:p>
        </w:tc>
        <w:tc>
          <w:tcPr>
            <w:tcW w:w="5812" w:type="dxa"/>
            <w:tcBorders>
              <w:left w:val="single" w:sz="6" w:space="0" w:color="808080"/>
              <w:right w:val="single" w:sz="6" w:space="0" w:color="808080"/>
            </w:tcBorders>
          </w:tcPr>
          <w:p w:rsidR="006803B1" w:rsidRPr="00445460" w:rsidRDefault="006803B1" w:rsidP="00793E7F">
            <w:pPr>
              <w:pStyle w:val="T2BaseArray"/>
            </w:pPr>
            <w:r>
              <w:t>Second draft</w:t>
            </w:r>
          </w:p>
        </w:tc>
        <w:tc>
          <w:tcPr>
            <w:tcW w:w="992" w:type="dxa"/>
            <w:tcBorders>
              <w:left w:val="single" w:sz="6" w:space="0" w:color="808080"/>
              <w:right w:val="single" w:sz="6" w:space="0" w:color="808080"/>
            </w:tcBorders>
          </w:tcPr>
          <w:p w:rsidR="006803B1" w:rsidRPr="00445460" w:rsidRDefault="006803B1" w:rsidP="00793E7F">
            <w:pPr>
              <w:pStyle w:val="T2BaseArray"/>
            </w:pPr>
            <w:r>
              <w:t>draft</w:t>
            </w:r>
          </w:p>
        </w:tc>
      </w:tr>
      <w:tr w:rsidR="006803B1" w:rsidRPr="00445460" w:rsidTr="00793E7F">
        <w:tc>
          <w:tcPr>
            <w:tcW w:w="1063" w:type="dxa"/>
            <w:tcBorders>
              <w:left w:val="single" w:sz="6" w:space="0" w:color="808080"/>
              <w:right w:val="single" w:sz="6" w:space="0" w:color="808080"/>
            </w:tcBorders>
          </w:tcPr>
          <w:p w:rsidR="006803B1" w:rsidRPr="00445460" w:rsidRDefault="006803B1" w:rsidP="00793E7F">
            <w:pPr>
              <w:pStyle w:val="T2BaseArray"/>
            </w:pPr>
            <w:r>
              <w:t>0.0.3</w:t>
            </w:r>
          </w:p>
        </w:tc>
        <w:tc>
          <w:tcPr>
            <w:tcW w:w="1275" w:type="dxa"/>
            <w:tcBorders>
              <w:left w:val="single" w:sz="6" w:space="0" w:color="808080"/>
              <w:right w:val="single" w:sz="6" w:space="0" w:color="808080"/>
            </w:tcBorders>
          </w:tcPr>
          <w:p w:rsidR="006803B1" w:rsidRPr="00445460" w:rsidRDefault="006803B1" w:rsidP="00793E7F">
            <w:pPr>
              <w:pStyle w:val="T2BaseArray"/>
            </w:pPr>
            <w:r>
              <w:t>15/10/2012</w:t>
            </w:r>
          </w:p>
        </w:tc>
        <w:tc>
          <w:tcPr>
            <w:tcW w:w="5812" w:type="dxa"/>
            <w:tcBorders>
              <w:left w:val="single" w:sz="6" w:space="0" w:color="808080"/>
              <w:right w:val="single" w:sz="6" w:space="0" w:color="808080"/>
            </w:tcBorders>
          </w:tcPr>
          <w:p w:rsidR="006803B1" w:rsidRPr="00445460" w:rsidRDefault="006803B1" w:rsidP="00B46649">
            <w:pPr>
              <w:pStyle w:val="T2BaseArray"/>
            </w:pPr>
            <w:r>
              <w:t xml:space="preserve">Remarks from first review by FES, FIT </w:t>
            </w:r>
            <w:r w:rsidR="003B3F2B">
              <w:t>considered</w:t>
            </w:r>
          </w:p>
        </w:tc>
        <w:tc>
          <w:tcPr>
            <w:tcW w:w="992" w:type="dxa"/>
            <w:tcBorders>
              <w:left w:val="single" w:sz="6" w:space="0" w:color="808080"/>
              <w:right w:val="single" w:sz="6" w:space="0" w:color="808080"/>
            </w:tcBorders>
          </w:tcPr>
          <w:p w:rsidR="006803B1" w:rsidRPr="00445460" w:rsidRDefault="006803B1" w:rsidP="00793E7F">
            <w:pPr>
              <w:pStyle w:val="T2BaseArray"/>
            </w:pPr>
            <w:r>
              <w:t>draft</w:t>
            </w:r>
          </w:p>
        </w:tc>
      </w:tr>
      <w:tr w:rsidR="006803B1" w:rsidRPr="00445460" w:rsidTr="00793E7F">
        <w:tc>
          <w:tcPr>
            <w:tcW w:w="1063" w:type="dxa"/>
            <w:tcBorders>
              <w:left w:val="single" w:sz="6" w:space="0" w:color="808080"/>
              <w:right w:val="single" w:sz="6" w:space="0" w:color="808080"/>
            </w:tcBorders>
          </w:tcPr>
          <w:p w:rsidR="006803B1" w:rsidRDefault="006803B1" w:rsidP="00793E7F">
            <w:pPr>
              <w:pStyle w:val="T2BaseArray"/>
            </w:pPr>
            <w:r>
              <w:t>1.0.0</w:t>
            </w:r>
          </w:p>
        </w:tc>
        <w:tc>
          <w:tcPr>
            <w:tcW w:w="1275" w:type="dxa"/>
            <w:tcBorders>
              <w:left w:val="single" w:sz="6" w:space="0" w:color="808080"/>
              <w:right w:val="single" w:sz="6" w:space="0" w:color="808080"/>
            </w:tcBorders>
          </w:tcPr>
          <w:p w:rsidR="006803B1" w:rsidRDefault="006803B1" w:rsidP="001A2B63">
            <w:pPr>
              <w:pStyle w:val="T2BaseArray"/>
            </w:pPr>
            <w:r>
              <w:t>12/11/2012</w:t>
            </w:r>
            <w:r>
              <w:br/>
              <w:t>03/12/2012</w:t>
            </w:r>
          </w:p>
        </w:tc>
        <w:tc>
          <w:tcPr>
            <w:tcW w:w="5812" w:type="dxa"/>
            <w:tcBorders>
              <w:left w:val="single" w:sz="6" w:space="0" w:color="808080"/>
              <w:right w:val="single" w:sz="6" w:space="0" w:color="808080"/>
            </w:tcBorders>
          </w:tcPr>
          <w:p w:rsidR="006803B1" w:rsidRDefault="006803B1" w:rsidP="001A2B63">
            <w:pPr>
              <w:pStyle w:val="T2BaseArray"/>
            </w:pPr>
            <w:r>
              <w:t>Remarks from second review considered</w:t>
            </w:r>
          </w:p>
          <w:p w:rsidR="006803B1" w:rsidRDefault="006803B1" w:rsidP="00954991">
            <w:pPr>
              <w:pStyle w:val="T2BaseArray"/>
            </w:pPr>
            <w:r>
              <w:t>Remarks from FIT considered</w:t>
            </w:r>
          </w:p>
        </w:tc>
        <w:tc>
          <w:tcPr>
            <w:tcW w:w="992" w:type="dxa"/>
            <w:tcBorders>
              <w:left w:val="single" w:sz="6" w:space="0" w:color="808080"/>
              <w:right w:val="single" w:sz="6" w:space="0" w:color="808080"/>
            </w:tcBorders>
          </w:tcPr>
          <w:p w:rsidR="006803B1" w:rsidRDefault="006803B1" w:rsidP="00793E7F">
            <w:pPr>
              <w:pStyle w:val="T2BaseArray"/>
            </w:pPr>
            <w:r>
              <w:t>final</w:t>
            </w:r>
          </w:p>
        </w:tc>
      </w:tr>
      <w:tr w:rsidR="006803B1" w:rsidRPr="00445460" w:rsidTr="0018348C">
        <w:tblPrEx>
          <w:tblBorders>
            <w:top w:val="none" w:sz="0" w:space="0" w:color="auto"/>
            <w:bottom w:val="none" w:sz="0" w:space="0" w:color="auto"/>
            <w:insideH w:val="none" w:sz="0" w:space="0" w:color="auto"/>
          </w:tblBorders>
          <w:tblCellMar>
            <w:left w:w="108" w:type="dxa"/>
            <w:right w:w="108" w:type="dxa"/>
          </w:tblCellMar>
        </w:tblPrEx>
        <w:tc>
          <w:tcPr>
            <w:tcW w:w="1063" w:type="dxa"/>
          </w:tcPr>
          <w:p w:rsidR="006803B1" w:rsidRPr="00445460" w:rsidRDefault="006803B1" w:rsidP="00793E7F">
            <w:pPr>
              <w:pStyle w:val="T2BaseArray"/>
            </w:pPr>
            <w:r>
              <w:t>1.0.1</w:t>
            </w:r>
          </w:p>
        </w:tc>
        <w:tc>
          <w:tcPr>
            <w:tcW w:w="1275" w:type="dxa"/>
          </w:tcPr>
          <w:p w:rsidR="006803B1" w:rsidRPr="00445460" w:rsidRDefault="006803B1" w:rsidP="00793E7F">
            <w:pPr>
              <w:pStyle w:val="T2BaseArray"/>
            </w:pPr>
            <w:r>
              <w:t>18/12/2012</w:t>
            </w:r>
          </w:p>
        </w:tc>
        <w:tc>
          <w:tcPr>
            <w:tcW w:w="5812" w:type="dxa"/>
          </w:tcPr>
          <w:p w:rsidR="006803B1" w:rsidRPr="00445460" w:rsidRDefault="006803B1" w:rsidP="00793E7F">
            <w:pPr>
              <w:pStyle w:val="T2BaseArray"/>
            </w:pPr>
            <w:r>
              <w:t>MSG: swapped chapter 2 and 3</w:t>
            </w:r>
          </w:p>
        </w:tc>
        <w:tc>
          <w:tcPr>
            <w:tcW w:w="992" w:type="dxa"/>
          </w:tcPr>
          <w:p w:rsidR="006803B1" w:rsidRPr="00445460" w:rsidRDefault="006803B1" w:rsidP="00793E7F">
            <w:pPr>
              <w:pStyle w:val="T2BaseArray"/>
            </w:pPr>
            <w:r>
              <w:t>final</w:t>
            </w:r>
          </w:p>
        </w:tc>
      </w:tr>
      <w:tr w:rsidR="006803B1" w:rsidRPr="00445460" w:rsidTr="00BC0ECE">
        <w:tblPrEx>
          <w:tblBorders>
            <w:top w:val="none" w:sz="0" w:space="0" w:color="auto"/>
            <w:bottom w:val="none" w:sz="0" w:space="0" w:color="auto"/>
            <w:insideH w:val="none" w:sz="0" w:space="0" w:color="auto"/>
          </w:tblBorders>
          <w:tblCellMar>
            <w:left w:w="108" w:type="dxa"/>
            <w:right w:w="108" w:type="dxa"/>
          </w:tblCellMar>
        </w:tblPrEx>
        <w:tc>
          <w:tcPr>
            <w:tcW w:w="1063" w:type="dxa"/>
          </w:tcPr>
          <w:p w:rsidR="006803B1" w:rsidRDefault="006803B1" w:rsidP="00793E7F">
            <w:pPr>
              <w:pStyle w:val="T2BaseArray"/>
            </w:pPr>
            <w:r>
              <w:t>1.0.2</w:t>
            </w:r>
          </w:p>
        </w:tc>
        <w:tc>
          <w:tcPr>
            <w:tcW w:w="1275" w:type="dxa"/>
          </w:tcPr>
          <w:p w:rsidR="006803B1" w:rsidRDefault="006803B1" w:rsidP="00793E7F">
            <w:pPr>
              <w:pStyle w:val="T2BaseArray"/>
            </w:pPr>
            <w:r>
              <w:t>11/02/2013</w:t>
            </w:r>
          </w:p>
        </w:tc>
        <w:tc>
          <w:tcPr>
            <w:tcW w:w="5812" w:type="dxa"/>
          </w:tcPr>
          <w:p w:rsidR="006803B1" w:rsidRDefault="006803B1" w:rsidP="00793E7F">
            <w:pPr>
              <w:pStyle w:val="T2BaseArray"/>
            </w:pPr>
            <w:r>
              <w:t>Market feedback</w:t>
            </w:r>
          </w:p>
        </w:tc>
        <w:tc>
          <w:tcPr>
            <w:tcW w:w="992" w:type="dxa"/>
          </w:tcPr>
          <w:p w:rsidR="006803B1" w:rsidRDefault="006803B1" w:rsidP="00793E7F">
            <w:pPr>
              <w:pStyle w:val="T2BaseArray"/>
            </w:pPr>
          </w:p>
        </w:tc>
      </w:tr>
      <w:tr w:rsidR="006803B1" w:rsidRPr="00445460" w:rsidTr="00426B74">
        <w:tc>
          <w:tcPr>
            <w:tcW w:w="1063" w:type="dxa"/>
            <w:tcBorders>
              <w:left w:val="single" w:sz="6" w:space="0" w:color="808080"/>
              <w:right w:val="single" w:sz="6" w:space="0" w:color="808080"/>
            </w:tcBorders>
          </w:tcPr>
          <w:p w:rsidR="006803B1" w:rsidRDefault="006803B1" w:rsidP="00793E7F">
            <w:pPr>
              <w:pStyle w:val="T2BaseArray"/>
            </w:pPr>
            <w:r>
              <w:t>1.0.3</w:t>
            </w:r>
          </w:p>
        </w:tc>
        <w:tc>
          <w:tcPr>
            <w:tcW w:w="1275" w:type="dxa"/>
            <w:tcBorders>
              <w:left w:val="single" w:sz="6" w:space="0" w:color="808080"/>
              <w:right w:val="single" w:sz="6" w:space="0" w:color="808080"/>
            </w:tcBorders>
          </w:tcPr>
          <w:p w:rsidR="006803B1" w:rsidRDefault="006803B1" w:rsidP="00793E7F">
            <w:pPr>
              <w:pStyle w:val="T2BaseArray"/>
            </w:pPr>
            <w:r>
              <w:t>08/03/2013</w:t>
            </w:r>
          </w:p>
        </w:tc>
        <w:tc>
          <w:tcPr>
            <w:tcW w:w="5812" w:type="dxa"/>
            <w:tcBorders>
              <w:left w:val="single" w:sz="6" w:space="0" w:color="808080"/>
              <w:right w:val="single" w:sz="6" w:space="0" w:color="808080"/>
            </w:tcBorders>
          </w:tcPr>
          <w:p w:rsidR="006803B1" w:rsidRDefault="006803B1" w:rsidP="00793E7F">
            <w:pPr>
              <w:pStyle w:val="T2BaseArray"/>
            </w:pPr>
            <w:r>
              <w:t>Back end interface alignment</w:t>
            </w:r>
          </w:p>
        </w:tc>
        <w:tc>
          <w:tcPr>
            <w:tcW w:w="992" w:type="dxa"/>
            <w:tcBorders>
              <w:left w:val="single" w:sz="6" w:space="0" w:color="808080"/>
              <w:right w:val="single" w:sz="6" w:space="0" w:color="808080"/>
            </w:tcBorders>
          </w:tcPr>
          <w:p w:rsidR="006803B1" w:rsidRDefault="006803B1" w:rsidP="00793E7F">
            <w:pPr>
              <w:pStyle w:val="T2BaseArray"/>
            </w:pPr>
          </w:p>
        </w:tc>
      </w:tr>
      <w:tr w:rsidR="00426B74" w:rsidRPr="00445460" w:rsidTr="002649ED">
        <w:tc>
          <w:tcPr>
            <w:tcW w:w="1063" w:type="dxa"/>
            <w:tcBorders>
              <w:left w:val="single" w:sz="6" w:space="0" w:color="808080"/>
              <w:right w:val="single" w:sz="6" w:space="0" w:color="808080"/>
            </w:tcBorders>
          </w:tcPr>
          <w:p w:rsidR="00426B74" w:rsidRDefault="00426B74" w:rsidP="00793E7F">
            <w:pPr>
              <w:pStyle w:val="T2BaseArray"/>
            </w:pPr>
            <w:r>
              <w:t>1.0.4</w:t>
            </w:r>
          </w:p>
        </w:tc>
        <w:tc>
          <w:tcPr>
            <w:tcW w:w="1275" w:type="dxa"/>
            <w:tcBorders>
              <w:left w:val="single" w:sz="6" w:space="0" w:color="808080"/>
              <w:right w:val="single" w:sz="6" w:space="0" w:color="808080"/>
            </w:tcBorders>
          </w:tcPr>
          <w:p w:rsidR="00426B74" w:rsidRDefault="00426B74" w:rsidP="00793E7F">
            <w:pPr>
              <w:pStyle w:val="T2BaseArray"/>
            </w:pPr>
            <w:r>
              <w:t>18/10/2013</w:t>
            </w:r>
          </w:p>
        </w:tc>
        <w:tc>
          <w:tcPr>
            <w:tcW w:w="5812" w:type="dxa"/>
            <w:tcBorders>
              <w:left w:val="single" w:sz="6" w:space="0" w:color="808080"/>
              <w:right w:val="single" w:sz="6" w:space="0" w:color="808080"/>
            </w:tcBorders>
          </w:tcPr>
          <w:p w:rsidR="00426B74" w:rsidRDefault="00426B74" w:rsidP="00793E7F">
            <w:pPr>
              <w:pStyle w:val="T2BaseArray"/>
            </w:pPr>
            <w:r>
              <w:t>Final version</w:t>
            </w:r>
          </w:p>
        </w:tc>
        <w:tc>
          <w:tcPr>
            <w:tcW w:w="992" w:type="dxa"/>
            <w:tcBorders>
              <w:left w:val="single" w:sz="6" w:space="0" w:color="808080"/>
              <w:right w:val="single" w:sz="6" w:space="0" w:color="808080"/>
            </w:tcBorders>
          </w:tcPr>
          <w:p w:rsidR="00426B74" w:rsidRDefault="00426B74" w:rsidP="00793E7F">
            <w:pPr>
              <w:pStyle w:val="T2BaseArray"/>
            </w:pPr>
          </w:p>
        </w:tc>
      </w:tr>
      <w:tr w:rsidR="00D05C39" w:rsidRPr="00445460" w:rsidTr="00793E7F">
        <w:trPr>
          <w:ins w:id="5" w:author="Author"/>
        </w:trPr>
        <w:tc>
          <w:tcPr>
            <w:tcW w:w="1063" w:type="dxa"/>
            <w:tcBorders>
              <w:left w:val="single" w:sz="6" w:space="0" w:color="808080"/>
              <w:bottom w:val="single" w:sz="12" w:space="0" w:color="808080"/>
              <w:right w:val="single" w:sz="6" w:space="0" w:color="808080"/>
            </w:tcBorders>
          </w:tcPr>
          <w:p w:rsidR="00D05C39" w:rsidRDefault="00D05C39" w:rsidP="00793E7F">
            <w:pPr>
              <w:pStyle w:val="T2BaseArray"/>
              <w:rPr>
                <w:ins w:id="6" w:author="Author"/>
              </w:rPr>
            </w:pPr>
            <w:ins w:id="7" w:author="Author">
              <w:r>
                <w:t>1.2</w:t>
              </w:r>
            </w:ins>
          </w:p>
        </w:tc>
        <w:tc>
          <w:tcPr>
            <w:tcW w:w="1275" w:type="dxa"/>
            <w:tcBorders>
              <w:left w:val="single" w:sz="6" w:space="0" w:color="808080"/>
              <w:bottom w:val="single" w:sz="12" w:space="0" w:color="808080"/>
              <w:right w:val="single" w:sz="6" w:space="0" w:color="808080"/>
            </w:tcBorders>
          </w:tcPr>
          <w:p w:rsidR="00D05C39" w:rsidRDefault="00D05C39" w:rsidP="00793E7F">
            <w:pPr>
              <w:pStyle w:val="T2BaseArray"/>
              <w:rPr>
                <w:ins w:id="8" w:author="Author"/>
              </w:rPr>
            </w:pPr>
            <w:ins w:id="9" w:author="Author">
              <w:r>
                <w:t>29/04/2014</w:t>
              </w:r>
            </w:ins>
          </w:p>
        </w:tc>
        <w:tc>
          <w:tcPr>
            <w:tcW w:w="5812" w:type="dxa"/>
            <w:tcBorders>
              <w:left w:val="single" w:sz="6" w:space="0" w:color="808080"/>
              <w:bottom w:val="single" w:sz="12" w:space="0" w:color="808080"/>
              <w:right w:val="single" w:sz="6" w:space="0" w:color="808080"/>
            </w:tcBorders>
          </w:tcPr>
          <w:p w:rsidR="00D05C39" w:rsidRDefault="00AA18C3" w:rsidP="00793E7F">
            <w:pPr>
              <w:pStyle w:val="T2BaseArray"/>
              <w:rPr>
                <w:ins w:id="10" w:author="Author"/>
              </w:rPr>
            </w:pPr>
            <w:ins w:id="11" w:author="Author">
              <w:r>
                <w:t xml:space="preserve">CR385, CR386, </w:t>
              </w:r>
              <w:r w:rsidR="00D05C39">
                <w:t>CR453 and CR454</w:t>
              </w:r>
            </w:ins>
          </w:p>
        </w:tc>
        <w:tc>
          <w:tcPr>
            <w:tcW w:w="992" w:type="dxa"/>
            <w:tcBorders>
              <w:left w:val="single" w:sz="6" w:space="0" w:color="808080"/>
              <w:bottom w:val="single" w:sz="12" w:space="0" w:color="808080"/>
              <w:right w:val="single" w:sz="6" w:space="0" w:color="808080"/>
            </w:tcBorders>
          </w:tcPr>
          <w:p w:rsidR="00D05C39" w:rsidRDefault="00D05C39" w:rsidP="00793E7F">
            <w:pPr>
              <w:pStyle w:val="T2BaseArray"/>
              <w:rPr>
                <w:ins w:id="12" w:author="Author"/>
              </w:rPr>
            </w:pPr>
          </w:p>
        </w:tc>
      </w:tr>
    </w:tbl>
    <w:p w:rsidR="006803B1" w:rsidRPr="00445460" w:rsidRDefault="006803B1" w:rsidP="00793E7F">
      <w:pPr>
        <w:pStyle w:val="T2Base"/>
      </w:pPr>
      <w:r w:rsidRPr="00445460">
        <w:t>Approval and agreement workflow</w:t>
      </w:r>
    </w:p>
    <w:tbl>
      <w:tblPr>
        <w:tblW w:w="4962" w:type="pct"/>
        <w:tblBorders>
          <w:top w:val="single" w:sz="12" w:space="0" w:color="808080"/>
          <w:bottom w:val="single" w:sz="12" w:space="0" w:color="808080"/>
          <w:insideH w:val="single" w:sz="6" w:space="0" w:color="808080"/>
        </w:tblBorders>
        <w:tblLayout w:type="fixed"/>
        <w:tblCellMar>
          <w:left w:w="70" w:type="dxa"/>
          <w:right w:w="70" w:type="dxa"/>
        </w:tblCellMar>
        <w:tblLook w:val="0000" w:firstRow="0" w:lastRow="0" w:firstColumn="0" w:lastColumn="0" w:noHBand="0" w:noVBand="0"/>
      </w:tblPr>
      <w:tblGrid>
        <w:gridCol w:w="840"/>
        <w:gridCol w:w="1201"/>
        <w:gridCol w:w="781"/>
        <w:gridCol w:w="1199"/>
        <w:gridCol w:w="910"/>
        <w:gridCol w:w="1108"/>
        <w:gridCol w:w="912"/>
        <w:gridCol w:w="1340"/>
        <w:gridCol w:w="850"/>
      </w:tblGrid>
      <w:tr w:rsidR="006803B1" w:rsidRPr="00445460" w:rsidTr="00793E7F">
        <w:tc>
          <w:tcPr>
            <w:tcW w:w="459" w:type="pct"/>
            <w:tcBorders>
              <w:top w:val="single" w:sz="12" w:space="0" w:color="808080"/>
              <w:left w:val="single" w:sz="6" w:space="0" w:color="808080"/>
              <w:right w:val="single" w:sz="6" w:space="0" w:color="808080"/>
            </w:tcBorders>
          </w:tcPr>
          <w:p w:rsidR="006803B1" w:rsidRPr="00445460" w:rsidRDefault="006803B1" w:rsidP="00793E7F">
            <w:pPr>
              <w:pStyle w:val="T2TitleArray"/>
            </w:pPr>
          </w:p>
        </w:tc>
        <w:tc>
          <w:tcPr>
            <w:tcW w:w="1083" w:type="pct"/>
            <w:gridSpan w:val="2"/>
            <w:tcBorders>
              <w:top w:val="single" w:sz="12" w:space="0" w:color="808080"/>
              <w:left w:val="single" w:sz="6" w:space="0" w:color="808080"/>
              <w:right w:val="single" w:sz="6" w:space="0" w:color="808080"/>
            </w:tcBorders>
            <w:shd w:val="clear" w:color="auto" w:fill="E6E6E6"/>
          </w:tcPr>
          <w:p w:rsidR="006803B1" w:rsidRPr="00445460" w:rsidRDefault="006803B1" w:rsidP="00793E7F">
            <w:pPr>
              <w:pStyle w:val="T2TitleArray"/>
            </w:pPr>
            <w:smartTag w:uri="urn:schemas-microsoft-com:office:smarttags" w:element="place">
              <w:r w:rsidRPr="00445460">
                <w:t>Team</w:t>
              </w:r>
            </w:smartTag>
            <w:r w:rsidRPr="00445460">
              <w:t xml:space="preserve"> Level</w:t>
            </w:r>
          </w:p>
        </w:tc>
        <w:tc>
          <w:tcPr>
            <w:tcW w:w="1154" w:type="pct"/>
            <w:gridSpan w:val="2"/>
            <w:tcBorders>
              <w:top w:val="single" w:sz="12" w:space="0" w:color="808080"/>
              <w:left w:val="single" w:sz="6" w:space="0" w:color="808080"/>
              <w:right w:val="single" w:sz="6" w:space="0" w:color="808080"/>
            </w:tcBorders>
          </w:tcPr>
          <w:p w:rsidR="006803B1" w:rsidRPr="00445460" w:rsidRDefault="006803B1" w:rsidP="00793E7F">
            <w:pPr>
              <w:pStyle w:val="T2TitleArray"/>
            </w:pPr>
            <w:smartTag w:uri="urn:schemas-microsoft-com:office:smarttags" w:element="place">
              <w:r w:rsidRPr="00445460">
                <w:t>Area</w:t>
              </w:r>
            </w:smartTag>
            <w:r w:rsidRPr="00445460">
              <w:t xml:space="preserve"> Level</w:t>
            </w:r>
          </w:p>
        </w:tc>
        <w:tc>
          <w:tcPr>
            <w:tcW w:w="1105" w:type="pct"/>
            <w:gridSpan w:val="2"/>
            <w:tcBorders>
              <w:top w:val="single" w:sz="12" w:space="0" w:color="808080"/>
              <w:left w:val="single" w:sz="6" w:space="0" w:color="808080"/>
              <w:right w:val="single" w:sz="6" w:space="0" w:color="808080"/>
            </w:tcBorders>
            <w:shd w:val="clear" w:color="auto" w:fill="E6E6E6"/>
          </w:tcPr>
          <w:p w:rsidR="006803B1" w:rsidRPr="00445460" w:rsidRDefault="006803B1" w:rsidP="00793E7F">
            <w:pPr>
              <w:pStyle w:val="T2TitleArray"/>
            </w:pPr>
            <w:r w:rsidRPr="00445460">
              <w:t>Project level</w:t>
            </w:r>
          </w:p>
        </w:tc>
        <w:tc>
          <w:tcPr>
            <w:tcW w:w="1198" w:type="pct"/>
            <w:gridSpan w:val="2"/>
            <w:tcBorders>
              <w:top w:val="single" w:sz="12" w:space="0" w:color="808080"/>
              <w:left w:val="single" w:sz="6" w:space="0" w:color="808080"/>
              <w:right w:val="single" w:sz="6" w:space="0" w:color="808080"/>
            </w:tcBorders>
          </w:tcPr>
          <w:p w:rsidR="006803B1" w:rsidRPr="00445460" w:rsidRDefault="006803B1" w:rsidP="00793E7F">
            <w:pPr>
              <w:pStyle w:val="T2TitleArray"/>
            </w:pPr>
            <w:r w:rsidRPr="00445460">
              <w:t>Agreement</w:t>
            </w:r>
          </w:p>
        </w:tc>
      </w:tr>
      <w:tr w:rsidR="006803B1" w:rsidRPr="00445460" w:rsidTr="00793E7F">
        <w:tc>
          <w:tcPr>
            <w:tcW w:w="459" w:type="pct"/>
            <w:tcBorders>
              <w:left w:val="single" w:sz="6" w:space="0" w:color="808080"/>
              <w:right w:val="single" w:sz="6" w:space="0" w:color="808080"/>
            </w:tcBorders>
          </w:tcPr>
          <w:p w:rsidR="006803B1" w:rsidRPr="00445460" w:rsidRDefault="006803B1" w:rsidP="00793E7F">
            <w:pPr>
              <w:pStyle w:val="T2TitleArray"/>
            </w:pPr>
            <w:r w:rsidRPr="00445460">
              <w:t>Release</w:t>
            </w:r>
          </w:p>
        </w:tc>
        <w:tc>
          <w:tcPr>
            <w:tcW w:w="657" w:type="pct"/>
            <w:tcBorders>
              <w:left w:val="single" w:sz="6" w:space="0" w:color="808080"/>
              <w:right w:val="single" w:sz="6" w:space="0" w:color="808080"/>
            </w:tcBorders>
            <w:shd w:val="clear" w:color="auto" w:fill="E6E6E6"/>
          </w:tcPr>
          <w:p w:rsidR="006803B1" w:rsidRPr="00445460" w:rsidRDefault="006803B1" w:rsidP="00793E7F">
            <w:pPr>
              <w:pStyle w:val="T2TitleArray"/>
            </w:pPr>
            <w:r w:rsidRPr="00445460">
              <w:t>Approver</w:t>
            </w:r>
          </w:p>
        </w:tc>
        <w:tc>
          <w:tcPr>
            <w:tcW w:w="427" w:type="pct"/>
            <w:tcBorders>
              <w:left w:val="single" w:sz="6" w:space="0" w:color="808080"/>
              <w:right w:val="single" w:sz="6" w:space="0" w:color="808080"/>
            </w:tcBorders>
            <w:shd w:val="clear" w:color="auto" w:fill="E6E6E6"/>
          </w:tcPr>
          <w:p w:rsidR="006803B1" w:rsidRPr="00445460" w:rsidRDefault="006803B1" w:rsidP="00793E7F">
            <w:pPr>
              <w:pStyle w:val="T2TitleArray"/>
            </w:pPr>
            <w:r w:rsidRPr="00445460">
              <w:t>Date</w:t>
            </w:r>
          </w:p>
        </w:tc>
        <w:tc>
          <w:tcPr>
            <w:tcW w:w="656" w:type="pct"/>
            <w:tcBorders>
              <w:left w:val="single" w:sz="6" w:space="0" w:color="808080"/>
              <w:right w:val="single" w:sz="6" w:space="0" w:color="808080"/>
            </w:tcBorders>
          </w:tcPr>
          <w:p w:rsidR="006803B1" w:rsidRPr="00445460" w:rsidRDefault="006803B1" w:rsidP="00793E7F">
            <w:pPr>
              <w:pStyle w:val="T2TitleArray"/>
            </w:pPr>
            <w:r w:rsidRPr="00445460">
              <w:t>Approver</w:t>
            </w:r>
          </w:p>
        </w:tc>
        <w:tc>
          <w:tcPr>
            <w:tcW w:w="498" w:type="pct"/>
            <w:tcBorders>
              <w:left w:val="single" w:sz="6" w:space="0" w:color="808080"/>
              <w:right w:val="single" w:sz="6" w:space="0" w:color="808080"/>
            </w:tcBorders>
          </w:tcPr>
          <w:p w:rsidR="006803B1" w:rsidRPr="00445460" w:rsidRDefault="006803B1" w:rsidP="00793E7F">
            <w:pPr>
              <w:pStyle w:val="T2TitleArray"/>
            </w:pPr>
            <w:r w:rsidRPr="00445460">
              <w:t xml:space="preserve">Date </w:t>
            </w:r>
          </w:p>
        </w:tc>
        <w:tc>
          <w:tcPr>
            <w:tcW w:w="606" w:type="pct"/>
            <w:tcBorders>
              <w:left w:val="single" w:sz="6" w:space="0" w:color="808080"/>
              <w:right w:val="single" w:sz="6" w:space="0" w:color="808080"/>
            </w:tcBorders>
            <w:shd w:val="clear" w:color="auto" w:fill="E6E6E6"/>
          </w:tcPr>
          <w:p w:rsidR="006803B1" w:rsidRPr="00445460" w:rsidRDefault="006803B1" w:rsidP="00793E7F">
            <w:pPr>
              <w:pStyle w:val="T2TitleArray"/>
            </w:pPr>
            <w:r w:rsidRPr="00445460">
              <w:t>Approver</w:t>
            </w:r>
          </w:p>
        </w:tc>
        <w:tc>
          <w:tcPr>
            <w:tcW w:w="499" w:type="pct"/>
            <w:tcBorders>
              <w:left w:val="single" w:sz="6" w:space="0" w:color="808080"/>
              <w:right w:val="single" w:sz="6" w:space="0" w:color="808080"/>
            </w:tcBorders>
            <w:shd w:val="clear" w:color="auto" w:fill="E6E6E6"/>
          </w:tcPr>
          <w:p w:rsidR="006803B1" w:rsidRPr="00445460" w:rsidRDefault="006803B1" w:rsidP="00793E7F">
            <w:pPr>
              <w:pStyle w:val="T2TitleArray"/>
            </w:pPr>
            <w:r w:rsidRPr="00445460">
              <w:t>Date</w:t>
            </w:r>
          </w:p>
        </w:tc>
        <w:tc>
          <w:tcPr>
            <w:tcW w:w="733" w:type="pct"/>
            <w:tcBorders>
              <w:left w:val="single" w:sz="6" w:space="0" w:color="808080"/>
              <w:right w:val="single" w:sz="6" w:space="0" w:color="808080"/>
            </w:tcBorders>
          </w:tcPr>
          <w:p w:rsidR="006803B1" w:rsidRPr="00445460" w:rsidRDefault="006803B1" w:rsidP="00793E7F">
            <w:pPr>
              <w:pStyle w:val="T2TitleArray"/>
            </w:pPr>
            <w:r w:rsidRPr="00445460">
              <w:t>Addressee</w:t>
            </w:r>
          </w:p>
        </w:tc>
        <w:tc>
          <w:tcPr>
            <w:tcW w:w="464" w:type="pct"/>
            <w:tcBorders>
              <w:left w:val="single" w:sz="6" w:space="0" w:color="808080"/>
              <w:right w:val="single" w:sz="6" w:space="0" w:color="808080"/>
            </w:tcBorders>
          </w:tcPr>
          <w:p w:rsidR="006803B1" w:rsidRPr="00445460" w:rsidRDefault="006803B1" w:rsidP="00793E7F">
            <w:pPr>
              <w:pStyle w:val="T2TitleArray"/>
            </w:pPr>
            <w:r w:rsidRPr="00445460">
              <w:t>Date</w:t>
            </w:r>
          </w:p>
        </w:tc>
      </w:tr>
      <w:tr w:rsidR="006803B1" w:rsidRPr="00445460" w:rsidTr="00793E7F">
        <w:tc>
          <w:tcPr>
            <w:tcW w:w="459" w:type="pct"/>
            <w:tcBorders>
              <w:left w:val="single" w:sz="6" w:space="0" w:color="808080"/>
              <w:right w:val="single" w:sz="6" w:space="0" w:color="808080"/>
            </w:tcBorders>
          </w:tcPr>
          <w:p w:rsidR="006803B1" w:rsidRPr="00445460" w:rsidRDefault="006803B1" w:rsidP="00793E7F">
            <w:pPr>
              <w:pStyle w:val="T2BaseArray"/>
            </w:pPr>
          </w:p>
        </w:tc>
        <w:tc>
          <w:tcPr>
            <w:tcW w:w="657" w:type="pct"/>
            <w:tcBorders>
              <w:left w:val="single" w:sz="6" w:space="0" w:color="808080"/>
              <w:right w:val="single" w:sz="6" w:space="0" w:color="808080"/>
            </w:tcBorders>
            <w:shd w:val="clear" w:color="auto" w:fill="E6E6E6"/>
          </w:tcPr>
          <w:p w:rsidR="006803B1" w:rsidRPr="00445460" w:rsidRDefault="006803B1" w:rsidP="00793E7F">
            <w:pPr>
              <w:pStyle w:val="T2BaseArray"/>
            </w:pPr>
          </w:p>
        </w:tc>
        <w:tc>
          <w:tcPr>
            <w:tcW w:w="427" w:type="pct"/>
            <w:tcBorders>
              <w:left w:val="single" w:sz="6" w:space="0" w:color="808080"/>
              <w:right w:val="single" w:sz="6" w:space="0" w:color="808080"/>
            </w:tcBorders>
            <w:shd w:val="clear" w:color="auto" w:fill="E6E6E6"/>
          </w:tcPr>
          <w:p w:rsidR="006803B1" w:rsidRPr="00445460" w:rsidRDefault="006803B1" w:rsidP="00793E7F">
            <w:pPr>
              <w:pStyle w:val="T2BaseArray"/>
            </w:pPr>
          </w:p>
        </w:tc>
        <w:tc>
          <w:tcPr>
            <w:tcW w:w="656" w:type="pct"/>
            <w:tcBorders>
              <w:left w:val="single" w:sz="6" w:space="0" w:color="808080"/>
              <w:right w:val="single" w:sz="6" w:space="0" w:color="808080"/>
            </w:tcBorders>
          </w:tcPr>
          <w:p w:rsidR="006803B1" w:rsidRPr="00445460" w:rsidRDefault="006803B1" w:rsidP="00793E7F">
            <w:pPr>
              <w:pStyle w:val="T2BaseArray"/>
            </w:pPr>
          </w:p>
        </w:tc>
        <w:tc>
          <w:tcPr>
            <w:tcW w:w="498" w:type="pct"/>
            <w:tcBorders>
              <w:left w:val="single" w:sz="6" w:space="0" w:color="808080"/>
              <w:right w:val="single" w:sz="6" w:space="0" w:color="808080"/>
            </w:tcBorders>
          </w:tcPr>
          <w:p w:rsidR="006803B1" w:rsidRPr="00445460" w:rsidRDefault="006803B1" w:rsidP="00793E7F">
            <w:pPr>
              <w:pStyle w:val="T2BaseArray"/>
            </w:pPr>
          </w:p>
        </w:tc>
        <w:tc>
          <w:tcPr>
            <w:tcW w:w="606" w:type="pct"/>
            <w:tcBorders>
              <w:left w:val="single" w:sz="6" w:space="0" w:color="808080"/>
              <w:right w:val="single" w:sz="6" w:space="0" w:color="808080"/>
            </w:tcBorders>
            <w:shd w:val="clear" w:color="auto" w:fill="E6E6E6"/>
          </w:tcPr>
          <w:p w:rsidR="006803B1" w:rsidRPr="00445460" w:rsidRDefault="006803B1" w:rsidP="00793E7F">
            <w:pPr>
              <w:pStyle w:val="T2BaseArray"/>
            </w:pPr>
          </w:p>
        </w:tc>
        <w:tc>
          <w:tcPr>
            <w:tcW w:w="499" w:type="pct"/>
            <w:tcBorders>
              <w:left w:val="single" w:sz="6" w:space="0" w:color="808080"/>
              <w:right w:val="single" w:sz="6" w:space="0" w:color="808080"/>
            </w:tcBorders>
            <w:shd w:val="clear" w:color="auto" w:fill="E6E6E6"/>
          </w:tcPr>
          <w:p w:rsidR="006803B1" w:rsidRPr="00445460" w:rsidRDefault="006803B1" w:rsidP="00793E7F">
            <w:pPr>
              <w:pStyle w:val="T2BaseArray"/>
            </w:pPr>
          </w:p>
        </w:tc>
        <w:tc>
          <w:tcPr>
            <w:tcW w:w="733" w:type="pct"/>
            <w:tcBorders>
              <w:left w:val="single" w:sz="6" w:space="0" w:color="808080"/>
              <w:right w:val="single" w:sz="6" w:space="0" w:color="808080"/>
            </w:tcBorders>
          </w:tcPr>
          <w:p w:rsidR="006803B1" w:rsidRPr="00445460" w:rsidRDefault="006803B1" w:rsidP="00793E7F">
            <w:pPr>
              <w:pStyle w:val="T2BaseArray"/>
            </w:pPr>
          </w:p>
        </w:tc>
        <w:tc>
          <w:tcPr>
            <w:tcW w:w="464" w:type="pct"/>
            <w:tcBorders>
              <w:left w:val="single" w:sz="6" w:space="0" w:color="808080"/>
              <w:right w:val="single" w:sz="6" w:space="0" w:color="808080"/>
            </w:tcBorders>
          </w:tcPr>
          <w:p w:rsidR="006803B1" w:rsidRPr="00445460" w:rsidRDefault="006803B1" w:rsidP="00793E7F">
            <w:pPr>
              <w:pStyle w:val="T2BaseArray"/>
            </w:pPr>
          </w:p>
        </w:tc>
      </w:tr>
      <w:tr w:rsidR="006803B1" w:rsidRPr="00445460" w:rsidTr="00793E7F">
        <w:tc>
          <w:tcPr>
            <w:tcW w:w="459" w:type="pct"/>
            <w:tcBorders>
              <w:left w:val="single" w:sz="6" w:space="0" w:color="808080"/>
              <w:bottom w:val="single" w:sz="12" w:space="0" w:color="808080"/>
              <w:right w:val="single" w:sz="6" w:space="0" w:color="808080"/>
            </w:tcBorders>
          </w:tcPr>
          <w:p w:rsidR="006803B1" w:rsidRPr="00445460" w:rsidRDefault="006803B1" w:rsidP="00793E7F">
            <w:pPr>
              <w:pStyle w:val="T2BaseArray"/>
            </w:pPr>
          </w:p>
        </w:tc>
        <w:tc>
          <w:tcPr>
            <w:tcW w:w="657" w:type="pct"/>
            <w:tcBorders>
              <w:left w:val="single" w:sz="6" w:space="0" w:color="808080"/>
              <w:bottom w:val="single" w:sz="12" w:space="0" w:color="808080"/>
              <w:right w:val="single" w:sz="6" w:space="0" w:color="808080"/>
            </w:tcBorders>
            <w:shd w:val="clear" w:color="auto" w:fill="E6E6E6"/>
          </w:tcPr>
          <w:p w:rsidR="006803B1" w:rsidRPr="00445460" w:rsidRDefault="006803B1" w:rsidP="00793E7F">
            <w:pPr>
              <w:pStyle w:val="T2BaseArray"/>
            </w:pPr>
          </w:p>
        </w:tc>
        <w:tc>
          <w:tcPr>
            <w:tcW w:w="427" w:type="pct"/>
            <w:tcBorders>
              <w:left w:val="single" w:sz="6" w:space="0" w:color="808080"/>
              <w:bottom w:val="single" w:sz="12" w:space="0" w:color="808080"/>
              <w:right w:val="single" w:sz="6" w:space="0" w:color="808080"/>
            </w:tcBorders>
            <w:shd w:val="clear" w:color="auto" w:fill="E6E6E6"/>
          </w:tcPr>
          <w:p w:rsidR="006803B1" w:rsidRPr="00445460" w:rsidRDefault="006803B1" w:rsidP="00793E7F">
            <w:pPr>
              <w:pStyle w:val="T2BaseArray"/>
            </w:pPr>
          </w:p>
        </w:tc>
        <w:tc>
          <w:tcPr>
            <w:tcW w:w="656" w:type="pct"/>
            <w:tcBorders>
              <w:left w:val="single" w:sz="6" w:space="0" w:color="808080"/>
              <w:bottom w:val="single" w:sz="12" w:space="0" w:color="808080"/>
              <w:right w:val="single" w:sz="6" w:space="0" w:color="808080"/>
            </w:tcBorders>
          </w:tcPr>
          <w:p w:rsidR="006803B1" w:rsidRPr="00445460" w:rsidRDefault="006803B1" w:rsidP="00793E7F">
            <w:pPr>
              <w:pStyle w:val="T2BaseArray"/>
            </w:pPr>
          </w:p>
        </w:tc>
        <w:tc>
          <w:tcPr>
            <w:tcW w:w="498" w:type="pct"/>
            <w:tcBorders>
              <w:left w:val="single" w:sz="6" w:space="0" w:color="808080"/>
              <w:bottom w:val="single" w:sz="12" w:space="0" w:color="808080"/>
              <w:right w:val="single" w:sz="6" w:space="0" w:color="808080"/>
            </w:tcBorders>
          </w:tcPr>
          <w:p w:rsidR="006803B1" w:rsidRPr="00445460" w:rsidRDefault="006803B1" w:rsidP="00793E7F">
            <w:pPr>
              <w:pStyle w:val="T2BaseArray"/>
            </w:pPr>
          </w:p>
        </w:tc>
        <w:tc>
          <w:tcPr>
            <w:tcW w:w="606" w:type="pct"/>
            <w:tcBorders>
              <w:left w:val="single" w:sz="6" w:space="0" w:color="808080"/>
              <w:bottom w:val="single" w:sz="12" w:space="0" w:color="808080"/>
              <w:right w:val="single" w:sz="6" w:space="0" w:color="808080"/>
            </w:tcBorders>
            <w:shd w:val="clear" w:color="auto" w:fill="E6E6E6"/>
          </w:tcPr>
          <w:p w:rsidR="006803B1" w:rsidRPr="00445460" w:rsidRDefault="006803B1" w:rsidP="00793E7F">
            <w:pPr>
              <w:pStyle w:val="T2BaseArray"/>
            </w:pPr>
          </w:p>
        </w:tc>
        <w:tc>
          <w:tcPr>
            <w:tcW w:w="499" w:type="pct"/>
            <w:tcBorders>
              <w:left w:val="single" w:sz="6" w:space="0" w:color="808080"/>
              <w:bottom w:val="single" w:sz="12" w:space="0" w:color="808080"/>
              <w:right w:val="single" w:sz="6" w:space="0" w:color="808080"/>
            </w:tcBorders>
            <w:shd w:val="clear" w:color="auto" w:fill="E6E6E6"/>
          </w:tcPr>
          <w:p w:rsidR="006803B1" w:rsidRPr="00445460" w:rsidRDefault="006803B1" w:rsidP="00793E7F">
            <w:pPr>
              <w:pStyle w:val="T2BaseArray"/>
            </w:pPr>
          </w:p>
        </w:tc>
        <w:tc>
          <w:tcPr>
            <w:tcW w:w="733" w:type="pct"/>
            <w:tcBorders>
              <w:left w:val="single" w:sz="6" w:space="0" w:color="808080"/>
              <w:bottom w:val="single" w:sz="12" w:space="0" w:color="808080"/>
              <w:right w:val="single" w:sz="6" w:space="0" w:color="808080"/>
            </w:tcBorders>
          </w:tcPr>
          <w:p w:rsidR="006803B1" w:rsidRPr="00445460" w:rsidRDefault="006803B1" w:rsidP="00793E7F">
            <w:pPr>
              <w:pStyle w:val="T2BaseArray"/>
            </w:pPr>
          </w:p>
        </w:tc>
        <w:tc>
          <w:tcPr>
            <w:tcW w:w="464" w:type="pct"/>
            <w:tcBorders>
              <w:left w:val="single" w:sz="6" w:space="0" w:color="808080"/>
              <w:bottom w:val="single" w:sz="12" w:space="0" w:color="808080"/>
              <w:right w:val="single" w:sz="6" w:space="0" w:color="808080"/>
            </w:tcBorders>
          </w:tcPr>
          <w:p w:rsidR="006803B1" w:rsidRPr="00445460" w:rsidRDefault="006803B1" w:rsidP="00793E7F">
            <w:pPr>
              <w:pStyle w:val="T2BaseArray"/>
            </w:pPr>
          </w:p>
        </w:tc>
      </w:tr>
    </w:tbl>
    <w:p w:rsidR="006803B1" w:rsidRPr="00445460" w:rsidRDefault="006803B1" w:rsidP="00793E7F">
      <w:pPr>
        <w:pStyle w:val="T2Base"/>
      </w:pPr>
      <w:r w:rsidRPr="00445460">
        <w:t>Quality Control</w:t>
      </w:r>
    </w:p>
    <w:tbl>
      <w:tblPr>
        <w:tblW w:w="0" w:type="auto"/>
        <w:tblBorders>
          <w:top w:val="single" w:sz="12" w:space="0" w:color="808080"/>
          <w:bottom w:val="single" w:sz="12" w:space="0" w:color="808080"/>
          <w:insideH w:val="single" w:sz="6" w:space="0" w:color="808080"/>
        </w:tblBorders>
        <w:tblLayout w:type="fixed"/>
        <w:tblCellMar>
          <w:left w:w="70" w:type="dxa"/>
          <w:right w:w="70" w:type="dxa"/>
        </w:tblCellMar>
        <w:tblLook w:val="0000" w:firstRow="0" w:lastRow="0" w:firstColumn="0" w:lastColumn="0" w:noHBand="0" w:noVBand="0"/>
      </w:tblPr>
      <w:tblGrid>
        <w:gridCol w:w="1063"/>
        <w:gridCol w:w="992"/>
        <w:gridCol w:w="992"/>
        <w:gridCol w:w="1134"/>
        <w:gridCol w:w="851"/>
        <w:gridCol w:w="1027"/>
        <w:gridCol w:w="1028"/>
        <w:gridCol w:w="1063"/>
        <w:gridCol w:w="992"/>
      </w:tblGrid>
      <w:tr w:rsidR="006803B1" w:rsidRPr="00445460" w:rsidTr="00793E7F">
        <w:trPr>
          <w:cantSplit/>
        </w:trPr>
        <w:tc>
          <w:tcPr>
            <w:tcW w:w="1063" w:type="dxa"/>
            <w:tcBorders>
              <w:top w:val="single" w:sz="12" w:space="0" w:color="808080"/>
              <w:left w:val="single" w:sz="6" w:space="0" w:color="808080"/>
              <w:right w:val="single" w:sz="6" w:space="0" w:color="808080"/>
            </w:tcBorders>
          </w:tcPr>
          <w:p w:rsidR="006803B1" w:rsidRPr="00445460" w:rsidRDefault="006803B1" w:rsidP="00793E7F">
            <w:pPr>
              <w:pStyle w:val="T2TitleArray"/>
            </w:pPr>
          </w:p>
        </w:tc>
        <w:tc>
          <w:tcPr>
            <w:tcW w:w="3969" w:type="dxa"/>
            <w:gridSpan w:val="4"/>
            <w:tcBorders>
              <w:top w:val="single" w:sz="12" w:space="0" w:color="808080"/>
              <w:left w:val="single" w:sz="6" w:space="0" w:color="808080"/>
              <w:right w:val="single" w:sz="6" w:space="0" w:color="808080"/>
            </w:tcBorders>
          </w:tcPr>
          <w:p w:rsidR="006803B1" w:rsidRPr="00445460" w:rsidRDefault="006803B1" w:rsidP="00793E7F">
            <w:pPr>
              <w:pStyle w:val="T2TitleArray"/>
            </w:pPr>
            <w:r w:rsidRPr="00445460">
              <w:t>Quality Control - Domestic level</w:t>
            </w:r>
          </w:p>
        </w:tc>
        <w:tc>
          <w:tcPr>
            <w:tcW w:w="4110" w:type="dxa"/>
            <w:gridSpan w:val="4"/>
            <w:tcBorders>
              <w:top w:val="single" w:sz="12" w:space="0" w:color="808080"/>
              <w:left w:val="single" w:sz="6" w:space="0" w:color="808080"/>
              <w:right w:val="single" w:sz="6" w:space="0" w:color="808080"/>
            </w:tcBorders>
            <w:shd w:val="pct10" w:color="auto" w:fill="FFFFFF"/>
          </w:tcPr>
          <w:p w:rsidR="006803B1" w:rsidRPr="00445460" w:rsidRDefault="006803B1" w:rsidP="00793E7F">
            <w:pPr>
              <w:pStyle w:val="T2TitleArray"/>
            </w:pPr>
            <w:r w:rsidRPr="00445460">
              <w:t>Quality Control - PMO level</w:t>
            </w:r>
          </w:p>
        </w:tc>
      </w:tr>
      <w:tr w:rsidR="006803B1" w:rsidRPr="00445460" w:rsidTr="00793E7F">
        <w:tc>
          <w:tcPr>
            <w:tcW w:w="1063" w:type="dxa"/>
            <w:tcBorders>
              <w:left w:val="single" w:sz="6" w:space="0" w:color="808080"/>
              <w:right w:val="single" w:sz="6" w:space="0" w:color="808080"/>
            </w:tcBorders>
          </w:tcPr>
          <w:p w:rsidR="006803B1" w:rsidRPr="00445460" w:rsidRDefault="006803B1" w:rsidP="00793E7F">
            <w:pPr>
              <w:pStyle w:val="T2TitleArray"/>
            </w:pPr>
            <w:r w:rsidRPr="00445460">
              <w:t>Release</w:t>
            </w:r>
          </w:p>
        </w:tc>
        <w:tc>
          <w:tcPr>
            <w:tcW w:w="992" w:type="dxa"/>
            <w:tcBorders>
              <w:left w:val="single" w:sz="6" w:space="0" w:color="808080"/>
              <w:right w:val="single" w:sz="6" w:space="0" w:color="808080"/>
            </w:tcBorders>
          </w:tcPr>
          <w:p w:rsidR="006803B1" w:rsidRPr="00445460" w:rsidRDefault="006803B1" w:rsidP="00793E7F">
            <w:pPr>
              <w:pStyle w:val="T2TitleArray"/>
            </w:pPr>
            <w:r w:rsidRPr="00445460">
              <w:t>Degree</w:t>
            </w:r>
          </w:p>
        </w:tc>
        <w:tc>
          <w:tcPr>
            <w:tcW w:w="992" w:type="dxa"/>
            <w:tcBorders>
              <w:left w:val="single" w:sz="6" w:space="0" w:color="808080"/>
              <w:right w:val="single" w:sz="6" w:space="0" w:color="808080"/>
            </w:tcBorders>
          </w:tcPr>
          <w:p w:rsidR="006803B1" w:rsidRPr="00445460" w:rsidRDefault="006803B1" w:rsidP="00793E7F">
            <w:pPr>
              <w:pStyle w:val="T2TitleArray"/>
            </w:pPr>
            <w:r w:rsidRPr="00445460">
              <w:t>Checker</w:t>
            </w:r>
          </w:p>
        </w:tc>
        <w:tc>
          <w:tcPr>
            <w:tcW w:w="1134" w:type="dxa"/>
            <w:tcBorders>
              <w:left w:val="single" w:sz="6" w:space="0" w:color="808080"/>
              <w:right w:val="single" w:sz="6" w:space="0" w:color="808080"/>
            </w:tcBorders>
          </w:tcPr>
          <w:p w:rsidR="006803B1" w:rsidRPr="00445460" w:rsidRDefault="006803B1" w:rsidP="00793E7F">
            <w:pPr>
              <w:pStyle w:val="T2TitleArray"/>
            </w:pPr>
            <w:r w:rsidRPr="00445460">
              <w:t>Date</w:t>
            </w:r>
          </w:p>
        </w:tc>
        <w:tc>
          <w:tcPr>
            <w:tcW w:w="851" w:type="dxa"/>
            <w:tcBorders>
              <w:left w:val="single" w:sz="6" w:space="0" w:color="808080"/>
              <w:right w:val="single" w:sz="6" w:space="0" w:color="808080"/>
            </w:tcBorders>
          </w:tcPr>
          <w:p w:rsidR="006803B1" w:rsidRPr="00445460" w:rsidRDefault="006803B1" w:rsidP="00793E7F">
            <w:pPr>
              <w:pStyle w:val="T2TitleArray"/>
            </w:pPr>
            <w:r w:rsidRPr="00445460">
              <w:t>Report</w:t>
            </w:r>
            <w:r w:rsidRPr="00445460">
              <w:rPr>
                <w:rStyle w:val="FootnoteReference"/>
                <w:rFonts w:cs="Tahoma"/>
              </w:rPr>
              <w:footnoteReference w:id="2"/>
            </w:r>
          </w:p>
        </w:tc>
        <w:tc>
          <w:tcPr>
            <w:tcW w:w="1027" w:type="dxa"/>
            <w:tcBorders>
              <w:left w:val="single" w:sz="6" w:space="0" w:color="808080"/>
              <w:right w:val="single" w:sz="6" w:space="0" w:color="808080"/>
            </w:tcBorders>
            <w:shd w:val="pct10" w:color="auto" w:fill="FFFFFF"/>
          </w:tcPr>
          <w:p w:rsidR="006803B1" w:rsidRPr="00445460" w:rsidRDefault="006803B1" w:rsidP="00793E7F">
            <w:pPr>
              <w:pStyle w:val="T2TitleArray"/>
            </w:pPr>
            <w:r w:rsidRPr="00445460">
              <w:t>Degree</w:t>
            </w:r>
          </w:p>
        </w:tc>
        <w:tc>
          <w:tcPr>
            <w:tcW w:w="1028" w:type="dxa"/>
            <w:tcBorders>
              <w:left w:val="single" w:sz="6" w:space="0" w:color="808080"/>
              <w:right w:val="single" w:sz="6" w:space="0" w:color="808080"/>
            </w:tcBorders>
            <w:shd w:val="pct10" w:color="auto" w:fill="FFFFFF"/>
          </w:tcPr>
          <w:p w:rsidR="006803B1" w:rsidRPr="00445460" w:rsidRDefault="006803B1" w:rsidP="00793E7F">
            <w:pPr>
              <w:pStyle w:val="T2TitleArray"/>
            </w:pPr>
            <w:r w:rsidRPr="00445460">
              <w:t>Checker</w:t>
            </w:r>
          </w:p>
        </w:tc>
        <w:tc>
          <w:tcPr>
            <w:tcW w:w="1063" w:type="dxa"/>
            <w:tcBorders>
              <w:left w:val="single" w:sz="6" w:space="0" w:color="808080"/>
              <w:right w:val="single" w:sz="6" w:space="0" w:color="808080"/>
            </w:tcBorders>
            <w:shd w:val="pct10" w:color="auto" w:fill="FFFFFF"/>
          </w:tcPr>
          <w:p w:rsidR="006803B1" w:rsidRPr="00445460" w:rsidRDefault="006803B1" w:rsidP="00793E7F">
            <w:pPr>
              <w:pStyle w:val="T2TitleArray"/>
            </w:pPr>
            <w:r w:rsidRPr="00445460">
              <w:t>Date</w:t>
            </w:r>
          </w:p>
        </w:tc>
        <w:tc>
          <w:tcPr>
            <w:tcW w:w="992" w:type="dxa"/>
            <w:tcBorders>
              <w:left w:val="single" w:sz="6" w:space="0" w:color="808080"/>
              <w:right w:val="single" w:sz="6" w:space="0" w:color="808080"/>
            </w:tcBorders>
            <w:shd w:val="pct10" w:color="auto" w:fill="FFFFFF"/>
          </w:tcPr>
          <w:p w:rsidR="006803B1" w:rsidRPr="00445460" w:rsidRDefault="006803B1" w:rsidP="00793E7F">
            <w:pPr>
              <w:pStyle w:val="T2TitleArray"/>
            </w:pPr>
            <w:r w:rsidRPr="00445460">
              <w:t>Report</w:t>
            </w:r>
          </w:p>
        </w:tc>
      </w:tr>
      <w:tr w:rsidR="006803B1" w:rsidRPr="00445460" w:rsidTr="00793E7F">
        <w:tc>
          <w:tcPr>
            <w:tcW w:w="1063" w:type="dxa"/>
            <w:tcBorders>
              <w:left w:val="single" w:sz="6" w:space="0" w:color="808080"/>
              <w:right w:val="single" w:sz="6" w:space="0" w:color="808080"/>
            </w:tcBorders>
          </w:tcPr>
          <w:p w:rsidR="006803B1" w:rsidRPr="00445460" w:rsidRDefault="006803B1" w:rsidP="00793E7F">
            <w:pPr>
              <w:pStyle w:val="T2BaseArray"/>
            </w:pPr>
          </w:p>
        </w:tc>
        <w:tc>
          <w:tcPr>
            <w:tcW w:w="992" w:type="dxa"/>
            <w:tcBorders>
              <w:left w:val="single" w:sz="6" w:space="0" w:color="808080"/>
              <w:right w:val="single" w:sz="6" w:space="0" w:color="808080"/>
            </w:tcBorders>
          </w:tcPr>
          <w:p w:rsidR="006803B1" w:rsidRPr="00445460" w:rsidRDefault="006803B1" w:rsidP="00793E7F">
            <w:pPr>
              <w:pStyle w:val="T2BaseArray"/>
            </w:pPr>
          </w:p>
        </w:tc>
        <w:tc>
          <w:tcPr>
            <w:tcW w:w="992" w:type="dxa"/>
            <w:tcBorders>
              <w:left w:val="single" w:sz="6" w:space="0" w:color="808080"/>
              <w:right w:val="single" w:sz="6" w:space="0" w:color="808080"/>
            </w:tcBorders>
          </w:tcPr>
          <w:p w:rsidR="006803B1" w:rsidRPr="00445460" w:rsidRDefault="006803B1" w:rsidP="00793E7F">
            <w:pPr>
              <w:pStyle w:val="T2BaseArray"/>
            </w:pPr>
          </w:p>
        </w:tc>
        <w:tc>
          <w:tcPr>
            <w:tcW w:w="1134" w:type="dxa"/>
            <w:tcBorders>
              <w:left w:val="single" w:sz="6" w:space="0" w:color="808080"/>
              <w:right w:val="single" w:sz="6" w:space="0" w:color="808080"/>
            </w:tcBorders>
          </w:tcPr>
          <w:p w:rsidR="006803B1" w:rsidRPr="00445460" w:rsidRDefault="006803B1" w:rsidP="00793E7F">
            <w:pPr>
              <w:pStyle w:val="T2BaseArray"/>
            </w:pPr>
          </w:p>
        </w:tc>
        <w:tc>
          <w:tcPr>
            <w:tcW w:w="851" w:type="dxa"/>
            <w:tcBorders>
              <w:left w:val="single" w:sz="6" w:space="0" w:color="808080"/>
              <w:right w:val="single" w:sz="6" w:space="0" w:color="808080"/>
            </w:tcBorders>
          </w:tcPr>
          <w:p w:rsidR="006803B1" w:rsidRPr="00445460" w:rsidRDefault="006803B1" w:rsidP="00793E7F">
            <w:pPr>
              <w:pStyle w:val="T2BaseArray"/>
            </w:pPr>
          </w:p>
        </w:tc>
        <w:tc>
          <w:tcPr>
            <w:tcW w:w="1027" w:type="dxa"/>
            <w:tcBorders>
              <w:left w:val="single" w:sz="6" w:space="0" w:color="808080"/>
              <w:right w:val="single" w:sz="6" w:space="0" w:color="808080"/>
            </w:tcBorders>
            <w:shd w:val="pct10" w:color="auto" w:fill="FFFFFF"/>
          </w:tcPr>
          <w:p w:rsidR="006803B1" w:rsidRPr="00445460" w:rsidRDefault="006803B1" w:rsidP="00793E7F">
            <w:pPr>
              <w:pStyle w:val="T2BaseArray"/>
            </w:pPr>
          </w:p>
        </w:tc>
        <w:tc>
          <w:tcPr>
            <w:tcW w:w="1028" w:type="dxa"/>
            <w:tcBorders>
              <w:left w:val="single" w:sz="6" w:space="0" w:color="808080"/>
              <w:right w:val="single" w:sz="6" w:space="0" w:color="808080"/>
            </w:tcBorders>
            <w:shd w:val="pct10" w:color="auto" w:fill="FFFFFF"/>
          </w:tcPr>
          <w:p w:rsidR="006803B1" w:rsidRPr="00445460" w:rsidRDefault="006803B1" w:rsidP="00793E7F">
            <w:pPr>
              <w:pStyle w:val="T2BaseArray"/>
            </w:pPr>
          </w:p>
        </w:tc>
        <w:tc>
          <w:tcPr>
            <w:tcW w:w="1063" w:type="dxa"/>
            <w:tcBorders>
              <w:left w:val="single" w:sz="6" w:space="0" w:color="808080"/>
              <w:right w:val="single" w:sz="6" w:space="0" w:color="808080"/>
            </w:tcBorders>
            <w:shd w:val="pct10" w:color="auto" w:fill="FFFFFF"/>
          </w:tcPr>
          <w:p w:rsidR="006803B1" w:rsidRPr="00445460" w:rsidRDefault="006803B1" w:rsidP="00793E7F">
            <w:pPr>
              <w:pStyle w:val="T2BaseArray"/>
            </w:pPr>
          </w:p>
        </w:tc>
        <w:tc>
          <w:tcPr>
            <w:tcW w:w="992" w:type="dxa"/>
            <w:tcBorders>
              <w:left w:val="single" w:sz="6" w:space="0" w:color="808080"/>
              <w:right w:val="single" w:sz="6" w:space="0" w:color="808080"/>
            </w:tcBorders>
            <w:shd w:val="pct10" w:color="auto" w:fill="FFFFFF"/>
          </w:tcPr>
          <w:p w:rsidR="006803B1" w:rsidRPr="00445460" w:rsidRDefault="006803B1" w:rsidP="00793E7F">
            <w:pPr>
              <w:pStyle w:val="T2BaseArray"/>
            </w:pPr>
          </w:p>
        </w:tc>
      </w:tr>
      <w:tr w:rsidR="006803B1" w:rsidRPr="00445460" w:rsidTr="00793E7F">
        <w:tc>
          <w:tcPr>
            <w:tcW w:w="1063" w:type="dxa"/>
            <w:tcBorders>
              <w:left w:val="single" w:sz="6" w:space="0" w:color="808080"/>
              <w:bottom w:val="single" w:sz="12" w:space="0" w:color="808080"/>
              <w:right w:val="single" w:sz="6" w:space="0" w:color="808080"/>
            </w:tcBorders>
          </w:tcPr>
          <w:p w:rsidR="006803B1" w:rsidRPr="00445460" w:rsidRDefault="006803B1" w:rsidP="00793E7F">
            <w:pPr>
              <w:pStyle w:val="T2BaseArray"/>
            </w:pPr>
          </w:p>
        </w:tc>
        <w:tc>
          <w:tcPr>
            <w:tcW w:w="992" w:type="dxa"/>
            <w:tcBorders>
              <w:left w:val="single" w:sz="6" w:space="0" w:color="808080"/>
              <w:bottom w:val="single" w:sz="12" w:space="0" w:color="808080"/>
              <w:right w:val="single" w:sz="6" w:space="0" w:color="808080"/>
            </w:tcBorders>
          </w:tcPr>
          <w:p w:rsidR="006803B1" w:rsidRPr="00445460" w:rsidRDefault="006803B1" w:rsidP="00793E7F">
            <w:pPr>
              <w:pStyle w:val="T2BaseArray"/>
            </w:pPr>
          </w:p>
        </w:tc>
        <w:tc>
          <w:tcPr>
            <w:tcW w:w="992" w:type="dxa"/>
            <w:tcBorders>
              <w:left w:val="single" w:sz="6" w:space="0" w:color="808080"/>
              <w:bottom w:val="single" w:sz="12" w:space="0" w:color="808080"/>
              <w:right w:val="single" w:sz="6" w:space="0" w:color="808080"/>
            </w:tcBorders>
          </w:tcPr>
          <w:p w:rsidR="006803B1" w:rsidRPr="00445460" w:rsidRDefault="006803B1" w:rsidP="00793E7F">
            <w:pPr>
              <w:pStyle w:val="T2BaseArray"/>
            </w:pPr>
          </w:p>
        </w:tc>
        <w:tc>
          <w:tcPr>
            <w:tcW w:w="1134" w:type="dxa"/>
            <w:tcBorders>
              <w:left w:val="single" w:sz="6" w:space="0" w:color="808080"/>
              <w:bottom w:val="single" w:sz="12" w:space="0" w:color="808080"/>
              <w:right w:val="single" w:sz="6" w:space="0" w:color="808080"/>
            </w:tcBorders>
          </w:tcPr>
          <w:p w:rsidR="006803B1" w:rsidRPr="00445460" w:rsidRDefault="006803B1" w:rsidP="00793E7F">
            <w:pPr>
              <w:pStyle w:val="T2BaseArray"/>
            </w:pPr>
          </w:p>
        </w:tc>
        <w:tc>
          <w:tcPr>
            <w:tcW w:w="851" w:type="dxa"/>
            <w:tcBorders>
              <w:left w:val="single" w:sz="6" w:space="0" w:color="808080"/>
              <w:bottom w:val="single" w:sz="12" w:space="0" w:color="808080"/>
              <w:right w:val="single" w:sz="6" w:space="0" w:color="808080"/>
            </w:tcBorders>
          </w:tcPr>
          <w:p w:rsidR="006803B1" w:rsidRPr="00445460" w:rsidRDefault="006803B1" w:rsidP="00793E7F">
            <w:pPr>
              <w:pStyle w:val="T2BaseArray"/>
            </w:pPr>
          </w:p>
        </w:tc>
        <w:tc>
          <w:tcPr>
            <w:tcW w:w="1027" w:type="dxa"/>
            <w:tcBorders>
              <w:left w:val="single" w:sz="6" w:space="0" w:color="808080"/>
              <w:bottom w:val="single" w:sz="12" w:space="0" w:color="808080"/>
              <w:right w:val="single" w:sz="6" w:space="0" w:color="808080"/>
            </w:tcBorders>
            <w:shd w:val="pct10" w:color="auto" w:fill="FFFFFF"/>
          </w:tcPr>
          <w:p w:rsidR="006803B1" w:rsidRPr="00445460" w:rsidRDefault="006803B1" w:rsidP="00793E7F">
            <w:pPr>
              <w:pStyle w:val="T2BaseArray"/>
            </w:pPr>
          </w:p>
        </w:tc>
        <w:tc>
          <w:tcPr>
            <w:tcW w:w="1028" w:type="dxa"/>
            <w:tcBorders>
              <w:left w:val="single" w:sz="6" w:space="0" w:color="808080"/>
              <w:bottom w:val="single" w:sz="12" w:space="0" w:color="808080"/>
              <w:right w:val="single" w:sz="6" w:space="0" w:color="808080"/>
            </w:tcBorders>
            <w:shd w:val="pct10" w:color="auto" w:fill="FFFFFF"/>
          </w:tcPr>
          <w:p w:rsidR="006803B1" w:rsidRPr="00445460" w:rsidRDefault="006803B1" w:rsidP="00793E7F">
            <w:pPr>
              <w:pStyle w:val="T2BaseArray"/>
            </w:pPr>
          </w:p>
        </w:tc>
        <w:tc>
          <w:tcPr>
            <w:tcW w:w="1063" w:type="dxa"/>
            <w:tcBorders>
              <w:left w:val="single" w:sz="6" w:space="0" w:color="808080"/>
              <w:bottom w:val="single" w:sz="12" w:space="0" w:color="808080"/>
              <w:right w:val="single" w:sz="6" w:space="0" w:color="808080"/>
            </w:tcBorders>
            <w:shd w:val="pct10" w:color="auto" w:fill="FFFFFF"/>
          </w:tcPr>
          <w:p w:rsidR="006803B1" w:rsidRPr="00445460" w:rsidRDefault="006803B1" w:rsidP="00793E7F">
            <w:pPr>
              <w:pStyle w:val="T2BaseArray"/>
            </w:pPr>
          </w:p>
        </w:tc>
        <w:tc>
          <w:tcPr>
            <w:tcW w:w="992" w:type="dxa"/>
            <w:tcBorders>
              <w:left w:val="single" w:sz="6" w:space="0" w:color="808080"/>
              <w:bottom w:val="single" w:sz="12" w:space="0" w:color="808080"/>
              <w:right w:val="single" w:sz="6" w:space="0" w:color="808080"/>
            </w:tcBorders>
            <w:shd w:val="pct10" w:color="auto" w:fill="FFFFFF"/>
          </w:tcPr>
          <w:p w:rsidR="006803B1" w:rsidRPr="00445460" w:rsidRDefault="006803B1" w:rsidP="00793E7F">
            <w:pPr>
              <w:pStyle w:val="T2BaseArray"/>
            </w:pPr>
          </w:p>
        </w:tc>
      </w:tr>
    </w:tbl>
    <w:p w:rsidR="006803B1" w:rsidRPr="00445460" w:rsidRDefault="006803B1" w:rsidP="00793E7F">
      <w:pPr>
        <w:pStyle w:val="T2Base"/>
      </w:pPr>
      <w:r w:rsidRPr="00445460">
        <w:t>Applicable documents</w:t>
      </w:r>
    </w:p>
    <w:tbl>
      <w:tblPr>
        <w:tblW w:w="0" w:type="auto"/>
        <w:tblBorders>
          <w:top w:val="single" w:sz="12" w:space="0" w:color="808080"/>
          <w:bottom w:val="single" w:sz="12" w:space="0" w:color="808080"/>
          <w:insideH w:val="single" w:sz="6" w:space="0" w:color="808080"/>
        </w:tblBorders>
        <w:tblLayout w:type="fixed"/>
        <w:tblCellMar>
          <w:left w:w="70" w:type="dxa"/>
          <w:right w:w="70" w:type="dxa"/>
        </w:tblCellMar>
        <w:tblLook w:val="0000" w:firstRow="0" w:lastRow="0" w:firstColumn="0" w:lastColumn="0" w:noHBand="0" w:noVBand="0"/>
      </w:tblPr>
      <w:tblGrid>
        <w:gridCol w:w="496"/>
        <w:gridCol w:w="3543"/>
        <w:gridCol w:w="5103"/>
      </w:tblGrid>
      <w:tr w:rsidR="006803B1" w:rsidRPr="00445460" w:rsidTr="00793E7F">
        <w:trPr>
          <w:cantSplit/>
        </w:trPr>
        <w:tc>
          <w:tcPr>
            <w:tcW w:w="4039" w:type="dxa"/>
            <w:gridSpan w:val="2"/>
            <w:tcBorders>
              <w:top w:val="single" w:sz="12" w:space="0" w:color="808080"/>
              <w:left w:val="single" w:sz="6" w:space="0" w:color="808080"/>
              <w:right w:val="single" w:sz="6" w:space="0" w:color="808080"/>
            </w:tcBorders>
          </w:tcPr>
          <w:p w:rsidR="006803B1" w:rsidRPr="00445460" w:rsidRDefault="006803B1" w:rsidP="00793E7F">
            <w:pPr>
              <w:pStyle w:val="T2TitleArray"/>
            </w:pPr>
            <w:r w:rsidRPr="00445460">
              <w:t>Reference</w:t>
            </w:r>
          </w:p>
        </w:tc>
        <w:tc>
          <w:tcPr>
            <w:tcW w:w="5103" w:type="dxa"/>
            <w:tcBorders>
              <w:top w:val="single" w:sz="12" w:space="0" w:color="808080"/>
              <w:left w:val="single" w:sz="6" w:space="0" w:color="808080"/>
              <w:right w:val="single" w:sz="6" w:space="0" w:color="808080"/>
            </w:tcBorders>
          </w:tcPr>
          <w:p w:rsidR="006803B1" w:rsidRPr="00445460" w:rsidRDefault="006803B1" w:rsidP="00793E7F">
            <w:pPr>
              <w:pStyle w:val="T2TitleArray"/>
            </w:pPr>
            <w:r w:rsidRPr="00445460">
              <w:t>Object</w:t>
            </w:r>
          </w:p>
        </w:tc>
      </w:tr>
      <w:tr w:rsidR="006803B1" w:rsidRPr="00B95312" w:rsidTr="00793E7F">
        <w:trPr>
          <w:cantSplit/>
        </w:trPr>
        <w:tc>
          <w:tcPr>
            <w:tcW w:w="496" w:type="dxa"/>
            <w:tcBorders>
              <w:left w:val="single" w:sz="6" w:space="0" w:color="808080"/>
              <w:right w:val="single" w:sz="6" w:space="0" w:color="808080"/>
            </w:tcBorders>
          </w:tcPr>
          <w:p w:rsidR="006803B1" w:rsidRPr="00445460" w:rsidRDefault="006803B1" w:rsidP="00793E7F">
            <w:pPr>
              <w:pStyle w:val="T2BaseArray"/>
            </w:pPr>
            <w:r>
              <w:t>1</w:t>
            </w:r>
          </w:p>
        </w:tc>
        <w:tc>
          <w:tcPr>
            <w:tcW w:w="3543" w:type="dxa"/>
            <w:tcBorders>
              <w:left w:val="single" w:sz="6" w:space="0" w:color="808080"/>
              <w:right w:val="single" w:sz="6" w:space="0" w:color="808080"/>
            </w:tcBorders>
          </w:tcPr>
          <w:p w:rsidR="006803B1" w:rsidRPr="00445460" w:rsidRDefault="006803B1" w:rsidP="00793E7F">
            <w:pPr>
              <w:pStyle w:val="T2BaseArray"/>
            </w:pPr>
            <w:r>
              <w:t>[UDFS]</w:t>
            </w:r>
          </w:p>
        </w:tc>
        <w:tc>
          <w:tcPr>
            <w:tcW w:w="5103" w:type="dxa"/>
            <w:tcBorders>
              <w:left w:val="single" w:sz="6" w:space="0" w:color="808080"/>
              <w:right w:val="single" w:sz="6" w:space="0" w:color="808080"/>
            </w:tcBorders>
          </w:tcPr>
          <w:p w:rsidR="006803B1" w:rsidRPr="00445460" w:rsidRDefault="006803B1" w:rsidP="001B723C">
            <w:pPr>
              <w:pStyle w:val="T2BaseArray"/>
            </w:pPr>
            <w:r>
              <w:t>4CB: T2S User Detailed Functional Specifications, V1.2.1, 07/09/2012</w:t>
            </w:r>
          </w:p>
        </w:tc>
      </w:tr>
      <w:tr w:rsidR="006803B1" w:rsidRPr="00B95312" w:rsidTr="00793E7F">
        <w:trPr>
          <w:cantSplit/>
        </w:trPr>
        <w:tc>
          <w:tcPr>
            <w:tcW w:w="496" w:type="dxa"/>
            <w:tcBorders>
              <w:left w:val="single" w:sz="6" w:space="0" w:color="808080"/>
              <w:bottom w:val="single" w:sz="12" w:space="0" w:color="808080"/>
              <w:right w:val="single" w:sz="6" w:space="0" w:color="808080"/>
            </w:tcBorders>
          </w:tcPr>
          <w:p w:rsidR="006803B1" w:rsidRPr="00445460" w:rsidRDefault="006803B1" w:rsidP="00793E7F">
            <w:pPr>
              <w:pStyle w:val="T2BaseArray"/>
            </w:pPr>
          </w:p>
        </w:tc>
        <w:tc>
          <w:tcPr>
            <w:tcW w:w="3543" w:type="dxa"/>
            <w:tcBorders>
              <w:left w:val="single" w:sz="6" w:space="0" w:color="808080"/>
              <w:bottom w:val="single" w:sz="12" w:space="0" w:color="808080"/>
              <w:right w:val="single" w:sz="6" w:space="0" w:color="808080"/>
            </w:tcBorders>
          </w:tcPr>
          <w:p w:rsidR="006803B1" w:rsidRPr="00445460" w:rsidRDefault="006803B1" w:rsidP="00793E7F">
            <w:pPr>
              <w:pStyle w:val="T2BaseArray"/>
            </w:pPr>
          </w:p>
        </w:tc>
        <w:tc>
          <w:tcPr>
            <w:tcW w:w="5103" w:type="dxa"/>
            <w:tcBorders>
              <w:left w:val="single" w:sz="6" w:space="0" w:color="808080"/>
              <w:bottom w:val="single" w:sz="12" w:space="0" w:color="808080"/>
              <w:right w:val="single" w:sz="6" w:space="0" w:color="808080"/>
            </w:tcBorders>
          </w:tcPr>
          <w:p w:rsidR="006803B1" w:rsidRPr="00445460" w:rsidRDefault="006803B1" w:rsidP="00793E7F">
            <w:pPr>
              <w:pStyle w:val="T2BaseArray"/>
            </w:pPr>
          </w:p>
        </w:tc>
      </w:tr>
    </w:tbl>
    <w:p w:rsidR="006803B1" w:rsidRPr="00445460" w:rsidRDefault="006803B1" w:rsidP="00793E7F">
      <w:pPr>
        <w:pStyle w:val="T2Base"/>
      </w:pPr>
      <w:r w:rsidRPr="00445460">
        <w:t>Reference documents</w:t>
      </w:r>
    </w:p>
    <w:tbl>
      <w:tblPr>
        <w:tblW w:w="0" w:type="auto"/>
        <w:tblBorders>
          <w:top w:val="single" w:sz="12" w:space="0" w:color="808080"/>
          <w:bottom w:val="single" w:sz="12" w:space="0" w:color="808080"/>
          <w:insideH w:val="single" w:sz="6" w:space="0" w:color="808080"/>
        </w:tblBorders>
        <w:tblLayout w:type="fixed"/>
        <w:tblCellMar>
          <w:left w:w="70" w:type="dxa"/>
          <w:right w:w="70" w:type="dxa"/>
        </w:tblCellMar>
        <w:tblLook w:val="0000" w:firstRow="0" w:lastRow="0" w:firstColumn="0" w:lastColumn="0" w:noHBand="0" w:noVBand="0"/>
      </w:tblPr>
      <w:tblGrid>
        <w:gridCol w:w="496"/>
        <w:gridCol w:w="3543"/>
        <w:gridCol w:w="5103"/>
      </w:tblGrid>
      <w:tr w:rsidR="006803B1" w:rsidRPr="00445460" w:rsidTr="00793E7F">
        <w:trPr>
          <w:cantSplit/>
        </w:trPr>
        <w:tc>
          <w:tcPr>
            <w:tcW w:w="4039" w:type="dxa"/>
            <w:gridSpan w:val="2"/>
            <w:tcBorders>
              <w:top w:val="single" w:sz="12" w:space="0" w:color="808080"/>
              <w:left w:val="single" w:sz="6" w:space="0" w:color="808080"/>
              <w:right w:val="single" w:sz="6" w:space="0" w:color="808080"/>
            </w:tcBorders>
          </w:tcPr>
          <w:p w:rsidR="006803B1" w:rsidRPr="00445460" w:rsidRDefault="006803B1" w:rsidP="00793E7F">
            <w:pPr>
              <w:pStyle w:val="T2TitleArray"/>
            </w:pPr>
            <w:r w:rsidRPr="00445460">
              <w:t>Reference</w:t>
            </w:r>
          </w:p>
        </w:tc>
        <w:tc>
          <w:tcPr>
            <w:tcW w:w="5103" w:type="dxa"/>
            <w:tcBorders>
              <w:top w:val="single" w:sz="12" w:space="0" w:color="808080"/>
              <w:left w:val="single" w:sz="6" w:space="0" w:color="808080"/>
              <w:right w:val="single" w:sz="6" w:space="0" w:color="808080"/>
            </w:tcBorders>
          </w:tcPr>
          <w:p w:rsidR="006803B1" w:rsidRPr="00445460" w:rsidRDefault="006803B1" w:rsidP="00793E7F">
            <w:pPr>
              <w:pStyle w:val="T2TitleArray"/>
            </w:pPr>
            <w:r w:rsidRPr="00445460">
              <w:t>Object</w:t>
            </w:r>
          </w:p>
        </w:tc>
      </w:tr>
      <w:tr w:rsidR="006803B1" w:rsidRPr="00B95312" w:rsidTr="00793E7F">
        <w:trPr>
          <w:cantSplit/>
        </w:trPr>
        <w:tc>
          <w:tcPr>
            <w:tcW w:w="496" w:type="dxa"/>
            <w:tcBorders>
              <w:left w:val="single" w:sz="6" w:space="0" w:color="808080"/>
              <w:bottom w:val="single" w:sz="12" w:space="0" w:color="808080"/>
              <w:right w:val="single" w:sz="6" w:space="0" w:color="808080"/>
            </w:tcBorders>
          </w:tcPr>
          <w:p w:rsidR="006803B1" w:rsidRPr="000F2614" w:rsidRDefault="006803B1" w:rsidP="00793E7F">
            <w:pPr>
              <w:pStyle w:val="T2BaseArray"/>
            </w:pPr>
            <w:r w:rsidRPr="000F2614">
              <w:t>1</w:t>
            </w:r>
          </w:p>
        </w:tc>
        <w:tc>
          <w:tcPr>
            <w:tcW w:w="3543" w:type="dxa"/>
            <w:tcBorders>
              <w:left w:val="single" w:sz="6" w:space="0" w:color="808080"/>
              <w:bottom w:val="single" w:sz="12" w:space="0" w:color="808080"/>
              <w:right w:val="single" w:sz="6" w:space="0" w:color="808080"/>
            </w:tcBorders>
          </w:tcPr>
          <w:p w:rsidR="006803B1" w:rsidRPr="000F2614" w:rsidRDefault="006803B1" w:rsidP="007B3270">
            <w:pPr>
              <w:pStyle w:val="T2BaseArray"/>
            </w:pPr>
            <w:r w:rsidRPr="000F2614">
              <w:t>[DMT Specification]</w:t>
            </w:r>
          </w:p>
        </w:tc>
        <w:tc>
          <w:tcPr>
            <w:tcW w:w="5103" w:type="dxa"/>
            <w:tcBorders>
              <w:left w:val="single" w:sz="6" w:space="0" w:color="808080"/>
              <w:bottom w:val="single" w:sz="12" w:space="0" w:color="808080"/>
              <w:right w:val="single" w:sz="6" w:space="0" w:color="808080"/>
            </w:tcBorders>
          </w:tcPr>
          <w:p w:rsidR="006803B1" w:rsidRPr="000F2614" w:rsidRDefault="006803B1" w:rsidP="00793E7F">
            <w:pPr>
              <w:pStyle w:val="T2BaseArray"/>
            </w:pPr>
            <w:r w:rsidRPr="000F2614">
              <w:t>ECB : Data Migration Tool Specifications and Related Procedures, V0.6, 27/06/2012</w:t>
            </w:r>
          </w:p>
        </w:tc>
      </w:tr>
    </w:tbl>
    <w:p w:rsidR="006803B1" w:rsidRPr="006A33B1" w:rsidRDefault="006803B1" w:rsidP="00793E7F">
      <w:pPr>
        <w:pStyle w:val="EinfacheAufzhlung"/>
        <w:numPr>
          <w:ilvl w:val="0"/>
          <w:numId w:val="0"/>
        </w:numPr>
        <w:rPr>
          <w:lang w:val="en-US"/>
        </w:rPr>
      </w:pPr>
    </w:p>
    <w:p w:rsidR="006803B1" w:rsidRPr="006A33B1" w:rsidRDefault="006803B1" w:rsidP="00793E7F">
      <w:pPr>
        <w:pStyle w:val="EinfacheAufzhlung"/>
        <w:numPr>
          <w:ilvl w:val="0"/>
          <w:numId w:val="0"/>
        </w:numPr>
        <w:rPr>
          <w:lang w:val="en-US"/>
        </w:rPr>
      </w:pPr>
    </w:p>
    <w:p w:rsidR="006803B1" w:rsidRPr="006A33B1" w:rsidRDefault="006803B1" w:rsidP="00793E7F">
      <w:pPr>
        <w:pStyle w:val="EinfacheAufzhlung"/>
        <w:numPr>
          <w:ilvl w:val="0"/>
          <w:numId w:val="0"/>
        </w:numPr>
        <w:rPr>
          <w:lang w:val="en-US"/>
        </w:rPr>
      </w:pPr>
    </w:p>
    <w:tbl>
      <w:tblPr>
        <w:tblW w:w="0" w:type="auto"/>
        <w:tblBorders>
          <w:top w:val="single" w:sz="12" w:space="0" w:color="808080"/>
          <w:bottom w:val="single" w:sz="12" w:space="0" w:color="808080"/>
          <w:insideH w:val="single" w:sz="6" w:space="0" w:color="808080"/>
        </w:tblBorders>
        <w:tblLayout w:type="fixed"/>
        <w:tblCellMar>
          <w:left w:w="70" w:type="dxa"/>
          <w:right w:w="70" w:type="dxa"/>
        </w:tblCellMar>
        <w:tblLook w:val="0000" w:firstRow="0" w:lastRow="0" w:firstColumn="0" w:lastColumn="0" w:noHBand="0" w:noVBand="0"/>
      </w:tblPr>
      <w:tblGrid>
        <w:gridCol w:w="2197"/>
        <w:gridCol w:w="5103"/>
      </w:tblGrid>
      <w:tr w:rsidR="006803B1" w:rsidRPr="00445460" w:rsidTr="00793E7F">
        <w:trPr>
          <w:cantSplit/>
        </w:trPr>
        <w:tc>
          <w:tcPr>
            <w:tcW w:w="2197" w:type="dxa"/>
            <w:tcBorders>
              <w:top w:val="single" w:sz="12" w:space="0" w:color="808080"/>
              <w:left w:val="single" w:sz="6" w:space="0" w:color="808080"/>
              <w:right w:val="single" w:sz="6" w:space="0" w:color="808080"/>
            </w:tcBorders>
            <w:shd w:val="clear" w:color="auto" w:fill="F3F3F3"/>
          </w:tcPr>
          <w:p w:rsidR="006803B1" w:rsidRPr="00445460" w:rsidRDefault="006803B1" w:rsidP="00793E7F">
            <w:pPr>
              <w:pStyle w:val="T2TitleArray"/>
            </w:pPr>
            <w:r w:rsidRPr="00445460">
              <w:t>Owner domain</w:t>
            </w:r>
          </w:p>
        </w:tc>
        <w:tc>
          <w:tcPr>
            <w:tcW w:w="5103" w:type="dxa"/>
            <w:tcBorders>
              <w:top w:val="single" w:sz="12" w:space="0" w:color="808080"/>
              <w:left w:val="single" w:sz="6" w:space="0" w:color="808080"/>
              <w:right w:val="single" w:sz="6" w:space="0" w:color="808080"/>
            </w:tcBorders>
          </w:tcPr>
          <w:p w:rsidR="006803B1" w:rsidRPr="00445460" w:rsidRDefault="006803B1" w:rsidP="00793E7F">
            <w:pPr>
              <w:pStyle w:val="T2BaseArray"/>
            </w:pPr>
            <w:r>
              <w:t>Operational Services</w:t>
            </w:r>
          </w:p>
        </w:tc>
      </w:tr>
      <w:tr w:rsidR="006803B1" w:rsidRPr="00445460" w:rsidTr="00793E7F">
        <w:trPr>
          <w:cantSplit/>
        </w:trPr>
        <w:tc>
          <w:tcPr>
            <w:tcW w:w="2197" w:type="dxa"/>
            <w:tcBorders>
              <w:left w:val="single" w:sz="6" w:space="0" w:color="808080"/>
              <w:bottom w:val="single" w:sz="12" w:space="0" w:color="808080"/>
              <w:right w:val="single" w:sz="6" w:space="0" w:color="808080"/>
            </w:tcBorders>
            <w:shd w:val="clear" w:color="auto" w:fill="F3F3F3"/>
          </w:tcPr>
          <w:p w:rsidR="006803B1" w:rsidRPr="00445460" w:rsidRDefault="006803B1" w:rsidP="00793E7F">
            <w:pPr>
              <w:pStyle w:val="T2TitleArray"/>
            </w:pPr>
            <w:r w:rsidRPr="00445460">
              <w:t>Owner module</w:t>
            </w:r>
          </w:p>
        </w:tc>
        <w:tc>
          <w:tcPr>
            <w:tcW w:w="5103" w:type="dxa"/>
            <w:tcBorders>
              <w:left w:val="single" w:sz="6" w:space="0" w:color="808080"/>
              <w:bottom w:val="single" w:sz="12" w:space="0" w:color="808080"/>
              <w:right w:val="single" w:sz="6" w:space="0" w:color="808080"/>
            </w:tcBorders>
          </w:tcPr>
          <w:p w:rsidR="006803B1" w:rsidRPr="00445460" w:rsidRDefault="006803B1" w:rsidP="00793E7F">
            <w:pPr>
              <w:pStyle w:val="T2BaseArray"/>
            </w:pPr>
            <w:r>
              <w:t>Data Migration Module</w:t>
            </w:r>
          </w:p>
        </w:tc>
      </w:tr>
    </w:tbl>
    <w:p w:rsidR="006803B1" w:rsidRPr="00445460" w:rsidRDefault="006803B1" w:rsidP="00793E7F">
      <w:pPr>
        <w:rPr>
          <w:lang w:val="en-GB"/>
        </w:rPr>
      </w:pPr>
    </w:p>
    <w:p w:rsidR="006803B1" w:rsidRDefault="006803B1">
      <w:pPr>
        <w:jc w:val="left"/>
        <w:rPr>
          <w:rFonts w:ascii="Tahoma" w:hAnsi="Tahoma"/>
          <w:sz w:val="20"/>
          <w:lang w:val="en-GB"/>
        </w:rPr>
      </w:pPr>
      <w:r>
        <w:lastRenderedPageBreak/>
        <w:br w:type="page"/>
      </w:r>
    </w:p>
    <w:p w:rsidR="006803B1" w:rsidRDefault="006803B1">
      <w:pPr>
        <w:pStyle w:val="TOCHeading"/>
      </w:pPr>
      <w:r>
        <w:lastRenderedPageBreak/>
        <w:t>Table of Content</w:t>
      </w:r>
    </w:p>
    <w:p w:rsidR="00AA18C3" w:rsidRDefault="006803B1">
      <w:pPr>
        <w:pStyle w:val="TOC1"/>
        <w:tabs>
          <w:tab w:val="left" w:pos="1134"/>
        </w:tabs>
        <w:rPr>
          <w:rFonts w:asciiTheme="minorHAnsi" w:eastAsiaTheme="minorEastAsia" w:hAnsiTheme="minorHAnsi" w:cstheme="minorBidi"/>
          <w:b w:val="0"/>
          <w:caps w:val="0"/>
          <w:noProof/>
          <w:sz w:val="22"/>
          <w:szCs w:val="22"/>
          <w:lang w:val="it-IT" w:eastAsia="it-IT"/>
        </w:rPr>
      </w:pPr>
      <w:r>
        <w:rPr>
          <w:b w:val="0"/>
          <w:caps w:val="0"/>
          <w:lang w:val="de-DE"/>
        </w:rPr>
        <w:fldChar w:fldCharType="begin"/>
      </w:r>
      <w:r>
        <w:rPr>
          <w:b w:val="0"/>
          <w:caps w:val="0"/>
          <w:lang w:val="de-DE"/>
        </w:rPr>
        <w:instrText xml:space="preserve"> TOC \o "1-4" \h \z \u </w:instrText>
      </w:r>
      <w:r>
        <w:rPr>
          <w:b w:val="0"/>
          <w:caps w:val="0"/>
          <w:lang w:val="de-DE"/>
        </w:rPr>
        <w:fldChar w:fldCharType="separate"/>
      </w:r>
      <w:hyperlink w:anchor="_Toc385494894" w:history="1">
        <w:r w:rsidR="00AA18C3" w:rsidRPr="00145301">
          <w:rPr>
            <w:rStyle w:val="Hyperlink"/>
            <w:noProof/>
          </w:rPr>
          <w:t>1</w:t>
        </w:r>
        <w:r w:rsidR="00AA18C3">
          <w:rPr>
            <w:rFonts w:asciiTheme="minorHAnsi" w:eastAsiaTheme="minorEastAsia" w:hAnsiTheme="minorHAnsi" w:cstheme="minorBidi"/>
            <w:b w:val="0"/>
            <w:caps w:val="0"/>
            <w:noProof/>
            <w:sz w:val="22"/>
            <w:szCs w:val="22"/>
            <w:lang w:val="it-IT" w:eastAsia="it-IT"/>
          </w:rPr>
          <w:tab/>
        </w:r>
        <w:r w:rsidR="00AA18C3" w:rsidRPr="00145301">
          <w:rPr>
            <w:rStyle w:val="Hyperlink"/>
            <w:rFonts w:cs="Arial"/>
            <w:noProof/>
          </w:rPr>
          <w:t>Introduction</w:t>
        </w:r>
        <w:r w:rsidR="00AA18C3">
          <w:rPr>
            <w:noProof/>
            <w:webHidden/>
          </w:rPr>
          <w:tab/>
        </w:r>
        <w:r w:rsidR="00AA18C3">
          <w:rPr>
            <w:noProof/>
            <w:webHidden/>
          </w:rPr>
          <w:fldChar w:fldCharType="begin"/>
        </w:r>
        <w:r w:rsidR="00AA18C3">
          <w:rPr>
            <w:noProof/>
            <w:webHidden/>
          </w:rPr>
          <w:instrText xml:space="preserve"> PAGEREF _Toc385494894 \h </w:instrText>
        </w:r>
        <w:r w:rsidR="00AA18C3">
          <w:rPr>
            <w:noProof/>
            <w:webHidden/>
          </w:rPr>
        </w:r>
        <w:r w:rsidR="00AA18C3">
          <w:rPr>
            <w:noProof/>
            <w:webHidden/>
          </w:rPr>
          <w:fldChar w:fldCharType="separate"/>
        </w:r>
        <w:r w:rsidR="00AA18C3">
          <w:rPr>
            <w:noProof/>
            <w:webHidden/>
          </w:rPr>
          <w:t>6</w:t>
        </w:r>
        <w:r w:rsidR="00AA18C3">
          <w:rPr>
            <w:noProof/>
            <w:webHidden/>
          </w:rPr>
          <w:fldChar w:fldCharType="end"/>
        </w:r>
      </w:hyperlink>
    </w:p>
    <w:p w:rsidR="00AA18C3" w:rsidRDefault="00DE32BA">
      <w:pPr>
        <w:pStyle w:val="TOC1"/>
        <w:tabs>
          <w:tab w:val="left" w:pos="1134"/>
        </w:tabs>
        <w:rPr>
          <w:rFonts w:asciiTheme="minorHAnsi" w:eastAsiaTheme="minorEastAsia" w:hAnsiTheme="minorHAnsi" w:cstheme="minorBidi"/>
          <w:b w:val="0"/>
          <w:caps w:val="0"/>
          <w:noProof/>
          <w:sz w:val="22"/>
          <w:szCs w:val="22"/>
          <w:lang w:val="it-IT" w:eastAsia="it-IT"/>
        </w:rPr>
      </w:pPr>
      <w:hyperlink w:anchor="_Toc385494895" w:history="1">
        <w:r w:rsidR="00AA18C3" w:rsidRPr="00145301">
          <w:rPr>
            <w:rStyle w:val="Hyperlink"/>
            <w:noProof/>
          </w:rPr>
          <w:t>2</w:t>
        </w:r>
        <w:r w:rsidR="00AA18C3">
          <w:rPr>
            <w:rFonts w:asciiTheme="minorHAnsi" w:eastAsiaTheme="minorEastAsia" w:hAnsiTheme="minorHAnsi" w:cstheme="minorBidi"/>
            <w:b w:val="0"/>
            <w:caps w:val="0"/>
            <w:noProof/>
            <w:sz w:val="22"/>
            <w:szCs w:val="22"/>
            <w:lang w:val="it-IT" w:eastAsia="it-IT"/>
          </w:rPr>
          <w:tab/>
        </w:r>
        <w:r w:rsidR="00AA18C3" w:rsidRPr="00145301">
          <w:rPr>
            <w:rStyle w:val="Hyperlink"/>
            <w:rFonts w:cs="Arial"/>
            <w:noProof/>
          </w:rPr>
          <w:t>Technical Specification</w:t>
        </w:r>
        <w:r w:rsidR="00AA18C3">
          <w:rPr>
            <w:noProof/>
            <w:webHidden/>
          </w:rPr>
          <w:tab/>
        </w:r>
        <w:r w:rsidR="00AA18C3">
          <w:rPr>
            <w:noProof/>
            <w:webHidden/>
          </w:rPr>
          <w:fldChar w:fldCharType="begin"/>
        </w:r>
        <w:r w:rsidR="00AA18C3">
          <w:rPr>
            <w:noProof/>
            <w:webHidden/>
          </w:rPr>
          <w:instrText xml:space="preserve"> PAGEREF _Toc385494895 \h </w:instrText>
        </w:r>
        <w:r w:rsidR="00AA18C3">
          <w:rPr>
            <w:noProof/>
            <w:webHidden/>
          </w:rPr>
        </w:r>
        <w:r w:rsidR="00AA18C3">
          <w:rPr>
            <w:noProof/>
            <w:webHidden/>
          </w:rPr>
          <w:fldChar w:fldCharType="separate"/>
        </w:r>
        <w:r w:rsidR="00AA18C3">
          <w:rPr>
            <w:noProof/>
            <w:webHidden/>
          </w:rPr>
          <w:t>7</w:t>
        </w:r>
        <w:r w:rsidR="00AA18C3">
          <w:rPr>
            <w:noProof/>
            <w:webHidden/>
          </w:rPr>
          <w:fldChar w:fldCharType="end"/>
        </w:r>
      </w:hyperlink>
    </w:p>
    <w:p w:rsidR="00AA18C3" w:rsidRDefault="00DE32BA">
      <w:pPr>
        <w:pStyle w:val="TOC2"/>
        <w:rPr>
          <w:rFonts w:asciiTheme="minorHAnsi" w:eastAsiaTheme="minorEastAsia" w:hAnsiTheme="minorHAnsi" w:cstheme="minorBidi"/>
          <w:caps w:val="0"/>
          <w:sz w:val="22"/>
          <w:szCs w:val="22"/>
          <w:lang w:val="it-IT" w:eastAsia="it-IT"/>
        </w:rPr>
      </w:pPr>
      <w:hyperlink w:anchor="_Toc385494896" w:history="1">
        <w:r w:rsidR="00AA18C3" w:rsidRPr="00145301">
          <w:rPr>
            <w:rStyle w:val="Hyperlink"/>
          </w:rPr>
          <w:t>2.1</w:t>
        </w:r>
        <w:r w:rsidR="00AA18C3">
          <w:rPr>
            <w:rFonts w:asciiTheme="minorHAnsi" w:eastAsiaTheme="minorEastAsia" w:hAnsiTheme="minorHAnsi" w:cstheme="minorBidi"/>
            <w:caps w:val="0"/>
            <w:sz w:val="22"/>
            <w:szCs w:val="22"/>
            <w:lang w:val="it-IT" w:eastAsia="it-IT"/>
          </w:rPr>
          <w:tab/>
        </w:r>
        <w:r w:rsidR="00AA18C3" w:rsidRPr="00145301">
          <w:rPr>
            <w:rStyle w:val="Hyperlink"/>
            <w:rFonts w:cs="Arial"/>
          </w:rPr>
          <w:t>Data Record Definition</w:t>
        </w:r>
        <w:r w:rsidR="00AA18C3">
          <w:rPr>
            <w:webHidden/>
          </w:rPr>
          <w:tab/>
        </w:r>
        <w:r w:rsidR="00AA18C3">
          <w:rPr>
            <w:webHidden/>
          </w:rPr>
          <w:fldChar w:fldCharType="begin"/>
        </w:r>
        <w:r w:rsidR="00AA18C3">
          <w:rPr>
            <w:webHidden/>
          </w:rPr>
          <w:instrText xml:space="preserve"> PAGEREF _Toc385494896 \h </w:instrText>
        </w:r>
        <w:r w:rsidR="00AA18C3">
          <w:rPr>
            <w:webHidden/>
          </w:rPr>
        </w:r>
        <w:r w:rsidR="00AA18C3">
          <w:rPr>
            <w:webHidden/>
          </w:rPr>
          <w:fldChar w:fldCharType="separate"/>
        </w:r>
        <w:r w:rsidR="00AA18C3">
          <w:rPr>
            <w:webHidden/>
          </w:rPr>
          <w:t>7</w:t>
        </w:r>
        <w:r w:rsidR="00AA18C3">
          <w:rPr>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897" w:history="1">
        <w:r w:rsidR="00AA18C3" w:rsidRPr="00145301">
          <w:rPr>
            <w:rStyle w:val="Hyperlink"/>
            <w:noProof/>
          </w:rPr>
          <w:t>2.1.1</w:t>
        </w:r>
        <w:r w:rsidR="00AA18C3">
          <w:rPr>
            <w:rFonts w:asciiTheme="minorHAnsi" w:eastAsiaTheme="minorEastAsia" w:hAnsiTheme="minorHAnsi" w:cstheme="minorBidi"/>
            <w:b w:val="0"/>
            <w:noProof/>
            <w:sz w:val="22"/>
            <w:szCs w:val="22"/>
            <w:lang w:val="it-IT" w:eastAsia="it-IT"/>
          </w:rPr>
          <w:tab/>
        </w:r>
        <w:r w:rsidR="00AA18C3" w:rsidRPr="00145301">
          <w:rPr>
            <w:rStyle w:val="Hyperlink"/>
            <w:rFonts w:cs="Arial"/>
            <w:noProof/>
          </w:rPr>
          <w:t>Rows and Columns</w:t>
        </w:r>
        <w:r w:rsidR="00AA18C3">
          <w:rPr>
            <w:noProof/>
            <w:webHidden/>
          </w:rPr>
          <w:tab/>
        </w:r>
        <w:r w:rsidR="00AA18C3">
          <w:rPr>
            <w:noProof/>
            <w:webHidden/>
          </w:rPr>
          <w:fldChar w:fldCharType="begin"/>
        </w:r>
        <w:r w:rsidR="00AA18C3">
          <w:rPr>
            <w:noProof/>
            <w:webHidden/>
          </w:rPr>
          <w:instrText xml:space="preserve"> PAGEREF _Toc385494897 \h </w:instrText>
        </w:r>
        <w:r w:rsidR="00AA18C3">
          <w:rPr>
            <w:noProof/>
            <w:webHidden/>
          </w:rPr>
        </w:r>
        <w:r w:rsidR="00AA18C3">
          <w:rPr>
            <w:noProof/>
            <w:webHidden/>
          </w:rPr>
          <w:fldChar w:fldCharType="separate"/>
        </w:r>
        <w:r w:rsidR="00AA18C3">
          <w:rPr>
            <w:noProof/>
            <w:webHidden/>
          </w:rPr>
          <w:t>7</w:t>
        </w:r>
        <w:r w:rsidR="00AA18C3">
          <w:rPr>
            <w:noProof/>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898" w:history="1">
        <w:r w:rsidR="00AA18C3" w:rsidRPr="00145301">
          <w:rPr>
            <w:rStyle w:val="Hyperlink"/>
            <w:noProof/>
          </w:rPr>
          <w:t>2.1.2</w:t>
        </w:r>
        <w:r w:rsidR="00AA18C3">
          <w:rPr>
            <w:rFonts w:asciiTheme="minorHAnsi" w:eastAsiaTheme="minorEastAsia" w:hAnsiTheme="minorHAnsi" w:cstheme="minorBidi"/>
            <w:b w:val="0"/>
            <w:noProof/>
            <w:sz w:val="22"/>
            <w:szCs w:val="22"/>
            <w:lang w:val="it-IT" w:eastAsia="it-IT"/>
          </w:rPr>
          <w:tab/>
        </w:r>
        <w:r w:rsidR="00AA18C3" w:rsidRPr="00145301">
          <w:rPr>
            <w:rStyle w:val="Hyperlink"/>
            <w:rFonts w:cs="Arial"/>
            <w:noProof/>
          </w:rPr>
          <w:t>Header</w:t>
        </w:r>
        <w:r w:rsidR="00AA18C3">
          <w:rPr>
            <w:noProof/>
            <w:webHidden/>
          </w:rPr>
          <w:tab/>
        </w:r>
        <w:r w:rsidR="00AA18C3">
          <w:rPr>
            <w:noProof/>
            <w:webHidden/>
          </w:rPr>
          <w:fldChar w:fldCharType="begin"/>
        </w:r>
        <w:r w:rsidR="00AA18C3">
          <w:rPr>
            <w:noProof/>
            <w:webHidden/>
          </w:rPr>
          <w:instrText xml:space="preserve"> PAGEREF _Toc385494898 \h </w:instrText>
        </w:r>
        <w:r w:rsidR="00AA18C3">
          <w:rPr>
            <w:noProof/>
            <w:webHidden/>
          </w:rPr>
        </w:r>
        <w:r w:rsidR="00AA18C3">
          <w:rPr>
            <w:noProof/>
            <w:webHidden/>
          </w:rPr>
          <w:fldChar w:fldCharType="separate"/>
        </w:r>
        <w:r w:rsidR="00AA18C3">
          <w:rPr>
            <w:noProof/>
            <w:webHidden/>
          </w:rPr>
          <w:t>7</w:t>
        </w:r>
        <w:r w:rsidR="00AA18C3">
          <w:rPr>
            <w:noProof/>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899" w:history="1">
        <w:r w:rsidR="00AA18C3" w:rsidRPr="00145301">
          <w:rPr>
            <w:rStyle w:val="Hyperlink"/>
            <w:noProof/>
          </w:rPr>
          <w:t>2.1.3</w:t>
        </w:r>
        <w:r w:rsidR="00AA18C3">
          <w:rPr>
            <w:rFonts w:asciiTheme="minorHAnsi" w:eastAsiaTheme="minorEastAsia" w:hAnsiTheme="minorHAnsi" w:cstheme="minorBidi"/>
            <w:b w:val="0"/>
            <w:noProof/>
            <w:sz w:val="22"/>
            <w:szCs w:val="22"/>
            <w:lang w:val="it-IT" w:eastAsia="it-IT"/>
          </w:rPr>
          <w:tab/>
        </w:r>
        <w:r w:rsidR="00AA18C3" w:rsidRPr="00145301">
          <w:rPr>
            <w:rStyle w:val="Hyperlink"/>
            <w:rFonts w:cs="Arial"/>
            <w:noProof/>
          </w:rPr>
          <w:t>Records</w:t>
        </w:r>
        <w:r w:rsidR="00AA18C3">
          <w:rPr>
            <w:noProof/>
            <w:webHidden/>
          </w:rPr>
          <w:tab/>
        </w:r>
        <w:r w:rsidR="00AA18C3">
          <w:rPr>
            <w:noProof/>
            <w:webHidden/>
          </w:rPr>
          <w:fldChar w:fldCharType="begin"/>
        </w:r>
        <w:r w:rsidR="00AA18C3">
          <w:rPr>
            <w:noProof/>
            <w:webHidden/>
          </w:rPr>
          <w:instrText xml:space="preserve"> PAGEREF _Toc385494899 \h </w:instrText>
        </w:r>
        <w:r w:rsidR="00AA18C3">
          <w:rPr>
            <w:noProof/>
            <w:webHidden/>
          </w:rPr>
        </w:r>
        <w:r w:rsidR="00AA18C3">
          <w:rPr>
            <w:noProof/>
            <w:webHidden/>
          </w:rPr>
          <w:fldChar w:fldCharType="separate"/>
        </w:r>
        <w:r w:rsidR="00AA18C3">
          <w:rPr>
            <w:noProof/>
            <w:webHidden/>
          </w:rPr>
          <w:t>7</w:t>
        </w:r>
        <w:r w:rsidR="00AA18C3">
          <w:rPr>
            <w:noProof/>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00" w:history="1">
        <w:r w:rsidR="00AA18C3" w:rsidRPr="00145301">
          <w:rPr>
            <w:rStyle w:val="Hyperlink"/>
            <w:noProof/>
          </w:rPr>
          <w:t>2.1.4</w:t>
        </w:r>
        <w:r w:rsidR="00AA18C3">
          <w:rPr>
            <w:rFonts w:asciiTheme="minorHAnsi" w:eastAsiaTheme="minorEastAsia" w:hAnsiTheme="minorHAnsi" w:cstheme="minorBidi"/>
            <w:b w:val="0"/>
            <w:noProof/>
            <w:sz w:val="22"/>
            <w:szCs w:val="22"/>
            <w:lang w:val="it-IT" w:eastAsia="it-IT"/>
          </w:rPr>
          <w:tab/>
        </w:r>
        <w:r w:rsidR="00AA18C3" w:rsidRPr="00145301">
          <w:rPr>
            <w:rStyle w:val="Hyperlink"/>
            <w:rFonts w:cs="Arial"/>
            <w:noProof/>
          </w:rPr>
          <w:t>Record Type</w:t>
        </w:r>
        <w:r w:rsidR="00AA18C3">
          <w:rPr>
            <w:noProof/>
            <w:webHidden/>
          </w:rPr>
          <w:tab/>
        </w:r>
        <w:r w:rsidR="00AA18C3">
          <w:rPr>
            <w:noProof/>
            <w:webHidden/>
          </w:rPr>
          <w:fldChar w:fldCharType="begin"/>
        </w:r>
        <w:r w:rsidR="00AA18C3">
          <w:rPr>
            <w:noProof/>
            <w:webHidden/>
          </w:rPr>
          <w:instrText xml:space="preserve"> PAGEREF _Toc385494900 \h </w:instrText>
        </w:r>
        <w:r w:rsidR="00AA18C3">
          <w:rPr>
            <w:noProof/>
            <w:webHidden/>
          </w:rPr>
        </w:r>
        <w:r w:rsidR="00AA18C3">
          <w:rPr>
            <w:noProof/>
            <w:webHidden/>
          </w:rPr>
          <w:fldChar w:fldCharType="separate"/>
        </w:r>
        <w:r w:rsidR="00AA18C3">
          <w:rPr>
            <w:noProof/>
            <w:webHidden/>
          </w:rPr>
          <w:t>7</w:t>
        </w:r>
        <w:r w:rsidR="00AA18C3">
          <w:rPr>
            <w:noProof/>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01" w:history="1">
        <w:r w:rsidR="00AA18C3" w:rsidRPr="00145301">
          <w:rPr>
            <w:rStyle w:val="Hyperlink"/>
            <w:noProof/>
          </w:rPr>
          <w:t>2.1.5</w:t>
        </w:r>
        <w:r w:rsidR="00AA18C3">
          <w:rPr>
            <w:rFonts w:asciiTheme="minorHAnsi" w:eastAsiaTheme="minorEastAsia" w:hAnsiTheme="minorHAnsi" w:cstheme="minorBidi"/>
            <w:b w:val="0"/>
            <w:noProof/>
            <w:sz w:val="22"/>
            <w:szCs w:val="22"/>
            <w:lang w:val="it-IT" w:eastAsia="it-IT"/>
          </w:rPr>
          <w:tab/>
        </w:r>
        <w:r w:rsidR="00AA18C3" w:rsidRPr="00145301">
          <w:rPr>
            <w:rStyle w:val="Hyperlink"/>
            <w:rFonts w:cs="Arial"/>
            <w:noProof/>
          </w:rPr>
          <w:t>Record Identification</w:t>
        </w:r>
        <w:r w:rsidR="00AA18C3">
          <w:rPr>
            <w:noProof/>
            <w:webHidden/>
          </w:rPr>
          <w:tab/>
        </w:r>
        <w:r w:rsidR="00AA18C3">
          <w:rPr>
            <w:noProof/>
            <w:webHidden/>
          </w:rPr>
          <w:fldChar w:fldCharType="begin"/>
        </w:r>
        <w:r w:rsidR="00AA18C3">
          <w:rPr>
            <w:noProof/>
            <w:webHidden/>
          </w:rPr>
          <w:instrText xml:space="preserve"> PAGEREF _Toc385494901 \h </w:instrText>
        </w:r>
        <w:r w:rsidR="00AA18C3">
          <w:rPr>
            <w:noProof/>
            <w:webHidden/>
          </w:rPr>
        </w:r>
        <w:r w:rsidR="00AA18C3">
          <w:rPr>
            <w:noProof/>
            <w:webHidden/>
          </w:rPr>
          <w:fldChar w:fldCharType="separate"/>
        </w:r>
        <w:r w:rsidR="00AA18C3">
          <w:rPr>
            <w:noProof/>
            <w:webHidden/>
          </w:rPr>
          <w:t>8</w:t>
        </w:r>
        <w:r w:rsidR="00AA18C3">
          <w:rPr>
            <w:noProof/>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02" w:history="1">
        <w:r w:rsidR="00AA18C3" w:rsidRPr="00145301">
          <w:rPr>
            <w:rStyle w:val="Hyperlink"/>
            <w:noProof/>
          </w:rPr>
          <w:t>2.1.6</w:t>
        </w:r>
        <w:r w:rsidR="00AA18C3">
          <w:rPr>
            <w:rFonts w:asciiTheme="minorHAnsi" w:eastAsiaTheme="minorEastAsia" w:hAnsiTheme="minorHAnsi" w:cstheme="minorBidi"/>
            <w:b w:val="0"/>
            <w:noProof/>
            <w:sz w:val="22"/>
            <w:szCs w:val="22"/>
            <w:lang w:val="it-IT" w:eastAsia="it-IT"/>
          </w:rPr>
          <w:tab/>
        </w:r>
        <w:r w:rsidR="00AA18C3" w:rsidRPr="00145301">
          <w:rPr>
            <w:rStyle w:val="Hyperlink"/>
            <w:rFonts w:cs="Arial"/>
            <w:noProof/>
          </w:rPr>
          <w:t>Default Values</w:t>
        </w:r>
        <w:r w:rsidR="00AA18C3">
          <w:rPr>
            <w:noProof/>
            <w:webHidden/>
          </w:rPr>
          <w:tab/>
        </w:r>
        <w:r w:rsidR="00AA18C3">
          <w:rPr>
            <w:noProof/>
            <w:webHidden/>
          </w:rPr>
          <w:fldChar w:fldCharType="begin"/>
        </w:r>
        <w:r w:rsidR="00AA18C3">
          <w:rPr>
            <w:noProof/>
            <w:webHidden/>
          </w:rPr>
          <w:instrText xml:space="preserve"> PAGEREF _Toc385494902 \h </w:instrText>
        </w:r>
        <w:r w:rsidR="00AA18C3">
          <w:rPr>
            <w:noProof/>
            <w:webHidden/>
          </w:rPr>
        </w:r>
        <w:r w:rsidR="00AA18C3">
          <w:rPr>
            <w:noProof/>
            <w:webHidden/>
          </w:rPr>
          <w:fldChar w:fldCharType="separate"/>
        </w:r>
        <w:r w:rsidR="00AA18C3">
          <w:rPr>
            <w:noProof/>
            <w:webHidden/>
          </w:rPr>
          <w:t>8</w:t>
        </w:r>
        <w:r w:rsidR="00AA18C3">
          <w:rPr>
            <w:noProof/>
            <w:webHidden/>
          </w:rPr>
          <w:fldChar w:fldCharType="end"/>
        </w:r>
      </w:hyperlink>
    </w:p>
    <w:p w:rsidR="00AA18C3" w:rsidRDefault="00DE32BA">
      <w:pPr>
        <w:pStyle w:val="TOC2"/>
        <w:rPr>
          <w:rFonts w:asciiTheme="minorHAnsi" w:eastAsiaTheme="minorEastAsia" w:hAnsiTheme="minorHAnsi" w:cstheme="minorBidi"/>
          <w:caps w:val="0"/>
          <w:sz w:val="22"/>
          <w:szCs w:val="22"/>
          <w:lang w:val="it-IT" w:eastAsia="it-IT"/>
        </w:rPr>
      </w:pPr>
      <w:hyperlink w:anchor="_Toc385494903" w:history="1">
        <w:r w:rsidR="00AA18C3" w:rsidRPr="00145301">
          <w:rPr>
            <w:rStyle w:val="Hyperlink"/>
          </w:rPr>
          <w:t>2.2</w:t>
        </w:r>
        <w:r w:rsidR="00AA18C3">
          <w:rPr>
            <w:rFonts w:asciiTheme="minorHAnsi" w:eastAsiaTheme="minorEastAsia" w:hAnsiTheme="minorHAnsi" w:cstheme="minorBidi"/>
            <w:caps w:val="0"/>
            <w:sz w:val="22"/>
            <w:szCs w:val="22"/>
            <w:lang w:val="it-IT" w:eastAsia="it-IT"/>
          </w:rPr>
          <w:tab/>
        </w:r>
        <w:r w:rsidR="00AA18C3" w:rsidRPr="00145301">
          <w:rPr>
            <w:rStyle w:val="Hyperlink"/>
            <w:rFonts w:cs="Arial"/>
          </w:rPr>
          <w:t>Further Details</w:t>
        </w:r>
        <w:r w:rsidR="00AA18C3">
          <w:rPr>
            <w:webHidden/>
          </w:rPr>
          <w:tab/>
        </w:r>
        <w:r w:rsidR="00AA18C3">
          <w:rPr>
            <w:webHidden/>
          </w:rPr>
          <w:fldChar w:fldCharType="begin"/>
        </w:r>
        <w:r w:rsidR="00AA18C3">
          <w:rPr>
            <w:webHidden/>
          </w:rPr>
          <w:instrText xml:space="preserve"> PAGEREF _Toc385494903 \h </w:instrText>
        </w:r>
        <w:r w:rsidR="00AA18C3">
          <w:rPr>
            <w:webHidden/>
          </w:rPr>
        </w:r>
        <w:r w:rsidR="00AA18C3">
          <w:rPr>
            <w:webHidden/>
          </w:rPr>
          <w:fldChar w:fldCharType="separate"/>
        </w:r>
        <w:r w:rsidR="00AA18C3">
          <w:rPr>
            <w:webHidden/>
          </w:rPr>
          <w:t>9</w:t>
        </w:r>
        <w:r w:rsidR="00AA18C3">
          <w:rPr>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04" w:history="1">
        <w:r w:rsidR="00AA18C3" w:rsidRPr="00145301">
          <w:rPr>
            <w:rStyle w:val="Hyperlink"/>
            <w:noProof/>
          </w:rPr>
          <w:t>2.2.1</w:t>
        </w:r>
        <w:r w:rsidR="00AA18C3">
          <w:rPr>
            <w:rFonts w:asciiTheme="minorHAnsi" w:eastAsiaTheme="minorEastAsia" w:hAnsiTheme="minorHAnsi" w:cstheme="minorBidi"/>
            <w:b w:val="0"/>
            <w:noProof/>
            <w:sz w:val="22"/>
            <w:szCs w:val="22"/>
            <w:lang w:val="it-IT" w:eastAsia="it-IT"/>
          </w:rPr>
          <w:tab/>
        </w:r>
        <w:r w:rsidR="00AA18C3" w:rsidRPr="00145301">
          <w:rPr>
            <w:rStyle w:val="Hyperlink"/>
            <w:rFonts w:cs="Arial"/>
            <w:noProof/>
          </w:rPr>
          <w:t>Format Types</w:t>
        </w:r>
        <w:r w:rsidR="00AA18C3">
          <w:rPr>
            <w:noProof/>
            <w:webHidden/>
          </w:rPr>
          <w:tab/>
        </w:r>
        <w:r w:rsidR="00AA18C3">
          <w:rPr>
            <w:noProof/>
            <w:webHidden/>
          </w:rPr>
          <w:fldChar w:fldCharType="begin"/>
        </w:r>
        <w:r w:rsidR="00AA18C3">
          <w:rPr>
            <w:noProof/>
            <w:webHidden/>
          </w:rPr>
          <w:instrText xml:space="preserve"> PAGEREF _Toc385494904 \h </w:instrText>
        </w:r>
        <w:r w:rsidR="00AA18C3">
          <w:rPr>
            <w:noProof/>
            <w:webHidden/>
          </w:rPr>
        </w:r>
        <w:r w:rsidR="00AA18C3">
          <w:rPr>
            <w:noProof/>
            <w:webHidden/>
          </w:rPr>
          <w:fldChar w:fldCharType="separate"/>
        </w:r>
        <w:r w:rsidR="00AA18C3">
          <w:rPr>
            <w:noProof/>
            <w:webHidden/>
          </w:rPr>
          <w:t>9</w:t>
        </w:r>
        <w:r w:rsidR="00AA18C3">
          <w:rPr>
            <w:noProof/>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05" w:history="1">
        <w:r w:rsidR="00AA18C3" w:rsidRPr="00145301">
          <w:rPr>
            <w:rStyle w:val="Hyperlink"/>
            <w:noProof/>
          </w:rPr>
          <w:t>2.2.2</w:t>
        </w:r>
        <w:r w:rsidR="00AA18C3">
          <w:rPr>
            <w:rFonts w:asciiTheme="minorHAnsi" w:eastAsiaTheme="minorEastAsia" w:hAnsiTheme="minorHAnsi" w:cstheme="minorBidi"/>
            <w:b w:val="0"/>
            <w:noProof/>
            <w:sz w:val="22"/>
            <w:szCs w:val="22"/>
            <w:lang w:val="it-IT" w:eastAsia="it-IT"/>
          </w:rPr>
          <w:tab/>
        </w:r>
        <w:r w:rsidR="00AA18C3" w:rsidRPr="00145301">
          <w:rPr>
            <w:rStyle w:val="Hyperlink"/>
            <w:rFonts w:cs="Arial"/>
            <w:noProof/>
          </w:rPr>
          <w:t>ISO 15022 Interoperability</w:t>
        </w:r>
        <w:r w:rsidR="00AA18C3">
          <w:rPr>
            <w:noProof/>
            <w:webHidden/>
          </w:rPr>
          <w:tab/>
        </w:r>
        <w:r w:rsidR="00AA18C3">
          <w:rPr>
            <w:noProof/>
            <w:webHidden/>
          </w:rPr>
          <w:fldChar w:fldCharType="begin"/>
        </w:r>
        <w:r w:rsidR="00AA18C3">
          <w:rPr>
            <w:noProof/>
            <w:webHidden/>
          </w:rPr>
          <w:instrText xml:space="preserve"> PAGEREF _Toc385494905 \h </w:instrText>
        </w:r>
        <w:r w:rsidR="00AA18C3">
          <w:rPr>
            <w:noProof/>
            <w:webHidden/>
          </w:rPr>
        </w:r>
        <w:r w:rsidR="00AA18C3">
          <w:rPr>
            <w:noProof/>
            <w:webHidden/>
          </w:rPr>
          <w:fldChar w:fldCharType="separate"/>
        </w:r>
        <w:r w:rsidR="00AA18C3">
          <w:rPr>
            <w:noProof/>
            <w:webHidden/>
          </w:rPr>
          <w:t>9</w:t>
        </w:r>
        <w:r w:rsidR="00AA18C3">
          <w:rPr>
            <w:noProof/>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06" w:history="1">
        <w:r w:rsidR="00AA18C3" w:rsidRPr="00145301">
          <w:rPr>
            <w:rStyle w:val="Hyperlink"/>
            <w:noProof/>
          </w:rPr>
          <w:t>2.2.3</w:t>
        </w:r>
        <w:r w:rsidR="00AA18C3">
          <w:rPr>
            <w:rFonts w:asciiTheme="minorHAnsi" w:eastAsiaTheme="minorEastAsia" w:hAnsiTheme="minorHAnsi" w:cstheme="minorBidi"/>
            <w:b w:val="0"/>
            <w:noProof/>
            <w:sz w:val="22"/>
            <w:szCs w:val="22"/>
            <w:lang w:val="it-IT" w:eastAsia="it-IT"/>
          </w:rPr>
          <w:tab/>
        </w:r>
        <w:r w:rsidR="00AA18C3" w:rsidRPr="00145301">
          <w:rPr>
            <w:rStyle w:val="Hyperlink"/>
            <w:rFonts w:cs="Arial"/>
            <w:noProof/>
          </w:rPr>
          <w:t>Timezones</w:t>
        </w:r>
        <w:r w:rsidR="00AA18C3">
          <w:rPr>
            <w:noProof/>
            <w:webHidden/>
          </w:rPr>
          <w:tab/>
        </w:r>
        <w:r w:rsidR="00AA18C3">
          <w:rPr>
            <w:noProof/>
            <w:webHidden/>
          </w:rPr>
          <w:fldChar w:fldCharType="begin"/>
        </w:r>
        <w:r w:rsidR="00AA18C3">
          <w:rPr>
            <w:noProof/>
            <w:webHidden/>
          </w:rPr>
          <w:instrText xml:space="preserve"> PAGEREF _Toc385494906 \h </w:instrText>
        </w:r>
        <w:r w:rsidR="00AA18C3">
          <w:rPr>
            <w:noProof/>
            <w:webHidden/>
          </w:rPr>
        </w:r>
        <w:r w:rsidR="00AA18C3">
          <w:rPr>
            <w:noProof/>
            <w:webHidden/>
          </w:rPr>
          <w:fldChar w:fldCharType="separate"/>
        </w:r>
        <w:r w:rsidR="00AA18C3">
          <w:rPr>
            <w:noProof/>
            <w:webHidden/>
          </w:rPr>
          <w:t>10</w:t>
        </w:r>
        <w:r w:rsidR="00AA18C3">
          <w:rPr>
            <w:noProof/>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07" w:history="1">
        <w:r w:rsidR="00AA18C3" w:rsidRPr="00145301">
          <w:rPr>
            <w:rStyle w:val="Hyperlink"/>
            <w:noProof/>
          </w:rPr>
          <w:t>2.2.4</w:t>
        </w:r>
        <w:r w:rsidR="00AA18C3">
          <w:rPr>
            <w:rFonts w:asciiTheme="minorHAnsi" w:eastAsiaTheme="minorEastAsia" w:hAnsiTheme="minorHAnsi" w:cstheme="minorBidi"/>
            <w:b w:val="0"/>
            <w:noProof/>
            <w:sz w:val="22"/>
            <w:szCs w:val="22"/>
            <w:lang w:val="it-IT" w:eastAsia="it-IT"/>
          </w:rPr>
          <w:tab/>
        </w:r>
        <w:r w:rsidR="00AA18C3" w:rsidRPr="00145301">
          <w:rPr>
            <w:rStyle w:val="Hyperlink"/>
            <w:rFonts w:cs="Arial"/>
            <w:noProof/>
          </w:rPr>
          <w:t>Character Set</w:t>
        </w:r>
        <w:r w:rsidR="00AA18C3">
          <w:rPr>
            <w:noProof/>
            <w:webHidden/>
          </w:rPr>
          <w:tab/>
        </w:r>
        <w:r w:rsidR="00AA18C3">
          <w:rPr>
            <w:noProof/>
            <w:webHidden/>
          </w:rPr>
          <w:fldChar w:fldCharType="begin"/>
        </w:r>
        <w:r w:rsidR="00AA18C3">
          <w:rPr>
            <w:noProof/>
            <w:webHidden/>
          </w:rPr>
          <w:instrText xml:space="preserve"> PAGEREF _Toc385494907 \h </w:instrText>
        </w:r>
        <w:r w:rsidR="00AA18C3">
          <w:rPr>
            <w:noProof/>
            <w:webHidden/>
          </w:rPr>
        </w:r>
        <w:r w:rsidR="00AA18C3">
          <w:rPr>
            <w:noProof/>
            <w:webHidden/>
          </w:rPr>
          <w:fldChar w:fldCharType="separate"/>
        </w:r>
        <w:r w:rsidR="00AA18C3">
          <w:rPr>
            <w:noProof/>
            <w:webHidden/>
          </w:rPr>
          <w:t>10</w:t>
        </w:r>
        <w:r w:rsidR="00AA18C3">
          <w:rPr>
            <w:noProof/>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08" w:history="1">
        <w:r w:rsidR="00AA18C3" w:rsidRPr="00145301">
          <w:rPr>
            <w:rStyle w:val="Hyperlink"/>
            <w:noProof/>
          </w:rPr>
          <w:t>2.2.5</w:t>
        </w:r>
        <w:r w:rsidR="00AA18C3">
          <w:rPr>
            <w:rFonts w:asciiTheme="minorHAnsi" w:eastAsiaTheme="minorEastAsia" w:hAnsiTheme="minorHAnsi" w:cstheme="minorBidi"/>
            <w:b w:val="0"/>
            <w:noProof/>
            <w:sz w:val="22"/>
            <w:szCs w:val="22"/>
            <w:lang w:val="it-IT" w:eastAsia="it-IT"/>
          </w:rPr>
          <w:tab/>
        </w:r>
        <w:r w:rsidR="00AA18C3" w:rsidRPr="00145301">
          <w:rPr>
            <w:rStyle w:val="Hyperlink"/>
            <w:rFonts w:cs="Arial"/>
            <w:noProof/>
          </w:rPr>
          <w:t>Filenames</w:t>
        </w:r>
        <w:r w:rsidR="00AA18C3">
          <w:rPr>
            <w:noProof/>
            <w:webHidden/>
          </w:rPr>
          <w:tab/>
        </w:r>
        <w:r w:rsidR="00AA18C3">
          <w:rPr>
            <w:noProof/>
            <w:webHidden/>
          </w:rPr>
          <w:fldChar w:fldCharType="begin"/>
        </w:r>
        <w:r w:rsidR="00AA18C3">
          <w:rPr>
            <w:noProof/>
            <w:webHidden/>
          </w:rPr>
          <w:instrText xml:space="preserve"> PAGEREF _Toc385494908 \h </w:instrText>
        </w:r>
        <w:r w:rsidR="00AA18C3">
          <w:rPr>
            <w:noProof/>
            <w:webHidden/>
          </w:rPr>
        </w:r>
        <w:r w:rsidR="00AA18C3">
          <w:rPr>
            <w:noProof/>
            <w:webHidden/>
          </w:rPr>
          <w:fldChar w:fldCharType="separate"/>
        </w:r>
        <w:r w:rsidR="00AA18C3">
          <w:rPr>
            <w:noProof/>
            <w:webHidden/>
          </w:rPr>
          <w:t>10</w:t>
        </w:r>
        <w:r w:rsidR="00AA18C3">
          <w:rPr>
            <w:noProof/>
            <w:webHidden/>
          </w:rPr>
          <w:fldChar w:fldCharType="end"/>
        </w:r>
      </w:hyperlink>
    </w:p>
    <w:p w:rsidR="00AA18C3" w:rsidRDefault="00DE32BA">
      <w:pPr>
        <w:pStyle w:val="TOC2"/>
        <w:rPr>
          <w:rFonts w:asciiTheme="minorHAnsi" w:eastAsiaTheme="minorEastAsia" w:hAnsiTheme="minorHAnsi" w:cstheme="minorBidi"/>
          <w:caps w:val="0"/>
          <w:sz w:val="22"/>
          <w:szCs w:val="22"/>
          <w:lang w:val="it-IT" w:eastAsia="it-IT"/>
        </w:rPr>
      </w:pPr>
      <w:hyperlink w:anchor="_Toc385494909" w:history="1">
        <w:r w:rsidR="00AA18C3" w:rsidRPr="00145301">
          <w:rPr>
            <w:rStyle w:val="Hyperlink"/>
          </w:rPr>
          <w:t>2.3</w:t>
        </w:r>
        <w:r w:rsidR="00AA18C3">
          <w:rPr>
            <w:rFonts w:asciiTheme="minorHAnsi" w:eastAsiaTheme="minorEastAsia" w:hAnsiTheme="minorHAnsi" w:cstheme="minorBidi"/>
            <w:caps w:val="0"/>
            <w:sz w:val="22"/>
            <w:szCs w:val="22"/>
            <w:lang w:val="it-IT" w:eastAsia="it-IT"/>
          </w:rPr>
          <w:tab/>
        </w:r>
        <w:r w:rsidR="00AA18C3" w:rsidRPr="00145301">
          <w:rPr>
            <w:rStyle w:val="Hyperlink"/>
            <w:rFonts w:cs="Arial"/>
          </w:rPr>
          <w:t>Technical Specification of the Excel File</w:t>
        </w:r>
        <w:r w:rsidR="00AA18C3">
          <w:rPr>
            <w:webHidden/>
          </w:rPr>
          <w:tab/>
        </w:r>
        <w:r w:rsidR="00AA18C3">
          <w:rPr>
            <w:webHidden/>
          </w:rPr>
          <w:fldChar w:fldCharType="begin"/>
        </w:r>
        <w:r w:rsidR="00AA18C3">
          <w:rPr>
            <w:webHidden/>
          </w:rPr>
          <w:instrText xml:space="preserve"> PAGEREF _Toc385494909 \h </w:instrText>
        </w:r>
        <w:r w:rsidR="00AA18C3">
          <w:rPr>
            <w:webHidden/>
          </w:rPr>
        </w:r>
        <w:r w:rsidR="00AA18C3">
          <w:rPr>
            <w:webHidden/>
          </w:rPr>
          <w:fldChar w:fldCharType="separate"/>
        </w:r>
        <w:r w:rsidR="00AA18C3">
          <w:rPr>
            <w:webHidden/>
          </w:rPr>
          <w:t>10</w:t>
        </w:r>
        <w:r w:rsidR="00AA18C3">
          <w:rPr>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10" w:history="1">
        <w:r w:rsidR="00AA18C3" w:rsidRPr="00145301">
          <w:rPr>
            <w:rStyle w:val="Hyperlink"/>
            <w:noProof/>
          </w:rPr>
          <w:t>2.3.1</w:t>
        </w:r>
        <w:r w:rsidR="00AA18C3">
          <w:rPr>
            <w:rFonts w:asciiTheme="minorHAnsi" w:eastAsiaTheme="minorEastAsia" w:hAnsiTheme="minorHAnsi" w:cstheme="minorBidi"/>
            <w:b w:val="0"/>
            <w:noProof/>
            <w:sz w:val="22"/>
            <w:szCs w:val="22"/>
            <w:lang w:val="it-IT" w:eastAsia="it-IT"/>
          </w:rPr>
          <w:tab/>
        </w:r>
        <w:r w:rsidR="00AA18C3" w:rsidRPr="00145301">
          <w:rPr>
            <w:rStyle w:val="Hyperlink"/>
            <w:noProof/>
          </w:rPr>
          <w:t>Excel Version</w:t>
        </w:r>
        <w:r w:rsidR="00AA18C3">
          <w:rPr>
            <w:noProof/>
            <w:webHidden/>
          </w:rPr>
          <w:tab/>
        </w:r>
        <w:r w:rsidR="00AA18C3">
          <w:rPr>
            <w:noProof/>
            <w:webHidden/>
          </w:rPr>
          <w:fldChar w:fldCharType="begin"/>
        </w:r>
        <w:r w:rsidR="00AA18C3">
          <w:rPr>
            <w:noProof/>
            <w:webHidden/>
          </w:rPr>
          <w:instrText xml:space="preserve"> PAGEREF _Toc385494910 \h </w:instrText>
        </w:r>
        <w:r w:rsidR="00AA18C3">
          <w:rPr>
            <w:noProof/>
            <w:webHidden/>
          </w:rPr>
        </w:r>
        <w:r w:rsidR="00AA18C3">
          <w:rPr>
            <w:noProof/>
            <w:webHidden/>
          </w:rPr>
          <w:fldChar w:fldCharType="separate"/>
        </w:r>
        <w:r w:rsidR="00AA18C3">
          <w:rPr>
            <w:noProof/>
            <w:webHidden/>
          </w:rPr>
          <w:t>10</w:t>
        </w:r>
        <w:r w:rsidR="00AA18C3">
          <w:rPr>
            <w:noProof/>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11" w:history="1">
        <w:r w:rsidR="00AA18C3" w:rsidRPr="00145301">
          <w:rPr>
            <w:rStyle w:val="Hyperlink"/>
            <w:noProof/>
          </w:rPr>
          <w:t>2.3.2</w:t>
        </w:r>
        <w:r w:rsidR="00AA18C3">
          <w:rPr>
            <w:rFonts w:asciiTheme="minorHAnsi" w:eastAsiaTheme="minorEastAsia" w:hAnsiTheme="minorHAnsi" w:cstheme="minorBidi"/>
            <w:b w:val="0"/>
            <w:noProof/>
            <w:sz w:val="22"/>
            <w:szCs w:val="22"/>
            <w:lang w:val="it-IT" w:eastAsia="it-IT"/>
          </w:rPr>
          <w:tab/>
        </w:r>
        <w:r w:rsidR="00AA18C3" w:rsidRPr="00145301">
          <w:rPr>
            <w:rStyle w:val="Hyperlink"/>
            <w:rFonts w:cs="Arial"/>
            <w:noProof/>
          </w:rPr>
          <w:t>Restrictions</w:t>
        </w:r>
        <w:r w:rsidR="00AA18C3">
          <w:rPr>
            <w:noProof/>
            <w:webHidden/>
          </w:rPr>
          <w:tab/>
        </w:r>
        <w:r w:rsidR="00AA18C3">
          <w:rPr>
            <w:noProof/>
            <w:webHidden/>
          </w:rPr>
          <w:fldChar w:fldCharType="begin"/>
        </w:r>
        <w:r w:rsidR="00AA18C3">
          <w:rPr>
            <w:noProof/>
            <w:webHidden/>
          </w:rPr>
          <w:instrText xml:space="preserve"> PAGEREF _Toc385494911 \h </w:instrText>
        </w:r>
        <w:r w:rsidR="00AA18C3">
          <w:rPr>
            <w:noProof/>
            <w:webHidden/>
          </w:rPr>
        </w:r>
        <w:r w:rsidR="00AA18C3">
          <w:rPr>
            <w:noProof/>
            <w:webHidden/>
          </w:rPr>
          <w:fldChar w:fldCharType="separate"/>
        </w:r>
        <w:r w:rsidR="00AA18C3">
          <w:rPr>
            <w:noProof/>
            <w:webHidden/>
          </w:rPr>
          <w:t>11</w:t>
        </w:r>
        <w:r w:rsidR="00AA18C3">
          <w:rPr>
            <w:noProof/>
            <w:webHidden/>
          </w:rPr>
          <w:fldChar w:fldCharType="end"/>
        </w:r>
      </w:hyperlink>
    </w:p>
    <w:p w:rsidR="00AA18C3" w:rsidRDefault="00DE32BA">
      <w:pPr>
        <w:pStyle w:val="TOC4"/>
        <w:tabs>
          <w:tab w:val="left" w:pos="2698"/>
        </w:tabs>
        <w:rPr>
          <w:rFonts w:asciiTheme="minorHAnsi" w:eastAsiaTheme="minorEastAsia" w:hAnsiTheme="minorHAnsi" w:cstheme="minorBidi"/>
          <w:noProof/>
          <w:sz w:val="22"/>
          <w:szCs w:val="22"/>
          <w:lang w:val="it-IT" w:eastAsia="it-IT"/>
        </w:rPr>
      </w:pPr>
      <w:hyperlink w:anchor="_Toc385494912" w:history="1">
        <w:r w:rsidR="00AA18C3" w:rsidRPr="00145301">
          <w:rPr>
            <w:rStyle w:val="Hyperlink"/>
            <w:noProof/>
          </w:rPr>
          <w:t>2.3.2.1</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Worksheets</w:t>
        </w:r>
        <w:r w:rsidR="00AA18C3">
          <w:rPr>
            <w:noProof/>
            <w:webHidden/>
          </w:rPr>
          <w:tab/>
        </w:r>
        <w:r w:rsidR="00AA18C3">
          <w:rPr>
            <w:noProof/>
            <w:webHidden/>
          </w:rPr>
          <w:fldChar w:fldCharType="begin"/>
        </w:r>
        <w:r w:rsidR="00AA18C3">
          <w:rPr>
            <w:noProof/>
            <w:webHidden/>
          </w:rPr>
          <w:instrText xml:space="preserve"> PAGEREF _Toc385494912 \h </w:instrText>
        </w:r>
        <w:r w:rsidR="00AA18C3">
          <w:rPr>
            <w:noProof/>
            <w:webHidden/>
          </w:rPr>
        </w:r>
        <w:r w:rsidR="00AA18C3">
          <w:rPr>
            <w:noProof/>
            <w:webHidden/>
          </w:rPr>
          <w:fldChar w:fldCharType="separate"/>
        </w:r>
        <w:r w:rsidR="00AA18C3">
          <w:rPr>
            <w:noProof/>
            <w:webHidden/>
          </w:rPr>
          <w:t>11</w:t>
        </w:r>
        <w:r w:rsidR="00AA18C3">
          <w:rPr>
            <w:noProof/>
            <w:webHidden/>
          </w:rPr>
          <w:fldChar w:fldCharType="end"/>
        </w:r>
      </w:hyperlink>
    </w:p>
    <w:p w:rsidR="00AA18C3" w:rsidRDefault="00DE32BA">
      <w:pPr>
        <w:pStyle w:val="TOC4"/>
        <w:tabs>
          <w:tab w:val="left" w:pos="2698"/>
        </w:tabs>
        <w:rPr>
          <w:rFonts w:asciiTheme="minorHAnsi" w:eastAsiaTheme="minorEastAsia" w:hAnsiTheme="minorHAnsi" w:cstheme="minorBidi"/>
          <w:noProof/>
          <w:sz w:val="22"/>
          <w:szCs w:val="22"/>
          <w:lang w:val="it-IT" w:eastAsia="it-IT"/>
        </w:rPr>
      </w:pPr>
      <w:hyperlink w:anchor="_Toc385494913" w:history="1">
        <w:r w:rsidR="00AA18C3" w:rsidRPr="00145301">
          <w:rPr>
            <w:rStyle w:val="Hyperlink"/>
            <w:noProof/>
          </w:rPr>
          <w:t>2.3.2.2</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Number of Rows</w:t>
        </w:r>
        <w:r w:rsidR="00AA18C3">
          <w:rPr>
            <w:noProof/>
            <w:webHidden/>
          </w:rPr>
          <w:tab/>
        </w:r>
        <w:r w:rsidR="00AA18C3">
          <w:rPr>
            <w:noProof/>
            <w:webHidden/>
          </w:rPr>
          <w:fldChar w:fldCharType="begin"/>
        </w:r>
        <w:r w:rsidR="00AA18C3">
          <w:rPr>
            <w:noProof/>
            <w:webHidden/>
          </w:rPr>
          <w:instrText xml:space="preserve"> PAGEREF _Toc385494913 \h </w:instrText>
        </w:r>
        <w:r w:rsidR="00AA18C3">
          <w:rPr>
            <w:noProof/>
            <w:webHidden/>
          </w:rPr>
        </w:r>
        <w:r w:rsidR="00AA18C3">
          <w:rPr>
            <w:noProof/>
            <w:webHidden/>
          </w:rPr>
          <w:fldChar w:fldCharType="separate"/>
        </w:r>
        <w:r w:rsidR="00AA18C3">
          <w:rPr>
            <w:noProof/>
            <w:webHidden/>
          </w:rPr>
          <w:t>11</w:t>
        </w:r>
        <w:r w:rsidR="00AA18C3">
          <w:rPr>
            <w:noProof/>
            <w:webHidden/>
          </w:rPr>
          <w:fldChar w:fldCharType="end"/>
        </w:r>
      </w:hyperlink>
    </w:p>
    <w:p w:rsidR="00AA18C3" w:rsidRDefault="00DE32BA">
      <w:pPr>
        <w:pStyle w:val="TOC4"/>
        <w:tabs>
          <w:tab w:val="left" w:pos="2698"/>
        </w:tabs>
        <w:rPr>
          <w:rFonts w:asciiTheme="minorHAnsi" w:eastAsiaTheme="minorEastAsia" w:hAnsiTheme="minorHAnsi" w:cstheme="minorBidi"/>
          <w:noProof/>
          <w:sz w:val="22"/>
          <w:szCs w:val="22"/>
          <w:lang w:val="it-IT" w:eastAsia="it-IT"/>
        </w:rPr>
      </w:pPr>
      <w:hyperlink w:anchor="_Toc385494914" w:history="1">
        <w:r w:rsidR="00AA18C3" w:rsidRPr="00AA18C3">
          <w:rPr>
            <w:rStyle w:val="Hyperlink"/>
            <w:noProof/>
          </w:rPr>
          <w:t>2.3.2.3</w:t>
        </w:r>
        <w:r w:rsidR="00AA18C3" w:rsidRPr="00AA18C3">
          <w:rPr>
            <w:rFonts w:asciiTheme="minorHAnsi" w:eastAsiaTheme="minorEastAsia" w:hAnsiTheme="minorHAnsi" w:cstheme="minorBidi"/>
            <w:noProof/>
            <w:sz w:val="22"/>
            <w:szCs w:val="22"/>
            <w:lang w:val="it-IT" w:eastAsia="it-IT"/>
          </w:rPr>
          <w:tab/>
        </w:r>
        <w:r w:rsidR="00AA18C3" w:rsidRPr="00AA18C3">
          <w:rPr>
            <w:rStyle w:val="Hyperlink"/>
            <w:noProof/>
          </w:rPr>
          <w:t>Size limits</w:t>
        </w:r>
        <w:r w:rsidR="00AA18C3">
          <w:rPr>
            <w:noProof/>
            <w:webHidden/>
          </w:rPr>
          <w:tab/>
        </w:r>
        <w:r w:rsidR="00AA18C3">
          <w:rPr>
            <w:noProof/>
            <w:webHidden/>
          </w:rPr>
          <w:fldChar w:fldCharType="begin"/>
        </w:r>
        <w:r w:rsidR="00AA18C3">
          <w:rPr>
            <w:noProof/>
            <w:webHidden/>
          </w:rPr>
          <w:instrText xml:space="preserve"> PAGEREF _Toc385494914 \h </w:instrText>
        </w:r>
        <w:r w:rsidR="00AA18C3">
          <w:rPr>
            <w:noProof/>
            <w:webHidden/>
          </w:rPr>
        </w:r>
        <w:r w:rsidR="00AA18C3">
          <w:rPr>
            <w:noProof/>
            <w:webHidden/>
          </w:rPr>
          <w:fldChar w:fldCharType="separate"/>
        </w:r>
        <w:r w:rsidR="00AA18C3">
          <w:rPr>
            <w:noProof/>
            <w:webHidden/>
          </w:rPr>
          <w:t>11</w:t>
        </w:r>
        <w:r w:rsidR="00AA18C3">
          <w:rPr>
            <w:noProof/>
            <w:webHidden/>
          </w:rPr>
          <w:fldChar w:fldCharType="end"/>
        </w:r>
      </w:hyperlink>
    </w:p>
    <w:p w:rsidR="00AA18C3" w:rsidRDefault="00DE32BA">
      <w:pPr>
        <w:pStyle w:val="TOC2"/>
        <w:rPr>
          <w:rFonts w:asciiTheme="minorHAnsi" w:eastAsiaTheme="minorEastAsia" w:hAnsiTheme="minorHAnsi" w:cstheme="minorBidi"/>
          <w:caps w:val="0"/>
          <w:sz w:val="22"/>
          <w:szCs w:val="22"/>
          <w:lang w:val="it-IT" w:eastAsia="it-IT"/>
        </w:rPr>
      </w:pPr>
      <w:hyperlink w:anchor="_Toc385494915" w:history="1">
        <w:r w:rsidR="00AA18C3" w:rsidRPr="00145301">
          <w:rPr>
            <w:rStyle w:val="Hyperlink"/>
          </w:rPr>
          <w:t>2.4</w:t>
        </w:r>
        <w:r w:rsidR="00AA18C3">
          <w:rPr>
            <w:rFonts w:asciiTheme="minorHAnsi" w:eastAsiaTheme="minorEastAsia" w:hAnsiTheme="minorHAnsi" w:cstheme="minorBidi"/>
            <w:caps w:val="0"/>
            <w:sz w:val="22"/>
            <w:szCs w:val="22"/>
            <w:lang w:val="it-IT" w:eastAsia="it-IT"/>
          </w:rPr>
          <w:tab/>
        </w:r>
        <w:r w:rsidR="00AA18C3" w:rsidRPr="00145301">
          <w:rPr>
            <w:rStyle w:val="Hyperlink"/>
            <w:rFonts w:cs="Arial"/>
          </w:rPr>
          <w:t>Technical Specification of the Flat File</w:t>
        </w:r>
        <w:r w:rsidR="00AA18C3">
          <w:rPr>
            <w:webHidden/>
          </w:rPr>
          <w:tab/>
        </w:r>
        <w:r w:rsidR="00AA18C3">
          <w:rPr>
            <w:webHidden/>
          </w:rPr>
          <w:fldChar w:fldCharType="begin"/>
        </w:r>
        <w:r w:rsidR="00AA18C3">
          <w:rPr>
            <w:webHidden/>
          </w:rPr>
          <w:instrText xml:space="preserve"> PAGEREF _Toc385494915 \h </w:instrText>
        </w:r>
        <w:r w:rsidR="00AA18C3">
          <w:rPr>
            <w:webHidden/>
          </w:rPr>
        </w:r>
        <w:r w:rsidR="00AA18C3">
          <w:rPr>
            <w:webHidden/>
          </w:rPr>
          <w:fldChar w:fldCharType="separate"/>
        </w:r>
        <w:r w:rsidR="00AA18C3">
          <w:rPr>
            <w:webHidden/>
          </w:rPr>
          <w:t>11</w:t>
        </w:r>
        <w:r w:rsidR="00AA18C3">
          <w:rPr>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16" w:history="1">
        <w:r w:rsidR="00AA18C3" w:rsidRPr="00145301">
          <w:rPr>
            <w:rStyle w:val="Hyperlink"/>
            <w:noProof/>
          </w:rPr>
          <w:t>2.4.1</w:t>
        </w:r>
        <w:r w:rsidR="00AA18C3">
          <w:rPr>
            <w:rFonts w:asciiTheme="minorHAnsi" w:eastAsiaTheme="minorEastAsia" w:hAnsiTheme="minorHAnsi" w:cstheme="minorBidi"/>
            <w:b w:val="0"/>
            <w:noProof/>
            <w:sz w:val="22"/>
            <w:szCs w:val="22"/>
            <w:lang w:val="it-IT" w:eastAsia="it-IT"/>
          </w:rPr>
          <w:tab/>
        </w:r>
        <w:r w:rsidR="00AA18C3" w:rsidRPr="00145301">
          <w:rPr>
            <w:rStyle w:val="Hyperlink"/>
            <w:noProof/>
          </w:rPr>
          <w:t>Compliancy to RFC 4180</w:t>
        </w:r>
        <w:r w:rsidR="00AA18C3">
          <w:rPr>
            <w:noProof/>
            <w:webHidden/>
          </w:rPr>
          <w:tab/>
        </w:r>
        <w:r w:rsidR="00AA18C3">
          <w:rPr>
            <w:noProof/>
            <w:webHidden/>
          </w:rPr>
          <w:fldChar w:fldCharType="begin"/>
        </w:r>
        <w:r w:rsidR="00AA18C3">
          <w:rPr>
            <w:noProof/>
            <w:webHidden/>
          </w:rPr>
          <w:instrText xml:space="preserve"> PAGEREF _Toc385494916 \h </w:instrText>
        </w:r>
        <w:r w:rsidR="00AA18C3">
          <w:rPr>
            <w:noProof/>
            <w:webHidden/>
          </w:rPr>
        </w:r>
        <w:r w:rsidR="00AA18C3">
          <w:rPr>
            <w:noProof/>
            <w:webHidden/>
          </w:rPr>
          <w:fldChar w:fldCharType="separate"/>
        </w:r>
        <w:r w:rsidR="00AA18C3">
          <w:rPr>
            <w:noProof/>
            <w:webHidden/>
          </w:rPr>
          <w:t>11</w:t>
        </w:r>
        <w:r w:rsidR="00AA18C3">
          <w:rPr>
            <w:noProof/>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17" w:history="1">
        <w:r w:rsidR="00AA18C3" w:rsidRPr="00145301">
          <w:rPr>
            <w:rStyle w:val="Hyperlink"/>
            <w:noProof/>
          </w:rPr>
          <w:t>2.4.2</w:t>
        </w:r>
        <w:r w:rsidR="00AA18C3">
          <w:rPr>
            <w:rFonts w:asciiTheme="minorHAnsi" w:eastAsiaTheme="minorEastAsia" w:hAnsiTheme="minorHAnsi" w:cstheme="minorBidi"/>
            <w:b w:val="0"/>
            <w:noProof/>
            <w:sz w:val="22"/>
            <w:szCs w:val="22"/>
            <w:lang w:val="it-IT" w:eastAsia="it-IT"/>
          </w:rPr>
          <w:tab/>
        </w:r>
        <w:r w:rsidR="00AA18C3" w:rsidRPr="00145301">
          <w:rPr>
            <w:rStyle w:val="Hyperlink"/>
            <w:rFonts w:cs="Arial"/>
            <w:noProof/>
          </w:rPr>
          <w:t>Definition of the CSV Format (RFC 4180)</w:t>
        </w:r>
        <w:r w:rsidR="00AA18C3">
          <w:rPr>
            <w:noProof/>
            <w:webHidden/>
          </w:rPr>
          <w:tab/>
        </w:r>
        <w:r w:rsidR="00AA18C3">
          <w:rPr>
            <w:noProof/>
            <w:webHidden/>
          </w:rPr>
          <w:fldChar w:fldCharType="begin"/>
        </w:r>
        <w:r w:rsidR="00AA18C3">
          <w:rPr>
            <w:noProof/>
            <w:webHidden/>
          </w:rPr>
          <w:instrText xml:space="preserve"> PAGEREF _Toc385494917 \h </w:instrText>
        </w:r>
        <w:r w:rsidR="00AA18C3">
          <w:rPr>
            <w:noProof/>
            <w:webHidden/>
          </w:rPr>
        </w:r>
        <w:r w:rsidR="00AA18C3">
          <w:rPr>
            <w:noProof/>
            <w:webHidden/>
          </w:rPr>
          <w:fldChar w:fldCharType="separate"/>
        </w:r>
        <w:r w:rsidR="00AA18C3">
          <w:rPr>
            <w:noProof/>
            <w:webHidden/>
          </w:rPr>
          <w:t>12</w:t>
        </w:r>
        <w:r w:rsidR="00AA18C3">
          <w:rPr>
            <w:noProof/>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18" w:history="1">
        <w:r w:rsidR="00AA18C3" w:rsidRPr="00145301">
          <w:rPr>
            <w:rStyle w:val="Hyperlink"/>
            <w:noProof/>
          </w:rPr>
          <w:t>2.4.3</w:t>
        </w:r>
        <w:r w:rsidR="00AA18C3">
          <w:rPr>
            <w:rFonts w:asciiTheme="minorHAnsi" w:eastAsiaTheme="minorEastAsia" w:hAnsiTheme="minorHAnsi" w:cstheme="minorBidi"/>
            <w:b w:val="0"/>
            <w:noProof/>
            <w:sz w:val="22"/>
            <w:szCs w:val="22"/>
            <w:lang w:val="it-IT" w:eastAsia="it-IT"/>
          </w:rPr>
          <w:tab/>
        </w:r>
        <w:r w:rsidR="00AA18C3" w:rsidRPr="00145301">
          <w:rPr>
            <w:rStyle w:val="Hyperlink"/>
            <w:rFonts w:cs="Arial"/>
            <w:noProof/>
          </w:rPr>
          <w:t>Control Characters</w:t>
        </w:r>
        <w:r w:rsidR="00AA18C3">
          <w:rPr>
            <w:noProof/>
            <w:webHidden/>
          </w:rPr>
          <w:tab/>
        </w:r>
        <w:r w:rsidR="00AA18C3">
          <w:rPr>
            <w:noProof/>
            <w:webHidden/>
          </w:rPr>
          <w:fldChar w:fldCharType="begin"/>
        </w:r>
        <w:r w:rsidR="00AA18C3">
          <w:rPr>
            <w:noProof/>
            <w:webHidden/>
          </w:rPr>
          <w:instrText xml:space="preserve"> PAGEREF _Toc385494918 \h </w:instrText>
        </w:r>
        <w:r w:rsidR="00AA18C3">
          <w:rPr>
            <w:noProof/>
            <w:webHidden/>
          </w:rPr>
        </w:r>
        <w:r w:rsidR="00AA18C3">
          <w:rPr>
            <w:noProof/>
            <w:webHidden/>
          </w:rPr>
          <w:fldChar w:fldCharType="separate"/>
        </w:r>
        <w:r w:rsidR="00AA18C3">
          <w:rPr>
            <w:noProof/>
            <w:webHidden/>
          </w:rPr>
          <w:t>13</w:t>
        </w:r>
        <w:r w:rsidR="00AA18C3">
          <w:rPr>
            <w:noProof/>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19" w:history="1">
        <w:r w:rsidR="00AA18C3" w:rsidRPr="00145301">
          <w:rPr>
            <w:rStyle w:val="Hyperlink"/>
            <w:noProof/>
          </w:rPr>
          <w:t>2.4.4</w:t>
        </w:r>
        <w:r w:rsidR="00AA18C3">
          <w:rPr>
            <w:rFonts w:asciiTheme="minorHAnsi" w:eastAsiaTheme="minorEastAsia" w:hAnsiTheme="minorHAnsi" w:cstheme="minorBidi"/>
            <w:b w:val="0"/>
            <w:noProof/>
            <w:sz w:val="22"/>
            <w:szCs w:val="22"/>
            <w:lang w:val="it-IT" w:eastAsia="it-IT"/>
          </w:rPr>
          <w:tab/>
        </w:r>
        <w:r w:rsidR="00AA18C3" w:rsidRPr="00145301">
          <w:rPr>
            <w:rStyle w:val="Hyperlink"/>
            <w:rFonts w:cs="Arial"/>
            <w:noProof/>
          </w:rPr>
          <w:t>Encoding</w:t>
        </w:r>
        <w:r w:rsidR="00AA18C3">
          <w:rPr>
            <w:noProof/>
            <w:webHidden/>
          </w:rPr>
          <w:tab/>
        </w:r>
        <w:r w:rsidR="00AA18C3">
          <w:rPr>
            <w:noProof/>
            <w:webHidden/>
          </w:rPr>
          <w:fldChar w:fldCharType="begin"/>
        </w:r>
        <w:r w:rsidR="00AA18C3">
          <w:rPr>
            <w:noProof/>
            <w:webHidden/>
          </w:rPr>
          <w:instrText xml:space="preserve"> PAGEREF _Toc385494919 \h </w:instrText>
        </w:r>
        <w:r w:rsidR="00AA18C3">
          <w:rPr>
            <w:noProof/>
            <w:webHidden/>
          </w:rPr>
        </w:r>
        <w:r w:rsidR="00AA18C3">
          <w:rPr>
            <w:noProof/>
            <w:webHidden/>
          </w:rPr>
          <w:fldChar w:fldCharType="separate"/>
        </w:r>
        <w:r w:rsidR="00AA18C3">
          <w:rPr>
            <w:noProof/>
            <w:webHidden/>
          </w:rPr>
          <w:t>13</w:t>
        </w:r>
        <w:r w:rsidR="00AA18C3">
          <w:rPr>
            <w:noProof/>
            <w:webHidden/>
          </w:rPr>
          <w:fldChar w:fldCharType="end"/>
        </w:r>
      </w:hyperlink>
    </w:p>
    <w:p w:rsidR="00AA18C3" w:rsidRP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20" w:history="1">
        <w:r w:rsidR="00AA18C3" w:rsidRPr="00AA18C3">
          <w:rPr>
            <w:rStyle w:val="Hyperlink"/>
            <w:noProof/>
          </w:rPr>
          <w:t>2.4.5</w:t>
        </w:r>
        <w:r w:rsidR="00AA18C3" w:rsidRPr="00AA18C3">
          <w:rPr>
            <w:rFonts w:asciiTheme="minorHAnsi" w:eastAsiaTheme="minorEastAsia" w:hAnsiTheme="minorHAnsi" w:cstheme="minorBidi"/>
            <w:b w:val="0"/>
            <w:noProof/>
            <w:sz w:val="22"/>
            <w:szCs w:val="22"/>
            <w:lang w:val="it-IT" w:eastAsia="it-IT"/>
          </w:rPr>
          <w:tab/>
        </w:r>
        <w:r w:rsidR="00AA18C3" w:rsidRPr="00AA18C3">
          <w:rPr>
            <w:rStyle w:val="Hyperlink"/>
            <w:rFonts w:cs="Arial"/>
            <w:noProof/>
          </w:rPr>
          <w:t>Restrictions</w:t>
        </w:r>
        <w:r w:rsidR="00AA18C3" w:rsidRPr="00AA18C3">
          <w:rPr>
            <w:noProof/>
            <w:webHidden/>
          </w:rPr>
          <w:tab/>
        </w:r>
        <w:r w:rsidR="00AA18C3" w:rsidRPr="00AA18C3">
          <w:rPr>
            <w:noProof/>
            <w:webHidden/>
          </w:rPr>
          <w:fldChar w:fldCharType="begin"/>
        </w:r>
        <w:r w:rsidR="00AA18C3" w:rsidRPr="00AA18C3">
          <w:rPr>
            <w:noProof/>
            <w:webHidden/>
          </w:rPr>
          <w:instrText xml:space="preserve"> PAGEREF _Toc385494920 \h </w:instrText>
        </w:r>
        <w:r w:rsidR="00AA18C3" w:rsidRPr="00AA18C3">
          <w:rPr>
            <w:noProof/>
            <w:webHidden/>
          </w:rPr>
        </w:r>
        <w:r w:rsidR="00AA18C3" w:rsidRPr="00AA18C3">
          <w:rPr>
            <w:noProof/>
            <w:webHidden/>
          </w:rPr>
          <w:fldChar w:fldCharType="separate"/>
        </w:r>
        <w:r w:rsidR="00AA18C3" w:rsidRPr="00AA18C3">
          <w:rPr>
            <w:noProof/>
            <w:webHidden/>
          </w:rPr>
          <w:t>13</w:t>
        </w:r>
        <w:r w:rsidR="00AA18C3" w:rsidRPr="00AA18C3">
          <w:rPr>
            <w:noProof/>
            <w:webHidden/>
          </w:rPr>
          <w:fldChar w:fldCharType="end"/>
        </w:r>
      </w:hyperlink>
    </w:p>
    <w:p w:rsidR="00AA18C3" w:rsidRPr="00AA18C3" w:rsidRDefault="00DE32BA">
      <w:pPr>
        <w:pStyle w:val="TOC4"/>
        <w:tabs>
          <w:tab w:val="left" w:pos="2698"/>
        </w:tabs>
        <w:rPr>
          <w:rFonts w:asciiTheme="minorHAnsi" w:eastAsiaTheme="minorEastAsia" w:hAnsiTheme="minorHAnsi" w:cstheme="minorBidi"/>
          <w:noProof/>
          <w:sz w:val="22"/>
          <w:szCs w:val="22"/>
          <w:lang w:val="it-IT" w:eastAsia="it-IT"/>
        </w:rPr>
      </w:pPr>
      <w:hyperlink w:anchor="_Toc385494921" w:history="1">
        <w:r w:rsidR="00AA18C3" w:rsidRPr="00AA18C3">
          <w:rPr>
            <w:rStyle w:val="Hyperlink"/>
            <w:noProof/>
          </w:rPr>
          <w:t>2.4.5.1</w:t>
        </w:r>
        <w:r w:rsidR="00AA18C3" w:rsidRPr="00AA18C3">
          <w:rPr>
            <w:rFonts w:asciiTheme="minorHAnsi" w:eastAsiaTheme="minorEastAsia" w:hAnsiTheme="minorHAnsi" w:cstheme="minorBidi"/>
            <w:noProof/>
            <w:sz w:val="22"/>
            <w:szCs w:val="22"/>
            <w:lang w:val="it-IT" w:eastAsia="it-IT"/>
          </w:rPr>
          <w:tab/>
        </w:r>
        <w:r w:rsidR="00AA18C3" w:rsidRPr="00AA18C3">
          <w:rPr>
            <w:rStyle w:val="Hyperlink"/>
            <w:noProof/>
          </w:rPr>
          <w:t>Number of Rows</w:t>
        </w:r>
        <w:r w:rsidR="00AA18C3" w:rsidRPr="00AA18C3">
          <w:rPr>
            <w:noProof/>
            <w:webHidden/>
          </w:rPr>
          <w:tab/>
        </w:r>
        <w:r w:rsidR="00AA18C3" w:rsidRPr="00AA18C3">
          <w:rPr>
            <w:noProof/>
            <w:webHidden/>
          </w:rPr>
          <w:fldChar w:fldCharType="begin"/>
        </w:r>
        <w:r w:rsidR="00AA18C3" w:rsidRPr="00AA18C3">
          <w:rPr>
            <w:noProof/>
            <w:webHidden/>
          </w:rPr>
          <w:instrText xml:space="preserve"> PAGEREF _Toc385494921 \h </w:instrText>
        </w:r>
        <w:r w:rsidR="00AA18C3" w:rsidRPr="00AA18C3">
          <w:rPr>
            <w:noProof/>
            <w:webHidden/>
          </w:rPr>
        </w:r>
        <w:r w:rsidR="00AA18C3" w:rsidRPr="00AA18C3">
          <w:rPr>
            <w:noProof/>
            <w:webHidden/>
          </w:rPr>
          <w:fldChar w:fldCharType="separate"/>
        </w:r>
        <w:r w:rsidR="00AA18C3" w:rsidRPr="00AA18C3">
          <w:rPr>
            <w:noProof/>
            <w:webHidden/>
          </w:rPr>
          <w:t>13</w:t>
        </w:r>
        <w:r w:rsidR="00AA18C3" w:rsidRPr="00AA18C3">
          <w:rPr>
            <w:noProof/>
            <w:webHidden/>
          </w:rPr>
          <w:fldChar w:fldCharType="end"/>
        </w:r>
      </w:hyperlink>
    </w:p>
    <w:p w:rsidR="00AA18C3" w:rsidRDefault="00DE32BA">
      <w:pPr>
        <w:pStyle w:val="TOC4"/>
        <w:tabs>
          <w:tab w:val="left" w:pos="2698"/>
        </w:tabs>
        <w:rPr>
          <w:rFonts w:asciiTheme="minorHAnsi" w:eastAsiaTheme="minorEastAsia" w:hAnsiTheme="minorHAnsi" w:cstheme="minorBidi"/>
          <w:noProof/>
          <w:sz w:val="22"/>
          <w:szCs w:val="22"/>
          <w:lang w:val="it-IT" w:eastAsia="it-IT"/>
        </w:rPr>
      </w:pPr>
      <w:hyperlink w:anchor="_Toc385494922" w:history="1">
        <w:r w:rsidR="00AA18C3" w:rsidRPr="00AA18C3">
          <w:rPr>
            <w:rStyle w:val="Hyperlink"/>
            <w:noProof/>
          </w:rPr>
          <w:t>2.4.5.2</w:t>
        </w:r>
        <w:r w:rsidR="00AA18C3" w:rsidRPr="00AA18C3">
          <w:rPr>
            <w:rFonts w:asciiTheme="minorHAnsi" w:eastAsiaTheme="minorEastAsia" w:hAnsiTheme="minorHAnsi" w:cstheme="minorBidi"/>
            <w:noProof/>
            <w:sz w:val="22"/>
            <w:szCs w:val="22"/>
            <w:lang w:val="it-IT" w:eastAsia="it-IT"/>
          </w:rPr>
          <w:tab/>
        </w:r>
        <w:r w:rsidR="00AA18C3" w:rsidRPr="00AA18C3">
          <w:rPr>
            <w:rStyle w:val="Hyperlink"/>
            <w:noProof/>
          </w:rPr>
          <w:t>Size limits</w:t>
        </w:r>
        <w:r w:rsidR="00AA18C3" w:rsidRPr="00AA18C3">
          <w:rPr>
            <w:noProof/>
            <w:webHidden/>
          </w:rPr>
          <w:tab/>
        </w:r>
        <w:r w:rsidR="00AA18C3" w:rsidRPr="00AA18C3">
          <w:rPr>
            <w:noProof/>
            <w:webHidden/>
          </w:rPr>
          <w:fldChar w:fldCharType="begin"/>
        </w:r>
        <w:r w:rsidR="00AA18C3" w:rsidRPr="00AA18C3">
          <w:rPr>
            <w:noProof/>
            <w:webHidden/>
          </w:rPr>
          <w:instrText xml:space="preserve"> PAGEREF _Toc385494922 \h </w:instrText>
        </w:r>
        <w:r w:rsidR="00AA18C3" w:rsidRPr="00AA18C3">
          <w:rPr>
            <w:noProof/>
            <w:webHidden/>
          </w:rPr>
        </w:r>
        <w:r w:rsidR="00AA18C3" w:rsidRPr="00AA18C3">
          <w:rPr>
            <w:noProof/>
            <w:webHidden/>
          </w:rPr>
          <w:fldChar w:fldCharType="separate"/>
        </w:r>
        <w:r w:rsidR="00AA18C3" w:rsidRPr="00AA18C3">
          <w:rPr>
            <w:noProof/>
            <w:webHidden/>
          </w:rPr>
          <w:t>13</w:t>
        </w:r>
        <w:r w:rsidR="00AA18C3" w:rsidRPr="00AA18C3">
          <w:rPr>
            <w:noProof/>
            <w:webHidden/>
          </w:rPr>
          <w:fldChar w:fldCharType="end"/>
        </w:r>
      </w:hyperlink>
    </w:p>
    <w:p w:rsidR="00AA18C3" w:rsidRDefault="00DE32BA">
      <w:pPr>
        <w:pStyle w:val="TOC1"/>
        <w:tabs>
          <w:tab w:val="left" w:pos="1134"/>
        </w:tabs>
        <w:rPr>
          <w:rFonts w:asciiTheme="minorHAnsi" w:eastAsiaTheme="minorEastAsia" w:hAnsiTheme="minorHAnsi" w:cstheme="minorBidi"/>
          <w:b w:val="0"/>
          <w:caps w:val="0"/>
          <w:noProof/>
          <w:sz w:val="22"/>
          <w:szCs w:val="22"/>
          <w:lang w:val="it-IT" w:eastAsia="it-IT"/>
        </w:rPr>
      </w:pPr>
      <w:hyperlink w:anchor="_Toc385494923" w:history="1">
        <w:r w:rsidR="00AA18C3" w:rsidRPr="00145301">
          <w:rPr>
            <w:rStyle w:val="Hyperlink"/>
            <w:noProof/>
          </w:rPr>
          <w:t>3</w:t>
        </w:r>
        <w:r w:rsidR="00AA18C3">
          <w:rPr>
            <w:rFonts w:asciiTheme="minorHAnsi" w:eastAsiaTheme="minorEastAsia" w:hAnsiTheme="minorHAnsi" w:cstheme="minorBidi"/>
            <w:b w:val="0"/>
            <w:caps w:val="0"/>
            <w:noProof/>
            <w:sz w:val="22"/>
            <w:szCs w:val="22"/>
            <w:lang w:val="it-IT" w:eastAsia="it-IT"/>
          </w:rPr>
          <w:tab/>
        </w:r>
        <w:r w:rsidR="00AA18C3" w:rsidRPr="00145301">
          <w:rPr>
            <w:rStyle w:val="Hyperlink"/>
            <w:rFonts w:cs="Arial"/>
            <w:noProof/>
          </w:rPr>
          <w:t>Format of Structured Files</w:t>
        </w:r>
        <w:r w:rsidR="00AA18C3">
          <w:rPr>
            <w:noProof/>
            <w:webHidden/>
          </w:rPr>
          <w:tab/>
        </w:r>
        <w:r w:rsidR="00AA18C3">
          <w:rPr>
            <w:noProof/>
            <w:webHidden/>
          </w:rPr>
          <w:fldChar w:fldCharType="begin"/>
        </w:r>
        <w:r w:rsidR="00AA18C3">
          <w:rPr>
            <w:noProof/>
            <w:webHidden/>
          </w:rPr>
          <w:instrText xml:space="preserve"> PAGEREF _Toc385494923 \h </w:instrText>
        </w:r>
        <w:r w:rsidR="00AA18C3">
          <w:rPr>
            <w:noProof/>
            <w:webHidden/>
          </w:rPr>
        </w:r>
        <w:r w:rsidR="00AA18C3">
          <w:rPr>
            <w:noProof/>
            <w:webHidden/>
          </w:rPr>
          <w:fldChar w:fldCharType="separate"/>
        </w:r>
        <w:r w:rsidR="00AA18C3">
          <w:rPr>
            <w:noProof/>
            <w:webHidden/>
          </w:rPr>
          <w:t>14</w:t>
        </w:r>
        <w:r w:rsidR="00AA18C3">
          <w:rPr>
            <w:noProof/>
            <w:webHidden/>
          </w:rPr>
          <w:fldChar w:fldCharType="end"/>
        </w:r>
      </w:hyperlink>
    </w:p>
    <w:p w:rsidR="00AA18C3" w:rsidRDefault="00DE32BA">
      <w:pPr>
        <w:pStyle w:val="TOC2"/>
        <w:rPr>
          <w:rFonts w:asciiTheme="minorHAnsi" w:eastAsiaTheme="minorEastAsia" w:hAnsiTheme="minorHAnsi" w:cstheme="minorBidi"/>
          <w:caps w:val="0"/>
          <w:sz w:val="22"/>
          <w:szCs w:val="22"/>
          <w:lang w:val="it-IT" w:eastAsia="it-IT"/>
        </w:rPr>
      </w:pPr>
      <w:hyperlink w:anchor="_Toc385494924" w:history="1">
        <w:r w:rsidR="00AA18C3" w:rsidRPr="00145301">
          <w:rPr>
            <w:rStyle w:val="Hyperlink"/>
          </w:rPr>
          <w:t>3.1</w:t>
        </w:r>
        <w:r w:rsidR="00AA18C3">
          <w:rPr>
            <w:rFonts w:asciiTheme="minorHAnsi" w:eastAsiaTheme="minorEastAsia" w:hAnsiTheme="minorHAnsi" w:cstheme="minorBidi"/>
            <w:caps w:val="0"/>
            <w:sz w:val="22"/>
            <w:szCs w:val="22"/>
            <w:lang w:val="it-IT" w:eastAsia="it-IT"/>
          </w:rPr>
          <w:tab/>
        </w:r>
        <w:r w:rsidR="00AA18C3" w:rsidRPr="00145301">
          <w:rPr>
            <w:rStyle w:val="Hyperlink"/>
          </w:rPr>
          <w:t>Format of Excel and Flat Files</w:t>
        </w:r>
        <w:r w:rsidR="00AA18C3">
          <w:rPr>
            <w:webHidden/>
          </w:rPr>
          <w:tab/>
        </w:r>
        <w:r w:rsidR="00AA18C3">
          <w:rPr>
            <w:webHidden/>
          </w:rPr>
          <w:fldChar w:fldCharType="begin"/>
        </w:r>
        <w:r w:rsidR="00AA18C3">
          <w:rPr>
            <w:webHidden/>
          </w:rPr>
          <w:instrText xml:space="preserve"> PAGEREF _Toc385494924 \h </w:instrText>
        </w:r>
        <w:r w:rsidR="00AA18C3">
          <w:rPr>
            <w:webHidden/>
          </w:rPr>
        </w:r>
        <w:r w:rsidR="00AA18C3">
          <w:rPr>
            <w:webHidden/>
          </w:rPr>
          <w:fldChar w:fldCharType="separate"/>
        </w:r>
        <w:r w:rsidR="00AA18C3">
          <w:rPr>
            <w:webHidden/>
          </w:rPr>
          <w:t>14</w:t>
        </w:r>
        <w:r w:rsidR="00AA18C3">
          <w:rPr>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25" w:history="1">
        <w:r w:rsidR="00AA18C3" w:rsidRPr="00145301">
          <w:rPr>
            <w:rStyle w:val="Hyperlink"/>
            <w:noProof/>
          </w:rPr>
          <w:t>3.1.1</w:t>
        </w:r>
        <w:r w:rsidR="00AA18C3">
          <w:rPr>
            <w:rFonts w:asciiTheme="minorHAnsi" w:eastAsiaTheme="minorEastAsia" w:hAnsiTheme="minorHAnsi" w:cstheme="minorBidi"/>
            <w:b w:val="0"/>
            <w:noProof/>
            <w:sz w:val="22"/>
            <w:szCs w:val="22"/>
            <w:lang w:val="it-IT" w:eastAsia="it-IT"/>
          </w:rPr>
          <w:tab/>
        </w:r>
        <w:r w:rsidR="00AA18C3" w:rsidRPr="00145301">
          <w:rPr>
            <w:rStyle w:val="Hyperlink"/>
            <w:noProof/>
          </w:rPr>
          <w:t>Technical Prerequisites</w:t>
        </w:r>
        <w:r w:rsidR="00AA18C3">
          <w:rPr>
            <w:noProof/>
            <w:webHidden/>
          </w:rPr>
          <w:tab/>
        </w:r>
        <w:r w:rsidR="00AA18C3">
          <w:rPr>
            <w:noProof/>
            <w:webHidden/>
          </w:rPr>
          <w:fldChar w:fldCharType="begin"/>
        </w:r>
        <w:r w:rsidR="00AA18C3">
          <w:rPr>
            <w:noProof/>
            <w:webHidden/>
          </w:rPr>
          <w:instrText xml:space="preserve"> PAGEREF _Toc385494925 \h </w:instrText>
        </w:r>
        <w:r w:rsidR="00AA18C3">
          <w:rPr>
            <w:noProof/>
            <w:webHidden/>
          </w:rPr>
        </w:r>
        <w:r w:rsidR="00AA18C3">
          <w:rPr>
            <w:noProof/>
            <w:webHidden/>
          </w:rPr>
          <w:fldChar w:fldCharType="separate"/>
        </w:r>
        <w:r w:rsidR="00AA18C3">
          <w:rPr>
            <w:noProof/>
            <w:webHidden/>
          </w:rPr>
          <w:t>14</w:t>
        </w:r>
        <w:r w:rsidR="00AA18C3">
          <w:rPr>
            <w:noProof/>
            <w:webHidden/>
          </w:rPr>
          <w:fldChar w:fldCharType="end"/>
        </w:r>
      </w:hyperlink>
    </w:p>
    <w:p w:rsidR="00AA18C3" w:rsidRDefault="00DE32BA">
      <w:pPr>
        <w:pStyle w:val="TOC4"/>
        <w:tabs>
          <w:tab w:val="left" w:pos="2698"/>
        </w:tabs>
        <w:rPr>
          <w:rFonts w:asciiTheme="minorHAnsi" w:eastAsiaTheme="minorEastAsia" w:hAnsiTheme="minorHAnsi" w:cstheme="minorBidi"/>
          <w:noProof/>
          <w:sz w:val="22"/>
          <w:szCs w:val="22"/>
          <w:lang w:val="it-IT" w:eastAsia="it-IT"/>
        </w:rPr>
      </w:pPr>
      <w:hyperlink w:anchor="_Toc385494926" w:history="1">
        <w:r w:rsidR="00AA18C3" w:rsidRPr="00145301">
          <w:rPr>
            <w:rStyle w:val="Hyperlink"/>
            <w:noProof/>
          </w:rPr>
          <w:t>3.1.1.1</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Record Type Identifier</w:t>
        </w:r>
        <w:r w:rsidR="00AA18C3">
          <w:rPr>
            <w:noProof/>
            <w:webHidden/>
          </w:rPr>
          <w:tab/>
        </w:r>
        <w:r w:rsidR="00AA18C3">
          <w:rPr>
            <w:noProof/>
            <w:webHidden/>
          </w:rPr>
          <w:fldChar w:fldCharType="begin"/>
        </w:r>
        <w:r w:rsidR="00AA18C3">
          <w:rPr>
            <w:noProof/>
            <w:webHidden/>
          </w:rPr>
          <w:instrText xml:space="preserve"> PAGEREF _Toc385494926 \h </w:instrText>
        </w:r>
        <w:r w:rsidR="00AA18C3">
          <w:rPr>
            <w:noProof/>
            <w:webHidden/>
          </w:rPr>
        </w:r>
        <w:r w:rsidR="00AA18C3">
          <w:rPr>
            <w:noProof/>
            <w:webHidden/>
          </w:rPr>
          <w:fldChar w:fldCharType="separate"/>
        </w:r>
        <w:r w:rsidR="00AA18C3">
          <w:rPr>
            <w:noProof/>
            <w:webHidden/>
          </w:rPr>
          <w:t>14</w:t>
        </w:r>
        <w:r w:rsidR="00AA18C3">
          <w:rPr>
            <w:noProof/>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27" w:history="1">
        <w:r w:rsidR="00AA18C3" w:rsidRPr="00145301">
          <w:rPr>
            <w:rStyle w:val="Hyperlink"/>
            <w:noProof/>
          </w:rPr>
          <w:t>3.1.2</w:t>
        </w:r>
        <w:r w:rsidR="00AA18C3">
          <w:rPr>
            <w:rFonts w:asciiTheme="minorHAnsi" w:eastAsiaTheme="minorEastAsia" w:hAnsiTheme="minorHAnsi" w:cstheme="minorBidi"/>
            <w:b w:val="0"/>
            <w:noProof/>
            <w:sz w:val="22"/>
            <w:szCs w:val="22"/>
            <w:lang w:val="it-IT" w:eastAsia="it-IT"/>
          </w:rPr>
          <w:tab/>
        </w:r>
        <w:r w:rsidR="00AA18C3" w:rsidRPr="00145301">
          <w:rPr>
            <w:rStyle w:val="Hyperlink"/>
            <w:rFonts w:cs="Arial"/>
            <w:noProof/>
          </w:rPr>
          <w:t>Static Data</w:t>
        </w:r>
        <w:r w:rsidR="00AA18C3">
          <w:rPr>
            <w:noProof/>
            <w:webHidden/>
          </w:rPr>
          <w:tab/>
        </w:r>
        <w:r w:rsidR="00AA18C3">
          <w:rPr>
            <w:noProof/>
            <w:webHidden/>
          </w:rPr>
          <w:fldChar w:fldCharType="begin"/>
        </w:r>
        <w:r w:rsidR="00AA18C3">
          <w:rPr>
            <w:noProof/>
            <w:webHidden/>
          </w:rPr>
          <w:instrText xml:space="preserve"> PAGEREF _Toc385494927 \h </w:instrText>
        </w:r>
        <w:r w:rsidR="00AA18C3">
          <w:rPr>
            <w:noProof/>
            <w:webHidden/>
          </w:rPr>
        </w:r>
        <w:r w:rsidR="00AA18C3">
          <w:rPr>
            <w:noProof/>
            <w:webHidden/>
          </w:rPr>
          <w:fldChar w:fldCharType="separate"/>
        </w:r>
        <w:r w:rsidR="00AA18C3">
          <w:rPr>
            <w:noProof/>
            <w:webHidden/>
          </w:rPr>
          <w:t>15</w:t>
        </w:r>
        <w:r w:rsidR="00AA18C3">
          <w:rPr>
            <w:noProof/>
            <w:webHidden/>
          </w:rPr>
          <w:fldChar w:fldCharType="end"/>
        </w:r>
      </w:hyperlink>
    </w:p>
    <w:p w:rsidR="00AA18C3" w:rsidRDefault="00DE32BA">
      <w:pPr>
        <w:pStyle w:val="TOC4"/>
        <w:tabs>
          <w:tab w:val="left" w:pos="2698"/>
        </w:tabs>
        <w:rPr>
          <w:rFonts w:asciiTheme="minorHAnsi" w:eastAsiaTheme="minorEastAsia" w:hAnsiTheme="minorHAnsi" w:cstheme="minorBidi"/>
          <w:noProof/>
          <w:sz w:val="22"/>
          <w:szCs w:val="22"/>
          <w:lang w:val="it-IT" w:eastAsia="it-IT"/>
        </w:rPr>
      </w:pPr>
      <w:hyperlink w:anchor="_Toc385494928" w:history="1">
        <w:r w:rsidR="00AA18C3" w:rsidRPr="00145301">
          <w:rPr>
            <w:rStyle w:val="Hyperlink"/>
            <w:noProof/>
          </w:rPr>
          <w:t>3.1.2.1</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Party Reference Data - New</w:t>
        </w:r>
        <w:r w:rsidR="00AA18C3">
          <w:rPr>
            <w:noProof/>
            <w:webHidden/>
          </w:rPr>
          <w:tab/>
        </w:r>
        <w:r w:rsidR="00AA18C3">
          <w:rPr>
            <w:noProof/>
            <w:webHidden/>
          </w:rPr>
          <w:fldChar w:fldCharType="begin"/>
        </w:r>
        <w:r w:rsidR="00AA18C3">
          <w:rPr>
            <w:noProof/>
            <w:webHidden/>
          </w:rPr>
          <w:instrText xml:space="preserve"> PAGEREF _Toc385494928 \h </w:instrText>
        </w:r>
        <w:r w:rsidR="00AA18C3">
          <w:rPr>
            <w:noProof/>
            <w:webHidden/>
          </w:rPr>
        </w:r>
        <w:r w:rsidR="00AA18C3">
          <w:rPr>
            <w:noProof/>
            <w:webHidden/>
          </w:rPr>
          <w:fldChar w:fldCharType="separate"/>
        </w:r>
        <w:r w:rsidR="00AA18C3">
          <w:rPr>
            <w:noProof/>
            <w:webHidden/>
          </w:rPr>
          <w:t>15</w:t>
        </w:r>
        <w:r w:rsidR="00AA18C3">
          <w:rPr>
            <w:noProof/>
            <w:webHidden/>
          </w:rPr>
          <w:fldChar w:fldCharType="end"/>
        </w:r>
      </w:hyperlink>
    </w:p>
    <w:p w:rsidR="00AA18C3" w:rsidRDefault="00DE32BA">
      <w:pPr>
        <w:pStyle w:val="TOC4"/>
        <w:tabs>
          <w:tab w:val="left" w:pos="2698"/>
        </w:tabs>
        <w:rPr>
          <w:rFonts w:asciiTheme="minorHAnsi" w:eastAsiaTheme="minorEastAsia" w:hAnsiTheme="minorHAnsi" w:cstheme="minorBidi"/>
          <w:noProof/>
          <w:sz w:val="22"/>
          <w:szCs w:val="22"/>
          <w:lang w:val="it-IT" w:eastAsia="it-IT"/>
        </w:rPr>
      </w:pPr>
      <w:hyperlink w:anchor="_Toc385494929" w:history="1">
        <w:r w:rsidR="00AA18C3" w:rsidRPr="00145301">
          <w:rPr>
            <w:rStyle w:val="Hyperlink"/>
            <w:noProof/>
          </w:rPr>
          <w:t>3.1.2.2</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Technical Address Network Service Link - New</w:t>
        </w:r>
        <w:r w:rsidR="00AA18C3">
          <w:rPr>
            <w:noProof/>
            <w:webHidden/>
          </w:rPr>
          <w:tab/>
        </w:r>
        <w:r w:rsidR="00AA18C3">
          <w:rPr>
            <w:noProof/>
            <w:webHidden/>
          </w:rPr>
          <w:fldChar w:fldCharType="begin"/>
        </w:r>
        <w:r w:rsidR="00AA18C3">
          <w:rPr>
            <w:noProof/>
            <w:webHidden/>
          </w:rPr>
          <w:instrText xml:space="preserve"> PAGEREF _Toc385494929 \h </w:instrText>
        </w:r>
        <w:r w:rsidR="00AA18C3">
          <w:rPr>
            <w:noProof/>
            <w:webHidden/>
          </w:rPr>
        </w:r>
        <w:r w:rsidR="00AA18C3">
          <w:rPr>
            <w:noProof/>
            <w:webHidden/>
          </w:rPr>
          <w:fldChar w:fldCharType="separate"/>
        </w:r>
        <w:r w:rsidR="00AA18C3">
          <w:rPr>
            <w:noProof/>
            <w:webHidden/>
          </w:rPr>
          <w:t>18</w:t>
        </w:r>
        <w:r w:rsidR="00AA18C3">
          <w:rPr>
            <w:noProof/>
            <w:webHidden/>
          </w:rPr>
          <w:fldChar w:fldCharType="end"/>
        </w:r>
      </w:hyperlink>
    </w:p>
    <w:p w:rsidR="00AA18C3" w:rsidRDefault="00DE32BA">
      <w:pPr>
        <w:pStyle w:val="TOC4"/>
        <w:tabs>
          <w:tab w:val="left" w:pos="2698"/>
        </w:tabs>
        <w:rPr>
          <w:rFonts w:asciiTheme="minorHAnsi" w:eastAsiaTheme="minorEastAsia" w:hAnsiTheme="minorHAnsi" w:cstheme="minorBidi"/>
          <w:noProof/>
          <w:sz w:val="22"/>
          <w:szCs w:val="22"/>
          <w:lang w:val="it-IT" w:eastAsia="it-IT"/>
        </w:rPr>
      </w:pPr>
      <w:hyperlink w:anchor="_Toc385494930" w:history="1">
        <w:r w:rsidR="00AA18C3" w:rsidRPr="00145301">
          <w:rPr>
            <w:rStyle w:val="Hyperlink"/>
            <w:noProof/>
          </w:rPr>
          <w:t>3.1.2.3</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Additional Party Market Specific Attributes - New</w:t>
        </w:r>
        <w:r w:rsidR="00AA18C3">
          <w:rPr>
            <w:noProof/>
            <w:webHidden/>
          </w:rPr>
          <w:tab/>
        </w:r>
        <w:r w:rsidR="00AA18C3">
          <w:rPr>
            <w:noProof/>
            <w:webHidden/>
          </w:rPr>
          <w:fldChar w:fldCharType="begin"/>
        </w:r>
        <w:r w:rsidR="00AA18C3">
          <w:rPr>
            <w:noProof/>
            <w:webHidden/>
          </w:rPr>
          <w:instrText xml:space="preserve"> PAGEREF _Toc385494930 \h </w:instrText>
        </w:r>
        <w:r w:rsidR="00AA18C3">
          <w:rPr>
            <w:noProof/>
            <w:webHidden/>
          </w:rPr>
        </w:r>
        <w:r w:rsidR="00AA18C3">
          <w:rPr>
            <w:noProof/>
            <w:webHidden/>
          </w:rPr>
          <w:fldChar w:fldCharType="separate"/>
        </w:r>
        <w:r w:rsidR="00AA18C3">
          <w:rPr>
            <w:noProof/>
            <w:webHidden/>
          </w:rPr>
          <w:t>19</w:t>
        </w:r>
        <w:r w:rsidR="00AA18C3">
          <w:rPr>
            <w:noProof/>
            <w:webHidden/>
          </w:rPr>
          <w:fldChar w:fldCharType="end"/>
        </w:r>
      </w:hyperlink>
    </w:p>
    <w:p w:rsidR="00AA18C3" w:rsidRDefault="00DE32BA">
      <w:pPr>
        <w:pStyle w:val="TOC4"/>
        <w:tabs>
          <w:tab w:val="left" w:pos="2698"/>
        </w:tabs>
        <w:rPr>
          <w:rFonts w:asciiTheme="minorHAnsi" w:eastAsiaTheme="minorEastAsia" w:hAnsiTheme="minorHAnsi" w:cstheme="minorBidi"/>
          <w:noProof/>
          <w:sz w:val="22"/>
          <w:szCs w:val="22"/>
          <w:lang w:val="it-IT" w:eastAsia="it-IT"/>
        </w:rPr>
      </w:pPr>
      <w:hyperlink w:anchor="_Toc385494931" w:history="1">
        <w:r w:rsidR="00AA18C3" w:rsidRPr="00145301">
          <w:rPr>
            <w:rStyle w:val="Hyperlink"/>
            <w:noProof/>
          </w:rPr>
          <w:t>3.1.2.4</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Securities Account - New</w:t>
        </w:r>
        <w:r w:rsidR="00AA18C3">
          <w:rPr>
            <w:noProof/>
            <w:webHidden/>
          </w:rPr>
          <w:tab/>
        </w:r>
        <w:r w:rsidR="00AA18C3">
          <w:rPr>
            <w:noProof/>
            <w:webHidden/>
          </w:rPr>
          <w:fldChar w:fldCharType="begin"/>
        </w:r>
        <w:r w:rsidR="00AA18C3">
          <w:rPr>
            <w:noProof/>
            <w:webHidden/>
          </w:rPr>
          <w:instrText xml:space="preserve"> PAGEREF _Toc385494931 \h </w:instrText>
        </w:r>
        <w:r w:rsidR="00AA18C3">
          <w:rPr>
            <w:noProof/>
            <w:webHidden/>
          </w:rPr>
        </w:r>
        <w:r w:rsidR="00AA18C3">
          <w:rPr>
            <w:noProof/>
            <w:webHidden/>
          </w:rPr>
          <w:fldChar w:fldCharType="separate"/>
        </w:r>
        <w:r w:rsidR="00AA18C3">
          <w:rPr>
            <w:noProof/>
            <w:webHidden/>
          </w:rPr>
          <w:t>19</w:t>
        </w:r>
        <w:r w:rsidR="00AA18C3">
          <w:rPr>
            <w:noProof/>
            <w:webHidden/>
          </w:rPr>
          <w:fldChar w:fldCharType="end"/>
        </w:r>
      </w:hyperlink>
    </w:p>
    <w:p w:rsidR="00AA18C3" w:rsidRDefault="00DE32BA">
      <w:pPr>
        <w:pStyle w:val="TOC4"/>
        <w:tabs>
          <w:tab w:val="left" w:pos="2698"/>
        </w:tabs>
        <w:rPr>
          <w:rFonts w:asciiTheme="minorHAnsi" w:eastAsiaTheme="minorEastAsia" w:hAnsiTheme="minorHAnsi" w:cstheme="minorBidi"/>
          <w:noProof/>
          <w:sz w:val="22"/>
          <w:szCs w:val="22"/>
          <w:lang w:val="it-IT" w:eastAsia="it-IT"/>
        </w:rPr>
      </w:pPr>
      <w:hyperlink w:anchor="_Toc385494932" w:history="1">
        <w:r w:rsidR="00AA18C3" w:rsidRPr="00145301">
          <w:rPr>
            <w:rStyle w:val="Hyperlink"/>
            <w:noProof/>
          </w:rPr>
          <w:t>3.1.2.5</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Additional Securities Account Market Specific Attributes - New</w:t>
        </w:r>
        <w:r w:rsidR="00AA18C3">
          <w:rPr>
            <w:noProof/>
            <w:webHidden/>
          </w:rPr>
          <w:tab/>
        </w:r>
        <w:r w:rsidR="00AA18C3">
          <w:rPr>
            <w:noProof/>
            <w:webHidden/>
          </w:rPr>
          <w:fldChar w:fldCharType="begin"/>
        </w:r>
        <w:r w:rsidR="00AA18C3">
          <w:rPr>
            <w:noProof/>
            <w:webHidden/>
          </w:rPr>
          <w:instrText xml:space="preserve"> PAGEREF _Toc385494932 \h </w:instrText>
        </w:r>
        <w:r w:rsidR="00AA18C3">
          <w:rPr>
            <w:noProof/>
            <w:webHidden/>
          </w:rPr>
        </w:r>
        <w:r w:rsidR="00AA18C3">
          <w:rPr>
            <w:noProof/>
            <w:webHidden/>
          </w:rPr>
          <w:fldChar w:fldCharType="separate"/>
        </w:r>
        <w:r w:rsidR="00AA18C3">
          <w:rPr>
            <w:noProof/>
            <w:webHidden/>
          </w:rPr>
          <w:t>21</w:t>
        </w:r>
        <w:r w:rsidR="00AA18C3">
          <w:rPr>
            <w:noProof/>
            <w:webHidden/>
          </w:rPr>
          <w:fldChar w:fldCharType="end"/>
        </w:r>
      </w:hyperlink>
    </w:p>
    <w:p w:rsidR="00AA18C3" w:rsidRDefault="00DE32BA">
      <w:pPr>
        <w:pStyle w:val="TOC4"/>
        <w:tabs>
          <w:tab w:val="left" w:pos="2698"/>
        </w:tabs>
        <w:rPr>
          <w:rFonts w:asciiTheme="minorHAnsi" w:eastAsiaTheme="minorEastAsia" w:hAnsiTheme="minorHAnsi" w:cstheme="minorBidi"/>
          <w:noProof/>
          <w:sz w:val="22"/>
          <w:szCs w:val="22"/>
          <w:lang w:val="it-IT" w:eastAsia="it-IT"/>
        </w:rPr>
      </w:pPr>
      <w:hyperlink w:anchor="_Toc385494933" w:history="1">
        <w:r w:rsidR="00AA18C3" w:rsidRPr="00145301">
          <w:rPr>
            <w:rStyle w:val="Hyperlink"/>
            <w:noProof/>
          </w:rPr>
          <w:t>3.1.2.6</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Securities - New</w:t>
        </w:r>
        <w:r w:rsidR="00AA18C3">
          <w:rPr>
            <w:noProof/>
            <w:webHidden/>
          </w:rPr>
          <w:tab/>
        </w:r>
        <w:r w:rsidR="00AA18C3">
          <w:rPr>
            <w:noProof/>
            <w:webHidden/>
          </w:rPr>
          <w:fldChar w:fldCharType="begin"/>
        </w:r>
        <w:r w:rsidR="00AA18C3">
          <w:rPr>
            <w:noProof/>
            <w:webHidden/>
          </w:rPr>
          <w:instrText xml:space="preserve"> PAGEREF _Toc385494933 \h </w:instrText>
        </w:r>
        <w:r w:rsidR="00AA18C3">
          <w:rPr>
            <w:noProof/>
            <w:webHidden/>
          </w:rPr>
        </w:r>
        <w:r w:rsidR="00AA18C3">
          <w:rPr>
            <w:noProof/>
            <w:webHidden/>
          </w:rPr>
          <w:fldChar w:fldCharType="separate"/>
        </w:r>
        <w:r w:rsidR="00AA18C3">
          <w:rPr>
            <w:noProof/>
            <w:webHidden/>
          </w:rPr>
          <w:t>22</w:t>
        </w:r>
        <w:r w:rsidR="00AA18C3">
          <w:rPr>
            <w:noProof/>
            <w:webHidden/>
          </w:rPr>
          <w:fldChar w:fldCharType="end"/>
        </w:r>
      </w:hyperlink>
    </w:p>
    <w:p w:rsidR="00AA18C3" w:rsidRDefault="00DE32BA">
      <w:pPr>
        <w:pStyle w:val="TOC4"/>
        <w:tabs>
          <w:tab w:val="left" w:pos="2698"/>
        </w:tabs>
        <w:rPr>
          <w:rFonts w:asciiTheme="minorHAnsi" w:eastAsiaTheme="minorEastAsia" w:hAnsiTheme="minorHAnsi" w:cstheme="minorBidi"/>
          <w:noProof/>
          <w:sz w:val="22"/>
          <w:szCs w:val="22"/>
          <w:lang w:val="it-IT" w:eastAsia="it-IT"/>
        </w:rPr>
      </w:pPr>
      <w:hyperlink w:anchor="_Toc385494934" w:history="1">
        <w:r w:rsidR="00AA18C3" w:rsidRPr="00145301">
          <w:rPr>
            <w:rStyle w:val="Hyperlink"/>
            <w:noProof/>
          </w:rPr>
          <w:t>3.1.2.7</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Securities Market Specific Attributes - New</w:t>
        </w:r>
        <w:r w:rsidR="00AA18C3">
          <w:rPr>
            <w:noProof/>
            <w:webHidden/>
          </w:rPr>
          <w:tab/>
        </w:r>
        <w:r w:rsidR="00AA18C3">
          <w:rPr>
            <w:noProof/>
            <w:webHidden/>
          </w:rPr>
          <w:fldChar w:fldCharType="begin"/>
        </w:r>
        <w:r w:rsidR="00AA18C3">
          <w:rPr>
            <w:noProof/>
            <w:webHidden/>
          </w:rPr>
          <w:instrText xml:space="preserve"> PAGEREF _Toc385494934 \h </w:instrText>
        </w:r>
        <w:r w:rsidR="00AA18C3">
          <w:rPr>
            <w:noProof/>
            <w:webHidden/>
          </w:rPr>
        </w:r>
        <w:r w:rsidR="00AA18C3">
          <w:rPr>
            <w:noProof/>
            <w:webHidden/>
          </w:rPr>
          <w:fldChar w:fldCharType="separate"/>
        </w:r>
        <w:r w:rsidR="00AA18C3">
          <w:rPr>
            <w:noProof/>
            <w:webHidden/>
          </w:rPr>
          <w:t>24</w:t>
        </w:r>
        <w:r w:rsidR="00AA18C3">
          <w:rPr>
            <w:noProof/>
            <w:webHidden/>
          </w:rPr>
          <w:fldChar w:fldCharType="end"/>
        </w:r>
      </w:hyperlink>
    </w:p>
    <w:p w:rsidR="00AA18C3" w:rsidRDefault="00DE32BA">
      <w:pPr>
        <w:pStyle w:val="TOC4"/>
        <w:tabs>
          <w:tab w:val="left" w:pos="2698"/>
        </w:tabs>
        <w:rPr>
          <w:rFonts w:asciiTheme="minorHAnsi" w:eastAsiaTheme="minorEastAsia" w:hAnsiTheme="minorHAnsi" w:cstheme="minorBidi"/>
          <w:noProof/>
          <w:sz w:val="22"/>
          <w:szCs w:val="22"/>
          <w:lang w:val="it-IT" w:eastAsia="it-IT"/>
        </w:rPr>
      </w:pPr>
      <w:hyperlink w:anchor="_Toc385494935" w:history="1">
        <w:r w:rsidR="00AA18C3" w:rsidRPr="00145301">
          <w:rPr>
            <w:rStyle w:val="Hyperlink"/>
            <w:noProof/>
          </w:rPr>
          <w:t>3.1.2.8</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Investor CSD Security Restrictions - New</w:t>
        </w:r>
        <w:r w:rsidR="00AA18C3">
          <w:rPr>
            <w:noProof/>
            <w:webHidden/>
          </w:rPr>
          <w:tab/>
        </w:r>
        <w:r w:rsidR="00AA18C3">
          <w:rPr>
            <w:noProof/>
            <w:webHidden/>
          </w:rPr>
          <w:fldChar w:fldCharType="begin"/>
        </w:r>
        <w:r w:rsidR="00AA18C3">
          <w:rPr>
            <w:noProof/>
            <w:webHidden/>
          </w:rPr>
          <w:instrText xml:space="preserve"> PAGEREF _Toc385494935 \h </w:instrText>
        </w:r>
        <w:r w:rsidR="00AA18C3">
          <w:rPr>
            <w:noProof/>
            <w:webHidden/>
          </w:rPr>
        </w:r>
        <w:r w:rsidR="00AA18C3">
          <w:rPr>
            <w:noProof/>
            <w:webHidden/>
          </w:rPr>
          <w:fldChar w:fldCharType="separate"/>
        </w:r>
        <w:r w:rsidR="00AA18C3">
          <w:rPr>
            <w:noProof/>
            <w:webHidden/>
          </w:rPr>
          <w:t>25</w:t>
        </w:r>
        <w:r w:rsidR="00AA18C3">
          <w:rPr>
            <w:noProof/>
            <w:webHidden/>
          </w:rPr>
          <w:fldChar w:fldCharType="end"/>
        </w:r>
      </w:hyperlink>
    </w:p>
    <w:p w:rsidR="00AA18C3" w:rsidRDefault="00DE32BA">
      <w:pPr>
        <w:pStyle w:val="TOC4"/>
        <w:tabs>
          <w:tab w:val="left" w:pos="2698"/>
        </w:tabs>
        <w:rPr>
          <w:rFonts w:asciiTheme="minorHAnsi" w:eastAsiaTheme="minorEastAsia" w:hAnsiTheme="minorHAnsi" w:cstheme="minorBidi"/>
          <w:noProof/>
          <w:sz w:val="22"/>
          <w:szCs w:val="22"/>
          <w:lang w:val="it-IT" w:eastAsia="it-IT"/>
        </w:rPr>
      </w:pPr>
      <w:hyperlink w:anchor="_Toc385494936" w:history="1">
        <w:r w:rsidR="00AA18C3" w:rsidRPr="00145301">
          <w:rPr>
            <w:rStyle w:val="Hyperlink"/>
            <w:noProof/>
          </w:rPr>
          <w:t>3.1.2.9</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CSD Account Link - New</w:t>
        </w:r>
        <w:r w:rsidR="00AA18C3">
          <w:rPr>
            <w:noProof/>
            <w:webHidden/>
          </w:rPr>
          <w:tab/>
        </w:r>
        <w:r w:rsidR="00AA18C3">
          <w:rPr>
            <w:noProof/>
            <w:webHidden/>
          </w:rPr>
          <w:fldChar w:fldCharType="begin"/>
        </w:r>
        <w:r w:rsidR="00AA18C3">
          <w:rPr>
            <w:noProof/>
            <w:webHidden/>
          </w:rPr>
          <w:instrText xml:space="preserve"> PAGEREF _Toc385494936 \h </w:instrText>
        </w:r>
        <w:r w:rsidR="00AA18C3">
          <w:rPr>
            <w:noProof/>
            <w:webHidden/>
          </w:rPr>
        </w:r>
        <w:r w:rsidR="00AA18C3">
          <w:rPr>
            <w:noProof/>
            <w:webHidden/>
          </w:rPr>
          <w:fldChar w:fldCharType="separate"/>
        </w:r>
        <w:r w:rsidR="00AA18C3">
          <w:rPr>
            <w:noProof/>
            <w:webHidden/>
          </w:rPr>
          <w:t>26</w:t>
        </w:r>
        <w:r w:rsidR="00AA18C3">
          <w:rPr>
            <w:noProof/>
            <w:webHidden/>
          </w:rPr>
          <w:fldChar w:fldCharType="end"/>
        </w:r>
      </w:hyperlink>
    </w:p>
    <w:p w:rsidR="00AA18C3" w:rsidRDefault="00DE32BA">
      <w:pPr>
        <w:pStyle w:val="TOC4"/>
        <w:tabs>
          <w:tab w:val="left" w:pos="2798"/>
        </w:tabs>
        <w:rPr>
          <w:rFonts w:asciiTheme="minorHAnsi" w:eastAsiaTheme="minorEastAsia" w:hAnsiTheme="minorHAnsi" w:cstheme="minorBidi"/>
          <w:noProof/>
          <w:sz w:val="22"/>
          <w:szCs w:val="22"/>
          <w:lang w:val="it-IT" w:eastAsia="it-IT"/>
        </w:rPr>
      </w:pPr>
      <w:hyperlink w:anchor="_Toc385494937" w:history="1">
        <w:r w:rsidR="00AA18C3" w:rsidRPr="00145301">
          <w:rPr>
            <w:rStyle w:val="Hyperlink"/>
            <w:noProof/>
          </w:rPr>
          <w:t>3.1.2.10</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Securities CSD Link - New</w:t>
        </w:r>
        <w:r w:rsidR="00AA18C3">
          <w:rPr>
            <w:noProof/>
            <w:webHidden/>
          </w:rPr>
          <w:tab/>
        </w:r>
        <w:r w:rsidR="00AA18C3">
          <w:rPr>
            <w:noProof/>
            <w:webHidden/>
          </w:rPr>
          <w:fldChar w:fldCharType="begin"/>
        </w:r>
        <w:r w:rsidR="00AA18C3">
          <w:rPr>
            <w:noProof/>
            <w:webHidden/>
          </w:rPr>
          <w:instrText xml:space="preserve"> PAGEREF _Toc385494937 \h </w:instrText>
        </w:r>
        <w:r w:rsidR="00AA18C3">
          <w:rPr>
            <w:noProof/>
            <w:webHidden/>
          </w:rPr>
        </w:r>
        <w:r w:rsidR="00AA18C3">
          <w:rPr>
            <w:noProof/>
            <w:webHidden/>
          </w:rPr>
          <w:fldChar w:fldCharType="separate"/>
        </w:r>
        <w:r w:rsidR="00AA18C3">
          <w:rPr>
            <w:noProof/>
            <w:webHidden/>
          </w:rPr>
          <w:t>28</w:t>
        </w:r>
        <w:r w:rsidR="00AA18C3">
          <w:rPr>
            <w:noProof/>
            <w:webHidden/>
          </w:rPr>
          <w:fldChar w:fldCharType="end"/>
        </w:r>
      </w:hyperlink>
    </w:p>
    <w:p w:rsidR="00AA18C3" w:rsidRDefault="00DE32BA">
      <w:pPr>
        <w:pStyle w:val="TOC4"/>
        <w:tabs>
          <w:tab w:val="left" w:pos="2798"/>
        </w:tabs>
        <w:rPr>
          <w:rFonts w:asciiTheme="minorHAnsi" w:eastAsiaTheme="minorEastAsia" w:hAnsiTheme="minorHAnsi" w:cstheme="minorBidi"/>
          <w:noProof/>
          <w:sz w:val="22"/>
          <w:szCs w:val="22"/>
          <w:lang w:val="it-IT" w:eastAsia="it-IT"/>
        </w:rPr>
      </w:pPr>
      <w:hyperlink w:anchor="_Toc385494938" w:history="1">
        <w:r w:rsidR="00AA18C3" w:rsidRPr="00145301">
          <w:rPr>
            <w:rStyle w:val="Hyperlink"/>
            <w:noProof/>
          </w:rPr>
          <w:t>3.1.2.11</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CMB Securities Account Links - New</w:t>
        </w:r>
        <w:r w:rsidR="00AA18C3">
          <w:rPr>
            <w:noProof/>
            <w:webHidden/>
          </w:rPr>
          <w:tab/>
        </w:r>
        <w:r w:rsidR="00AA18C3">
          <w:rPr>
            <w:noProof/>
            <w:webHidden/>
          </w:rPr>
          <w:fldChar w:fldCharType="begin"/>
        </w:r>
        <w:r w:rsidR="00AA18C3">
          <w:rPr>
            <w:noProof/>
            <w:webHidden/>
          </w:rPr>
          <w:instrText xml:space="preserve"> PAGEREF _Toc385494938 \h </w:instrText>
        </w:r>
        <w:r w:rsidR="00AA18C3">
          <w:rPr>
            <w:noProof/>
            <w:webHidden/>
          </w:rPr>
        </w:r>
        <w:r w:rsidR="00AA18C3">
          <w:rPr>
            <w:noProof/>
            <w:webHidden/>
          </w:rPr>
          <w:fldChar w:fldCharType="separate"/>
        </w:r>
        <w:r w:rsidR="00AA18C3">
          <w:rPr>
            <w:noProof/>
            <w:webHidden/>
          </w:rPr>
          <w:t>30</w:t>
        </w:r>
        <w:r w:rsidR="00AA18C3">
          <w:rPr>
            <w:noProof/>
            <w:webHidden/>
          </w:rPr>
          <w:fldChar w:fldCharType="end"/>
        </w:r>
      </w:hyperlink>
    </w:p>
    <w:p w:rsidR="00AA18C3" w:rsidRDefault="00DE32BA">
      <w:pPr>
        <w:pStyle w:val="TOC4"/>
        <w:tabs>
          <w:tab w:val="left" w:pos="2798"/>
        </w:tabs>
        <w:rPr>
          <w:rFonts w:asciiTheme="minorHAnsi" w:eastAsiaTheme="minorEastAsia" w:hAnsiTheme="minorHAnsi" w:cstheme="minorBidi"/>
          <w:noProof/>
          <w:sz w:val="22"/>
          <w:szCs w:val="22"/>
          <w:lang w:val="it-IT" w:eastAsia="it-IT"/>
        </w:rPr>
      </w:pPr>
      <w:hyperlink w:anchor="_Toc385494939" w:history="1">
        <w:r w:rsidR="00AA18C3" w:rsidRPr="00145301">
          <w:rPr>
            <w:rStyle w:val="Hyperlink"/>
            <w:noProof/>
          </w:rPr>
          <w:t>3.1.2.12</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User - New</w:t>
        </w:r>
        <w:r w:rsidR="00AA18C3">
          <w:rPr>
            <w:noProof/>
            <w:webHidden/>
          </w:rPr>
          <w:tab/>
        </w:r>
        <w:r w:rsidR="00AA18C3">
          <w:rPr>
            <w:noProof/>
            <w:webHidden/>
          </w:rPr>
          <w:fldChar w:fldCharType="begin"/>
        </w:r>
        <w:r w:rsidR="00AA18C3">
          <w:rPr>
            <w:noProof/>
            <w:webHidden/>
          </w:rPr>
          <w:instrText xml:space="preserve"> PAGEREF _Toc385494939 \h </w:instrText>
        </w:r>
        <w:r w:rsidR="00AA18C3">
          <w:rPr>
            <w:noProof/>
            <w:webHidden/>
          </w:rPr>
        </w:r>
        <w:r w:rsidR="00AA18C3">
          <w:rPr>
            <w:noProof/>
            <w:webHidden/>
          </w:rPr>
          <w:fldChar w:fldCharType="separate"/>
        </w:r>
        <w:r w:rsidR="00AA18C3">
          <w:rPr>
            <w:noProof/>
            <w:webHidden/>
          </w:rPr>
          <w:t>31</w:t>
        </w:r>
        <w:r w:rsidR="00AA18C3">
          <w:rPr>
            <w:noProof/>
            <w:webHidden/>
          </w:rPr>
          <w:fldChar w:fldCharType="end"/>
        </w:r>
      </w:hyperlink>
    </w:p>
    <w:p w:rsidR="00AA18C3" w:rsidRDefault="00DE32BA">
      <w:pPr>
        <w:pStyle w:val="TOC4"/>
        <w:tabs>
          <w:tab w:val="left" w:pos="2798"/>
        </w:tabs>
        <w:rPr>
          <w:rFonts w:asciiTheme="minorHAnsi" w:eastAsiaTheme="minorEastAsia" w:hAnsiTheme="minorHAnsi" w:cstheme="minorBidi"/>
          <w:noProof/>
          <w:sz w:val="22"/>
          <w:szCs w:val="22"/>
          <w:lang w:val="it-IT" w:eastAsia="it-IT"/>
        </w:rPr>
      </w:pPr>
      <w:hyperlink w:anchor="_Toc385494940" w:history="1">
        <w:r w:rsidR="00AA18C3" w:rsidRPr="00145301">
          <w:rPr>
            <w:rStyle w:val="Hyperlink"/>
            <w:noProof/>
          </w:rPr>
          <w:t>3.1.2.13</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Roles - New</w:t>
        </w:r>
        <w:r w:rsidR="00AA18C3">
          <w:rPr>
            <w:noProof/>
            <w:webHidden/>
          </w:rPr>
          <w:tab/>
        </w:r>
        <w:r w:rsidR="00AA18C3">
          <w:rPr>
            <w:noProof/>
            <w:webHidden/>
          </w:rPr>
          <w:fldChar w:fldCharType="begin"/>
        </w:r>
        <w:r w:rsidR="00AA18C3">
          <w:rPr>
            <w:noProof/>
            <w:webHidden/>
          </w:rPr>
          <w:instrText xml:space="preserve"> PAGEREF _Toc385494940 \h </w:instrText>
        </w:r>
        <w:r w:rsidR="00AA18C3">
          <w:rPr>
            <w:noProof/>
            <w:webHidden/>
          </w:rPr>
        </w:r>
        <w:r w:rsidR="00AA18C3">
          <w:rPr>
            <w:noProof/>
            <w:webHidden/>
          </w:rPr>
          <w:fldChar w:fldCharType="separate"/>
        </w:r>
        <w:r w:rsidR="00AA18C3">
          <w:rPr>
            <w:noProof/>
            <w:webHidden/>
          </w:rPr>
          <w:t>33</w:t>
        </w:r>
        <w:r w:rsidR="00AA18C3">
          <w:rPr>
            <w:noProof/>
            <w:webHidden/>
          </w:rPr>
          <w:fldChar w:fldCharType="end"/>
        </w:r>
      </w:hyperlink>
    </w:p>
    <w:p w:rsidR="00AA18C3" w:rsidRDefault="00DE32BA">
      <w:pPr>
        <w:pStyle w:val="TOC4"/>
        <w:tabs>
          <w:tab w:val="left" w:pos="2798"/>
        </w:tabs>
        <w:rPr>
          <w:rFonts w:asciiTheme="minorHAnsi" w:eastAsiaTheme="minorEastAsia" w:hAnsiTheme="minorHAnsi" w:cstheme="minorBidi"/>
          <w:noProof/>
          <w:sz w:val="22"/>
          <w:szCs w:val="22"/>
          <w:lang w:val="it-IT" w:eastAsia="it-IT"/>
        </w:rPr>
      </w:pPr>
      <w:hyperlink w:anchor="_Toc385494941" w:history="1">
        <w:r w:rsidR="00AA18C3" w:rsidRPr="00145301">
          <w:rPr>
            <w:rStyle w:val="Hyperlink"/>
            <w:noProof/>
          </w:rPr>
          <w:t>3.1.2.14</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Secured Group - New</w:t>
        </w:r>
        <w:r w:rsidR="00AA18C3">
          <w:rPr>
            <w:noProof/>
            <w:webHidden/>
          </w:rPr>
          <w:tab/>
        </w:r>
        <w:r w:rsidR="00AA18C3">
          <w:rPr>
            <w:noProof/>
            <w:webHidden/>
          </w:rPr>
          <w:fldChar w:fldCharType="begin"/>
        </w:r>
        <w:r w:rsidR="00AA18C3">
          <w:rPr>
            <w:noProof/>
            <w:webHidden/>
          </w:rPr>
          <w:instrText xml:space="preserve"> PAGEREF _Toc385494941 \h </w:instrText>
        </w:r>
        <w:r w:rsidR="00AA18C3">
          <w:rPr>
            <w:noProof/>
            <w:webHidden/>
          </w:rPr>
        </w:r>
        <w:r w:rsidR="00AA18C3">
          <w:rPr>
            <w:noProof/>
            <w:webHidden/>
          </w:rPr>
          <w:fldChar w:fldCharType="separate"/>
        </w:r>
        <w:r w:rsidR="00AA18C3">
          <w:rPr>
            <w:noProof/>
            <w:webHidden/>
          </w:rPr>
          <w:t>34</w:t>
        </w:r>
        <w:r w:rsidR="00AA18C3">
          <w:rPr>
            <w:noProof/>
            <w:webHidden/>
          </w:rPr>
          <w:fldChar w:fldCharType="end"/>
        </w:r>
      </w:hyperlink>
    </w:p>
    <w:p w:rsidR="00AA18C3" w:rsidRDefault="00DE32BA">
      <w:pPr>
        <w:pStyle w:val="TOC4"/>
        <w:tabs>
          <w:tab w:val="left" w:pos="2798"/>
        </w:tabs>
        <w:rPr>
          <w:rFonts w:asciiTheme="minorHAnsi" w:eastAsiaTheme="minorEastAsia" w:hAnsiTheme="minorHAnsi" w:cstheme="minorBidi"/>
          <w:noProof/>
          <w:sz w:val="22"/>
          <w:szCs w:val="22"/>
          <w:lang w:val="it-IT" w:eastAsia="it-IT"/>
        </w:rPr>
      </w:pPr>
      <w:hyperlink w:anchor="_Toc385494942" w:history="1">
        <w:r w:rsidR="00AA18C3" w:rsidRPr="00145301">
          <w:rPr>
            <w:rStyle w:val="Hyperlink"/>
            <w:noProof/>
          </w:rPr>
          <w:t>3.1.2.15</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Grant Roles - New</w:t>
        </w:r>
        <w:r w:rsidR="00AA18C3">
          <w:rPr>
            <w:noProof/>
            <w:webHidden/>
          </w:rPr>
          <w:tab/>
        </w:r>
        <w:r w:rsidR="00AA18C3">
          <w:rPr>
            <w:noProof/>
            <w:webHidden/>
          </w:rPr>
          <w:fldChar w:fldCharType="begin"/>
        </w:r>
        <w:r w:rsidR="00AA18C3">
          <w:rPr>
            <w:noProof/>
            <w:webHidden/>
          </w:rPr>
          <w:instrText xml:space="preserve"> PAGEREF _Toc385494942 \h </w:instrText>
        </w:r>
        <w:r w:rsidR="00AA18C3">
          <w:rPr>
            <w:noProof/>
            <w:webHidden/>
          </w:rPr>
        </w:r>
        <w:r w:rsidR="00AA18C3">
          <w:rPr>
            <w:noProof/>
            <w:webHidden/>
          </w:rPr>
          <w:fldChar w:fldCharType="separate"/>
        </w:r>
        <w:r w:rsidR="00AA18C3">
          <w:rPr>
            <w:noProof/>
            <w:webHidden/>
          </w:rPr>
          <w:t>36</w:t>
        </w:r>
        <w:r w:rsidR="00AA18C3">
          <w:rPr>
            <w:noProof/>
            <w:webHidden/>
          </w:rPr>
          <w:fldChar w:fldCharType="end"/>
        </w:r>
      </w:hyperlink>
    </w:p>
    <w:p w:rsidR="00AA18C3" w:rsidRDefault="00DE32BA">
      <w:pPr>
        <w:pStyle w:val="TOC4"/>
        <w:tabs>
          <w:tab w:val="left" w:pos="2798"/>
        </w:tabs>
        <w:rPr>
          <w:rFonts w:asciiTheme="minorHAnsi" w:eastAsiaTheme="minorEastAsia" w:hAnsiTheme="minorHAnsi" w:cstheme="minorBidi"/>
          <w:noProof/>
          <w:sz w:val="22"/>
          <w:szCs w:val="22"/>
          <w:lang w:val="it-IT" w:eastAsia="it-IT"/>
        </w:rPr>
      </w:pPr>
      <w:hyperlink w:anchor="_Toc385494943" w:history="1">
        <w:r w:rsidR="00AA18C3" w:rsidRPr="00145301">
          <w:rPr>
            <w:rStyle w:val="Hyperlink"/>
            <w:noProof/>
          </w:rPr>
          <w:t>3.1.2.16</w:t>
        </w:r>
        <w:r w:rsidR="00AA18C3">
          <w:rPr>
            <w:rFonts w:asciiTheme="minorHAnsi" w:eastAsiaTheme="minorEastAsia" w:hAnsiTheme="minorHAnsi" w:cstheme="minorBidi"/>
            <w:noProof/>
            <w:sz w:val="22"/>
            <w:szCs w:val="22"/>
            <w:lang w:val="it-IT" w:eastAsia="it-IT"/>
          </w:rPr>
          <w:tab/>
        </w:r>
        <w:r w:rsidR="00AA18C3" w:rsidRPr="00145301">
          <w:rPr>
            <w:rStyle w:val="Hyperlink"/>
            <w:rFonts w:cs="Arial"/>
            <w:noProof/>
          </w:rPr>
          <w:t>Grant System Privilege - New</w:t>
        </w:r>
        <w:r w:rsidR="00AA18C3">
          <w:rPr>
            <w:noProof/>
            <w:webHidden/>
          </w:rPr>
          <w:tab/>
        </w:r>
        <w:r w:rsidR="00AA18C3">
          <w:rPr>
            <w:noProof/>
            <w:webHidden/>
          </w:rPr>
          <w:fldChar w:fldCharType="begin"/>
        </w:r>
        <w:r w:rsidR="00AA18C3">
          <w:rPr>
            <w:noProof/>
            <w:webHidden/>
          </w:rPr>
          <w:instrText xml:space="preserve"> PAGEREF _Toc385494943 \h </w:instrText>
        </w:r>
        <w:r w:rsidR="00AA18C3">
          <w:rPr>
            <w:noProof/>
            <w:webHidden/>
          </w:rPr>
        </w:r>
        <w:r w:rsidR="00AA18C3">
          <w:rPr>
            <w:noProof/>
            <w:webHidden/>
          </w:rPr>
          <w:fldChar w:fldCharType="separate"/>
        </w:r>
        <w:r w:rsidR="00AA18C3">
          <w:rPr>
            <w:noProof/>
            <w:webHidden/>
          </w:rPr>
          <w:t>37</w:t>
        </w:r>
        <w:r w:rsidR="00AA18C3">
          <w:rPr>
            <w:noProof/>
            <w:webHidden/>
          </w:rPr>
          <w:fldChar w:fldCharType="end"/>
        </w:r>
      </w:hyperlink>
    </w:p>
    <w:p w:rsidR="00AA18C3" w:rsidRDefault="00DE32BA">
      <w:pPr>
        <w:pStyle w:val="TOC4"/>
        <w:tabs>
          <w:tab w:val="left" w:pos="2798"/>
        </w:tabs>
        <w:rPr>
          <w:rFonts w:asciiTheme="minorHAnsi" w:eastAsiaTheme="minorEastAsia" w:hAnsiTheme="minorHAnsi" w:cstheme="minorBidi"/>
          <w:noProof/>
          <w:sz w:val="22"/>
          <w:szCs w:val="22"/>
          <w:lang w:val="it-IT" w:eastAsia="it-IT"/>
        </w:rPr>
      </w:pPr>
      <w:hyperlink w:anchor="_Toc385494944" w:history="1">
        <w:r w:rsidR="00AA18C3" w:rsidRPr="00145301">
          <w:rPr>
            <w:rStyle w:val="Hyperlink"/>
            <w:noProof/>
          </w:rPr>
          <w:t>3.1.2.17</w:t>
        </w:r>
        <w:r w:rsidR="00AA18C3">
          <w:rPr>
            <w:rFonts w:asciiTheme="minorHAnsi" w:eastAsiaTheme="minorEastAsia" w:hAnsiTheme="minorHAnsi" w:cstheme="minorBidi"/>
            <w:noProof/>
            <w:sz w:val="22"/>
            <w:szCs w:val="22"/>
            <w:lang w:val="it-IT" w:eastAsia="it-IT"/>
          </w:rPr>
          <w:tab/>
        </w:r>
        <w:r w:rsidR="00AA18C3" w:rsidRPr="00145301">
          <w:rPr>
            <w:rStyle w:val="Hyperlink"/>
            <w:rFonts w:cs="Arial"/>
            <w:noProof/>
          </w:rPr>
          <w:t>Grant Object Privilege - New</w:t>
        </w:r>
        <w:r w:rsidR="00AA18C3">
          <w:rPr>
            <w:noProof/>
            <w:webHidden/>
          </w:rPr>
          <w:tab/>
        </w:r>
        <w:r w:rsidR="00AA18C3">
          <w:rPr>
            <w:noProof/>
            <w:webHidden/>
          </w:rPr>
          <w:fldChar w:fldCharType="begin"/>
        </w:r>
        <w:r w:rsidR="00AA18C3">
          <w:rPr>
            <w:noProof/>
            <w:webHidden/>
          </w:rPr>
          <w:instrText xml:space="preserve"> PAGEREF _Toc385494944 \h </w:instrText>
        </w:r>
        <w:r w:rsidR="00AA18C3">
          <w:rPr>
            <w:noProof/>
            <w:webHidden/>
          </w:rPr>
        </w:r>
        <w:r w:rsidR="00AA18C3">
          <w:rPr>
            <w:noProof/>
            <w:webHidden/>
          </w:rPr>
          <w:fldChar w:fldCharType="separate"/>
        </w:r>
        <w:r w:rsidR="00AA18C3">
          <w:rPr>
            <w:noProof/>
            <w:webHidden/>
          </w:rPr>
          <w:t>39</w:t>
        </w:r>
        <w:r w:rsidR="00AA18C3">
          <w:rPr>
            <w:noProof/>
            <w:webHidden/>
          </w:rPr>
          <w:fldChar w:fldCharType="end"/>
        </w:r>
      </w:hyperlink>
    </w:p>
    <w:p w:rsidR="00AA18C3" w:rsidRDefault="00DE32BA">
      <w:pPr>
        <w:pStyle w:val="TOC4"/>
        <w:tabs>
          <w:tab w:val="left" w:pos="2798"/>
        </w:tabs>
        <w:rPr>
          <w:rFonts w:asciiTheme="minorHAnsi" w:eastAsiaTheme="minorEastAsia" w:hAnsiTheme="minorHAnsi" w:cstheme="minorBidi"/>
          <w:noProof/>
          <w:sz w:val="22"/>
          <w:szCs w:val="22"/>
          <w:lang w:val="it-IT" w:eastAsia="it-IT"/>
        </w:rPr>
      </w:pPr>
      <w:hyperlink w:anchor="_Toc385494945" w:history="1">
        <w:r w:rsidR="00AA18C3" w:rsidRPr="00145301">
          <w:rPr>
            <w:rStyle w:val="Hyperlink"/>
            <w:noProof/>
          </w:rPr>
          <w:t>3.1.2.18</w:t>
        </w:r>
        <w:r w:rsidR="00AA18C3">
          <w:rPr>
            <w:rFonts w:asciiTheme="minorHAnsi" w:eastAsiaTheme="minorEastAsia" w:hAnsiTheme="minorHAnsi" w:cstheme="minorBidi"/>
            <w:noProof/>
            <w:sz w:val="22"/>
            <w:szCs w:val="22"/>
            <w:lang w:val="it-IT" w:eastAsia="it-IT"/>
          </w:rPr>
          <w:tab/>
        </w:r>
        <w:r w:rsidR="00AA18C3" w:rsidRPr="00145301">
          <w:rPr>
            <w:rStyle w:val="Hyperlink"/>
            <w:rFonts w:cs="Arial"/>
            <w:noProof/>
          </w:rPr>
          <w:t>Grant Object Privilege (Secured Group) - New</w:t>
        </w:r>
        <w:r w:rsidR="00AA18C3">
          <w:rPr>
            <w:noProof/>
            <w:webHidden/>
          </w:rPr>
          <w:tab/>
        </w:r>
        <w:r w:rsidR="00AA18C3">
          <w:rPr>
            <w:noProof/>
            <w:webHidden/>
          </w:rPr>
          <w:fldChar w:fldCharType="begin"/>
        </w:r>
        <w:r w:rsidR="00AA18C3">
          <w:rPr>
            <w:noProof/>
            <w:webHidden/>
          </w:rPr>
          <w:instrText xml:space="preserve"> PAGEREF _Toc385494945 \h </w:instrText>
        </w:r>
        <w:r w:rsidR="00AA18C3">
          <w:rPr>
            <w:noProof/>
            <w:webHidden/>
          </w:rPr>
        </w:r>
        <w:r w:rsidR="00AA18C3">
          <w:rPr>
            <w:noProof/>
            <w:webHidden/>
          </w:rPr>
          <w:fldChar w:fldCharType="separate"/>
        </w:r>
        <w:r w:rsidR="00AA18C3">
          <w:rPr>
            <w:noProof/>
            <w:webHidden/>
          </w:rPr>
          <w:t>42</w:t>
        </w:r>
        <w:r w:rsidR="00AA18C3">
          <w:rPr>
            <w:noProof/>
            <w:webHidden/>
          </w:rPr>
          <w:fldChar w:fldCharType="end"/>
        </w:r>
      </w:hyperlink>
    </w:p>
    <w:p w:rsidR="00AA18C3" w:rsidRDefault="00DE32BA">
      <w:pPr>
        <w:pStyle w:val="TOC4"/>
        <w:tabs>
          <w:tab w:val="left" w:pos="2798"/>
        </w:tabs>
        <w:rPr>
          <w:rFonts w:asciiTheme="minorHAnsi" w:eastAsiaTheme="minorEastAsia" w:hAnsiTheme="minorHAnsi" w:cstheme="minorBidi"/>
          <w:noProof/>
          <w:sz w:val="22"/>
          <w:szCs w:val="22"/>
          <w:lang w:val="it-IT" w:eastAsia="it-IT"/>
        </w:rPr>
      </w:pPr>
      <w:hyperlink w:anchor="_Toc385494946" w:history="1">
        <w:r w:rsidR="00AA18C3" w:rsidRPr="00145301">
          <w:rPr>
            <w:rStyle w:val="Hyperlink"/>
            <w:noProof/>
          </w:rPr>
          <w:t>3.1.2.19</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Message Subscription Rule Set - New</w:t>
        </w:r>
        <w:r w:rsidR="00AA18C3">
          <w:rPr>
            <w:noProof/>
            <w:webHidden/>
          </w:rPr>
          <w:tab/>
        </w:r>
        <w:r w:rsidR="00AA18C3">
          <w:rPr>
            <w:noProof/>
            <w:webHidden/>
          </w:rPr>
          <w:fldChar w:fldCharType="begin"/>
        </w:r>
        <w:r w:rsidR="00AA18C3">
          <w:rPr>
            <w:noProof/>
            <w:webHidden/>
          </w:rPr>
          <w:instrText xml:space="preserve"> PAGEREF _Toc385494946 \h </w:instrText>
        </w:r>
        <w:r w:rsidR="00AA18C3">
          <w:rPr>
            <w:noProof/>
            <w:webHidden/>
          </w:rPr>
        </w:r>
        <w:r w:rsidR="00AA18C3">
          <w:rPr>
            <w:noProof/>
            <w:webHidden/>
          </w:rPr>
          <w:fldChar w:fldCharType="separate"/>
        </w:r>
        <w:r w:rsidR="00AA18C3">
          <w:rPr>
            <w:noProof/>
            <w:webHidden/>
          </w:rPr>
          <w:t>44</w:t>
        </w:r>
        <w:r w:rsidR="00AA18C3">
          <w:rPr>
            <w:noProof/>
            <w:webHidden/>
          </w:rPr>
          <w:fldChar w:fldCharType="end"/>
        </w:r>
      </w:hyperlink>
    </w:p>
    <w:p w:rsidR="00AA18C3" w:rsidRDefault="00DE32BA">
      <w:pPr>
        <w:pStyle w:val="TOC4"/>
        <w:tabs>
          <w:tab w:val="left" w:pos="2798"/>
        </w:tabs>
        <w:rPr>
          <w:rFonts w:asciiTheme="minorHAnsi" w:eastAsiaTheme="minorEastAsia" w:hAnsiTheme="minorHAnsi" w:cstheme="minorBidi"/>
          <w:noProof/>
          <w:sz w:val="22"/>
          <w:szCs w:val="22"/>
          <w:lang w:val="it-IT" w:eastAsia="it-IT"/>
        </w:rPr>
      </w:pPr>
      <w:hyperlink w:anchor="_Toc385494947" w:history="1">
        <w:r w:rsidR="00AA18C3" w:rsidRPr="00145301">
          <w:rPr>
            <w:rStyle w:val="Hyperlink"/>
            <w:noProof/>
          </w:rPr>
          <w:t>3.1.2.20</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Message Subscription Rule  - New</w:t>
        </w:r>
        <w:r w:rsidR="00AA18C3">
          <w:rPr>
            <w:noProof/>
            <w:webHidden/>
          </w:rPr>
          <w:tab/>
        </w:r>
        <w:r w:rsidR="00AA18C3">
          <w:rPr>
            <w:noProof/>
            <w:webHidden/>
          </w:rPr>
          <w:fldChar w:fldCharType="begin"/>
        </w:r>
        <w:r w:rsidR="00AA18C3">
          <w:rPr>
            <w:noProof/>
            <w:webHidden/>
          </w:rPr>
          <w:instrText xml:space="preserve"> PAGEREF _Toc385494947 \h </w:instrText>
        </w:r>
        <w:r w:rsidR="00AA18C3">
          <w:rPr>
            <w:noProof/>
            <w:webHidden/>
          </w:rPr>
        </w:r>
        <w:r w:rsidR="00AA18C3">
          <w:rPr>
            <w:noProof/>
            <w:webHidden/>
          </w:rPr>
          <w:fldChar w:fldCharType="separate"/>
        </w:r>
        <w:r w:rsidR="00AA18C3">
          <w:rPr>
            <w:noProof/>
            <w:webHidden/>
          </w:rPr>
          <w:t>45</w:t>
        </w:r>
        <w:r w:rsidR="00AA18C3">
          <w:rPr>
            <w:noProof/>
            <w:webHidden/>
          </w:rPr>
          <w:fldChar w:fldCharType="end"/>
        </w:r>
      </w:hyperlink>
    </w:p>
    <w:p w:rsidR="00AA18C3" w:rsidRDefault="00DE32BA">
      <w:pPr>
        <w:pStyle w:val="TOC4"/>
        <w:tabs>
          <w:tab w:val="left" w:pos="2798"/>
        </w:tabs>
        <w:rPr>
          <w:rFonts w:asciiTheme="minorHAnsi" w:eastAsiaTheme="minorEastAsia" w:hAnsiTheme="minorHAnsi" w:cstheme="minorBidi"/>
          <w:noProof/>
          <w:sz w:val="22"/>
          <w:szCs w:val="22"/>
          <w:lang w:val="it-IT" w:eastAsia="it-IT"/>
        </w:rPr>
      </w:pPr>
      <w:hyperlink w:anchor="_Toc385494948" w:history="1">
        <w:r w:rsidR="00AA18C3" w:rsidRPr="00145301">
          <w:rPr>
            <w:rStyle w:val="Hyperlink"/>
            <w:noProof/>
          </w:rPr>
          <w:t>3.1.2.21</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Restriction Type - New</w:t>
        </w:r>
        <w:r w:rsidR="00AA18C3">
          <w:rPr>
            <w:noProof/>
            <w:webHidden/>
          </w:rPr>
          <w:tab/>
        </w:r>
        <w:r w:rsidR="00AA18C3">
          <w:rPr>
            <w:noProof/>
            <w:webHidden/>
          </w:rPr>
          <w:fldChar w:fldCharType="begin"/>
        </w:r>
        <w:r w:rsidR="00AA18C3">
          <w:rPr>
            <w:noProof/>
            <w:webHidden/>
          </w:rPr>
          <w:instrText xml:space="preserve"> PAGEREF _Toc385494948 \h </w:instrText>
        </w:r>
        <w:r w:rsidR="00AA18C3">
          <w:rPr>
            <w:noProof/>
            <w:webHidden/>
          </w:rPr>
        </w:r>
        <w:r w:rsidR="00AA18C3">
          <w:rPr>
            <w:noProof/>
            <w:webHidden/>
          </w:rPr>
          <w:fldChar w:fldCharType="separate"/>
        </w:r>
        <w:r w:rsidR="00AA18C3">
          <w:rPr>
            <w:noProof/>
            <w:webHidden/>
          </w:rPr>
          <w:t>48</w:t>
        </w:r>
        <w:r w:rsidR="00AA18C3">
          <w:rPr>
            <w:noProof/>
            <w:webHidden/>
          </w:rPr>
          <w:fldChar w:fldCharType="end"/>
        </w:r>
      </w:hyperlink>
    </w:p>
    <w:p w:rsidR="00AA18C3" w:rsidRDefault="00DE32BA">
      <w:pPr>
        <w:pStyle w:val="TOC4"/>
        <w:tabs>
          <w:tab w:val="left" w:pos="2798"/>
        </w:tabs>
        <w:rPr>
          <w:rFonts w:asciiTheme="minorHAnsi" w:eastAsiaTheme="minorEastAsia" w:hAnsiTheme="minorHAnsi" w:cstheme="minorBidi"/>
          <w:noProof/>
          <w:sz w:val="22"/>
          <w:szCs w:val="22"/>
          <w:lang w:val="it-IT" w:eastAsia="it-IT"/>
        </w:rPr>
      </w:pPr>
      <w:hyperlink w:anchor="_Toc385494949" w:history="1">
        <w:r w:rsidR="00AA18C3" w:rsidRPr="00145301">
          <w:rPr>
            <w:rStyle w:val="Hyperlink"/>
            <w:noProof/>
          </w:rPr>
          <w:t>3.1.2.22</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Restriction Type Rule - New</w:t>
        </w:r>
        <w:r w:rsidR="00AA18C3">
          <w:rPr>
            <w:noProof/>
            <w:webHidden/>
          </w:rPr>
          <w:tab/>
        </w:r>
        <w:r w:rsidR="00AA18C3">
          <w:rPr>
            <w:noProof/>
            <w:webHidden/>
          </w:rPr>
          <w:fldChar w:fldCharType="begin"/>
        </w:r>
        <w:r w:rsidR="00AA18C3">
          <w:rPr>
            <w:noProof/>
            <w:webHidden/>
          </w:rPr>
          <w:instrText xml:space="preserve"> PAGEREF _Toc385494949 \h </w:instrText>
        </w:r>
        <w:r w:rsidR="00AA18C3">
          <w:rPr>
            <w:noProof/>
            <w:webHidden/>
          </w:rPr>
        </w:r>
        <w:r w:rsidR="00AA18C3">
          <w:rPr>
            <w:noProof/>
            <w:webHidden/>
          </w:rPr>
          <w:fldChar w:fldCharType="separate"/>
        </w:r>
        <w:r w:rsidR="00AA18C3">
          <w:rPr>
            <w:noProof/>
            <w:webHidden/>
          </w:rPr>
          <w:t>50</w:t>
        </w:r>
        <w:r w:rsidR="00AA18C3">
          <w:rPr>
            <w:noProof/>
            <w:webHidden/>
          </w:rPr>
          <w:fldChar w:fldCharType="end"/>
        </w:r>
      </w:hyperlink>
    </w:p>
    <w:p w:rsidR="00AA18C3" w:rsidRDefault="00DE32BA">
      <w:pPr>
        <w:pStyle w:val="TOC4"/>
        <w:tabs>
          <w:tab w:val="left" w:pos="2798"/>
        </w:tabs>
        <w:rPr>
          <w:rFonts w:asciiTheme="minorHAnsi" w:eastAsiaTheme="minorEastAsia" w:hAnsiTheme="minorHAnsi" w:cstheme="minorBidi"/>
          <w:noProof/>
          <w:sz w:val="22"/>
          <w:szCs w:val="22"/>
          <w:lang w:val="it-IT" w:eastAsia="it-IT"/>
        </w:rPr>
      </w:pPr>
      <w:hyperlink w:anchor="_Toc385494950" w:history="1">
        <w:r w:rsidR="00AA18C3" w:rsidRPr="00145301">
          <w:rPr>
            <w:rStyle w:val="Hyperlink"/>
            <w:noProof/>
          </w:rPr>
          <w:t>3.1.2.23</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Conditional Securities Delivery Rule Set - New</w:t>
        </w:r>
        <w:r w:rsidR="00AA18C3">
          <w:rPr>
            <w:noProof/>
            <w:webHidden/>
          </w:rPr>
          <w:tab/>
        </w:r>
        <w:r w:rsidR="00AA18C3">
          <w:rPr>
            <w:noProof/>
            <w:webHidden/>
          </w:rPr>
          <w:fldChar w:fldCharType="begin"/>
        </w:r>
        <w:r w:rsidR="00AA18C3">
          <w:rPr>
            <w:noProof/>
            <w:webHidden/>
          </w:rPr>
          <w:instrText xml:space="preserve"> PAGEREF _Toc385494950 \h </w:instrText>
        </w:r>
        <w:r w:rsidR="00AA18C3">
          <w:rPr>
            <w:noProof/>
            <w:webHidden/>
          </w:rPr>
        </w:r>
        <w:r w:rsidR="00AA18C3">
          <w:rPr>
            <w:noProof/>
            <w:webHidden/>
          </w:rPr>
          <w:fldChar w:fldCharType="separate"/>
        </w:r>
        <w:r w:rsidR="00AA18C3">
          <w:rPr>
            <w:noProof/>
            <w:webHidden/>
          </w:rPr>
          <w:t>54</w:t>
        </w:r>
        <w:r w:rsidR="00AA18C3">
          <w:rPr>
            <w:noProof/>
            <w:webHidden/>
          </w:rPr>
          <w:fldChar w:fldCharType="end"/>
        </w:r>
      </w:hyperlink>
    </w:p>
    <w:p w:rsidR="00AA18C3" w:rsidRDefault="00DE32BA">
      <w:pPr>
        <w:pStyle w:val="TOC4"/>
        <w:tabs>
          <w:tab w:val="left" w:pos="2798"/>
        </w:tabs>
        <w:rPr>
          <w:rFonts w:asciiTheme="minorHAnsi" w:eastAsiaTheme="minorEastAsia" w:hAnsiTheme="minorHAnsi" w:cstheme="minorBidi"/>
          <w:noProof/>
          <w:sz w:val="22"/>
          <w:szCs w:val="22"/>
          <w:lang w:val="it-IT" w:eastAsia="it-IT"/>
        </w:rPr>
      </w:pPr>
      <w:hyperlink w:anchor="_Toc385494951" w:history="1">
        <w:r w:rsidR="00AA18C3" w:rsidRPr="00145301">
          <w:rPr>
            <w:rStyle w:val="Hyperlink"/>
            <w:noProof/>
          </w:rPr>
          <w:t>3.1.2.24</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Conditional Securities Delivery Rule - New</w:t>
        </w:r>
        <w:r w:rsidR="00AA18C3">
          <w:rPr>
            <w:noProof/>
            <w:webHidden/>
          </w:rPr>
          <w:tab/>
        </w:r>
        <w:r w:rsidR="00AA18C3">
          <w:rPr>
            <w:noProof/>
            <w:webHidden/>
          </w:rPr>
          <w:fldChar w:fldCharType="begin"/>
        </w:r>
        <w:r w:rsidR="00AA18C3">
          <w:rPr>
            <w:noProof/>
            <w:webHidden/>
          </w:rPr>
          <w:instrText xml:space="preserve"> PAGEREF _Toc385494951 \h </w:instrText>
        </w:r>
        <w:r w:rsidR="00AA18C3">
          <w:rPr>
            <w:noProof/>
            <w:webHidden/>
          </w:rPr>
        </w:r>
        <w:r w:rsidR="00AA18C3">
          <w:rPr>
            <w:noProof/>
            <w:webHidden/>
          </w:rPr>
          <w:fldChar w:fldCharType="separate"/>
        </w:r>
        <w:r w:rsidR="00AA18C3">
          <w:rPr>
            <w:noProof/>
            <w:webHidden/>
          </w:rPr>
          <w:t>55</w:t>
        </w:r>
        <w:r w:rsidR="00AA18C3">
          <w:rPr>
            <w:noProof/>
            <w:webHidden/>
          </w:rPr>
          <w:fldChar w:fldCharType="end"/>
        </w:r>
      </w:hyperlink>
    </w:p>
    <w:p w:rsidR="00AA18C3" w:rsidRDefault="00DE32BA">
      <w:pPr>
        <w:pStyle w:val="TOC4"/>
        <w:tabs>
          <w:tab w:val="left" w:pos="2798"/>
        </w:tabs>
        <w:rPr>
          <w:rFonts w:asciiTheme="minorHAnsi" w:eastAsiaTheme="minorEastAsia" w:hAnsiTheme="minorHAnsi" w:cstheme="minorBidi"/>
          <w:noProof/>
          <w:sz w:val="22"/>
          <w:szCs w:val="22"/>
          <w:lang w:val="it-IT" w:eastAsia="it-IT"/>
        </w:rPr>
      </w:pPr>
      <w:hyperlink w:anchor="_Toc385494952" w:history="1">
        <w:r w:rsidR="00AA18C3" w:rsidRPr="00145301">
          <w:rPr>
            <w:rStyle w:val="Hyperlink"/>
            <w:noProof/>
          </w:rPr>
          <w:t>3.1.2.25</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Report Configuration - New</w:t>
        </w:r>
        <w:r w:rsidR="00AA18C3">
          <w:rPr>
            <w:noProof/>
            <w:webHidden/>
          </w:rPr>
          <w:tab/>
        </w:r>
        <w:r w:rsidR="00AA18C3">
          <w:rPr>
            <w:noProof/>
            <w:webHidden/>
          </w:rPr>
          <w:fldChar w:fldCharType="begin"/>
        </w:r>
        <w:r w:rsidR="00AA18C3">
          <w:rPr>
            <w:noProof/>
            <w:webHidden/>
          </w:rPr>
          <w:instrText xml:space="preserve"> PAGEREF _Toc385494952 \h </w:instrText>
        </w:r>
        <w:r w:rsidR="00AA18C3">
          <w:rPr>
            <w:noProof/>
            <w:webHidden/>
          </w:rPr>
        </w:r>
        <w:r w:rsidR="00AA18C3">
          <w:rPr>
            <w:noProof/>
            <w:webHidden/>
          </w:rPr>
          <w:fldChar w:fldCharType="separate"/>
        </w:r>
        <w:r w:rsidR="00AA18C3">
          <w:rPr>
            <w:noProof/>
            <w:webHidden/>
          </w:rPr>
          <w:t>58</w:t>
        </w:r>
        <w:r w:rsidR="00AA18C3">
          <w:rPr>
            <w:noProof/>
            <w:webHidden/>
          </w:rPr>
          <w:fldChar w:fldCharType="end"/>
        </w:r>
      </w:hyperlink>
    </w:p>
    <w:p w:rsidR="00AA18C3" w:rsidRDefault="00DE32BA">
      <w:pPr>
        <w:pStyle w:val="TOC4"/>
        <w:tabs>
          <w:tab w:val="left" w:pos="2798"/>
        </w:tabs>
        <w:rPr>
          <w:rFonts w:asciiTheme="minorHAnsi" w:eastAsiaTheme="minorEastAsia" w:hAnsiTheme="minorHAnsi" w:cstheme="minorBidi"/>
          <w:noProof/>
          <w:sz w:val="22"/>
          <w:szCs w:val="22"/>
          <w:lang w:val="it-IT" w:eastAsia="it-IT"/>
        </w:rPr>
      </w:pPr>
      <w:hyperlink w:anchor="_Toc385494953" w:history="1">
        <w:r w:rsidR="00AA18C3" w:rsidRPr="00145301">
          <w:rPr>
            <w:rStyle w:val="Hyperlink"/>
            <w:noProof/>
          </w:rPr>
          <w:t>3.1.2.26</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Eligible Counterpart CSD - New</w:t>
        </w:r>
        <w:r w:rsidR="00AA18C3">
          <w:rPr>
            <w:noProof/>
            <w:webHidden/>
          </w:rPr>
          <w:tab/>
        </w:r>
        <w:r w:rsidR="00AA18C3">
          <w:rPr>
            <w:noProof/>
            <w:webHidden/>
          </w:rPr>
          <w:fldChar w:fldCharType="begin"/>
        </w:r>
        <w:r w:rsidR="00AA18C3">
          <w:rPr>
            <w:noProof/>
            <w:webHidden/>
          </w:rPr>
          <w:instrText xml:space="preserve"> PAGEREF _Toc385494953 \h </w:instrText>
        </w:r>
        <w:r w:rsidR="00AA18C3">
          <w:rPr>
            <w:noProof/>
            <w:webHidden/>
          </w:rPr>
        </w:r>
        <w:r w:rsidR="00AA18C3">
          <w:rPr>
            <w:noProof/>
            <w:webHidden/>
          </w:rPr>
          <w:fldChar w:fldCharType="separate"/>
        </w:r>
        <w:r w:rsidR="00AA18C3">
          <w:rPr>
            <w:noProof/>
            <w:webHidden/>
          </w:rPr>
          <w:t>61</w:t>
        </w:r>
        <w:r w:rsidR="00AA18C3">
          <w:rPr>
            <w:noProof/>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54" w:history="1">
        <w:r w:rsidR="00AA18C3" w:rsidRPr="00145301">
          <w:rPr>
            <w:rStyle w:val="Hyperlink"/>
            <w:noProof/>
          </w:rPr>
          <w:t>3.1.3</w:t>
        </w:r>
        <w:r w:rsidR="00AA18C3">
          <w:rPr>
            <w:rFonts w:asciiTheme="minorHAnsi" w:eastAsiaTheme="minorEastAsia" w:hAnsiTheme="minorHAnsi" w:cstheme="minorBidi"/>
            <w:b w:val="0"/>
            <w:noProof/>
            <w:sz w:val="22"/>
            <w:szCs w:val="22"/>
            <w:lang w:val="it-IT" w:eastAsia="it-IT"/>
          </w:rPr>
          <w:tab/>
        </w:r>
        <w:r w:rsidR="00AA18C3" w:rsidRPr="00145301">
          <w:rPr>
            <w:rStyle w:val="Hyperlink"/>
            <w:noProof/>
          </w:rPr>
          <w:t>Dynamic Data</w:t>
        </w:r>
        <w:r w:rsidR="00AA18C3">
          <w:rPr>
            <w:noProof/>
            <w:webHidden/>
          </w:rPr>
          <w:tab/>
        </w:r>
        <w:r w:rsidR="00AA18C3">
          <w:rPr>
            <w:noProof/>
            <w:webHidden/>
          </w:rPr>
          <w:fldChar w:fldCharType="begin"/>
        </w:r>
        <w:r w:rsidR="00AA18C3">
          <w:rPr>
            <w:noProof/>
            <w:webHidden/>
          </w:rPr>
          <w:instrText xml:space="preserve"> PAGEREF _Toc385494954 \h </w:instrText>
        </w:r>
        <w:r w:rsidR="00AA18C3">
          <w:rPr>
            <w:noProof/>
            <w:webHidden/>
          </w:rPr>
        </w:r>
        <w:r w:rsidR="00AA18C3">
          <w:rPr>
            <w:noProof/>
            <w:webHidden/>
          </w:rPr>
          <w:fldChar w:fldCharType="separate"/>
        </w:r>
        <w:r w:rsidR="00AA18C3">
          <w:rPr>
            <w:noProof/>
            <w:webHidden/>
          </w:rPr>
          <w:t>63</w:t>
        </w:r>
        <w:r w:rsidR="00AA18C3">
          <w:rPr>
            <w:noProof/>
            <w:webHidden/>
          </w:rPr>
          <w:fldChar w:fldCharType="end"/>
        </w:r>
      </w:hyperlink>
    </w:p>
    <w:p w:rsidR="00AA18C3" w:rsidRDefault="00DE32BA">
      <w:pPr>
        <w:pStyle w:val="TOC4"/>
        <w:tabs>
          <w:tab w:val="left" w:pos="2698"/>
        </w:tabs>
        <w:rPr>
          <w:rFonts w:asciiTheme="minorHAnsi" w:eastAsiaTheme="minorEastAsia" w:hAnsiTheme="minorHAnsi" w:cstheme="minorBidi"/>
          <w:noProof/>
          <w:sz w:val="22"/>
          <w:szCs w:val="22"/>
          <w:lang w:val="it-IT" w:eastAsia="it-IT"/>
        </w:rPr>
      </w:pPr>
      <w:hyperlink w:anchor="_Toc385494955" w:history="1">
        <w:r w:rsidR="00AA18C3" w:rsidRPr="00145301">
          <w:rPr>
            <w:rStyle w:val="Hyperlink"/>
            <w:noProof/>
          </w:rPr>
          <w:t>3.1.3.1</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Free of Payment Settlement Instruction</w:t>
        </w:r>
        <w:r w:rsidR="00AA18C3">
          <w:rPr>
            <w:noProof/>
            <w:webHidden/>
          </w:rPr>
          <w:tab/>
        </w:r>
        <w:r w:rsidR="00AA18C3">
          <w:rPr>
            <w:noProof/>
            <w:webHidden/>
          </w:rPr>
          <w:fldChar w:fldCharType="begin"/>
        </w:r>
        <w:r w:rsidR="00AA18C3">
          <w:rPr>
            <w:noProof/>
            <w:webHidden/>
          </w:rPr>
          <w:instrText xml:space="preserve"> PAGEREF _Toc385494955 \h </w:instrText>
        </w:r>
        <w:r w:rsidR="00AA18C3">
          <w:rPr>
            <w:noProof/>
            <w:webHidden/>
          </w:rPr>
        </w:r>
        <w:r w:rsidR="00AA18C3">
          <w:rPr>
            <w:noProof/>
            <w:webHidden/>
          </w:rPr>
          <w:fldChar w:fldCharType="separate"/>
        </w:r>
        <w:r w:rsidR="00AA18C3">
          <w:rPr>
            <w:noProof/>
            <w:webHidden/>
          </w:rPr>
          <w:t>63</w:t>
        </w:r>
        <w:r w:rsidR="00AA18C3">
          <w:rPr>
            <w:noProof/>
            <w:webHidden/>
          </w:rPr>
          <w:fldChar w:fldCharType="end"/>
        </w:r>
      </w:hyperlink>
    </w:p>
    <w:p w:rsidR="00AA18C3" w:rsidRDefault="00DE32BA">
      <w:pPr>
        <w:pStyle w:val="TOC4"/>
        <w:tabs>
          <w:tab w:val="left" w:pos="2698"/>
        </w:tabs>
        <w:rPr>
          <w:rFonts w:asciiTheme="minorHAnsi" w:eastAsiaTheme="minorEastAsia" w:hAnsiTheme="minorHAnsi" w:cstheme="minorBidi"/>
          <w:noProof/>
          <w:sz w:val="22"/>
          <w:szCs w:val="22"/>
          <w:lang w:val="it-IT" w:eastAsia="it-IT"/>
        </w:rPr>
      </w:pPr>
      <w:hyperlink w:anchor="_Toc385494956" w:history="1">
        <w:r w:rsidR="00AA18C3" w:rsidRPr="00145301">
          <w:rPr>
            <w:rStyle w:val="Hyperlink"/>
            <w:noProof/>
          </w:rPr>
          <w:t>3.1.3.2</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 xml:space="preserve">Settlement Restriction </w:t>
        </w:r>
        <w:r w:rsidR="00AA18C3">
          <w:rPr>
            <w:noProof/>
            <w:webHidden/>
          </w:rPr>
          <w:tab/>
        </w:r>
        <w:r w:rsidR="00AA18C3">
          <w:rPr>
            <w:noProof/>
            <w:webHidden/>
          </w:rPr>
          <w:fldChar w:fldCharType="begin"/>
        </w:r>
        <w:r w:rsidR="00AA18C3">
          <w:rPr>
            <w:noProof/>
            <w:webHidden/>
          </w:rPr>
          <w:instrText xml:space="preserve"> PAGEREF _Toc385494956 \h </w:instrText>
        </w:r>
        <w:r w:rsidR="00AA18C3">
          <w:rPr>
            <w:noProof/>
            <w:webHidden/>
          </w:rPr>
        </w:r>
        <w:r w:rsidR="00AA18C3">
          <w:rPr>
            <w:noProof/>
            <w:webHidden/>
          </w:rPr>
          <w:fldChar w:fldCharType="separate"/>
        </w:r>
        <w:r w:rsidR="00AA18C3">
          <w:rPr>
            <w:noProof/>
            <w:webHidden/>
          </w:rPr>
          <w:t>67</w:t>
        </w:r>
        <w:r w:rsidR="00AA18C3">
          <w:rPr>
            <w:noProof/>
            <w:webHidden/>
          </w:rPr>
          <w:fldChar w:fldCharType="end"/>
        </w:r>
      </w:hyperlink>
    </w:p>
    <w:p w:rsidR="00AA18C3" w:rsidRDefault="00DE32BA">
      <w:pPr>
        <w:pStyle w:val="TOC4"/>
        <w:tabs>
          <w:tab w:val="left" w:pos="2698"/>
        </w:tabs>
        <w:rPr>
          <w:rFonts w:asciiTheme="minorHAnsi" w:eastAsiaTheme="minorEastAsia" w:hAnsiTheme="minorHAnsi" w:cstheme="minorBidi"/>
          <w:noProof/>
          <w:sz w:val="22"/>
          <w:szCs w:val="22"/>
          <w:lang w:val="it-IT" w:eastAsia="it-IT"/>
        </w:rPr>
      </w:pPr>
      <w:hyperlink w:anchor="_Toc385494957" w:history="1">
        <w:r w:rsidR="00AA18C3" w:rsidRPr="00145301">
          <w:rPr>
            <w:rStyle w:val="Hyperlink"/>
            <w:noProof/>
          </w:rPr>
          <w:t>3.1.3.3</w:t>
        </w:r>
        <w:r w:rsidR="00AA18C3">
          <w:rPr>
            <w:rFonts w:asciiTheme="minorHAnsi" w:eastAsiaTheme="minorEastAsia" w:hAnsiTheme="minorHAnsi" w:cstheme="minorBidi"/>
            <w:noProof/>
            <w:sz w:val="22"/>
            <w:szCs w:val="22"/>
            <w:lang w:val="it-IT" w:eastAsia="it-IT"/>
          </w:rPr>
          <w:tab/>
        </w:r>
        <w:r w:rsidR="00AA18C3" w:rsidRPr="00145301">
          <w:rPr>
            <w:rStyle w:val="Hyperlink"/>
            <w:noProof/>
          </w:rPr>
          <w:t>Pending Instruction</w:t>
        </w:r>
        <w:r w:rsidR="00AA18C3">
          <w:rPr>
            <w:noProof/>
            <w:webHidden/>
          </w:rPr>
          <w:tab/>
        </w:r>
        <w:r w:rsidR="00AA18C3">
          <w:rPr>
            <w:noProof/>
            <w:webHidden/>
          </w:rPr>
          <w:fldChar w:fldCharType="begin"/>
        </w:r>
        <w:r w:rsidR="00AA18C3">
          <w:rPr>
            <w:noProof/>
            <w:webHidden/>
          </w:rPr>
          <w:instrText xml:space="preserve"> PAGEREF _Toc385494957 \h </w:instrText>
        </w:r>
        <w:r w:rsidR="00AA18C3">
          <w:rPr>
            <w:noProof/>
            <w:webHidden/>
          </w:rPr>
        </w:r>
        <w:r w:rsidR="00AA18C3">
          <w:rPr>
            <w:noProof/>
            <w:webHidden/>
          </w:rPr>
          <w:fldChar w:fldCharType="separate"/>
        </w:r>
        <w:r w:rsidR="00AA18C3">
          <w:rPr>
            <w:noProof/>
            <w:webHidden/>
          </w:rPr>
          <w:t>69</w:t>
        </w:r>
        <w:r w:rsidR="00AA18C3">
          <w:rPr>
            <w:noProof/>
            <w:webHidden/>
          </w:rPr>
          <w:fldChar w:fldCharType="end"/>
        </w:r>
      </w:hyperlink>
    </w:p>
    <w:p w:rsidR="00AA18C3" w:rsidRDefault="00DE32BA">
      <w:pPr>
        <w:pStyle w:val="TOC2"/>
        <w:rPr>
          <w:rFonts w:asciiTheme="minorHAnsi" w:eastAsiaTheme="minorEastAsia" w:hAnsiTheme="minorHAnsi" w:cstheme="minorBidi"/>
          <w:caps w:val="0"/>
          <w:sz w:val="22"/>
          <w:szCs w:val="22"/>
          <w:lang w:val="it-IT" w:eastAsia="it-IT"/>
        </w:rPr>
      </w:pPr>
      <w:hyperlink w:anchor="_Toc385494958" w:history="1">
        <w:r w:rsidR="00AA18C3" w:rsidRPr="00145301">
          <w:rPr>
            <w:rStyle w:val="Hyperlink"/>
          </w:rPr>
          <w:t>3.2</w:t>
        </w:r>
        <w:r w:rsidR="00AA18C3">
          <w:rPr>
            <w:rFonts w:asciiTheme="minorHAnsi" w:eastAsiaTheme="minorEastAsia" w:hAnsiTheme="minorHAnsi" w:cstheme="minorBidi"/>
            <w:caps w:val="0"/>
            <w:sz w:val="22"/>
            <w:szCs w:val="22"/>
            <w:lang w:val="it-IT" w:eastAsia="it-IT"/>
          </w:rPr>
          <w:tab/>
        </w:r>
        <w:r w:rsidR="00AA18C3" w:rsidRPr="00145301">
          <w:rPr>
            <w:rStyle w:val="Hyperlink"/>
          </w:rPr>
          <w:t>Format of “Enriched Files”</w:t>
        </w:r>
        <w:r w:rsidR="00AA18C3">
          <w:rPr>
            <w:webHidden/>
          </w:rPr>
          <w:tab/>
        </w:r>
        <w:r w:rsidR="00AA18C3">
          <w:rPr>
            <w:webHidden/>
          </w:rPr>
          <w:fldChar w:fldCharType="begin"/>
        </w:r>
        <w:r w:rsidR="00AA18C3">
          <w:rPr>
            <w:webHidden/>
          </w:rPr>
          <w:instrText xml:space="preserve"> PAGEREF _Toc385494958 \h </w:instrText>
        </w:r>
        <w:r w:rsidR="00AA18C3">
          <w:rPr>
            <w:webHidden/>
          </w:rPr>
        </w:r>
        <w:r w:rsidR="00AA18C3">
          <w:rPr>
            <w:webHidden/>
          </w:rPr>
          <w:fldChar w:fldCharType="separate"/>
        </w:r>
        <w:r w:rsidR="00AA18C3">
          <w:rPr>
            <w:webHidden/>
          </w:rPr>
          <w:t>78</w:t>
        </w:r>
        <w:r w:rsidR="00AA18C3">
          <w:rPr>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59" w:history="1">
        <w:r w:rsidR="00AA18C3" w:rsidRPr="00145301">
          <w:rPr>
            <w:rStyle w:val="Hyperlink"/>
            <w:noProof/>
          </w:rPr>
          <w:t>3.2.1</w:t>
        </w:r>
        <w:r w:rsidR="00AA18C3">
          <w:rPr>
            <w:rFonts w:asciiTheme="minorHAnsi" w:eastAsiaTheme="minorEastAsia" w:hAnsiTheme="minorHAnsi" w:cstheme="minorBidi"/>
            <w:b w:val="0"/>
            <w:noProof/>
            <w:sz w:val="22"/>
            <w:szCs w:val="22"/>
            <w:lang w:val="it-IT" w:eastAsia="it-IT"/>
          </w:rPr>
          <w:tab/>
        </w:r>
        <w:r w:rsidR="00AA18C3" w:rsidRPr="00145301">
          <w:rPr>
            <w:rStyle w:val="Hyperlink"/>
            <w:noProof/>
          </w:rPr>
          <w:t>Further Notifications for Static Data records</w:t>
        </w:r>
        <w:r w:rsidR="00AA18C3">
          <w:rPr>
            <w:noProof/>
            <w:webHidden/>
          </w:rPr>
          <w:tab/>
        </w:r>
        <w:r w:rsidR="00AA18C3">
          <w:rPr>
            <w:noProof/>
            <w:webHidden/>
          </w:rPr>
          <w:fldChar w:fldCharType="begin"/>
        </w:r>
        <w:r w:rsidR="00AA18C3">
          <w:rPr>
            <w:noProof/>
            <w:webHidden/>
          </w:rPr>
          <w:instrText xml:space="preserve"> PAGEREF _Toc385494959 \h </w:instrText>
        </w:r>
        <w:r w:rsidR="00AA18C3">
          <w:rPr>
            <w:noProof/>
            <w:webHidden/>
          </w:rPr>
        </w:r>
        <w:r w:rsidR="00AA18C3">
          <w:rPr>
            <w:noProof/>
            <w:webHidden/>
          </w:rPr>
          <w:fldChar w:fldCharType="separate"/>
        </w:r>
        <w:r w:rsidR="00AA18C3">
          <w:rPr>
            <w:noProof/>
            <w:webHidden/>
          </w:rPr>
          <w:t>78</w:t>
        </w:r>
        <w:r w:rsidR="00AA18C3">
          <w:rPr>
            <w:noProof/>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60" w:history="1">
        <w:r w:rsidR="00AA18C3" w:rsidRPr="00145301">
          <w:rPr>
            <w:rStyle w:val="Hyperlink"/>
            <w:noProof/>
          </w:rPr>
          <w:t>3.2.2</w:t>
        </w:r>
        <w:r w:rsidR="00AA18C3">
          <w:rPr>
            <w:rFonts w:asciiTheme="minorHAnsi" w:eastAsiaTheme="minorEastAsia" w:hAnsiTheme="minorHAnsi" w:cstheme="minorBidi"/>
            <w:b w:val="0"/>
            <w:noProof/>
            <w:sz w:val="22"/>
            <w:szCs w:val="22"/>
            <w:lang w:val="it-IT" w:eastAsia="it-IT"/>
          </w:rPr>
          <w:tab/>
        </w:r>
        <w:r w:rsidR="00AA18C3" w:rsidRPr="00145301">
          <w:rPr>
            <w:rStyle w:val="Hyperlink"/>
            <w:noProof/>
          </w:rPr>
          <w:t>Further Notifications for Free of Payment Settlement Instruction and Pending Instructions records</w:t>
        </w:r>
        <w:r w:rsidR="00AA18C3">
          <w:rPr>
            <w:noProof/>
            <w:webHidden/>
          </w:rPr>
          <w:tab/>
        </w:r>
        <w:r w:rsidR="00AA18C3">
          <w:rPr>
            <w:noProof/>
            <w:webHidden/>
          </w:rPr>
          <w:fldChar w:fldCharType="begin"/>
        </w:r>
        <w:r w:rsidR="00AA18C3">
          <w:rPr>
            <w:noProof/>
            <w:webHidden/>
          </w:rPr>
          <w:instrText xml:space="preserve"> PAGEREF _Toc385494960 \h </w:instrText>
        </w:r>
        <w:r w:rsidR="00AA18C3">
          <w:rPr>
            <w:noProof/>
            <w:webHidden/>
          </w:rPr>
        </w:r>
        <w:r w:rsidR="00AA18C3">
          <w:rPr>
            <w:noProof/>
            <w:webHidden/>
          </w:rPr>
          <w:fldChar w:fldCharType="separate"/>
        </w:r>
        <w:r w:rsidR="00AA18C3">
          <w:rPr>
            <w:noProof/>
            <w:webHidden/>
          </w:rPr>
          <w:t>79</w:t>
        </w:r>
        <w:r w:rsidR="00AA18C3">
          <w:rPr>
            <w:noProof/>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61" w:history="1">
        <w:r w:rsidR="00AA18C3" w:rsidRPr="00145301">
          <w:rPr>
            <w:rStyle w:val="Hyperlink"/>
            <w:noProof/>
          </w:rPr>
          <w:t>3.2.3</w:t>
        </w:r>
        <w:r w:rsidR="00AA18C3">
          <w:rPr>
            <w:rFonts w:asciiTheme="minorHAnsi" w:eastAsiaTheme="minorEastAsia" w:hAnsiTheme="minorHAnsi" w:cstheme="minorBidi"/>
            <w:b w:val="0"/>
            <w:noProof/>
            <w:sz w:val="22"/>
            <w:szCs w:val="22"/>
            <w:lang w:val="it-IT" w:eastAsia="it-IT"/>
          </w:rPr>
          <w:tab/>
        </w:r>
        <w:r w:rsidR="00AA18C3" w:rsidRPr="00145301">
          <w:rPr>
            <w:rStyle w:val="Hyperlink"/>
            <w:noProof/>
          </w:rPr>
          <w:t>Further Notifications for Settlement Restriction records</w:t>
        </w:r>
        <w:r w:rsidR="00AA18C3">
          <w:rPr>
            <w:noProof/>
            <w:webHidden/>
          </w:rPr>
          <w:tab/>
        </w:r>
        <w:r w:rsidR="00AA18C3">
          <w:rPr>
            <w:noProof/>
            <w:webHidden/>
          </w:rPr>
          <w:fldChar w:fldCharType="begin"/>
        </w:r>
        <w:r w:rsidR="00AA18C3">
          <w:rPr>
            <w:noProof/>
            <w:webHidden/>
          </w:rPr>
          <w:instrText xml:space="preserve"> PAGEREF _Toc385494961 \h </w:instrText>
        </w:r>
        <w:r w:rsidR="00AA18C3">
          <w:rPr>
            <w:noProof/>
            <w:webHidden/>
          </w:rPr>
        </w:r>
        <w:r w:rsidR="00AA18C3">
          <w:rPr>
            <w:noProof/>
            <w:webHidden/>
          </w:rPr>
          <w:fldChar w:fldCharType="separate"/>
        </w:r>
        <w:r w:rsidR="00AA18C3">
          <w:rPr>
            <w:noProof/>
            <w:webHidden/>
          </w:rPr>
          <w:t>80</w:t>
        </w:r>
        <w:r w:rsidR="00AA18C3">
          <w:rPr>
            <w:noProof/>
            <w:webHidden/>
          </w:rPr>
          <w:fldChar w:fldCharType="end"/>
        </w:r>
      </w:hyperlink>
    </w:p>
    <w:p w:rsidR="00AA18C3" w:rsidRDefault="00DE32BA">
      <w:pPr>
        <w:pStyle w:val="TOC3"/>
        <w:tabs>
          <w:tab w:val="left" w:pos="2552"/>
        </w:tabs>
        <w:rPr>
          <w:rFonts w:asciiTheme="minorHAnsi" w:eastAsiaTheme="minorEastAsia" w:hAnsiTheme="minorHAnsi" w:cstheme="minorBidi"/>
          <w:b w:val="0"/>
          <w:noProof/>
          <w:sz w:val="22"/>
          <w:szCs w:val="22"/>
          <w:lang w:val="it-IT" w:eastAsia="it-IT"/>
        </w:rPr>
      </w:pPr>
      <w:hyperlink w:anchor="_Toc385494962" w:history="1">
        <w:r w:rsidR="00AA18C3" w:rsidRPr="00145301">
          <w:rPr>
            <w:rStyle w:val="Hyperlink"/>
            <w:noProof/>
          </w:rPr>
          <w:t>3.2.4</w:t>
        </w:r>
        <w:r w:rsidR="00AA18C3">
          <w:rPr>
            <w:rFonts w:asciiTheme="minorHAnsi" w:eastAsiaTheme="minorEastAsia" w:hAnsiTheme="minorHAnsi" w:cstheme="minorBidi"/>
            <w:b w:val="0"/>
            <w:noProof/>
            <w:sz w:val="22"/>
            <w:szCs w:val="22"/>
            <w:lang w:val="it-IT" w:eastAsia="it-IT"/>
          </w:rPr>
          <w:tab/>
        </w:r>
        <w:r w:rsidR="00AA18C3" w:rsidRPr="00145301">
          <w:rPr>
            <w:rStyle w:val="Hyperlink"/>
            <w:noProof/>
          </w:rPr>
          <w:t>Statistical Information</w:t>
        </w:r>
        <w:r w:rsidR="00AA18C3">
          <w:rPr>
            <w:noProof/>
            <w:webHidden/>
          </w:rPr>
          <w:tab/>
        </w:r>
        <w:r w:rsidR="00AA18C3">
          <w:rPr>
            <w:noProof/>
            <w:webHidden/>
          </w:rPr>
          <w:fldChar w:fldCharType="begin"/>
        </w:r>
        <w:r w:rsidR="00AA18C3">
          <w:rPr>
            <w:noProof/>
            <w:webHidden/>
          </w:rPr>
          <w:instrText xml:space="preserve"> PAGEREF _Toc385494962 \h </w:instrText>
        </w:r>
        <w:r w:rsidR="00AA18C3">
          <w:rPr>
            <w:noProof/>
            <w:webHidden/>
          </w:rPr>
        </w:r>
        <w:r w:rsidR="00AA18C3">
          <w:rPr>
            <w:noProof/>
            <w:webHidden/>
          </w:rPr>
          <w:fldChar w:fldCharType="separate"/>
        </w:r>
        <w:r w:rsidR="00AA18C3">
          <w:rPr>
            <w:noProof/>
            <w:webHidden/>
          </w:rPr>
          <w:t>81</w:t>
        </w:r>
        <w:r w:rsidR="00AA18C3">
          <w:rPr>
            <w:noProof/>
            <w:webHidden/>
          </w:rPr>
          <w:fldChar w:fldCharType="end"/>
        </w:r>
      </w:hyperlink>
    </w:p>
    <w:p w:rsidR="00AA18C3" w:rsidRDefault="00DE32BA">
      <w:pPr>
        <w:pStyle w:val="TOC2"/>
        <w:rPr>
          <w:rFonts w:asciiTheme="minorHAnsi" w:eastAsiaTheme="minorEastAsia" w:hAnsiTheme="minorHAnsi" w:cstheme="minorBidi"/>
          <w:caps w:val="0"/>
          <w:sz w:val="22"/>
          <w:szCs w:val="22"/>
          <w:lang w:val="it-IT" w:eastAsia="it-IT"/>
        </w:rPr>
      </w:pPr>
      <w:hyperlink w:anchor="_Toc385494963" w:history="1">
        <w:r w:rsidR="00AA18C3" w:rsidRPr="00145301">
          <w:rPr>
            <w:rStyle w:val="Hyperlink"/>
          </w:rPr>
          <w:t>3.3</w:t>
        </w:r>
        <w:r w:rsidR="00AA18C3">
          <w:rPr>
            <w:rFonts w:asciiTheme="minorHAnsi" w:eastAsiaTheme="minorEastAsia" w:hAnsiTheme="minorHAnsi" w:cstheme="minorBidi"/>
            <w:caps w:val="0"/>
            <w:sz w:val="22"/>
            <w:szCs w:val="22"/>
            <w:lang w:val="it-IT" w:eastAsia="it-IT"/>
          </w:rPr>
          <w:tab/>
        </w:r>
        <w:r w:rsidR="00AA18C3" w:rsidRPr="00145301">
          <w:rPr>
            <w:rStyle w:val="Hyperlink"/>
          </w:rPr>
          <w:t>Format of Delta Files</w:t>
        </w:r>
        <w:r w:rsidR="00AA18C3">
          <w:rPr>
            <w:webHidden/>
          </w:rPr>
          <w:tab/>
        </w:r>
        <w:r w:rsidR="00AA18C3">
          <w:rPr>
            <w:webHidden/>
          </w:rPr>
          <w:fldChar w:fldCharType="begin"/>
        </w:r>
        <w:r w:rsidR="00AA18C3">
          <w:rPr>
            <w:webHidden/>
          </w:rPr>
          <w:instrText xml:space="preserve"> PAGEREF _Toc385494963 \h </w:instrText>
        </w:r>
        <w:r w:rsidR="00AA18C3">
          <w:rPr>
            <w:webHidden/>
          </w:rPr>
        </w:r>
        <w:r w:rsidR="00AA18C3">
          <w:rPr>
            <w:webHidden/>
          </w:rPr>
          <w:fldChar w:fldCharType="separate"/>
        </w:r>
        <w:r w:rsidR="00AA18C3">
          <w:rPr>
            <w:webHidden/>
          </w:rPr>
          <w:t>82</w:t>
        </w:r>
        <w:r w:rsidR="00AA18C3">
          <w:rPr>
            <w:webHidden/>
          </w:rPr>
          <w:fldChar w:fldCharType="end"/>
        </w:r>
      </w:hyperlink>
    </w:p>
    <w:p w:rsidR="006803B1" w:rsidRDefault="006803B1">
      <w:pPr>
        <w:rPr>
          <w:lang w:val="de-DE"/>
        </w:rPr>
      </w:pPr>
      <w:r>
        <w:rPr>
          <w:b/>
          <w:caps/>
          <w:lang w:val="de-DE"/>
        </w:rPr>
        <w:fldChar w:fldCharType="end"/>
      </w:r>
    </w:p>
    <w:p w:rsidR="006803B1" w:rsidRPr="00280C51" w:rsidRDefault="006803B1" w:rsidP="00B37DFD">
      <w:pPr>
        <w:pStyle w:val="T2Base"/>
      </w:pPr>
    </w:p>
    <w:p w:rsidR="006803B1" w:rsidRDefault="006803B1">
      <w:pPr>
        <w:jc w:val="left"/>
        <w:rPr>
          <w:rFonts w:ascii="Arial" w:hAnsi="Arial" w:cs="Arial"/>
          <w:b/>
          <w:sz w:val="36"/>
          <w:lang w:val="en-GB"/>
        </w:rPr>
      </w:pPr>
      <w:bookmarkStart w:id="13" w:name="_Toc328751331"/>
      <w:r>
        <w:rPr>
          <w:rFonts w:cs="Arial"/>
        </w:rPr>
        <w:br w:type="page"/>
      </w:r>
    </w:p>
    <w:p w:rsidR="006803B1" w:rsidRPr="002318F1" w:rsidRDefault="006803B1" w:rsidP="006B7030">
      <w:pPr>
        <w:pStyle w:val="Heading1"/>
        <w:rPr>
          <w:rFonts w:cs="Arial"/>
        </w:rPr>
      </w:pPr>
      <w:bookmarkStart w:id="14" w:name="_Toc385494894"/>
      <w:r w:rsidRPr="002318F1">
        <w:rPr>
          <w:rFonts w:cs="Arial"/>
        </w:rPr>
        <w:lastRenderedPageBreak/>
        <w:t>Introduction</w:t>
      </w:r>
      <w:bookmarkEnd w:id="13"/>
      <w:bookmarkEnd w:id="14"/>
    </w:p>
    <w:p w:rsidR="006803B1" w:rsidRDefault="006803B1">
      <w:pPr>
        <w:jc w:val="left"/>
        <w:rPr>
          <w:rFonts w:ascii="Arial" w:hAnsi="Arial" w:cs="Arial"/>
          <w:sz w:val="20"/>
          <w:lang w:val="en-GB"/>
        </w:rPr>
      </w:pPr>
      <w:r>
        <w:rPr>
          <w:rFonts w:ascii="Arial" w:hAnsi="Arial" w:cs="Arial"/>
          <w:sz w:val="20"/>
          <w:lang w:val="en-GB"/>
        </w:rPr>
        <w:t>Prior to their going-live t</w:t>
      </w:r>
      <w:r w:rsidRPr="006B0081">
        <w:rPr>
          <w:rFonts w:ascii="Arial" w:hAnsi="Arial" w:cs="Arial"/>
          <w:sz w:val="20"/>
          <w:lang w:val="en-GB"/>
        </w:rPr>
        <w:t>he Data Migration T</w:t>
      </w:r>
      <w:r>
        <w:rPr>
          <w:rFonts w:ascii="Arial" w:hAnsi="Arial" w:cs="Arial"/>
          <w:sz w:val="20"/>
          <w:lang w:val="en-GB"/>
        </w:rPr>
        <w:t>ool (DMT) offe</w:t>
      </w:r>
      <w:r w:rsidRPr="006B0081">
        <w:rPr>
          <w:rFonts w:ascii="Arial" w:hAnsi="Arial" w:cs="Arial"/>
          <w:sz w:val="20"/>
          <w:lang w:val="en-GB"/>
        </w:rPr>
        <w:t xml:space="preserve">rs </w:t>
      </w:r>
      <w:r>
        <w:rPr>
          <w:rFonts w:ascii="Arial" w:hAnsi="Arial" w:cs="Arial"/>
          <w:sz w:val="20"/>
          <w:lang w:val="en-GB"/>
        </w:rPr>
        <w:t xml:space="preserve">CSDs and NCBs </w:t>
      </w:r>
      <w:r w:rsidRPr="006B0081">
        <w:rPr>
          <w:rFonts w:ascii="Arial" w:hAnsi="Arial" w:cs="Arial"/>
          <w:sz w:val="20"/>
          <w:lang w:val="en-GB"/>
        </w:rPr>
        <w:t>the opportun</w:t>
      </w:r>
      <w:r>
        <w:rPr>
          <w:rFonts w:ascii="Arial" w:hAnsi="Arial" w:cs="Arial"/>
          <w:sz w:val="20"/>
          <w:lang w:val="en-GB"/>
        </w:rPr>
        <w:t xml:space="preserve">ity to load bulk static and dynamic data into T2S. The data is located in Excel or in flat files that are created by the user and submitted to T2S via a web application. The Excel files are used by a human being that manually transfers the data into the </w:t>
      </w:r>
      <w:proofErr w:type="spellStart"/>
      <w:r>
        <w:rPr>
          <w:rFonts w:ascii="Arial" w:hAnsi="Arial" w:cs="Arial"/>
          <w:sz w:val="20"/>
          <w:lang w:val="en-GB"/>
        </w:rPr>
        <w:t>spreadsheet</w:t>
      </w:r>
      <w:proofErr w:type="spellEnd"/>
      <w:r>
        <w:rPr>
          <w:rFonts w:ascii="Arial" w:hAnsi="Arial" w:cs="Arial"/>
          <w:sz w:val="20"/>
          <w:lang w:val="en-GB"/>
        </w:rPr>
        <w:t xml:space="preserve"> whereas the flat files are used by a legacy application that automatically exports the data into the file.</w:t>
      </w:r>
    </w:p>
    <w:p w:rsidR="006803B1" w:rsidRDefault="006803B1">
      <w:pPr>
        <w:jc w:val="left"/>
        <w:rPr>
          <w:rFonts w:ascii="Arial" w:hAnsi="Arial" w:cs="Arial"/>
          <w:sz w:val="20"/>
          <w:lang w:val="en-GB"/>
        </w:rPr>
      </w:pPr>
    </w:p>
    <w:p w:rsidR="006803B1" w:rsidRDefault="006803B1">
      <w:pPr>
        <w:jc w:val="left"/>
        <w:rPr>
          <w:rFonts w:ascii="Arial" w:hAnsi="Arial" w:cs="Arial"/>
          <w:sz w:val="20"/>
          <w:lang w:val="en-GB"/>
        </w:rPr>
      </w:pPr>
      <w:r>
        <w:rPr>
          <w:rFonts w:ascii="Arial" w:hAnsi="Arial" w:cs="Arial"/>
          <w:sz w:val="20"/>
          <w:lang w:val="en-GB"/>
        </w:rPr>
        <w:t>This document specifies the details of the format of the Excel and flat files for T2S data migration. Excel and flat files are available for all interfaces in the same manner. It is not a user handbook that describes the interaction of the users with DMT.</w:t>
      </w:r>
    </w:p>
    <w:p w:rsidR="006803B1" w:rsidRDefault="006803B1">
      <w:pPr>
        <w:jc w:val="left"/>
        <w:rPr>
          <w:rFonts w:ascii="Arial" w:hAnsi="Arial" w:cs="Arial"/>
          <w:sz w:val="20"/>
          <w:lang w:val="en-GB"/>
        </w:rPr>
        <w:sectPr w:rsidR="006803B1" w:rsidSect="000E6B19">
          <w:pgSz w:w="11907" w:h="16840" w:code="9"/>
          <w:pgMar w:top="1418" w:right="1418" w:bottom="1701" w:left="1418" w:header="720" w:footer="720" w:gutter="0"/>
          <w:cols w:space="720"/>
          <w:titlePg/>
          <w:docGrid w:linePitch="299"/>
        </w:sectPr>
      </w:pPr>
    </w:p>
    <w:p w:rsidR="006803B1" w:rsidRPr="00734C58" w:rsidRDefault="006803B1" w:rsidP="00954991">
      <w:pPr>
        <w:pStyle w:val="Heading1"/>
        <w:rPr>
          <w:rFonts w:cs="Arial"/>
        </w:rPr>
      </w:pPr>
      <w:bookmarkStart w:id="15" w:name="_Toc328751341"/>
      <w:bookmarkStart w:id="16" w:name="_Toc385494895"/>
      <w:bookmarkStart w:id="17" w:name="_Ref324494431"/>
      <w:bookmarkStart w:id="18" w:name="_Toc328751332"/>
      <w:r w:rsidRPr="00734C58">
        <w:rPr>
          <w:rFonts w:cs="Arial"/>
        </w:rPr>
        <w:lastRenderedPageBreak/>
        <w:t>Technical Specification</w:t>
      </w:r>
      <w:bookmarkEnd w:id="15"/>
      <w:bookmarkEnd w:id="16"/>
    </w:p>
    <w:p w:rsidR="006803B1" w:rsidRDefault="006803B1" w:rsidP="00954991">
      <w:pPr>
        <w:pStyle w:val="Heading2"/>
        <w:rPr>
          <w:rFonts w:cs="Arial"/>
        </w:rPr>
      </w:pPr>
      <w:bookmarkStart w:id="19" w:name="_Toc328751342"/>
      <w:bookmarkStart w:id="20" w:name="_Toc385494896"/>
      <w:r w:rsidRPr="002318F1">
        <w:rPr>
          <w:rFonts w:cs="Arial"/>
        </w:rPr>
        <w:t>Data Record Definition</w:t>
      </w:r>
      <w:bookmarkEnd w:id="19"/>
      <w:bookmarkEnd w:id="20"/>
    </w:p>
    <w:p w:rsidR="006803B1" w:rsidRDefault="006803B1" w:rsidP="00954991">
      <w:pPr>
        <w:jc w:val="left"/>
        <w:rPr>
          <w:rFonts w:ascii="Arial" w:hAnsi="Arial" w:cs="Arial"/>
          <w:sz w:val="20"/>
          <w:lang w:val="en-GB"/>
        </w:rPr>
      </w:pPr>
      <w:r w:rsidRPr="002D52CF">
        <w:rPr>
          <w:rFonts w:ascii="Arial" w:hAnsi="Arial" w:cs="Arial"/>
          <w:sz w:val="20"/>
          <w:lang w:val="en-GB"/>
        </w:rPr>
        <w:t xml:space="preserve">This chapter refers to Excel and </w:t>
      </w:r>
      <w:r>
        <w:rPr>
          <w:rFonts w:ascii="Arial" w:hAnsi="Arial" w:cs="Arial"/>
          <w:sz w:val="20"/>
          <w:lang w:val="en-GB"/>
        </w:rPr>
        <w:t>the flat file</w:t>
      </w:r>
      <w:r w:rsidRPr="002D52CF">
        <w:rPr>
          <w:rFonts w:ascii="Arial" w:hAnsi="Arial" w:cs="Arial"/>
          <w:sz w:val="20"/>
          <w:lang w:val="en-GB"/>
        </w:rPr>
        <w:t xml:space="preserve"> in the same manner.</w:t>
      </w:r>
    </w:p>
    <w:p w:rsidR="006803B1" w:rsidRPr="00E61D43" w:rsidRDefault="006803B1" w:rsidP="00954991">
      <w:pPr>
        <w:pStyle w:val="Heading3"/>
        <w:rPr>
          <w:rFonts w:cs="Arial"/>
        </w:rPr>
      </w:pPr>
      <w:bookmarkStart w:id="21" w:name="_Toc328751343"/>
      <w:bookmarkStart w:id="22" w:name="_Toc385494897"/>
      <w:r w:rsidRPr="00E61D43">
        <w:rPr>
          <w:rFonts w:cs="Arial"/>
        </w:rPr>
        <w:t>Rows and Columns</w:t>
      </w:r>
      <w:bookmarkEnd w:id="21"/>
      <w:bookmarkEnd w:id="22"/>
    </w:p>
    <w:p w:rsidR="006803B1" w:rsidRDefault="006803B1" w:rsidP="00954991">
      <w:pPr>
        <w:rPr>
          <w:rFonts w:ascii="Arial" w:hAnsi="Arial" w:cs="Arial"/>
          <w:sz w:val="20"/>
          <w:lang w:val="en-GB"/>
        </w:rPr>
      </w:pPr>
      <w:r>
        <w:rPr>
          <w:rFonts w:ascii="Arial" w:hAnsi="Arial" w:cs="Arial"/>
          <w:sz w:val="20"/>
          <w:lang w:val="en-GB"/>
        </w:rPr>
        <w:t xml:space="preserve">A </w:t>
      </w:r>
      <w:proofErr w:type="spellStart"/>
      <w:r>
        <w:rPr>
          <w:rFonts w:ascii="Arial" w:hAnsi="Arial" w:cs="Arial"/>
          <w:sz w:val="20"/>
          <w:lang w:val="en-GB"/>
        </w:rPr>
        <w:t>spreadsheet</w:t>
      </w:r>
      <w:proofErr w:type="spellEnd"/>
      <w:r>
        <w:rPr>
          <w:rFonts w:ascii="Arial" w:hAnsi="Arial" w:cs="Arial"/>
          <w:sz w:val="20"/>
          <w:lang w:val="en-GB"/>
        </w:rPr>
        <w:t xml:space="preserve"> consists of horizontal rows and vertical columns. The columns identify the attributes and are restricted to a specific data type. There is no </w:t>
      </w:r>
      <w:proofErr w:type="spellStart"/>
      <w:r>
        <w:rPr>
          <w:rFonts w:ascii="Arial" w:hAnsi="Arial" w:cs="Arial"/>
          <w:sz w:val="20"/>
          <w:lang w:val="en-GB"/>
        </w:rPr>
        <w:t>mixup</w:t>
      </w:r>
      <w:proofErr w:type="spellEnd"/>
      <w:r>
        <w:rPr>
          <w:rFonts w:ascii="Arial" w:hAnsi="Arial" w:cs="Arial"/>
          <w:sz w:val="20"/>
          <w:lang w:val="en-GB"/>
        </w:rPr>
        <w:t xml:space="preserve"> of different attributes and data types in one column.</w:t>
      </w:r>
    </w:p>
    <w:p w:rsidR="006803B1" w:rsidRDefault="006803B1" w:rsidP="00954991">
      <w:pPr>
        <w:rPr>
          <w:rFonts w:ascii="Arial" w:hAnsi="Arial" w:cs="Arial"/>
          <w:sz w:val="20"/>
          <w:lang w:val="en-GB"/>
        </w:rPr>
      </w:pPr>
    </w:p>
    <w:p w:rsidR="006803B1" w:rsidRDefault="006803B1" w:rsidP="00954991">
      <w:pPr>
        <w:pStyle w:val="Heading3"/>
        <w:rPr>
          <w:rFonts w:cs="Arial"/>
        </w:rPr>
      </w:pPr>
      <w:bookmarkStart w:id="23" w:name="_Toc328751344"/>
      <w:bookmarkStart w:id="24" w:name="_Toc385494898"/>
      <w:r w:rsidRPr="005E2B9B">
        <w:rPr>
          <w:rFonts w:cs="Arial"/>
        </w:rPr>
        <w:t>Header</w:t>
      </w:r>
      <w:bookmarkEnd w:id="23"/>
      <w:bookmarkEnd w:id="24"/>
    </w:p>
    <w:p w:rsidR="006803B1" w:rsidRDefault="006803B1" w:rsidP="00954991">
      <w:pPr>
        <w:rPr>
          <w:rFonts w:ascii="Arial" w:hAnsi="Arial" w:cs="Arial"/>
          <w:sz w:val="20"/>
          <w:lang w:val="en-GB"/>
        </w:rPr>
      </w:pPr>
      <w:r>
        <w:rPr>
          <w:rFonts w:ascii="Arial" w:hAnsi="Arial" w:cs="Arial"/>
          <w:sz w:val="20"/>
          <w:lang w:val="en-GB"/>
        </w:rPr>
        <w:t xml:space="preserve">The names of the columns appear in the first row. The names support the user to fill out the form but have no further functionality. DMT </w:t>
      </w:r>
      <w:r w:rsidR="003B3F2B">
        <w:rPr>
          <w:rFonts w:ascii="Arial" w:hAnsi="Arial" w:cs="Arial"/>
          <w:sz w:val="20"/>
          <w:lang w:val="en-GB"/>
        </w:rPr>
        <w:t>identifies</w:t>
      </w:r>
      <w:r>
        <w:rPr>
          <w:rFonts w:ascii="Arial" w:hAnsi="Arial" w:cs="Arial"/>
          <w:sz w:val="20"/>
          <w:lang w:val="en-GB"/>
        </w:rPr>
        <w:t xml:space="preserve"> the attributes based on the location of the column and does not interpret the column names.</w:t>
      </w:r>
    </w:p>
    <w:p w:rsidR="006803B1" w:rsidRPr="005E2B9B" w:rsidRDefault="006803B1" w:rsidP="00954991">
      <w:pPr>
        <w:rPr>
          <w:rFonts w:ascii="Arial" w:hAnsi="Arial" w:cs="Arial"/>
          <w:sz w:val="20"/>
          <w:lang w:val="en-GB"/>
        </w:rPr>
      </w:pPr>
    </w:p>
    <w:p w:rsidR="006803B1" w:rsidRPr="00E61D43" w:rsidRDefault="006803B1" w:rsidP="00954991">
      <w:pPr>
        <w:pStyle w:val="Heading3"/>
        <w:rPr>
          <w:rFonts w:cs="Arial"/>
        </w:rPr>
      </w:pPr>
      <w:bookmarkStart w:id="25" w:name="_Toc328751345"/>
      <w:bookmarkStart w:id="26" w:name="_Toc385494899"/>
      <w:r w:rsidRPr="00E61D43">
        <w:rPr>
          <w:rFonts w:cs="Arial"/>
        </w:rPr>
        <w:t>Records</w:t>
      </w:r>
      <w:bookmarkEnd w:id="25"/>
      <w:bookmarkEnd w:id="26"/>
    </w:p>
    <w:p w:rsidR="006803B1" w:rsidRDefault="006803B1" w:rsidP="00954991">
      <w:pPr>
        <w:rPr>
          <w:rFonts w:ascii="Arial" w:hAnsi="Arial" w:cs="Arial"/>
          <w:sz w:val="20"/>
          <w:lang w:val="en-GB"/>
        </w:rPr>
      </w:pPr>
      <w:r w:rsidRPr="00E61D43">
        <w:rPr>
          <w:rFonts w:ascii="Arial" w:hAnsi="Arial" w:cs="Arial"/>
          <w:sz w:val="20"/>
          <w:lang w:val="en-GB"/>
        </w:rPr>
        <w:t>A rec</w:t>
      </w:r>
      <w:r>
        <w:rPr>
          <w:rFonts w:ascii="Arial" w:hAnsi="Arial" w:cs="Arial"/>
          <w:sz w:val="20"/>
          <w:lang w:val="en-GB"/>
        </w:rPr>
        <w:t>ord is a data structure that contains all parameters for a certain business function. A record spans over several rows. This is due to the fact that a record may contain attributes that are repeatable. The repeated attributes are placed in a separate row just below the initial row in the same column.</w:t>
      </w:r>
    </w:p>
    <w:p w:rsidR="006803B1" w:rsidRDefault="006803B1" w:rsidP="00954991">
      <w:pPr>
        <w:rPr>
          <w:rFonts w:ascii="Arial" w:hAnsi="Arial" w:cs="Arial"/>
          <w:sz w:val="20"/>
          <w:lang w:val="en-GB"/>
        </w:rPr>
      </w:pPr>
    </w:p>
    <w:p w:rsidR="006803B1" w:rsidRDefault="006803B1" w:rsidP="00954991">
      <w:pPr>
        <w:pStyle w:val="Heading3"/>
        <w:rPr>
          <w:rFonts w:cs="Arial"/>
        </w:rPr>
      </w:pPr>
      <w:bookmarkStart w:id="27" w:name="_Toc328751346"/>
      <w:bookmarkStart w:id="28" w:name="_Ref331691725"/>
      <w:bookmarkStart w:id="29" w:name="_Ref331691726"/>
      <w:bookmarkStart w:id="30" w:name="_Toc385494900"/>
      <w:r w:rsidRPr="005D481C">
        <w:rPr>
          <w:rFonts w:cs="Arial"/>
        </w:rPr>
        <w:t>Record Type</w:t>
      </w:r>
      <w:bookmarkEnd w:id="27"/>
      <w:bookmarkEnd w:id="28"/>
      <w:bookmarkEnd w:id="29"/>
      <w:bookmarkEnd w:id="30"/>
    </w:p>
    <w:p w:rsidR="006803B1" w:rsidRDefault="006803B1" w:rsidP="00954991">
      <w:pPr>
        <w:rPr>
          <w:rFonts w:ascii="Arial" w:hAnsi="Arial" w:cs="Arial"/>
          <w:sz w:val="20"/>
          <w:lang w:val="en-GB"/>
        </w:rPr>
      </w:pPr>
      <w:r>
        <w:rPr>
          <w:rFonts w:ascii="Arial" w:hAnsi="Arial" w:cs="Arial"/>
          <w:sz w:val="20"/>
          <w:lang w:val="en-GB"/>
        </w:rPr>
        <w:t>The record type describes the business function of the record. A file may contain several records of the same record type. A mixture of different record types in one file is not possible.</w:t>
      </w:r>
    </w:p>
    <w:p w:rsidR="006803B1" w:rsidRPr="002272DF" w:rsidRDefault="006803B1" w:rsidP="00954991">
      <w:pPr>
        <w:rPr>
          <w:lang w:val="en-GB"/>
        </w:rPr>
      </w:pPr>
    </w:p>
    <w:p w:rsidR="006803B1" w:rsidRDefault="006803B1" w:rsidP="00954991">
      <w:pPr>
        <w:rPr>
          <w:rFonts w:ascii="Arial" w:hAnsi="Arial" w:cs="Arial"/>
          <w:sz w:val="20"/>
          <w:lang w:val="en-GB"/>
        </w:rPr>
      </w:pPr>
      <w:r>
        <w:rPr>
          <w:rFonts w:ascii="Arial" w:hAnsi="Arial" w:cs="Arial"/>
          <w:sz w:val="20"/>
          <w:lang w:val="en-GB"/>
        </w:rPr>
        <w:t>The record type is indicated with a key word in the upper left corner of the file. Since there is only one record type per file the indication occurs only once. For example:</w:t>
      </w:r>
    </w:p>
    <w:p w:rsidR="006803B1" w:rsidRDefault="006803B1" w:rsidP="00954991">
      <w:pPr>
        <w:pStyle w:val="Tableau"/>
        <w:ind w:left="360"/>
        <w:rPr>
          <w:rFonts w:ascii="Arial" w:hAnsi="Arial" w:cs="Arial"/>
          <w:snapToGrid w:val="0"/>
          <w:sz w:val="20"/>
          <w:szCs w:val="20"/>
          <w:lang w:val="en-GB"/>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0"/>
        <w:gridCol w:w="2968"/>
        <w:gridCol w:w="2979"/>
      </w:tblGrid>
      <w:tr w:rsidR="006803B1" w:rsidRPr="0050799D" w:rsidTr="000E305C">
        <w:tc>
          <w:tcPr>
            <w:tcW w:w="2980" w:type="dxa"/>
            <w:shd w:val="pct15" w:color="auto" w:fill="auto"/>
          </w:tcPr>
          <w:p w:rsidR="006803B1" w:rsidRPr="004A2219" w:rsidRDefault="006803B1" w:rsidP="000E305C">
            <w:pPr>
              <w:pStyle w:val="T2BaseArray"/>
              <w:ind w:left="0" w:firstLine="0"/>
              <w:jc w:val="center"/>
              <w:rPr>
                <w:rFonts w:ascii="Arial" w:hAnsi="Arial" w:cs="Arial"/>
                <w:b/>
              </w:rPr>
            </w:pPr>
            <w:r w:rsidRPr="004A2219">
              <w:rPr>
                <w:rFonts w:ascii="Arial" w:hAnsi="Arial" w:cs="Arial"/>
                <w:b/>
              </w:rPr>
              <w:t>Record Type</w:t>
            </w:r>
          </w:p>
        </w:tc>
        <w:tc>
          <w:tcPr>
            <w:tcW w:w="2968" w:type="dxa"/>
            <w:shd w:val="pct15" w:color="auto" w:fill="auto"/>
          </w:tcPr>
          <w:p w:rsidR="006803B1" w:rsidRPr="004A2219" w:rsidRDefault="006803B1" w:rsidP="000E305C">
            <w:pPr>
              <w:pStyle w:val="T2BaseArray"/>
              <w:ind w:left="0" w:firstLine="0"/>
              <w:jc w:val="center"/>
              <w:rPr>
                <w:rFonts w:ascii="Arial" w:hAnsi="Arial" w:cs="Arial"/>
                <w:b/>
              </w:rPr>
            </w:pPr>
            <w:r w:rsidRPr="004A2219">
              <w:rPr>
                <w:rFonts w:ascii="Arial" w:hAnsi="Arial" w:cs="Arial"/>
                <w:b/>
              </w:rPr>
              <w:t>Record Id</w:t>
            </w:r>
          </w:p>
        </w:tc>
        <w:tc>
          <w:tcPr>
            <w:tcW w:w="2979" w:type="dxa"/>
            <w:shd w:val="pct15" w:color="auto" w:fill="auto"/>
          </w:tcPr>
          <w:p w:rsidR="006803B1" w:rsidRPr="004A2219" w:rsidRDefault="006803B1" w:rsidP="000E305C">
            <w:pPr>
              <w:pStyle w:val="T2BaseArray"/>
              <w:ind w:left="0" w:firstLine="0"/>
              <w:jc w:val="center"/>
              <w:rPr>
                <w:rFonts w:ascii="Arial" w:hAnsi="Arial" w:cs="Arial"/>
                <w:b/>
              </w:rPr>
            </w:pPr>
            <w:r w:rsidRPr="004A2219">
              <w:rPr>
                <w:rFonts w:ascii="Arial" w:hAnsi="Arial" w:cs="Arial"/>
                <w:b/>
              </w:rPr>
              <w:t>An Attribute</w:t>
            </w:r>
          </w:p>
        </w:tc>
      </w:tr>
      <w:tr w:rsidR="006803B1" w:rsidTr="000E305C">
        <w:tc>
          <w:tcPr>
            <w:tcW w:w="2980"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lastRenderedPageBreak/>
              <w:t>Party</w:t>
            </w:r>
          </w:p>
        </w:tc>
        <w:tc>
          <w:tcPr>
            <w:tcW w:w="2968"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1</w:t>
            </w:r>
          </w:p>
        </w:tc>
        <w:tc>
          <w:tcPr>
            <w:tcW w:w="2979" w:type="dxa"/>
          </w:tcPr>
          <w:p w:rsidR="006803B1" w:rsidRPr="004A2219" w:rsidRDefault="006803B1" w:rsidP="000E305C">
            <w:pPr>
              <w:pStyle w:val="T2BaseArray"/>
              <w:ind w:left="0" w:firstLine="0"/>
              <w:jc w:val="left"/>
              <w:rPr>
                <w:rFonts w:ascii="Arial" w:hAnsi="Arial" w:cs="Arial"/>
              </w:rPr>
            </w:pPr>
            <w:proofErr w:type="spellStart"/>
            <w:r w:rsidRPr="004A2219">
              <w:rPr>
                <w:rFonts w:ascii="Arial" w:hAnsi="Arial" w:cs="Arial"/>
              </w:rPr>
              <w:t>aaa</w:t>
            </w:r>
            <w:proofErr w:type="spellEnd"/>
          </w:p>
        </w:tc>
      </w:tr>
      <w:tr w:rsidR="006803B1" w:rsidTr="000E305C">
        <w:tc>
          <w:tcPr>
            <w:tcW w:w="2980" w:type="dxa"/>
          </w:tcPr>
          <w:p w:rsidR="006803B1" w:rsidRPr="004A2219" w:rsidRDefault="006803B1" w:rsidP="000E305C">
            <w:pPr>
              <w:pStyle w:val="T2BaseArray"/>
              <w:ind w:left="0" w:firstLine="0"/>
              <w:jc w:val="left"/>
              <w:rPr>
                <w:rFonts w:ascii="Arial" w:hAnsi="Arial" w:cs="Arial"/>
              </w:rPr>
            </w:pPr>
          </w:p>
        </w:tc>
        <w:tc>
          <w:tcPr>
            <w:tcW w:w="2968"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2</w:t>
            </w:r>
          </w:p>
        </w:tc>
        <w:tc>
          <w:tcPr>
            <w:tcW w:w="2979" w:type="dxa"/>
          </w:tcPr>
          <w:p w:rsidR="006803B1" w:rsidRPr="004A2219" w:rsidRDefault="006803B1" w:rsidP="000E305C">
            <w:pPr>
              <w:pStyle w:val="T2BaseArray"/>
              <w:ind w:left="0" w:firstLine="0"/>
              <w:jc w:val="left"/>
              <w:rPr>
                <w:rFonts w:ascii="Arial" w:hAnsi="Arial" w:cs="Arial"/>
              </w:rPr>
            </w:pPr>
            <w:proofErr w:type="spellStart"/>
            <w:r w:rsidRPr="004A2219">
              <w:rPr>
                <w:rFonts w:ascii="Arial" w:hAnsi="Arial" w:cs="Arial"/>
              </w:rPr>
              <w:t>bbb</w:t>
            </w:r>
            <w:proofErr w:type="spellEnd"/>
          </w:p>
        </w:tc>
      </w:tr>
    </w:tbl>
    <w:p w:rsidR="006803B1" w:rsidRDefault="006803B1" w:rsidP="00954991">
      <w:bookmarkStart w:id="31" w:name="_Toc328751347"/>
    </w:p>
    <w:p w:rsidR="006803B1" w:rsidRDefault="006803B1" w:rsidP="00954991">
      <w:pPr>
        <w:pStyle w:val="Heading3"/>
        <w:rPr>
          <w:rFonts w:cs="Arial"/>
        </w:rPr>
      </w:pPr>
      <w:bookmarkStart w:id="32" w:name="_Toc385494901"/>
      <w:r>
        <w:rPr>
          <w:rFonts w:cs="Arial"/>
        </w:rPr>
        <w:t>R</w:t>
      </w:r>
      <w:r w:rsidRPr="00601043">
        <w:rPr>
          <w:rFonts w:cs="Arial"/>
        </w:rPr>
        <w:t>ecord</w:t>
      </w:r>
      <w:r>
        <w:rPr>
          <w:rFonts w:cs="Arial"/>
        </w:rPr>
        <w:t xml:space="preserve"> Identification</w:t>
      </w:r>
      <w:bookmarkEnd w:id="31"/>
      <w:bookmarkEnd w:id="32"/>
    </w:p>
    <w:p w:rsidR="006803B1" w:rsidRDefault="006803B1" w:rsidP="00954991">
      <w:pPr>
        <w:rPr>
          <w:rFonts w:ascii="Arial" w:hAnsi="Arial" w:cs="Arial"/>
          <w:sz w:val="20"/>
          <w:lang w:val="en-GB"/>
        </w:rPr>
      </w:pPr>
      <w:r w:rsidRPr="00A7127B">
        <w:rPr>
          <w:rFonts w:ascii="Arial" w:hAnsi="Arial" w:cs="Arial"/>
          <w:sz w:val="20"/>
          <w:lang w:val="en-GB"/>
        </w:rPr>
        <w:t xml:space="preserve">A </w:t>
      </w:r>
      <w:r>
        <w:rPr>
          <w:rFonts w:ascii="Arial" w:hAnsi="Arial" w:cs="Arial"/>
          <w:sz w:val="20"/>
          <w:lang w:val="en-GB"/>
        </w:rPr>
        <w:t xml:space="preserve">record is identified with a unique record identifier. The </w:t>
      </w:r>
      <w:proofErr w:type="spellStart"/>
      <w:r>
        <w:rPr>
          <w:rFonts w:ascii="Arial" w:hAnsi="Arial" w:cs="Arial"/>
          <w:sz w:val="20"/>
          <w:lang w:val="en-GB"/>
        </w:rPr>
        <w:t>identfier</w:t>
      </w:r>
      <w:proofErr w:type="spellEnd"/>
      <w:r>
        <w:rPr>
          <w:rFonts w:ascii="Arial" w:hAnsi="Arial" w:cs="Arial"/>
          <w:sz w:val="20"/>
          <w:lang w:val="en-GB"/>
        </w:rPr>
        <w:t xml:space="preserve"> must be unique within the file. It is recommended that the record </w:t>
      </w:r>
      <w:r w:rsidR="003B3F2B">
        <w:rPr>
          <w:rFonts w:ascii="Arial" w:hAnsi="Arial" w:cs="Arial"/>
          <w:sz w:val="20"/>
          <w:lang w:val="en-GB"/>
        </w:rPr>
        <w:t>identifier</w:t>
      </w:r>
      <w:r w:rsidRPr="00DE4640">
        <w:rPr>
          <w:rFonts w:ascii="Arial" w:hAnsi="Arial" w:cs="Arial"/>
          <w:sz w:val="20"/>
          <w:lang w:val="en-GB"/>
        </w:rPr>
        <w:t xml:space="preserve"> starts with 1 and is consecutively numbered.</w:t>
      </w:r>
    </w:p>
    <w:p w:rsidR="006803B1" w:rsidRDefault="006803B1" w:rsidP="00954991">
      <w:pPr>
        <w:rPr>
          <w:rFonts w:ascii="Arial" w:hAnsi="Arial" w:cs="Arial"/>
          <w:sz w:val="20"/>
          <w:lang w:val="en-GB"/>
        </w:rPr>
      </w:pPr>
    </w:p>
    <w:p w:rsidR="006803B1" w:rsidRDefault="006803B1" w:rsidP="00954991">
      <w:pPr>
        <w:rPr>
          <w:rFonts w:ascii="Arial" w:hAnsi="Arial" w:cs="Arial"/>
          <w:sz w:val="20"/>
          <w:lang w:val="en-GB"/>
        </w:rPr>
      </w:pPr>
      <w:r>
        <w:rPr>
          <w:rFonts w:ascii="Arial" w:hAnsi="Arial" w:cs="Arial"/>
          <w:sz w:val="20"/>
          <w:lang w:val="en-GB"/>
        </w:rPr>
        <w:t>In case the record contains repeatable attributes and spans over several rows the record identifier is repeated in each row of the record. Rows with the same record identifier are located one after the other. These connected rows must not be interrupted by rows with another record identifier.  For example:</w:t>
      </w:r>
    </w:p>
    <w:p w:rsidR="006803B1" w:rsidRDefault="006803B1" w:rsidP="00954991">
      <w:pPr>
        <w:pStyle w:val="Tableau"/>
        <w:ind w:left="360"/>
        <w:rPr>
          <w:rFonts w:ascii="Arial" w:hAnsi="Arial" w:cs="Arial"/>
          <w:snapToGrid w:val="0"/>
          <w:sz w:val="20"/>
          <w:szCs w:val="20"/>
          <w:lang w:val="en-GB"/>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2254"/>
        <w:gridCol w:w="2355"/>
        <w:gridCol w:w="2055"/>
      </w:tblGrid>
      <w:tr w:rsidR="006803B1" w:rsidRPr="0050799D" w:rsidTr="000E305C">
        <w:tc>
          <w:tcPr>
            <w:tcW w:w="2263" w:type="dxa"/>
            <w:shd w:val="pct15" w:color="auto" w:fill="auto"/>
          </w:tcPr>
          <w:p w:rsidR="006803B1" w:rsidRPr="004A2219" w:rsidRDefault="006803B1" w:rsidP="000E305C">
            <w:pPr>
              <w:pStyle w:val="T2BaseArray"/>
              <w:keepNext/>
              <w:keepLines/>
              <w:ind w:left="0" w:firstLine="0"/>
              <w:jc w:val="center"/>
              <w:rPr>
                <w:rFonts w:ascii="Arial" w:hAnsi="Arial" w:cs="Arial"/>
                <w:b/>
              </w:rPr>
            </w:pPr>
            <w:r w:rsidRPr="004A2219">
              <w:rPr>
                <w:rFonts w:ascii="Arial" w:hAnsi="Arial" w:cs="Arial"/>
                <w:b/>
              </w:rPr>
              <w:t>Record Type</w:t>
            </w:r>
          </w:p>
        </w:tc>
        <w:tc>
          <w:tcPr>
            <w:tcW w:w="2254" w:type="dxa"/>
            <w:shd w:val="pct15" w:color="auto" w:fill="auto"/>
          </w:tcPr>
          <w:p w:rsidR="006803B1" w:rsidRPr="004A2219" w:rsidRDefault="006803B1" w:rsidP="000E305C">
            <w:pPr>
              <w:pStyle w:val="T2BaseArray"/>
              <w:keepNext/>
              <w:keepLines/>
              <w:ind w:left="0" w:firstLine="0"/>
              <w:jc w:val="center"/>
              <w:rPr>
                <w:rFonts w:ascii="Arial" w:hAnsi="Arial" w:cs="Arial"/>
                <w:b/>
              </w:rPr>
            </w:pPr>
            <w:r w:rsidRPr="004A2219">
              <w:rPr>
                <w:rFonts w:ascii="Arial" w:hAnsi="Arial" w:cs="Arial"/>
                <w:b/>
              </w:rPr>
              <w:t>Record Id</w:t>
            </w:r>
          </w:p>
        </w:tc>
        <w:tc>
          <w:tcPr>
            <w:tcW w:w="2355" w:type="dxa"/>
            <w:shd w:val="pct15" w:color="auto" w:fill="auto"/>
          </w:tcPr>
          <w:p w:rsidR="006803B1" w:rsidRPr="004A2219" w:rsidRDefault="006803B1" w:rsidP="000E305C">
            <w:pPr>
              <w:pStyle w:val="T2BaseArray"/>
              <w:keepNext/>
              <w:keepLines/>
              <w:ind w:left="0" w:firstLine="0"/>
              <w:jc w:val="center"/>
              <w:rPr>
                <w:rFonts w:ascii="Arial" w:hAnsi="Arial" w:cs="Arial"/>
                <w:b/>
              </w:rPr>
            </w:pPr>
            <w:r w:rsidRPr="004A2219">
              <w:rPr>
                <w:rFonts w:ascii="Arial" w:hAnsi="Arial" w:cs="Arial"/>
                <w:b/>
              </w:rPr>
              <w:t>A repeatable Attribute</w:t>
            </w:r>
          </w:p>
        </w:tc>
        <w:tc>
          <w:tcPr>
            <w:tcW w:w="2055" w:type="dxa"/>
            <w:shd w:val="pct15" w:color="auto" w:fill="auto"/>
          </w:tcPr>
          <w:p w:rsidR="006803B1" w:rsidRPr="004A2219" w:rsidRDefault="006803B1" w:rsidP="000E305C">
            <w:pPr>
              <w:pStyle w:val="T2BaseArray"/>
              <w:keepNext/>
              <w:keepLines/>
              <w:ind w:left="0" w:firstLine="0"/>
              <w:jc w:val="center"/>
              <w:rPr>
                <w:rFonts w:ascii="Arial" w:hAnsi="Arial" w:cs="Arial"/>
                <w:b/>
              </w:rPr>
            </w:pPr>
            <w:r>
              <w:rPr>
                <w:rFonts w:ascii="Arial" w:hAnsi="Arial" w:cs="Arial"/>
                <w:b/>
              </w:rPr>
              <w:t>A non-repeatable Attribute</w:t>
            </w:r>
          </w:p>
        </w:tc>
      </w:tr>
      <w:tr w:rsidR="006803B1" w:rsidTr="000E305C">
        <w:tc>
          <w:tcPr>
            <w:tcW w:w="2263" w:type="dxa"/>
          </w:tcPr>
          <w:p w:rsidR="006803B1" w:rsidRPr="004A2219" w:rsidRDefault="006803B1" w:rsidP="000E305C">
            <w:pPr>
              <w:pStyle w:val="T2BaseArray"/>
              <w:keepNext/>
              <w:keepLines/>
              <w:ind w:left="0" w:firstLine="0"/>
              <w:jc w:val="left"/>
              <w:rPr>
                <w:rFonts w:ascii="Arial" w:hAnsi="Arial" w:cs="Arial"/>
              </w:rPr>
            </w:pPr>
            <w:r w:rsidRPr="004A2219">
              <w:rPr>
                <w:rFonts w:ascii="Arial" w:hAnsi="Arial" w:cs="Arial"/>
              </w:rPr>
              <w:t>Party</w:t>
            </w:r>
          </w:p>
        </w:tc>
        <w:tc>
          <w:tcPr>
            <w:tcW w:w="2254" w:type="dxa"/>
          </w:tcPr>
          <w:p w:rsidR="006803B1" w:rsidRPr="004A2219" w:rsidRDefault="006803B1" w:rsidP="000E305C">
            <w:pPr>
              <w:pStyle w:val="T2BaseArray"/>
              <w:keepNext/>
              <w:keepLines/>
              <w:ind w:left="0" w:firstLine="0"/>
              <w:jc w:val="left"/>
              <w:rPr>
                <w:rFonts w:ascii="Arial" w:hAnsi="Arial" w:cs="Arial"/>
              </w:rPr>
            </w:pPr>
            <w:r w:rsidRPr="004A2219">
              <w:rPr>
                <w:rFonts w:ascii="Arial" w:hAnsi="Arial" w:cs="Arial"/>
              </w:rPr>
              <w:t>1</w:t>
            </w:r>
          </w:p>
        </w:tc>
        <w:tc>
          <w:tcPr>
            <w:tcW w:w="2355" w:type="dxa"/>
          </w:tcPr>
          <w:p w:rsidR="006803B1" w:rsidRPr="004A2219" w:rsidRDefault="006803B1" w:rsidP="000E305C">
            <w:pPr>
              <w:pStyle w:val="T2BaseArray"/>
              <w:keepNext/>
              <w:keepLines/>
              <w:ind w:left="0" w:firstLine="0"/>
              <w:jc w:val="left"/>
              <w:rPr>
                <w:rFonts w:ascii="Arial" w:hAnsi="Arial" w:cs="Arial"/>
              </w:rPr>
            </w:pPr>
            <w:r w:rsidRPr="004A2219">
              <w:rPr>
                <w:rFonts w:ascii="Arial" w:hAnsi="Arial" w:cs="Arial"/>
              </w:rPr>
              <w:t>a1</w:t>
            </w:r>
          </w:p>
        </w:tc>
        <w:tc>
          <w:tcPr>
            <w:tcW w:w="2055" w:type="dxa"/>
          </w:tcPr>
          <w:p w:rsidR="006803B1" w:rsidRPr="004A2219" w:rsidRDefault="006803B1" w:rsidP="000E305C">
            <w:pPr>
              <w:pStyle w:val="T2BaseArray"/>
              <w:keepNext/>
              <w:keepLines/>
              <w:ind w:left="0" w:firstLine="0"/>
              <w:jc w:val="left"/>
              <w:rPr>
                <w:rFonts w:ascii="Arial" w:hAnsi="Arial" w:cs="Arial"/>
              </w:rPr>
            </w:pPr>
            <w:r>
              <w:rPr>
                <w:rFonts w:ascii="Arial" w:hAnsi="Arial" w:cs="Arial"/>
              </w:rPr>
              <w:t>c1</w:t>
            </w:r>
          </w:p>
        </w:tc>
      </w:tr>
      <w:tr w:rsidR="006803B1" w:rsidTr="000E305C">
        <w:tc>
          <w:tcPr>
            <w:tcW w:w="2263" w:type="dxa"/>
          </w:tcPr>
          <w:p w:rsidR="006803B1" w:rsidRPr="004A2219" w:rsidRDefault="006803B1" w:rsidP="000E305C">
            <w:pPr>
              <w:pStyle w:val="T2BaseArray"/>
              <w:keepNext/>
              <w:keepLines/>
              <w:ind w:left="0" w:firstLine="0"/>
              <w:jc w:val="left"/>
              <w:rPr>
                <w:rFonts w:ascii="Arial" w:hAnsi="Arial" w:cs="Arial"/>
              </w:rPr>
            </w:pPr>
          </w:p>
        </w:tc>
        <w:tc>
          <w:tcPr>
            <w:tcW w:w="2254" w:type="dxa"/>
          </w:tcPr>
          <w:p w:rsidR="006803B1" w:rsidRPr="004A2219" w:rsidRDefault="006803B1" w:rsidP="000E305C">
            <w:pPr>
              <w:pStyle w:val="T2BaseArray"/>
              <w:keepNext/>
              <w:keepLines/>
              <w:ind w:left="0" w:firstLine="0"/>
              <w:jc w:val="left"/>
              <w:rPr>
                <w:rFonts w:ascii="Arial" w:hAnsi="Arial" w:cs="Arial"/>
              </w:rPr>
            </w:pPr>
            <w:r w:rsidRPr="004A2219">
              <w:rPr>
                <w:rFonts w:ascii="Arial" w:hAnsi="Arial" w:cs="Arial"/>
              </w:rPr>
              <w:t>1</w:t>
            </w:r>
          </w:p>
        </w:tc>
        <w:tc>
          <w:tcPr>
            <w:tcW w:w="2355" w:type="dxa"/>
          </w:tcPr>
          <w:p w:rsidR="006803B1" w:rsidRPr="004A2219" w:rsidRDefault="006803B1" w:rsidP="000E305C">
            <w:pPr>
              <w:pStyle w:val="T2BaseArray"/>
              <w:keepNext/>
              <w:keepLines/>
              <w:ind w:left="0" w:firstLine="0"/>
              <w:jc w:val="left"/>
              <w:rPr>
                <w:rFonts w:ascii="Arial" w:hAnsi="Arial" w:cs="Arial"/>
              </w:rPr>
            </w:pPr>
            <w:r w:rsidRPr="004A2219">
              <w:rPr>
                <w:rFonts w:ascii="Arial" w:hAnsi="Arial" w:cs="Arial"/>
              </w:rPr>
              <w:t>b1</w:t>
            </w:r>
          </w:p>
        </w:tc>
        <w:tc>
          <w:tcPr>
            <w:tcW w:w="2055" w:type="dxa"/>
          </w:tcPr>
          <w:p w:rsidR="006803B1" w:rsidRPr="004A2219" w:rsidRDefault="006803B1" w:rsidP="000E305C">
            <w:pPr>
              <w:pStyle w:val="T2BaseArray"/>
              <w:keepNext/>
              <w:keepLines/>
              <w:ind w:left="0" w:firstLine="0"/>
              <w:jc w:val="left"/>
              <w:rPr>
                <w:rFonts w:ascii="Arial" w:hAnsi="Arial" w:cs="Arial"/>
              </w:rPr>
            </w:pPr>
          </w:p>
        </w:tc>
      </w:tr>
      <w:tr w:rsidR="006803B1" w:rsidTr="000E305C">
        <w:tc>
          <w:tcPr>
            <w:tcW w:w="2263" w:type="dxa"/>
          </w:tcPr>
          <w:p w:rsidR="006803B1" w:rsidRPr="004A2219" w:rsidRDefault="006803B1" w:rsidP="000E305C">
            <w:pPr>
              <w:pStyle w:val="T2BaseArray"/>
              <w:ind w:left="0" w:firstLine="0"/>
              <w:jc w:val="left"/>
              <w:rPr>
                <w:rFonts w:ascii="Arial" w:hAnsi="Arial" w:cs="Arial"/>
              </w:rPr>
            </w:pPr>
          </w:p>
        </w:tc>
        <w:tc>
          <w:tcPr>
            <w:tcW w:w="2254"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2</w:t>
            </w:r>
          </w:p>
        </w:tc>
        <w:tc>
          <w:tcPr>
            <w:tcW w:w="2355"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a2</w:t>
            </w:r>
          </w:p>
        </w:tc>
        <w:tc>
          <w:tcPr>
            <w:tcW w:w="2055" w:type="dxa"/>
          </w:tcPr>
          <w:p w:rsidR="006803B1" w:rsidRPr="004A2219" w:rsidRDefault="006803B1" w:rsidP="000E305C">
            <w:pPr>
              <w:pStyle w:val="T2BaseArray"/>
              <w:ind w:left="0" w:firstLine="0"/>
              <w:jc w:val="left"/>
              <w:rPr>
                <w:rFonts w:ascii="Arial" w:hAnsi="Arial" w:cs="Arial"/>
              </w:rPr>
            </w:pPr>
            <w:r>
              <w:rPr>
                <w:rFonts w:ascii="Arial" w:hAnsi="Arial" w:cs="Arial"/>
              </w:rPr>
              <w:t>c2</w:t>
            </w:r>
          </w:p>
        </w:tc>
      </w:tr>
      <w:tr w:rsidR="006803B1" w:rsidTr="000E305C">
        <w:tc>
          <w:tcPr>
            <w:tcW w:w="2263" w:type="dxa"/>
          </w:tcPr>
          <w:p w:rsidR="006803B1" w:rsidRPr="004A2219" w:rsidRDefault="006803B1" w:rsidP="000E305C">
            <w:pPr>
              <w:pStyle w:val="T2BaseArray"/>
              <w:ind w:left="0" w:firstLine="0"/>
              <w:jc w:val="left"/>
              <w:rPr>
                <w:rFonts w:ascii="Arial" w:hAnsi="Arial" w:cs="Arial"/>
              </w:rPr>
            </w:pPr>
          </w:p>
        </w:tc>
        <w:tc>
          <w:tcPr>
            <w:tcW w:w="2254"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2</w:t>
            </w:r>
          </w:p>
        </w:tc>
        <w:tc>
          <w:tcPr>
            <w:tcW w:w="2355"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b2</w:t>
            </w:r>
          </w:p>
        </w:tc>
        <w:tc>
          <w:tcPr>
            <w:tcW w:w="2055" w:type="dxa"/>
          </w:tcPr>
          <w:p w:rsidR="006803B1" w:rsidRPr="004A2219" w:rsidRDefault="006803B1" w:rsidP="000E305C">
            <w:pPr>
              <w:pStyle w:val="T2BaseArray"/>
              <w:ind w:left="0" w:firstLine="0"/>
              <w:jc w:val="left"/>
              <w:rPr>
                <w:rFonts w:ascii="Arial" w:hAnsi="Arial" w:cs="Arial"/>
              </w:rPr>
            </w:pPr>
          </w:p>
        </w:tc>
      </w:tr>
    </w:tbl>
    <w:p w:rsidR="006803B1" w:rsidRDefault="006803B1" w:rsidP="00954991">
      <w:bookmarkStart w:id="33" w:name="_Toc328751348"/>
    </w:p>
    <w:p w:rsidR="006803B1" w:rsidRDefault="006803B1" w:rsidP="00954991">
      <w:pPr>
        <w:pStyle w:val="Heading3"/>
        <w:rPr>
          <w:rFonts w:cs="Arial"/>
        </w:rPr>
      </w:pPr>
      <w:bookmarkStart w:id="34" w:name="_Toc385494902"/>
      <w:r w:rsidRPr="002B559D">
        <w:rPr>
          <w:rFonts w:cs="Arial"/>
        </w:rPr>
        <w:t>Default Values</w:t>
      </w:r>
      <w:bookmarkEnd w:id="33"/>
      <w:bookmarkEnd w:id="34"/>
    </w:p>
    <w:p w:rsidR="006803B1" w:rsidRDefault="006803B1" w:rsidP="00954991">
      <w:pPr>
        <w:rPr>
          <w:rFonts w:ascii="Arial" w:hAnsi="Arial" w:cs="Arial"/>
          <w:sz w:val="20"/>
          <w:lang w:val="en-GB"/>
        </w:rPr>
      </w:pPr>
      <w:r w:rsidRPr="002B559D">
        <w:rPr>
          <w:rFonts w:ascii="Arial" w:hAnsi="Arial" w:cs="Arial"/>
          <w:sz w:val="20"/>
          <w:lang w:val="en-GB"/>
        </w:rPr>
        <w:t>De</w:t>
      </w:r>
      <w:r>
        <w:rPr>
          <w:rFonts w:ascii="Arial" w:hAnsi="Arial" w:cs="Arial"/>
          <w:sz w:val="20"/>
          <w:lang w:val="en-GB"/>
        </w:rPr>
        <w:t>fault values are not used. When a field has no value the Excel field remains empty. For example:</w:t>
      </w:r>
    </w:p>
    <w:p w:rsidR="006803B1" w:rsidRPr="002A186B" w:rsidRDefault="006803B1" w:rsidP="00954991">
      <w:pPr>
        <w:rPr>
          <w:rFonts w:ascii="Arial" w:hAnsi="Arial" w:cs="Arial"/>
          <w:sz w:val="20"/>
          <w:lang w:val="en-GB"/>
        </w:rPr>
      </w:pPr>
      <w:r>
        <w:rPr>
          <w:rFonts w:ascii="Courier New" w:hAnsi="Courier New" w:cs="Courier New"/>
          <w:snapToGrid w:val="0"/>
          <w:sz w:val="20"/>
          <w:lang w:val="en-GB"/>
        </w:rPr>
        <w:tab/>
      </w:r>
      <w:r>
        <w:rPr>
          <w:rFonts w:ascii="Courier New" w:hAnsi="Courier New" w:cs="Courier New"/>
          <w:snapToGrid w:val="0"/>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0"/>
        <w:gridCol w:w="3070"/>
        <w:gridCol w:w="3071"/>
      </w:tblGrid>
      <w:tr w:rsidR="006803B1" w:rsidTr="000E305C">
        <w:tc>
          <w:tcPr>
            <w:tcW w:w="3070" w:type="dxa"/>
          </w:tcPr>
          <w:p w:rsidR="006803B1" w:rsidRPr="004A2219" w:rsidRDefault="006803B1" w:rsidP="000E305C">
            <w:pPr>
              <w:pStyle w:val="T2BaseArray"/>
              <w:ind w:left="0" w:firstLine="0"/>
              <w:jc w:val="left"/>
              <w:rPr>
                <w:rFonts w:ascii="Arial" w:hAnsi="Arial" w:cs="Arial"/>
              </w:rPr>
            </w:pPr>
            <w:proofErr w:type="spellStart"/>
            <w:r w:rsidRPr="004A2219">
              <w:rPr>
                <w:rFonts w:ascii="Arial" w:hAnsi="Arial" w:cs="Arial"/>
              </w:rPr>
              <w:t>aaa</w:t>
            </w:r>
            <w:proofErr w:type="spellEnd"/>
          </w:p>
        </w:tc>
        <w:tc>
          <w:tcPr>
            <w:tcW w:w="3070" w:type="dxa"/>
          </w:tcPr>
          <w:p w:rsidR="006803B1" w:rsidRPr="004A2219" w:rsidRDefault="006803B1" w:rsidP="000E305C">
            <w:pPr>
              <w:pStyle w:val="T2BaseArray"/>
              <w:ind w:left="0" w:firstLine="0"/>
              <w:jc w:val="left"/>
              <w:rPr>
                <w:rFonts w:ascii="Arial" w:hAnsi="Arial" w:cs="Arial"/>
              </w:rPr>
            </w:pPr>
          </w:p>
        </w:tc>
        <w:tc>
          <w:tcPr>
            <w:tcW w:w="3071"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ccc</w:t>
            </w:r>
          </w:p>
        </w:tc>
      </w:tr>
    </w:tbl>
    <w:p w:rsidR="006803B1" w:rsidRPr="002A186B" w:rsidRDefault="006803B1" w:rsidP="00954991">
      <w:pPr>
        <w:rPr>
          <w:rFonts w:ascii="Arial" w:hAnsi="Arial" w:cs="Arial"/>
          <w:sz w:val="20"/>
          <w:lang w:val="en-GB"/>
        </w:rPr>
      </w:pPr>
    </w:p>
    <w:p w:rsidR="006803B1" w:rsidRDefault="006803B1" w:rsidP="00954991">
      <w:pPr>
        <w:rPr>
          <w:rFonts w:ascii="Arial" w:hAnsi="Arial" w:cs="Arial"/>
          <w:sz w:val="20"/>
          <w:lang w:val="en-GB"/>
        </w:rPr>
      </w:pPr>
      <w:r>
        <w:rPr>
          <w:rFonts w:ascii="Arial" w:hAnsi="Arial" w:cs="Arial"/>
          <w:sz w:val="20"/>
          <w:lang w:val="en-GB"/>
        </w:rPr>
        <w:t xml:space="preserve"> In a flat file the length of a field with no value is 0. For example:</w:t>
      </w:r>
      <w:r>
        <w:rPr>
          <w:rFonts w:ascii="Arial" w:hAnsi="Arial" w:cs="Arial"/>
          <w:sz w:val="20"/>
          <w:lang w:val="en-GB"/>
        </w:rPr>
        <w:tab/>
      </w:r>
    </w:p>
    <w:p w:rsidR="006803B1" w:rsidRDefault="006803B1" w:rsidP="00954991">
      <w:pPr>
        <w:rPr>
          <w:rFonts w:ascii="Arial" w:hAnsi="Arial" w:cs="Arial"/>
          <w:sz w:val="20"/>
          <w:lang w:val="en-GB"/>
        </w:rPr>
      </w:pPr>
    </w:p>
    <w:p w:rsidR="006803B1" w:rsidRDefault="006803B1" w:rsidP="00954991">
      <w:pPr>
        <w:ind w:firstLine="576"/>
        <w:rPr>
          <w:rFonts w:ascii="Courier New" w:hAnsi="Courier New" w:cs="Courier New"/>
          <w:snapToGrid w:val="0"/>
          <w:sz w:val="20"/>
          <w:lang w:val="en-GB"/>
        </w:rPr>
      </w:pPr>
      <w:proofErr w:type="spellStart"/>
      <w:proofErr w:type="gramStart"/>
      <w:r w:rsidRPr="002725F4">
        <w:rPr>
          <w:rFonts w:ascii="Courier New" w:hAnsi="Courier New" w:cs="Courier New"/>
          <w:snapToGrid w:val="0"/>
          <w:sz w:val="20"/>
          <w:lang w:val="en-GB"/>
        </w:rPr>
        <w:t>aaa</w:t>
      </w:r>
      <w:proofErr w:type="spellEnd"/>
      <w:proofErr w:type="gramEnd"/>
      <w:r w:rsidRPr="002725F4">
        <w:rPr>
          <w:rFonts w:ascii="Courier New" w:hAnsi="Courier New" w:cs="Courier New"/>
          <w:snapToGrid w:val="0"/>
          <w:sz w:val="20"/>
          <w:lang w:val="en-GB"/>
        </w:rPr>
        <w:t>,,ccc</w:t>
      </w:r>
    </w:p>
    <w:p w:rsidR="006803B1" w:rsidRDefault="006803B1" w:rsidP="00954991">
      <w:pPr>
        <w:ind w:firstLine="576"/>
        <w:rPr>
          <w:rFonts w:ascii="Courier New" w:hAnsi="Courier New" w:cs="Courier New"/>
          <w:snapToGrid w:val="0"/>
          <w:sz w:val="20"/>
          <w:lang w:val="en-GB"/>
        </w:rPr>
      </w:pPr>
    </w:p>
    <w:p w:rsidR="006803B1" w:rsidRDefault="006803B1" w:rsidP="00954991">
      <w:pPr>
        <w:rPr>
          <w:rFonts w:ascii="Arial" w:hAnsi="Arial" w:cs="Arial"/>
          <w:sz w:val="20"/>
          <w:lang w:val="en-GB"/>
        </w:rPr>
      </w:pPr>
      <w:r>
        <w:rPr>
          <w:rFonts w:ascii="Arial" w:hAnsi="Arial" w:cs="Arial"/>
          <w:sz w:val="20"/>
          <w:lang w:val="en-GB"/>
        </w:rPr>
        <w:t>DMT does not provide default values for empty fields. Any input parameter must be stated within the files.</w:t>
      </w:r>
    </w:p>
    <w:p w:rsidR="006803B1" w:rsidRPr="002A186B" w:rsidRDefault="006803B1" w:rsidP="00954991">
      <w:pPr>
        <w:rPr>
          <w:rFonts w:ascii="Arial" w:hAnsi="Arial" w:cs="Arial"/>
          <w:sz w:val="20"/>
          <w:lang w:val="en-GB"/>
        </w:rPr>
      </w:pPr>
    </w:p>
    <w:p w:rsidR="006803B1" w:rsidRDefault="006803B1" w:rsidP="00954991">
      <w:pPr>
        <w:pStyle w:val="Heading2"/>
        <w:rPr>
          <w:rFonts w:cs="Arial"/>
        </w:rPr>
      </w:pPr>
      <w:bookmarkStart w:id="35" w:name="_Ref328551463"/>
      <w:bookmarkStart w:id="36" w:name="_Toc328751349"/>
      <w:bookmarkStart w:id="37" w:name="_Toc385494903"/>
      <w:r>
        <w:rPr>
          <w:rFonts w:cs="Arial"/>
        </w:rPr>
        <w:lastRenderedPageBreak/>
        <w:t>Further Details</w:t>
      </w:r>
      <w:bookmarkEnd w:id="35"/>
      <w:bookmarkEnd w:id="36"/>
      <w:bookmarkEnd w:id="37"/>
    </w:p>
    <w:p w:rsidR="006803B1" w:rsidRPr="00531A6B" w:rsidRDefault="006803B1" w:rsidP="00954991">
      <w:pPr>
        <w:pStyle w:val="Heading3"/>
        <w:rPr>
          <w:rFonts w:cs="Arial"/>
        </w:rPr>
      </w:pPr>
      <w:bookmarkStart w:id="38" w:name="_Toc328751350"/>
      <w:bookmarkStart w:id="39" w:name="_Toc385494904"/>
      <w:r>
        <w:rPr>
          <w:rFonts w:cs="Arial"/>
        </w:rPr>
        <w:t>Format</w:t>
      </w:r>
      <w:bookmarkEnd w:id="38"/>
      <w:r>
        <w:rPr>
          <w:rFonts w:cs="Arial"/>
        </w:rPr>
        <w:t xml:space="preserve"> Types</w:t>
      </w:r>
      <w:bookmarkEnd w:id="39"/>
    </w:p>
    <w:p w:rsidR="006803B1" w:rsidRDefault="006803B1" w:rsidP="00954991">
      <w:pPr>
        <w:jc w:val="left"/>
        <w:rPr>
          <w:rFonts w:ascii="Arial" w:hAnsi="Arial" w:cs="Arial"/>
          <w:sz w:val="20"/>
          <w:lang w:val="en-GB"/>
        </w:rPr>
      </w:pPr>
      <w:r>
        <w:rPr>
          <w:rFonts w:ascii="Arial" w:hAnsi="Arial" w:cs="Arial"/>
          <w:sz w:val="20"/>
          <w:lang w:val="en-GB"/>
        </w:rPr>
        <w:t>The values appear in the format as in the table below:</w:t>
      </w:r>
    </w:p>
    <w:p w:rsidR="006803B1" w:rsidRDefault="006803B1" w:rsidP="00954991">
      <w:pPr>
        <w:jc w:val="left"/>
        <w:rPr>
          <w:rFonts w:ascii="Arial" w:hAnsi="Arial" w:cs="Arial"/>
          <w:sz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3402"/>
        <w:gridCol w:w="4141"/>
      </w:tblGrid>
      <w:tr w:rsidR="006803B1" w:rsidTr="000E305C">
        <w:tc>
          <w:tcPr>
            <w:tcW w:w="1668" w:type="dxa"/>
            <w:shd w:val="pct15" w:color="auto" w:fill="auto"/>
          </w:tcPr>
          <w:p w:rsidR="006803B1" w:rsidRPr="004A2219" w:rsidRDefault="006803B1" w:rsidP="000E305C">
            <w:pPr>
              <w:pStyle w:val="T2BaseArray"/>
              <w:ind w:left="0" w:firstLine="0"/>
              <w:jc w:val="center"/>
              <w:rPr>
                <w:rFonts w:ascii="Arial" w:hAnsi="Arial" w:cs="Arial"/>
                <w:b/>
              </w:rPr>
            </w:pPr>
            <w:r w:rsidRPr="004A2219">
              <w:rPr>
                <w:rFonts w:ascii="Arial" w:hAnsi="Arial" w:cs="Arial"/>
                <w:b/>
              </w:rPr>
              <w:t>Format Type</w:t>
            </w:r>
          </w:p>
        </w:tc>
        <w:tc>
          <w:tcPr>
            <w:tcW w:w="3402" w:type="dxa"/>
            <w:shd w:val="pct15" w:color="auto" w:fill="auto"/>
          </w:tcPr>
          <w:p w:rsidR="006803B1" w:rsidRPr="004A2219" w:rsidRDefault="006803B1" w:rsidP="000E305C">
            <w:pPr>
              <w:pStyle w:val="T2BaseArray"/>
              <w:ind w:left="0" w:firstLine="0"/>
              <w:jc w:val="center"/>
              <w:rPr>
                <w:rFonts w:ascii="Arial" w:hAnsi="Arial" w:cs="Arial"/>
                <w:b/>
              </w:rPr>
            </w:pPr>
            <w:r w:rsidRPr="004A2219">
              <w:rPr>
                <w:rFonts w:ascii="Arial" w:hAnsi="Arial" w:cs="Arial"/>
                <w:b/>
              </w:rPr>
              <w:t>Excel</w:t>
            </w:r>
          </w:p>
        </w:tc>
        <w:tc>
          <w:tcPr>
            <w:tcW w:w="4141" w:type="dxa"/>
            <w:shd w:val="pct15" w:color="auto" w:fill="auto"/>
          </w:tcPr>
          <w:p w:rsidR="006803B1" w:rsidRPr="004A2219" w:rsidRDefault="006803B1" w:rsidP="000E305C">
            <w:pPr>
              <w:pStyle w:val="T2BaseArray"/>
              <w:ind w:left="0" w:firstLine="0"/>
              <w:jc w:val="center"/>
              <w:rPr>
                <w:rFonts w:ascii="Arial" w:hAnsi="Arial" w:cs="Arial"/>
                <w:b/>
              </w:rPr>
            </w:pPr>
            <w:r w:rsidRPr="004A2219">
              <w:rPr>
                <w:rFonts w:ascii="Arial" w:hAnsi="Arial" w:cs="Arial"/>
                <w:b/>
              </w:rPr>
              <w:t>CSV</w:t>
            </w:r>
            <w:r w:rsidRPr="004A2219">
              <w:rPr>
                <w:rFonts w:ascii="Arial" w:hAnsi="Arial"/>
                <w:vertAlign w:val="superscript"/>
              </w:rPr>
              <w:footnoteReference w:id="3"/>
            </w:r>
          </w:p>
        </w:tc>
      </w:tr>
      <w:tr w:rsidR="006803B1" w:rsidTr="000E305C">
        <w:tc>
          <w:tcPr>
            <w:tcW w:w="1668"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DATE</w:t>
            </w:r>
          </w:p>
        </w:tc>
        <w:tc>
          <w:tcPr>
            <w:tcW w:w="3402"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The format depends on the country and location of the user</w:t>
            </w:r>
            <w:r>
              <w:rPr>
                <w:rFonts w:ascii="Arial" w:hAnsi="Arial" w:cs="Arial"/>
              </w:rPr>
              <w:t>.</w:t>
            </w:r>
          </w:p>
        </w:tc>
        <w:tc>
          <w:tcPr>
            <w:tcW w:w="4141"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 xml:space="preserve">The format is « </w:t>
            </w:r>
            <w:proofErr w:type="spellStart"/>
            <w:r w:rsidRPr="004A2219">
              <w:rPr>
                <w:rFonts w:ascii="Arial" w:hAnsi="Arial" w:cs="Arial"/>
              </w:rPr>
              <w:t>dd</w:t>
            </w:r>
            <w:proofErr w:type="spellEnd"/>
            <w:r w:rsidRPr="004A2219">
              <w:rPr>
                <w:rFonts w:ascii="Arial" w:hAnsi="Arial" w:cs="Arial"/>
              </w:rPr>
              <w:t>/mm/</w:t>
            </w:r>
            <w:proofErr w:type="spellStart"/>
            <w:r w:rsidRPr="004A2219">
              <w:rPr>
                <w:rFonts w:ascii="Arial" w:hAnsi="Arial" w:cs="Arial"/>
              </w:rPr>
              <w:t>yyyy</w:t>
            </w:r>
            <w:proofErr w:type="spellEnd"/>
            <w:r w:rsidRPr="004A2219">
              <w:rPr>
                <w:rFonts w:ascii="Arial" w:hAnsi="Arial" w:cs="Arial"/>
              </w:rPr>
              <w:t xml:space="preserve"> » with no </w:t>
            </w:r>
            <w:proofErr w:type="spellStart"/>
            <w:r w:rsidRPr="004A2219">
              <w:rPr>
                <w:rFonts w:ascii="Arial" w:hAnsi="Arial" w:cs="Arial"/>
              </w:rPr>
              <w:t>timezone</w:t>
            </w:r>
            <w:proofErr w:type="spellEnd"/>
            <w:r w:rsidRPr="004A2219">
              <w:rPr>
                <w:rFonts w:ascii="Arial" w:hAnsi="Arial" w:cs="Arial"/>
              </w:rPr>
              <w:t xml:space="preserve"> indication. Example: “30/06/2015”</w:t>
            </w:r>
          </w:p>
        </w:tc>
      </w:tr>
      <w:tr w:rsidR="006803B1" w:rsidTr="000E305C">
        <w:tc>
          <w:tcPr>
            <w:tcW w:w="1668"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TIME</w:t>
            </w:r>
          </w:p>
        </w:tc>
        <w:tc>
          <w:tcPr>
            <w:tcW w:w="3402"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The format depends on the country and location of the user</w:t>
            </w:r>
            <w:r>
              <w:rPr>
                <w:rFonts w:ascii="Arial" w:hAnsi="Arial" w:cs="Arial"/>
              </w:rPr>
              <w:t>.</w:t>
            </w:r>
          </w:p>
        </w:tc>
        <w:tc>
          <w:tcPr>
            <w:tcW w:w="4141"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The format is «</w:t>
            </w:r>
            <w:proofErr w:type="spellStart"/>
            <w:r w:rsidRPr="004A2219">
              <w:rPr>
                <w:rFonts w:ascii="Arial" w:hAnsi="Arial" w:cs="Arial"/>
              </w:rPr>
              <w:t>hh:mm:ss</w:t>
            </w:r>
            <w:proofErr w:type="spellEnd"/>
            <w:r w:rsidRPr="004A2219">
              <w:rPr>
                <w:rFonts w:ascii="Arial" w:hAnsi="Arial" w:cs="Arial"/>
              </w:rPr>
              <w:t xml:space="preserve"> » with no </w:t>
            </w:r>
            <w:proofErr w:type="spellStart"/>
            <w:r w:rsidRPr="004A2219">
              <w:rPr>
                <w:rFonts w:ascii="Arial" w:hAnsi="Arial" w:cs="Arial"/>
              </w:rPr>
              <w:t>timezone</w:t>
            </w:r>
            <w:proofErr w:type="spellEnd"/>
            <w:r w:rsidRPr="004A2219">
              <w:rPr>
                <w:rFonts w:ascii="Arial" w:hAnsi="Arial" w:cs="Arial"/>
              </w:rPr>
              <w:t xml:space="preserve"> indication. Times are in 24 hour format. Example</w:t>
            </w:r>
            <w:r>
              <w:rPr>
                <w:rFonts w:ascii="Arial" w:hAnsi="Arial" w:cs="Arial"/>
              </w:rPr>
              <w:t>:</w:t>
            </w:r>
            <w:r w:rsidRPr="004A2219">
              <w:rPr>
                <w:rFonts w:ascii="Arial" w:hAnsi="Arial" w:cs="Arial"/>
              </w:rPr>
              <w:t xml:space="preserve"> “15:30:59”</w:t>
            </w:r>
          </w:p>
        </w:tc>
      </w:tr>
      <w:tr w:rsidR="006803B1" w:rsidTr="000E305C">
        <w:tc>
          <w:tcPr>
            <w:tcW w:w="1668"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CHAR (n)</w:t>
            </w:r>
          </w:p>
        </w:tc>
        <w:tc>
          <w:tcPr>
            <w:tcW w:w="3402"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String with exactly n characters</w:t>
            </w:r>
            <w:r>
              <w:rPr>
                <w:rFonts w:ascii="Arial" w:hAnsi="Arial" w:cs="Arial"/>
              </w:rPr>
              <w:t>.</w:t>
            </w:r>
          </w:p>
        </w:tc>
        <w:tc>
          <w:tcPr>
            <w:tcW w:w="4141"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Same format as Excel</w:t>
            </w:r>
            <w:r>
              <w:rPr>
                <w:rFonts w:ascii="Arial" w:hAnsi="Arial" w:cs="Arial"/>
              </w:rPr>
              <w:t>.</w:t>
            </w:r>
          </w:p>
        </w:tc>
      </w:tr>
      <w:tr w:rsidR="006803B1" w:rsidTr="000E305C">
        <w:tc>
          <w:tcPr>
            <w:tcW w:w="1668"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VARCHAR (n)</w:t>
            </w:r>
          </w:p>
        </w:tc>
        <w:tc>
          <w:tcPr>
            <w:tcW w:w="3402"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String with n characters maximum</w:t>
            </w:r>
            <w:r>
              <w:rPr>
                <w:rFonts w:ascii="Arial" w:hAnsi="Arial" w:cs="Arial"/>
              </w:rPr>
              <w:t>.</w:t>
            </w:r>
          </w:p>
        </w:tc>
        <w:tc>
          <w:tcPr>
            <w:tcW w:w="4141"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Same format as Excel</w:t>
            </w:r>
            <w:r>
              <w:rPr>
                <w:rFonts w:ascii="Arial" w:hAnsi="Arial" w:cs="Arial"/>
              </w:rPr>
              <w:t>.</w:t>
            </w:r>
          </w:p>
        </w:tc>
      </w:tr>
      <w:tr w:rsidR="006803B1" w:rsidTr="000E305C">
        <w:tc>
          <w:tcPr>
            <w:tcW w:w="1668"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DEC (</w:t>
            </w:r>
            <w:proofErr w:type="spellStart"/>
            <w:r w:rsidRPr="004A2219">
              <w:rPr>
                <w:rFonts w:ascii="Arial" w:hAnsi="Arial" w:cs="Arial"/>
              </w:rPr>
              <w:t>p,s</w:t>
            </w:r>
            <w:proofErr w:type="spellEnd"/>
            <w:r w:rsidRPr="004A2219">
              <w:rPr>
                <w:rFonts w:ascii="Arial" w:hAnsi="Arial" w:cs="Arial"/>
              </w:rPr>
              <w:t>)</w:t>
            </w:r>
          </w:p>
        </w:tc>
        <w:tc>
          <w:tcPr>
            <w:tcW w:w="3402" w:type="dxa"/>
          </w:tcPr>
          <w:p w:rsidR="006803B1" w:rsidRPr="00AA18C3" w:rsidRDefault="006803B1" w:rsidP="000E305C">
            <w:pPr>
              <w:pStyle w:val="T2BaseArray"/>
              <w:ind w:left="0" w:firstLine="0"/>
              <w:jc w:val="left"/>
              <w:rPr>
                <w:rFonts w:ascii="Arial" w:hAnsi="Arial" w:cs="Arial"/>
              </w:rPr>
            </w:pPr>
            <w:r w:rsidRPr="00AA18C3">
              <w:rPr>
                <w:rFonts w:ascii="Arial" w:hAnsi="Arial" w:cs="Arial"/>
              </w:rPr>
              <w:t xml:space="preserve"> Floating-point number with maximum p integer places and s decimal places. A dot ‘.’ is used as decimal separator. Due to Excel restriction, cell must be treated as text</w:t>
            </w:r>
          </w:p>
        </w:tc>
        <w:tc>
          <w:tcPr>
            <w:tcW w:w="4141"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Floating-point number with maximum p integer places and s decimal places. A dot ‘.’ is used as decimal separator.</w:t>
            </w:r>
          </w:p>
        </w:tc>
      </w:tr>
      <w:tr w:rsidR="006803B1" w:rsidTr="000E305C">
        <w:tc>
          <w:tcPr>
            <w:tcW w:w="1668"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NUMERIC (p)</w:t>
            </w:r>
          </w:p>
        </w:tc>
        <w:tc>
          <w:tcPr>
            <w:tcW w:w="3402"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Number with maximum p integer places and no decimal places</w:t>
            </w:r>
            <w:r>
              <w:rPr>
                <w:rFonts w:ascii="Arial" w:hAnsi="Arial" w:cs="Arial"/>
              </w:rPr>
              <w:t>.</w:t>
            </w:r>
          </w:p>
        </w:tc>
        <w:tc>
          <w:tcPr>
            <w:tcW w:w="4141"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Same format as Excel</w:t>
            </w:r>
            <w:r>
              <w:rPr>
                <w:rFonts w:ascii="Arial" w:hAnsi="Arial" w:cs="Arial"/>
              </w:rPr>
              <w:t>.</w:t>
            </w:r>
          </w:p>
        </w:tc>
      </w:tr>
      <w:tr w:rsidR="006803B1" w:rsidTr="000E305C">
        <w:tc>
          <w:tcPr>
            <w:tcW w:w="1668"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BOOLEAN</w:t>
            </w:r>
          </w:p>
        </w:tc>
        <w:tc>
          <w:tcPr>
            <w:tcW w:w="3402" w:type="dxa"/>
          </w:tcPr>
          <w:p w:rsidR="006803B1" w:rsidRDefault="006803B1" w:rsidP="000E305C">
            <w:pPr>
              <w:pStyle w:val="T2BaseArray"/>
              <w:ind w:left="0" w:firstLine="0"/>
              <w:rPr>
                <w:rFonts w:ascii="Arial" w:hAnsi="Arial" w:cs="Arial"/>
              </w:rPr>
            </w:pPr>
            <w:r w:rsidRPr="004A2219">
              <w:rPr>
                <w:rFonts w:ascii="Arial" w:hAnsi="Arial" w:cs="Arial"/>
              </w:rPr>
              <w:t>Possible values:</w:t>
            </w:r>
          </w:p>
          <w:p w:rsidR="006803B1" w:rsidRDefault="006803B1" w:rsidP="00DE32BA">
            <w:pPr>
              <w:pStyle w:val="T2BaseArray"/>
              <w:numPr>
                <w:ilvl w:val="0"/>
                <w:numId w:val="24"/>
              </w:numPr>
              <w:jc w:val="left"/>
              <w:rPr>
                <w:rFonts w:ascii="Arial" w:hAnsi="Arial" w:cs="Arial"/>
              </w:rPr>
              <w:pPrChange w:id="40" w:author="Author">
                <w:pPr>
                  <w:pStyle w:val="T2BaseArray"/>
                  <w:numPr>
                    <w:numId w:val="29"/>
                  </w:numPr>
                  <w:ind w:left="360" w:hanging="360"/>
                  <w:jc w:val="left"/>
                </w:pPr>
              </w:pPrChange>
            </w:pPr>
            <w:r>
              <w:rPr>
                <w:rFonts w:ascii="Arial" w:hAnsi="Arial" w:cs="Arial"/>
              </w:rPr>
              <w:t>true</w:t>
            </w:r>
          </w:p>
          <w:p w:rsidR="006803B1" w:rsidRPr="00B027DD" w:rsidRDefault="006803B1" w:rsidP="00DE32BA">
            <w:pPr>
              <w:pStyle w:val="T2BaseArray"/>
              <w:numPr>
                <w:ilvl w:val="0"/>
                <w:numId w:val="24"/>
              </w:numPr>
              <w:jc w:val="left"/>
              <w:rPr>
                <w:rFonts w:ascii="Arial" w:hAnsi="Arial" w:cs="Arial"/>
              </w:rPr>
              <w:pPrChange w:id="41" w:author="Author">
                <w:pPr>
                  <w:pStyle w:val="T2BaseArray"/>
                  <w:numPr>
                    <w:numId w:val="29"/>
                  </w:numPr>
                  <w:ind w:left="360" w:hanging="360"/>
                  <w:jc w:val="left"/>
                </w:pPr>
              </w:pPrChange>
            </w:pPr>
            <w:r>
              <w:rPr>
                <w:rFonts w:ascii="Arial" w:hAnsi="Arial" w:cs="Arial"/>
              </w:rPr>
              <w:t>false</w:t>
            </w:r>
          </w:p>
        </w:tc>
        <w:tc>
          <w:tcPr>
            <w:tcW w:w="4141" w:type="dxa"/>
          </w:tcPr>
          <w:p w:rsidR="006803B1" w:rsidRPr="004A2219" w:rsidRDefault="006803B1" w:rsidP="000E305C">
            <w:pPr>
              <w:pStyle w:val="T2BaseArray"/>
              <w:ind w:left="0" w:firstLine="0"/>
              <w:jc w:val="left"/>
              <w:rPr>
                <w:rFonts w:ascii="Arial" w:hAnsi="Arial" w:cs="Arial"/>
              </w:rPr>
            </w:pPr>
            <w:r w:rsidRPr="004A2219">
              <w:rPr>
                <w:rFonts w:ascii="Arial" w:hAnsi="Arial" w:cs="Arial"/>
              </w:rPr>
              <w:t>Same format as Excel</w:t>
            </w:r>
            <w:r>
              <w:rPr>
                <w:rFonts w:ascii="Arial" w:hAnsi="Arial" w:cs="Arial"/>
              </w:rPr>
              <w:t>.</w:t>
            </w:r>
          </w:p>
        </w:tc>
      </w:tr>
    </w:tbl>
    <w:p w:rsidR="006803B1" w:rsidRDefault="006803B1" w:rsidP="00954991">
      <w:pPr>
        <w:pStyle w:val="Heading3"/>
        <w:rPr>
          <w:rFonts w:cs="Arial"/>
        </w:rPr>
      </w:pPr>
      <w:bookmarkStart w:id="42" w:name="_Toc328751351"/>
      <w:bookmarkStart w:id="43" w:name="_Toc385494905"/>
      <w:r>
        <w:rPr>
          <w:rFonts w:cs="Arial"/>
        </w:rPr>
        <w:t>ISO 15022 Interoperability</w:t>
      </w:r>
      <w:bookmarkEnd w:id="42"/>
      <w:bookmarkEnd w:id="43"/>
    </w:p>
    <w:p w:rsidR="006803B1" w:rsidRDefault="006803B1" w:rsidP="00954991">
      <w:pPr>
        <w:jc w:val="left"/>
        <w:rPr>
          <w:rFonts w:ascii="Arial" w:hAnsi="Arial" w:cs="Arial"/>
          <w:sz w:val="20"/>
          <w:lang w:val="en-GB"/>
        </w:rPr>
      </w:pPr>
      <w:r w:rsidRPr="00517BBC">
        <w:rPr>
          <w:rFonts w:ascii="Arial" w:hAnsi="Arial" w:cs="Arial"/>
          <w:sz w:val="20"/>
          <w:lang w:val="en-GB"/>
        </w:rPr>
        <w:t>In order to ensure the interoperability to the ISO 15022 standard</w:t>
      </w:r>
      <w:r>
        <w:rPr>
          <w:rFonts w:ascii="Arial" w:hAnsi="Arial" w:cs="Arial"/>
          <w:sz w:val="20"/>
          <w:lang w:val="en-GB"/>
        </w:rPr>
        <w:t xml:space="preserve"> the character set of all fields is restricted to the SWIFT X Character Set (see below).</w:t>
      </w:r>
    </w:p>
    <w:p w:rsidR="006803B1" w:rsidRDefault="006803B1" w:rsidP="00954991">
      <w:pPr>
        <w:jc w:val="left"/>
        <w:rPr>
          <w:rFonts w:ascii="Arial" w:hAnsi="Arial" w:cs="Arial"/>
          <w:sz w:val="20"/>
          <w:lang w:val="en-GB"/>
        </w:rPr>
      </w:pPr>
    </w:p>
    <w:p w:rsidR="006803B1" w:rsidRPr="00AA18C3" w:rsidRDefault="006803B1" w:rsidP="00954991">
      <w:pPr>
        <w:jc w:val="left"/>
        <w:rPr>
          <w:rFonts w:ascii="Arial" w:hAnsi="Arial" w:cs="Arial"/>
          <w:sz w:val="20"/>
          <w:lang w:val="en-GB"/>
        </w:rPr>
      </w:pPr>
      <w:r w:rsidRPr="00AA18C3">
        <w:rPr>
          <w:rFonts w:ascii="Arial" w:hAnsi="Arial" w:cs="Arial"/>
          <w:sz w:val="20"/>
          <w:lang w:val="en-GB"/>
        </w:rPr>
        <w:t xml:space="preserve">Exceptions </w:t>
      </w:r>
      <w:proofErr w:type="gramStart"/>
      <w:r w:rsidRPr="00AA18C3">
        <w:rPr>
          <w:rFonts w:ascii="Arial" w:hAnsi="Arial" w:cs="Arial"/>
          <w:sz w:val="20"/>
          <w:lang w:val="en-GB"/>
        </w:rPr>
        <w:t>might  occur</w:t>
      </w:r>
      <w:proofErr w:type="gramEnd"/>
      <w:r w:rsidRPr="00AA18C3">
        <w:rPr>
          <w:rFonts w:ascii="Arial" w:hAnsi="Arial" w:cs="Arial"/>
          <w:sz w:val="20"/>
          <w:lang w:val="en-GB"/>
        </w:rPr>
        <w:t xml:space="preserve"> if  special chars are required. Character set restrictions will not apply on these fields which are not used in ISO15022 messages (e.g. Distinguish Name in Party Technical Address for Party) and will not hamper interoperability. </w:t>
      </w:r>
    </w:p>
    <w:p w:rsidR="006803B1" w:rsidRDefault="006803B1" w:rsidP="00954991">
      <w:pPr>
        <w:jc w:val="left"/>
        <w:rPr>
          <w:rFonts w:ascii="Arial" w:hAnsi="Arial" w:cs="Arial"/>
          <w:sz w:val="20"/>
          <w:lang w:val="en-GB"/>
        </w:rPr>
      </w:pPr>
      <w:r w:rsidRPr="00AA18C3">
        <w:rPr>
          <w:rFonts w:ascii="Arial" w:hAnsi="Arial" w:cs="Arial"/>
          <w:sz w:val="20"/>
          <w:lang w:val="en-GB"/>
        </w:rPr>
        <w:t>Exceptions are highlighted in the definition of the related fields.</w:t>
      </w:r>
    </w:p>
    <w:p w:rsidR="006803B1" w:rsidRDefault="006803B1" w:rsidP="00954991">
      <w:pPr>
        <w:jc w:val="left"/>
        <w:rPr>
          <w:rFonts w:ascii="Arial" w:hAnsi="Arial" w:cs="Arial"/>
          <w:sz w:val="20"/>
          <w:lang w:val="en-GB"/>
        </w:rPr>
      </w:pPr>
    </w:p>
    <w:p w:rsidR="006803B1" w:rsidRDefault="006803B1" w:rsidP="00954991">
      <w:pPr>
        <w:jc w:val="left"/>
        <w:rPr>
          <w:rFonts w:ascii="Arial" w:hAnsi="Arial" w:cs="Arial"/>
          <w:sz w:val="20"/>
          <w:lang w:val="en-GB"/>
        </w:rPr>
      </w:pPr>
      <w:r>
        <w:rPr>
          <w:rFonts w:ascii="Arial" w:hAnsi="Arial" w:cs="Arial"/>
          <w:sz w:val="20"/>
          <w:lang w:val="en-GB"/>
        </w:rPr>
        <w:t>Some fields are restricted in length. The number of characters and integer places is shorter than in ISO 20022</w:t>
      </w:r>
      <w:r w:rsidRPr="00517BBC">
        <w:rPr>
          <w:rFonts w:ascii="Arial" w:hAnsi="Arial" w:cs="Arial"/>
          <w:sz w:val="20"/>
          <w:lang w:val="en-GB"/>
        </w:rPr>
        <w:t xml:space="preserve">. See [UDFS], chapter </w:t>
      </w:r>
      <w:r>
        <w:rPr>
          <w:rFonts w:ascii="Arial" w:hAnsi="Arial" w:cs="Arial"/>
          <w:sz w:val="20"/>
          <w:lang w:val="en-GB"/>
        </w:rPr>
        <w:t>2.2.4</w:t>
      </w:r>
      <w:r w:rsidRPr="00517BBC">
        <w:rPr>
          <w:rFonts w:ascii="Arial" w:hAnsi="Arial" w:cs="Arial"/>
          <w:sz w:val="20"/>
          <w:lang w:val="en-GB"/>
        </w:rPr>
        <w:t>, for details.</w:t>
      </w:r>
    </w:p>
    <w:p w:rsidR="006803B1" w:rsidRPr="00517BBC" w:rsidRDefault="006803B1" w:rsidP="00954991">
      <w:pPr>
        <w:jc w:val="left"/>
        <w:rPr>
          <w:rFonts w:ascii="Arial" w:hAnsi="Arial" w:cs="Arial"/>
          <w:sz w:val="20"/>
          <w:lang w:val="en-GB"/>
        </w:rPr>
      </w:pPr>
    </w:p>
    <w:p w:rsidR="006803B1" w:rsidRPr="00531A6B" w:rsidRDefault="006803B1" w:rsidP="00954991">
      <w:pPr>
        <w:pStyle w:val="Heading3"/>
        <w:rPr>
          <w:rFonts w:cs="Arial"/>
        </w:rPr>
      </w:pPr>
      <w:bookmarkStart w:id="44" w:name="_Toc328751352"/>
      <w:bookmarkStart w:id="45" w:name="_Toc385494906"/>
      <w:proofErr w:type="spellStart"/>
      <w:r w:rsidRPr="00531A6B">
        <w:rPr>
          <w:rFonts w:cs="Arial"/>
        </w:rPr>
        <w:t>Timezones</w:t>
      </w:r>
      <w:bookmarkEnd w:id="44"/>
      <w:bookmarkEnd w:id="45"/>
      <w:proofErr w:type="spellEnd"/>
    </w:p>
    <w:p w:rsidR="006803B1" w:rsidRDefault="006803B1" w:rsidP="00954991">
      <w:pPr>
        <w:jc w:val="left"/>
        <w:rPr>
          <w:rFonts w:ascii="Arial" w:hAnsi="Arial" w:cs="Arial"/>
          <w:sz w:val="20"/>
          <w:lang w:val="en-GB"/>
        </w:rPr>
      </w:pPr>
      <w:proofErr w:type="spellStart"/>
      <w:r>
        <w:rPr>
          <w:rFonts w:ascii="Arial" w:hAnsi="Arial" w:cs="Arial"/>
          <w:sz w:val="20"/>
          <w:lang w:val="en-GB"/>
        </w:rPr>
        <w:t>Timezones</w:t>
      </w:r>
      <w:proofErr w:type="spellEnd"/>
      <w:r>
        <w:rPr>
          <w:rFonts w:ascii="Arial" w:hAnsi="Arial" w:cs="Arial"/>
          <w:sz w:val="20"/>
          <w:lang w:val="en-GB"/>
        </w:rPr>
        <w:t xml:space="preserve"> do to appear in the data. The </w:t>
      </w:r>
      <w:proofErr w:type="spellStart"/>
      <w:r>
        <w:rPr>
          <w:rFonts w:ascii="Arial" w:hAnsi="Arial" w:cs="Arial"/>
          <w:sz w:val="20"/>
          <w:lang w:val="en-GB"/>
        </w:rPr>
        <w:t>timezone</w:t>
      </w:r>
      <w:proofErr w:type="spellEnd"/>
      <w:r>
        <w:rPr>
          <w:rFonts w:ascii="Arial" w:hAnsi="Arial" w:cs="Arial"/>
          <w:sz w:val="20"/>
          <w:lang w:val="en-GB"/>
        </w:rPr>
        <w:t xml:space="preserve"> is </w:t>
      </w:r>
      <w:proofErr w:type="spellStart"/>
      <w:r>
        <w:rPr>
          <w:rFonts w:ascii="Arial" w:hAnsi="Arial" w:cs="Arial"/>
          <w:sz w:val="20"/>
          <w:lang w:val="en-GB"/>
        </w:rPr>
        <w:t>concidered</w:t>
      </w:r>
      <w:proofErr w:type="spellEnd"/>
      <w:r>
        <w:rPr>
          <w:rFonts w:ascii="Arial" w:hAnsi="Arial" w:cs="Arial"/>
          <w:sz w:val="20"/>
          <w:lang w:val="en-GB"/>
        </w:rPr>
        <w:t xml:space="preserve"> the actual </w:t>
      </w:r>
      <w:proofErr w:type="spellStart"/>
      <w:r>
        <w:rPr>
          <w:rFonts w:ascii="Arial" w:hAnsi="Arial" w:cs="Arial"/>
          <w:sz w:val="20"/>
          <w:lang w:val="en-GB"/>
        </w:rPr>
        <w:t>timezone</w:t>
      </w:r>
      <w:proofErr w:type="spellEnd"/>
      <w:r>
        <w:rPr>
          <w:rFonts w:ascii="Arial" w:hAnsi="Arial" w:cs="Arial"/>
          <w:sz w:val="20"/>
          <w:lang w:val="en-GB"/>
        </w:rPr>
        <w:t xml:space="preserve"> of Frankfurt. This is either </w:t>
      </w:r>
      <w:r w:rsidRPr="00E570AE">
        <w:rPr>
          <w:rFonts w:ascii="Arial" w:hAnsi="Arial" w:cs="Arial"/>
          <w:b/>
          <w:sz w:val="20"/>
          <w:lang w:val="en-GB"/>
        </w:rPr>
        <w:t>CET</w:t>
      </w:r>
      <w:r>
        <w:rPr>
          <w:rFonts w:ascii="Arial" w:hAnsi="Arial" w:cs="Arial"/>
          <w:sz w:val="20"/>
          <w:lang w:val="en-GB"/>
        </w:rPr>
        <w:t xml:space="preserve"> (GMT+01:00) or, when a daylight saving hour is applied, </w:t>
      </w:r>
      <w:r w:rsidRPr="00E570AE">
        <w:rPr>
          <w:rFonts w:ascii="Arial" w:hAnsi="Arial" w:cs="Arial"/>
          <w:b/>
          <w:sz w:val="20"/>
          <w:lang w:val="en-GB"/>
        </w:rPr>
        <w:t>CEST</w:t>
      </w:r>
      <w:r>
        <w:rPr>
          <w:rFonts w:ascii="Arial" w:hAnsi="Arial" w:cs="Arial"/>
          <w:sz w:val="20"/>
          <w:lang w:val="en-GB"/>
        </w:rPr>
        <w:t xml:space="preserve"> (GMT+02:00).</w:t>
      </w:r>
    </w:p>
    <w:p w:rsidR="006803B1" w:rsidRDefault="006803B1" w:rsidP="00954991">
      <w:pPr>
        <w:jc w:val="left"/>
        <w:rPr>
          <w:rFonts w:ascii="Arial" w:hAnsi="Arial" w:cs="Arial"/>
          <w:sz w:val="20"/>
          <w:lang w:val="en-GB"/>
        </w:rPr>
      </w:pPr>
    </w:p>
    <w:p w:rsidR="006803B1" w:rsidRPr="002318F1" w:rsidRDefault="006803B1" w:rsidP="00954991">
      <w:pPr>
        <w:pStyle w:val="Heading3"/>
        <w:rPr>
          <w:rFonts w:cs="Arial"/>
        </w:rPr>
      </w:pPr>
      <w:bookmarkStart w:id="46" w:name="_Ref326755925"/>
      <w:bookmarkStart w:id="47" w:name="_Toc328751353"/>
      <w:bookmarkStart w:id="48" w:name="_Toc385494907"/>
      <w:r w:rsidRPr="002318F1">
        <w:rPr>
          <w:rFonts w:cs="Arial"/>
        </w:rPr>
        <w:t>Character Set</w:t>
      </w:r>
      <w:bookmarkEnd w:id="46"/>
      <w:bookmarkEnd w:id="47"/>
      <w:bookmarkEnd w:id="48"/>
    </w:p>
    <w:p w:rsidR="006803B1" w:rsidRDefault="006803B1" w:rsidP="00954991">
      <w:pPr>
        <w:jc w:val="left"/>
        <w:rPr>
          <w:rFonts w:ascii="Arial" w:hAnsi="Arial" w:cs="Arial"/>
          <w:sz w:val="20"/>
          <w:lang w:val="en-GB"/>
        </w:rPr>
      </w:pPr>
      <w:r w:rsidRPr="002318F1">
        <w:rPr>
          <w:rFonts w:ascii="Arial" w:hAnsi="Arial" w:cs="Arial"/>
          <w:sz w:val="20"/>
          <w:lang w:val="en-GB"/>
        </w:rPr>
        <w:t xml:space="preserve">All characters belong to the </w:t>
      </w:r>
      <w:r w:rsidRPr="002318F1">
        <w:rPr>
          <w:rFonts w:ascii="Arial" w:hAnsi="Arial" w:cs="Arial"/>
          <w:b/>
          <w:sz w:val="20"/>
          <w:lang w:val="en-GB"/>
        </w:rPr>
        <w:t>SWIFT X Character Set</w:t>
      </w:r>
      <w:r w:rsidRPr="002318F1">
        <w:rPr>
          <w:rFonts w:ascii="Arial" w:hAnsi="Arial" w:cs="Arial"/>
          <w:sz w:val="20"/>
          <w:lang w:val="en-GB"/>
        </w:rPr>
        <w:t xml:space="preserve">. The character set is as follows: </w:t>
      </w:r>
      <w:r w:rsidRPr="002318F1">
        <w:rPr>
          <w:rFonts w:ascii="Arial" w:hAnsi="Arial" w:cs="Arial"/>
          <w:sz w:val="20"/>
          <w:lang w:val="en-GB"/>
        </w:rPr>
        <w:br/>
      </w:r>
      <w:r w:rsidRPr="002318F1">
        <w:rPr>
          <w:rFonts w:ascii="Arial" w:hAnsi="Arial" w:cs="Arial"/>
          <w:sz w:val="20"/>
          <w:lang w:val="en-GB"/>
        </w:rPr>
        <w:br/>
        <w:t xml:space="preserve">a b c d e f g h </w:t>
      </w:r>
      <w:proofErr w:type="spellStart"/>
      <w:r w:rsidRPr="002318F1">
        <w:rPr>
          <w:rFonts w:ascii="Arial" w:hAnsi="Arial" w:cs="Arial"/>
          <w:sz w:val="20"/>
          <w:lang w:val="en-GB"/>
        </w:rPr>
        <w:t>i</w:t>
      </w:r>
      <w:proofErr w:type="spellEnd"/>
      <w:r w:rsidRPr="002318F1">
        <w:rPr>
          <w:rFonts w:ascii="Arial" w:hAnsi="Arial" w:cs="Arial"/>
          <w:sz w:val="20"/>
          <w:lang w:val="en-GB"/>
        </w:rPr>
        <w:t xml:space="preserve"> j k l m n o p q r s t u v w x y z </w:t>
      </w:r>
      <w:r w:rsidRPr="002318F1">
        <w:rPr>
          <w:rFonts w:ascii="Arial" w:hAnsi="Arial" w:cs="Arial"/>
          <w:sz w:val="20"/>
          <w:lang w:val="en-GB"/>
        </w:rPr>
        <w:br/>
        <w:t xml:space="preserve">A B C D E F G H I J K L M N O P Q R S T U V W X Y Z </w:t>
      </w:r>
      <w:r w:rsidRPr="002318F1">
        <w:rPr>
          <w:rFonts w:ascii="Arial" w:hAnsi="Arial" w:cs="Arial"/>
          <w:sz w:val="20"/>
          <w:lang w:val="en-GB"/>
        </w:rPr>
        <w:br/>
        <w:t xml:space="preserve">0 1 2 3 4 5 6 7 8 9 </w:t>
      </w:r>
      <w:r w:rsidRPr="002318F1">
        <w:rPr>
          <w:rFonts w:ascii="Arial" w:hAnsi="Arial" w:cs="Arial"/>
          <w:sz w:val="20"/>
          <w:lang w:val="en-GB"/>
        </w:rPr>
        <w:br/>
        <w:t xml:space="preserve">/ - ? : ( ) . , ' + { } </w:t>
      </w:r>
      <w:r w:rsidRPr="002318F1">
        <w:rPr>
          <w:rFonts w:ascii="Arial" w:hAnsi="Arial" w:cs="Arial"/>
          <w:sz w:val="20"/>
          <w:lang w:val="en-GB"/>
        </w:rPr>
        <w:br/>
        <w:t>CR LF Space</w:t>
      </w:r>
    </w:p>
    <w:p w:rsidR="006803B1" w:rsidRDefault="006803B1" w:rsidP="00954991">
      <w:pPr>
        <w:jc w:val="left"/>
        <w:rPr>
          <w:rFonts w:ascii="Arial" w:hAnsi="Arial" w:cs="Arial"/>
          <w:sz w:val="20"/>
          <w:lang w:val="en-GB"/>
        </w:rPr>
      </w:pPr>
    </w:p>
    <w:p w:rsidR="006803B1" w:rsidRDefault="006803B1" w:rsidP="00954991">
      <w:pPr>
        <w:pStyle w:val="Heading3"/>
        <w:rPr>
          <w:rFonts w:cs="Arial"/>
        </w:rPr>
      </w:pPr>
      <w:bookmarkStart w:id="49" w:name="_Toc385494908"/>
      <w:r w:rsidRPr="00742C60">
        <w:rPr>
          <w:rFonts w:cs="Arial"/>
        </w:rPr>
        <w:t>Filenames</w:t>
      </w:r>
      <w:bookmarkEnd w:id="49"/>
    </w:p>
    <w:p w:rsidR="006803B1" w:rsidRDefault="006803B1" w:rsidP="00954991">
      <w:pPr>
        <w:jc w:val="left"/>
        <w:rPr>
          <w:rFonts w:ascii="Arial" w:hAnsi="Arial" w:cs="Arial"/>
          <w:sz w:val="20"/>
          <w:lang w:val="en-GB"/>
        </w:rPr>
      </w:pPr>
      <w:r>
        <w:rPr>
          <w:rFonts w:ascii="Arial" w:hAnsi="Arial" w:cs="Arial"/>
          <w:sz w:val="20"/>
          <w:lang w:val="en-GB"/>
        </w:rPr>
        <w:t>Any filename is permitted.</w:t>
      </w:r>
    </w:p>
    <w:p w:rsidR="006803B1" w:rsidRDefault="006803B1" w:rsidP="00954991">
      <w:pPr>
        <w:jc w:val="left"/>
        <w:rPr>
          <w:rFonts w:ascii="Arial" w:hAnsi="Arial" w:cs="Arial"/>
          <w:sz w:val="20"/>
          <w:lang w:val="en-GB"/>
        </w:rPr>
      </w:pPr>
    </w:p>
    <w:p w:rsidR="006803B1" w:rsidRDefault="006803B1" w:rsidP="00954991">
      <w:pPr>
        <w:jc w:val="left"/>
        <w:rPr>
          <w:rFonts w:ascii="Arial" w:hAnsi="Arial" w:cs="Arial"/>
          <w:sz w:val="20"/>
          <w:lang w:val="en-GB"/>
        </w:rPr>
      </w:pPr>
      <w:r w:rsidRPr="00D41A22">
        <w:rPr>
          <w:rFonts w:ascii="Arial" w:hAnsi="Arial" w:cs="Arial"/>
          <w:sz w:val="20"/>
          <w:u w:val="single"/>
          <w:lang w:val="en-GB"/>
        </w:rPr>
        <w:t>Remark</w:t>
      </w:r>
      <w:r>
        <w:rPr>
          <w:rFonts w:ascii="Arial" w:hAnsi="Arial" w:cs="Arial"/>
          <w:sz w:val="20"/>
          <w:lang w:val="en-GB"/>
        </w:rPr>
        <w:t xml:space="preserve">: </w:t>
      </w:r>
    </w:p>
    <w:p w:rsidR="006803B1" w:rsidRDefault="006803B1" w:rsidP="00954991">
      <w:pPr>
        <w:jc w:val="left"/>
        <w:rPr>
          <w:rFonts w:ascii="Arial" w:hAnsi="Arial" w:cs="Arial"/>
          <w:sz w:val="20"/>
          <w:lang w:val="en-GB"/>
        </w:rPr>
      </w:pPr>
      <w:r>
        <w:rPr>
          <w:rFonts w:ascii="Arial" w:hAnsi="Arial" w:cs="Arial"/>
          <w:sz w:val="20"/>
          <w:lang w:val="en-GB"/>
        </w:rPr>
        <w:t xml:space="preserve">The filenames of the provided examples contain the record type, e.g. “DMT.SDMG.Party.100”. This helps the user to identify the respective example but is not required by DMT. DMT only examines the file content to recognize the record type (see chapter </w:t>
      </w:r>
      <w:r>
        <w:rPr>
          <w:rFonts w:ascii="Arial" w:hAnsi="Arial" w:cs="Arial"/>
          <w:sz w:val="20"/>
          <w:lang w:val="en-GB"/>
        </w:rPr>
        <w:fldChar w:fldCharType="begin"/>
      </w:r>
      <w:r>
        <w:rPr>
          <w:rFonts w:ascii="Arial" w:hAnsi="Arial" w:cs="Arial"/>
          <w:sz w:val="20"/>
          <w:lang w:val="en-GB"/>
        </w:rPr>
        <w:instrText xml:space="preserve"> REF _Ref331691725 \r \h </w:instrText>
      </w:r>
      <w:r>
        <w:rPr>
          <w:rFonts w:ascii="Arial" w:hAnsi="Arial" w:cs="Arial"/>
          <w:sz w:val="20"/>
          <w:lang w:val="en-GB"/>
        </w:rPr>
      </w:r>
      <w:r>
        <w:rPr>
          <w:rFonts w:ascii="Arial" w:hAnsi="Arial" w:cs="Arial"/>
          <w:sz w:val="20"/>
          <w:lang w:val="en-GB"/>
        </w:rPr>
        <w:fldChar w:fldCharType="separate"/>
      </w:r>
      <w:r>
        <w:rPr>
          <w:rFonts w:ascii="Arial" w:hAnsi="Arial" w:cs="Arial"/>
          <w:sz w:val="20"/>
          <w:lang w:val="en-GB"/>
        </w:rPr>
        <w:t>2.1.4</w:t>
      </w:r>
      <w:r>
        <w:rPr>
          <w:rFonts w:ascii="Arial" w:hAnsi="Arial" w:cs="Arial"/>
          <w:sz w:val="20"/>
          <w:lang w:val="en-GB"/>
        </w:rPr>
        <w:fldChar w:fldCharType="end"/>
      </w:r>
      <w:r>
        <w:rPr>
          <w:rFonts w:ascii="Arial" w:hAnsi="Arial" w:cs="Arial"/>
          <w:sz w:val="20"/>
          <w:lang w:val="en-GB"/>
        </w:rPr>
        <w:t xml:space="preserve"> for details).</w:t>
      </w:r>
    </w:p>
    <w:p w:rsidR="006803B1" w:rsidRPr="00742C60" w:rsidRDefault="006803B1" w:rsidP="00954991">
      <w:pPr>
        <w:jc w:val="left"/>
        <w:rPr>
          <w:rFonts w:ascii="Arial" w:hAnsi="Arial" w:cs="Arial"/>
          <w:sz w:val="20"/>
          <w:lang w:val="en-GB"/>
        </w:rPr>
      </w:pPr>
    </w:p>
    <w:p w:rsidR="006803B1" w:rsidRDefault="006803B1" w:rsidP="00954991">
      <w:pPr>
        <w:pStyle w:val="Heading2"/>
        <w:rPr>
          <w:rFonts w:cs="Arial"/>
        </w:rPr>
      </w:pPr>
      <w:bookmarkStart w:id="50" w:name="_Toc328751354"/>
      <w:bookmarkStart w:id="51" w:name="_Toc385494909"/>
      <w:r>
        <w:rPr>
          <w:rFonts w:cs="Arial"/>
        </w:rPr>
        <w:t xml:space="preserve">Technical Specification of the </w:t>
      </w:r>
      <w:r w:rsidRPr="002318F1">
        <w:rPr>
          <w:rFonts w:cs="Arial"/>
        </w:rPr>
        <w:t>Excel</w:t>
      </w:r>
      <w:r>
        <w:rPr>
          <w:rFonts w:cs="Arial"/>
        </w:rPr>
        <w:t xml:space="preserve"> File</w:t>
      </w:r>
      <w:bookmarkEnd w:id="50"/>
      <w:bookmarkEnd w:id="51"/>
    </w:p>
    <w:p w:rsidR="006803B1" w:rsidRPr="000F4CC0" w:rsidRDefault="006803B1" w:rsidP="00954991">
      <w:pPr>
        <w:pStyle w:val="Heading3"/>
      </w:pPr>
      <w:bookmarkStart w:id="52" w:name="_Toc328751355"/>
      <w:bookmarkStart w:id="53" w:name="_Toc385494910"/>
      <w:r>
        <w:t>Excel Version</w:t>
      </w:r>
      <w:bookmarkEnd w:id="52"/>
      <w:bookmarkEnd w:id="53"/>
    </w:p>
    <w:p w:rsidR="006803B1" w:rsidRDefault="006803B1" w:rsidP="00954991">
      <w:pPr>
        <w:rPr>
          <w:rFonts w:ascii="Arial" w:hAnsi="Arial" w:cs="Arial"/>
          <w:sz w:val="20"/>
          <w:lang w:val="en-GB"/>
        </w:rPr>
      </w:pPr>
      <w:r>
        <w:rPr>
          <w:rFonts w:ascii="Arial" w:hAnsi="Arial" w:cs="Arial"/>
          <w:sz w:val="20"/>
          <w:lang w:val="en-GB"/>
        </w:rPr>
        <w:t>The Excel files adhere to one single distinct version of Microsoft Office.</w:t>
      </w:r>
    </w:p>
    <w:p w:rsidR="006803B1" w:rsidRDefault="006803B1" w:rsidP="00954991">
      <w:pPr>
        <w:rPr>
          <w:rFonts w:ascii="Arial" w:hAnsi="Arial" w:cs="Arial"/>
          <w:sz w:val="20"/>
          <w:lang w:val="en-GB"/>
        </w:rPr>
      </w:pPr>
    </w:p>
    <w:p w:rsidR="006803B1" w:rsidRPr="002318F1" w:rsidRDefault="006803B1" w:rsidP="00954991">
      <w:pPr>
        <w:rPr>
          <w:rFonts w:ascii="Arial" w:hAnsi="Arial" w:cs="Arial"/>
          <w:sz w:val="20"/>
          <w:lang w:val="en-GB" w:eastAsia="de-DE"/>
        </w:rPr>
      </w:pPr>
      <w:r>
        <w:rPr>
          <w:rFonts w:ascii="Arial" w:hAnsi="Arial" w:cs="Arial"/>
          <w:sz w:val="20"/>
          <w:lang w:val="en-GB" w:eastAsia="de-DE"/>
        </w:rPr>
        <w:t>Detailed information:</w:t>
      </w:r>
    </w:p>
    <w:p w:rsidR="006803B1" w:rsidRDefault="006803B1" w:rsidP="00954991">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hAnsi="Arial" w:cs="Arial"/>
          <w:sz w:val="20"/>
          <w:lang w:val="en-GB" w:eastAsia="de-DE"/>
        </w:rPr>
      </w:pPr>
      <w:r w:rsidRPr="002318F1">
        <w:rPr>
          <w:rFonts w:ascii="Arial" w:hAnsi="Arial" w:cs="Arial"/>
          <w:sz w:val="20"/>
          <w:lang w:val="en-GB" w:eastAsia="de-DE"/>
        </w:rPr>
        <w:lastRenderedPageBreak/>
        <w:t>Version:</w:t>
      </w:r>
      <w:r w:rsidRPr="002318F1">
        <w:rPr>
          <w:rFonts w:ascii="Arial" w:hAnsi="Arial" w:cs="Arial"/>
          <w:sz w:val="20"/>
          <w:lang w:val="en-GB" w:eastAsia="de-DE"/>
        </w:rPr>
        <w:tab/>
      </w:r>
      <w:r w:rsidRPr="002318F1">
        <w:rPr>
          <w:rFonts w:ascii="Arial" w:hAnsi="Arial" w:cs="Arial"/>
          <w:sz w:val="20"/>
          <w:lang w:val="en-GB" w:eastAsia="de-DE"/>
        </w:rPr>
        <w:tab/>
        <w:t>Microsoft</w:t>
      </w:r>
      <w:r w:rsidRPr="004A2219">
        <w:rPr>
          <w:rFonts w:ascii="Arial" w:hAnsi="Arial" w:cs="Arial"/>
          <w:sz w:val="20"/>
          <w:vertAlign w:val="superscript"/>
          <w:lang w:val="en-GB" w:eastAsia="de-DE"/>
        </w:rPr>
        <w:t>®</w:t>
      </w:r>
      <w:r w:rsidRPr="002318F1">
        <w:rPr>
          <w:rFonts w:ascii="Arial" w:hAnsi="Arial" w:cs="Arial"/>
          <w:sz w:val="20"/>
          <w:lang w:val="en-GB" w:eastAsia="de-DE"/>
        </w:rPr>
        <w:t xml:space="preserve"> Office Excel</w:t>
      </w:r>
      <w:r w:rsidRPr="004A2219">
        <w:rPr>
          <w:rFonts w:ascii="Arial" w:hAnsi="Arial" w:cs="Arial"/>
          <w:sz w:val="20"/>
          <w:vertAlign w:val="superscript"/>
          <w:lang w:val="en-GB" w:eastAsia="de-DE"/>
        </w:rPr>
        <w:t xml:space="preserve">® </w:t>
      </w:r>
      <w:r w:rsidRPr="002318F1">
        <w:rPr>
          <w:rFonts w:ascii="Arial" w:hAnsi="Arial" w:cs="Arial"/>
          <w:sz w:val="20"/>
          <w:lang w:val="en-GB" w:eastAsia="de-DE"/>
        </w:rPr>
        <w:t>2007</w:t>
      </w:r>
    </w:p>
    <w:p w:rsidR="006803B1" w:rsidRDefault="006803B1" w:rsidP="00954991">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hAnsi="Arial" w:cs="Arial"/>
          <w:sz w:val="20"/>
          <w:lang w:val="en-GB" w:eastAsia="de-DE"/>
        </w:rPr>
      </w:pPr>
      <w:r>
        <w:rPr>
          <w:rFonts w:ascii="Arial" w:hAnsi="Arial" w:cs="Arial"/>
          <w:sz w:val="20"/>
          <w:lang w:val="en-GB" w:eastAsia="de-DE"/>
        </w:rPr>
        <w:t>File E</w:t>
      </w:r>
      <w:r w:rsidRPr="002318F1">
        <w:rPr>
          <w:rFonts w:ascii="Arial" w:hAnsi="Arial" w:cs="Arial"/>
          <w:sz w:val="20"/>
          <w:lang w:val="en-GB" w:eastAsia="de-DE"/>
        </w:rPr>
        <w:t xml:space="preserve">xtension: </w:t>
      </w:r>
      <w:r w:rsidRPr="002318F1">
        <w:rPr>
          <w:rFonts w:ascii="Arial" w:hAnsi="Arial" w:cs="Arial"/>
          <w:sz w:val="20"/>
          <w:lang w:val="en-GB" w:eastAsia="de-DE"/>
        </w:rPr>
        <w:tab/>
      </w:r>
      <w:proofErr w:type="spellStart"/>
      <w:r w:rsidRPr="002318F1">
        <w:rPr>
          <w:rFonts w:ascii="Arial" w:hAnsi="Arial" w:cs="Arial"/>
          <w:sz w:val="20"/>
          <w:lang w:val="en-GB" w:eastAsia="de-DE"/>
        </w:rPr>
        <w:t>xlsx</w:t>
      </w:r>
      <w:proofErr w:type="spellEnd"/>
    </w:p>
    <w:p w:rsidR="006803B1" w:rsidRDefault="006803B1" w:rsidP="00954991">
      <w:pPr>
        <w:rPr>
          <w:rFonts w:ascii="Arial" w:hAnsi="Arial" w:cs="Arial"/>
          <w:sz w:val="20"/>
          <w:lang w:val="en-GB"/>
        </w:rPr>
      </w:pPr>
    </w:p>
    <w:p w:rsidR="006803B1" w:rsidRPr="002272DF" w:rsidRDefault="006803B1" w:rsidP="00954991">
      <w:pPr>
        <w:pStyle w:val="Heading3"/>
        <w:rPr>
          <w:rFonts w:cs="Arial"/>
        </w:rPr>
      </w:pPr>
      <w:bookmarkStart w:id="54" w:name="_Toc328751356"/>
      <w:bookmarkStart w:id="55" w:name="_Toc385494911"/>
      <w:r w:rsidRPr="002272DF">
        <w:rPr>
          <w:rFonts w:cs="Arial"/>
        </w:rPr>
        <w:t>Restrictions</w:t>
      </w:r>
      <w:bookmarkEnd w:id="54"/>
      <w:bookmarkEnd w:id="55"/>
    </w:p>
    <w:p w:rsidR="006803B1" w:rsidRDefault="006803B1" w:rsidP="00954991">
      <w:pPr>
        <w:pStyle w:val="Heading4"/>
      </w:pPr>
      <w:bookmarkStart w:id="56" w:name="_Toc385494912"/>
      <w:r>
        <w:t>Worksheets</w:t>
      </w:r>
      <w:bookmarkEnd w:id="56"/>
    </w:p>
    <w:p w:rsidR="006803B1" w:rsidRDefault="006803B1" w:rsidP="00954991">
      <w:pPr>
        <w:rPr>
          <w:rFonts w:ascii="Arial" w:hAnsi="Arial" w:cs="Arial"/>
          <w:sz w:val="20"/>
          <w:lang w:val="en-GB"/>
        </w:rPr>
      </w:pPr>
      <w:r>
        <w:rPr>
          <w:rFonts w:ascii="Arial" w:hAnsi="Arial" w:cs="Arial"/>
          <w:sz w:val="20"/>
          <w:lang w:val="en-GB"/>
        </w:rPr>
        <w:t>The option that one Excel file may contain several worksheets is not supported. DMT uses only the very first worksheet.</w:t>
      </w:r>
    </w:p>
    <w:p w:rsidR="006803B1" w:rsidRDefault="006803B1" w:rsidP="00954991">
      <w:pPr>
        <w:rPr>
          <w:rFonts w:ascii="Arial" w:hAnsi="Arial" w:cs="Arial"/>
          <w:sz w:val="20"/>
          <w:lang w:val="en-GB"/>
        </w:rPr>
      </w:pPr>
    </w:p>
    <w:p w:rsidR="006803B1" w:rsidRPr="002272DF" w:rsidRDefault="006803B1" w:rsidP="00954991">
      <w:pPr>
        <w:pStyle w:val="Heading4"/>
      </w:pPr>
      <w:bookmarkStart w:id="57" w:name="_Toc385494913"/>
      <w:r w:rsidRPr="002272DF">
        <w:t>Number of Rows</w:t>
      </w:r>
      <w:bookmarkEnd w:id="57"/>
    </w:p>
    <w:p w:rsidR="006803B1" w:rsidRDefault="006803B1" w:rsidP="00954991">
      <w:pPr>
        <w:rPr>
          <w:rFonts w:ascii="Arial" w:hAnsi="Arial" w:cs="Arial"/>
          <w:sz w:val="20"/>
          <w:lang w:val="en-GB"/>
        </w:rPr>
      </w:pPr>
      <w:r>
        <w:rPr>
          <w:rFonts w:ascii="Arial" w:hAnsi="Arial" w:cs="Arial"/>
          <w:sz w:val="20"/>
          <w:lang w:val="en-GB"/>
        </w:rPr>
        <w:t>Due to technical limitations t</w:t>
      </w:r>
      <w:r w:rsidRPr="002318F1">
        <w:rPr>
          <w:rFonts w:ascii="Arial" w:hAnsi="Arial" w:cs="Arial"/>
          <w:sz w:val="20"/>
          <w:lang w:val="en-GB"/>
        </w:rPr>
        <w:t xml:space="preserve">he number of </w:t>
      </w:r>
      <w:r>
        <w:rPr>
          <w:rFonts w:ascii="Arial" w:hAnsi="Arial" w:cs="Arial"/>
          <w:sz w:val="20"/>
          <w:lang w:val="en-GB"/>
        </w:rPr>
        <w:t>rows</w:t>
      </w:r>
      <w:r w:rsidRPr="002318F1">
        <w:rPr>
          <w:rFonts w:ascii="Arial" w:hAnsi="Arial" w:cs="Arial"/>
          <w:sz w:val="20"/>
          <w:lang w:val="en-GB"/>
        </w:rPr>
        <w:t xml:space="preserve"> is restricted. </w:t>
      </w:r>
    </w:p>
    <w:p w:rsidR="006803B1" w:rsidRDefault="006803B1" w:rsidP="00954991">
      <w:pPr>
        <w:rPr>
          <w:rFonts w:ascii="Arial" w:hAnsi="Arial" w:cs="Arial"/>
          <w:sz w:val="20"/>
          <w:lang w:val="en-GB"/>
        </w:rPr>
      </w:pPr>
    </w:p>
    <w:p w:rsidR="006803B1" w:rsidRPr="002318F1" w:rsidRDefault="006803B1" w:rsidP="00954991">
      <w:pPr>
        <w:rPr>
          <w:rFonts w:ascii="Arial" w:hAnsi="Arial" w:cs="Arial"/>
          <w:sz w:val="20"/>
          <w:lang w:val="en-GB"/>
        </w:rPr>
      </w:pPr>
      <w:r>
        <w:rPr>
          <w:rFonts w:ascii="Arial" w:hAnsi="Arial" w:cs="Arial"/>
          <w:sz w:val="20"/>
          <w:lang w:val="en-GB"/>
        </w:rPr>
        <w:t>Detailed</w:t>
      </w:r>
      <w:r w:rsidRPr="002318F1">
        <w:rPr>
          <w:rFonts w:ascii="Arial" w:hAnsi="Arial" w:cs="Arial"/>
          <w:sz w:val="20"/>
          <w:lang w:val="en-GB"/>
        </w:rPr>
        <w:t xml:space="preserve"> information:</w:t>
      </w:r>
    </w:p>
    <w:p w:rsidR="006803B1" w:rsidRPr="00AA18C3" w:rsidRDefault="006803B1" w:rsidP="00954991">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hAnsi="Arial" w:cs="Arial"/>
          <w:sz w:val="20"/>
          <w:lang w:val="en-GB" w:eastAsia="de-DE"/>
        </w:rPr>
      </w:pPr>
      <w:r w:rsidRPr="00AA18C3">
        <w:rPr>
          <w:rFonts w:ascii="Arial" w:hAnsi="Arial" w:cs="Arial"/>
          <w:sz w:val="20"/>
          <w:lang w:val="en-GB" w:eastAsia="de-DE"/>
        </w:rPr>
        <w:t>Maximum number of rows:</w:t>
      </w:r>
      <w:r w:rsidRPr="00AA18C3">
        <w:rPr>
          <w:rFonts w:ascii="Arial" w:hAnsi="Arial" w:cs="Arial"/>
          <w:sz w:val="20"/>
          <w:lang w:val="en-GB" w:eastAsia="de-DE"/>
        </w:rPr>
        <w:tab/>
        <w:t>50.000</w:t>
      </w:r>
      <w:r w:rsidRPr="00AA18C3">
        <w:rPr>
          <w:rStyle w:val="FootnoteReference"/>
          <w:rFonts w:cs="Arial"/>
          <w:lang w:val="en-GB" w:eastAsia="de-DE"/>
        </w:rPr>
        <w:footnoteReference w:id="4"/>
      </w:r>
    </w:p>
    <w:p w:rsidR="006803B1" w:rsidRPr="00AA18C3" w:rsidRDefault="006803B1" w:rsidP="009B4A5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left"/>
        <w:rPr>
          <w:rFonts w:ascii="Arial" w:hAnsi="Arial" w:cs="Arial"/>
          <w:sz w:val="20"/>
          <w:lang w:val="en-GB" w:eastAsia="de-DE"/>
        </w:rPr>
      </w:pPr>
    </w:p>
    <w:p w:rsidR="006803B1" w:rsidRPr="00AA18C3" w:rsidRDefault="006803B1" w:rsidP="009B4A5B">
      <w:pPr>
        <w:pStyle w:val="Heading4"/>
      </w:pPr>
      <w:bookmarkStart w:id="58" w:name="_Toc385494914"/>
      <w:r w:rsidRPr="00AA18C3">
        <w:t>Size limits</w:t>
      </w:r>
      <w:bookmarkEnd w:id="58"/>
    </w:p>
    <w:p w:rsidR="006803B1" w:rsidRDefault="006803B1" w:rsidP="00D05C39">
      <w:pPr>
        <w:rPr>
          <w:rFonts w:cs="Arial"/>
          <w:sz w:val="20"/>
        </w:rPr>
      </w:pPr>
      <w:r w:rsidRPr="00AA18C3">
        <w:rPr>
          <w:rFonts w:ascii="Arial" w:hAnsi="Arial" w:cs="Arial"/>
          <w:sz w:val="20"/>
          <w:lang w:val="en-GB"/>
        </w:rPr>
        <w:t xml:space="preserve">In addition to the number of rows, the uploaded file </w:t>
      </w:r>
      <w:proofErr w:type="spellStart"/>
      <w:r w:rsidRPr="00AA18C3">
        <w:rPr>
          <w:rFonts w:ascii="Arial" w:hAnsi="Arial" w:cs="Arial"/>
          <w:sz w:val="20"/>
          <w:lang w:val="en-GB"/>
        </w:rPr>
        <w:t>can not</w:t>
      </w:r>
      <w:proofErr w:type="spellEnd"/>
      <w:r w:rsidRPr="00AA18C3">
        <w:rPr>
          <w:rFonts w:ascii="Arial" w:hAnsi="Arial" w:cs="Arial"/>
          <w:sz w:val="20"/>
          <w:lang w:val="en-GB"/>
        </w:rPr>
        <w:t xml:space="preserve"> exceed 9 MB.</w:t>
      </w:r>
    </w:p>
    <w:p w:rsidR="006803B1" w:rsidRPr="00D05C39" w:rsidRDefault="006803B1" w:rsidP="009B4A5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left"/>
        <w:rPr>
          <w:rFonts w:ascii="Arial" w:hAnsi="Arial" w:cs="Arial"/>
          <w:sz w:val="20"/>
          <w:highlight w:val="yellow"/>
          <w:lang w:val="en-GB" w:eastAsia="de-DE"/>
        </w:rPr>
      </w:pPr>
    </w:p>
    <w:p w:rsidR="006803B1" w:rsidRPr="000A3609" w:rsidRDefault="006803B1" w:rsidP="00954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left"/>
        <w:rPr>
          <w:rFonts w:ascii="Arial" w:hAnsi="Arial" w:cs="Arial"/>
          <w:sz w:val="20"/>
          <w:lang w:val="en-GB" w:eastAsia="de-DE"/>
        </w:rPr>
      </w:pPr>
    </w:p>
    <w:p w:rsidR="006803B1" w:rsidRDefault="006803B1" w:rsidP="00954991">
      <w:pPr>
        <w:pStyle w:val="Heading2"/>
        <w:rPr>
          <w:rFonts w:cs="Arial"/>
        </w:rPr>
      </w:pPr>
      <w:bookmarkStart w:id="59" w:name="_Toc328751357"/>
      <w:bookmarkStart w:id="60" w:name="_Toc385494915"/>
      <w:r>
        <w:rPr>
          <w:rFonts w:cs="Arial"/>
        </w:rPr>
        <w:t xml:space="preserve">Technical Specification of the </w:t>
      </w:r>
      <w:r w:rsidRPr="002318F1">
        <w:rPr>
          <w:rFonts w:cs="Arial"/>
        </w:rPr>
        <w:t>Flat File</w:t>
      </w:r>
      <w:bookmarkEnd w:id="59"/>
      <w:bookmarkEnd w:id="60"/>
    </w:p>
    <w:p w:rsidR="006803B1" w:rsidRPr="0067765A" w:rsidRDefault="006803B1" w:rsidP="00954991">
      <w:pPr>
        <w:pStyle w:val="Heading3"/>
      </w:pPr>
      <w:bookmarkStart w:id="61" w:name="_Toc328751358"/>
      <w:bookmarkStart w:id="62" w:name="_Toc385494916"/>
      <w:r>
        <w:t xml:space="preserve">Compliancy to </w:t>
      </w:r>
      <w:r w:rsidRPr="0067765A">
        <w:t>RFC 4180</w:t>
      </w:r>
      <w:bookmarkEnd w:id="61"/>
      <w:bookmarkEnd w:id="62"/>
    </w:p>
    <w:p w:rsidR="006803B1" w:rsidRDefault="006803B1" w:rsidP="00954991">
      <w:pPr>
        <w:rPr>
          <w:rFonts w:ascii="Arial" w:hAnsi="Arial" w:cs="Arial"/>
          <w:sz w:val="20"/>
          <w:lang w:val="en-GB"/>
        </w:rPr>
      </w:pPr>
      <w:r>
        <w:rPr>
          <w:rFonts w:ascii="Arial" w:hAnsi="Arial" w:cs="Arial"/>
          <w:sz w:val="20"/>
          <w:lang w:val="en-GB"/>
        </w:rPr>
        <w:t xml:space="preserve">The flat file has a CSV format that </w:t>
      </w:r>
      <w:r w:rsidRPr="002318F1">
        <w:rPr>
          <w:rFonts w:ascii="Arial" w:hAnsi="Arial" w:cs="Arial"/>
          <w:sz w:val="20"/>
          <w:lang w:val="en-GB"/>
        </w:rPr>
        <w:t xml:space="preserve">follows closely </w:t>
      </w:r>
      <w:hyperlink r:id="rId18" w:history="1">
        <w:r w:rsidRPr="002318F1">
          <w:rPr>
            <w:rStyle w:val="Hyperlink"/>
            <w:rFonts w:ascii="Arial" w:hAnsi="Arial" w:cs="Arial"/>
            <w:sz w:val="20"/>
          </w:rPr>
          <w:t>RFC 4180.</w:t>
        </w:r>
      </w:hyperlink>
      <w:r>
        <w:rPr>
          <w:rFonts w:ascii="Arial" w:hAnsi="Arial" w:cs="Arial"/>
          <w:sz w:val="20"/>
          <w:lang w:val="en-GB"/>
        </w:rPr>
        <w:t xml:space="preserve"> The</w:t>
      </w:r>
      <w:r w:rsidRPr="002318F1">
        <w:rPr>
          <w:rFonts w:ascii="Arial" w:hAnsi="Arial" w:cs="Arial"/>
          <w:sz w:val="20"/>
          <w:lang w:val="en-GB"/>
        </w:rPr>
        <w:t xml:space="preserve"> RFC </w:t>
      </w:r>
      <w:r>
        <w:rPr>
          <w:rFonts w:ascii="Arial" w:hAnsi="Arial" w:cs="Arial"/>
          <w:sz w:val="20"/>
          <w:lang w:val="en-GB"/>
        </w:rPr>
        <w:t>specifies</w:t>
      </w:r>
      <w:r w:rsidRPr="002318F1">
        <w:rPr>
          <w:rFonts w:ascii="Arial" w:hAnsi="Arial" w:cs="Arial"/>
          <w:sz w:val="20"/>
          <w:lang w:val="en-GB"/>
        </w:rPr>
        <w:t xml:space="preserve"> a format that is widel</w:t>
      </w:r>
      <w:r>
        <w:rPr>
          <w:rFonts w:ascii="Arial" w:hAnsi="Arial" w:cs="Arial"/>
          <w:sz w:val="20"/>
          <w:lang w:val="en-GB"/>
        </w:rPr>
        <w:t>y used by many implementations and eases the development of an unload process.</w:t>
      </w:r>
    </w:p>
    <w:p w:rsidR="006803B1" w:rsidRDefault="006803B1" w:rsidP="00954991">
      <w:pPr>
        <w:rPr>
          <w:rFonts w:ascii="Arial" w:hAnsi="Arial" w:cs="Arial"/>
          <w:sz w:val="20"/>
          <w:lang w:val="en-GB"/>
        </w:rPr>
      </w:pPr>
    </w:p>
    <w:p w:rsidR="006803B1" w:rsidRPr="002318F1" w:rsidRDefault="006803B1" w:rsidP="00954991">
      <w:pPr>
        <w:rPr>
          <w:rFonts w:ascii="Arial" w:hAnsi="Arial" w:cs="Arial"/>
          <w:sz w:val="20"/>
          <w:lang w:val="en-GB" w:eastAsia="de-DE"/>
        </w:rPr>
      </w:pPr>
      <w:r>
        <w:rPr>
          <w:rFonts w:ascii="Arial" w:hAnsi="Arial" w:cs="Arial"/>
          <w:sz w:val="20"/>
          <w:lang w:val="en-GB" w:eastAsia="de-DE"/>
        </w:rPr>
        <w:t>Detailed information:</w:t>
      </w:r>
    </w:p>
    <w:p w:rsidR="006803B1" w:rsidRDefault="006803B1" w:rsidP="00954991">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hAnsi="Arial" w:cs="Arial"/>
          <w:sz w:val="20"/>
          <w:lang w:val="en-GB" w:eastAsia="de-DE"/>
        </w:rPr>
      </w:pPr>
      <w:r>
        <w:rPr>
          <w:rFonts w:ascii="Arial" w:hAnsi="Arial" w:cs="Arial"/>
          <w:sz w:val="20"/>
          <w:lang w:val="en-GB" w:eastAsia="de-DE"/>
        </w:rPr>
        <w:t xml:space="preserve">File Extension: </w:t>
      </w:r>
      <w:r>
        <w:rPr>
          <w:rFonts w:ascii="Arial" w:hAnsi="Arial" w:cs="Arial"/>
          <w:sz w:val="20"/>
          <w:lang w:val="en-GB" w:eastAsia="de-DE"/>
        </w:rPr>
        <w:tab/>
      </w:r>
      <w:proofErr w:type="spellStart"/>
      <w:r>
        <w:rPr>
          <w:rFonts w:ascii="Arial" w:hAnsi="Arial" w:cs="Arial"/>
          <w:sz w:val="20"/>
          <w:lang w:val="en-GB" w:eastAsia="de-DE"/>
        </w:rPr>
        <w:t>csv</w:t>
      </w:r>
      <w:proofErr w:type="spellEnd"/>
    </w:p>
    <w:p w:rsidR="006803B1" w:rsidRPr="000A3609" w:rsidRDefault="006803B1" w:rsidP="00954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left"/>
        <w:rPr>
          <w:rFonts w:ascii="Arial" w:hAnsi="Arial" w:cs="Arial"/>
          <w:sz w:val="20"/>
          <w:lang w:val="en-GB" w:eastAsia="de-DE"/>
        </w:rPr>
      </w:pPr>
    </w:p>
    <w:p w:rsidR="006803B1" w:rsidRPr="002318F1" w:rsidRDefault="006803B1" w:rsidP="00954991">
      <w:pPr>
        <w:pStyle w:val="Heading3"/>
        <w:rPr>
          <w:rFonts w:cs="Arial"/>
        </w:rPr>
      </w:pPr>
      <w:bookmarkStart w:id="63" w:name="_Toc307500741"/>
      <w:bookmarkStart w:id="64" w:name="_Toc309286576"/>
      <w:bookmarkStart w:id="65" w:name="_Ref324504511"/>
      <w:bookmarkStart w:id="66" w:name="_Toc328751359"/>
      <w:bookmarkStart w:id="67" w:name="_Toc385494917"/>
      <w:r w:rsidRPr="002318F1">
        <w:rPr>
          <w:rFonts w:cs="Arial"/>
        </w:rPr>
        <w:lastRenderedPageBreak/>
        <w:t>Definition of the CSV Format</w:t>
      </w:r>
      <w:bookmarkEnd w:id="63"/>
      <w:bookmarkEnd w:id="64"/>
      <w:bookmarkEnd w:id="65"/>
      <w:r>
        <w:rPr>
          <w:rFonts w:cs="Arial"/>
        </w:rPr>
        <w:t xml:space="preserve"> (RFC 4180)</w:t>
      </w:r>
      <w:bookmarkEnd w:id="66"/>
      <w:bookmarkEnd w:id="67"/>
    </w:p>
    <w:p w:rsidR="006803B1" w:rsidRPr="002318F1" w:rsidRDefault="006803B1" w:rsidP="00DE32BA">
      <w:pPr>
        <w:pStyle w:val="Tableau"/>
        <w:numPr>
          <w:ilvl w:val="0"/>
          <w:numId w:val="11"/>
        </w:numPr>
        <w:rPr>
          <w:rFonts w:ascii="Arial" w:hAnsi="Arial" w:cs="Arial"/>
          <w:snapToGrid w:val="0"/>
          <w:sz w:val="20"/>
          <w:szCs w:val="20"/>
          <w:lang w:val="en-GB"/>
        </w:rPr>
        <w:pPrChange w:id="68" w:author="Author">
          <w:pPr>
            <w:pStyle w:val="Tableau"/>
            <w:numPr>
              <w:numId w:val="12"/>
            </w:numPr>
            <w:tabs>
              <w:tab w:val="num" w:pos="1137"/>
            </w:tabs>
            <w:ind w:left="1137" w:hanging="360"/>
          </w:pPr>
        </w:pPrChange>
      </w:pPr>
      <w:r w:rsidRPr="002318F1">
        <w:rPr>
          <w:rFonts w:ascii="Arial" w:hAnsi="Arial" w:cs="Arial"/>
          <w:snapToGrid w:val="0"/>
          <w:sz w:val="20"/>
          <w:szCs w:val="20"/>
          <w:lang w:val="en-GB"/>
        </w:rPr>
        <w:t xml:space="preserve">Each </w:t>
      </w:r>
      <w:r>
        <w:rPr>
          <w:rFonts w:ascii="Arial" w:hAnsi="Arial" w:cs="Arial"/>
          <w:snapToGrid w:val="0"/>
          <w:sz w:val="20"/>
          <w:szCs w:val="20"/>
          <w:lang w:val="en-GB"/>
        </w:rPr>
        <w:t>row</w:t>
      </w:r>
      <w:r w:rsidRPr="002318F1">
        <w:rPr>
          <w:rFonts w:ascii="Arial" w:hAnsi="Arial" w:cs="Arial"/>
          <w:snapToGrid w:val="0"/>
          <w:sz w:val="20"/>
          <w:szCs w:val="20"/>
          <w:lang w:val="en-GB"/>
        </w:rPr>
        <w:t xml:space="preserve"> is located on a separate line, delimited by a line break (CRLF).  For example:</w:t>
      </w:r>
    </w:p>
    <w:p w:rsidR="006803B1" w:rsidRPr="002318F1" w:rsidRDefault="006803B1" w:rsidP="00954991">
      <w:pPr>
        <w:pStyle w:val="Tableau"/>
        <w:rPr>
          <w:rFonts w:ascii="Arial" w:hAnsi="Arial" w:cs="Arial"/>
          <w:snapToGrid w:val="0"/>
          <w:sz w:val="20"/>
          <w:szCs w:val="20"/>
          <w:lang w:val="en-GB"/>
        </w:rPr>
      </w:pPr>
    </w:p>
    <w:p w:rsidR="006803B1" w:rsidRPr="002318F1" w:rsidRDefault="006803B1" w:rsidP="00954991">
      <w:pPr>
        <w:pStyle w:val="Tableau"/>
        <w:ind w:left="360"/>
        <w:rPr>
          <w:rFonts w:ascii="Arial" w:hAnsi="Arial" w:cs="Arial"/>
          <w:sz w:val="20"/>
          <w:szCs w:val="20"/>
          <w:lang w:val="en-GB" w:eastAsia="de-DE"/>
        </w:rPr>
      </w:pPr>
      <w:proofErr w:type="spellStart"/>
      <w:proofErr w:type="gramStart"/>
      <w:r w:rsidRPr="002318F1">
        <w:rPr>
          <w:rFonts w:ascii="Arial" w:hAnsi="Arial" w:cs="Arial"/>
          <w:sz w:val="20"/>
          <w:szCs w:val="20"/>
          <w:lang w:val="en-GB" w:eastAsia="de-DE"/>
        </w:rPr>
        <w:t>aaa,</w:t>
      </w:r>
      <w:proofErr w:type="gramEnd"/>
      <w:r w:rsidRPr="002318F1">
        <w:rPr>
          <w:rFonts w:ascii="Arial" w:hAnsi="Arial" w:cs="Arial"/>
          <w:sz w:val="20"/>
          <w:szCs w:val="20"/>
          <w:lang w:val="en-GB" w:eastAsia="de-DE"/>
        </w:rPr>
        <w:t>bbb,ccc</w:t>
      </w:r>
      <w:proofErr w:type="spellEnd"/>
      <w:r w:rsidRPr="002318F1">
        <w:rPr>
          <w:rFonts w:ascii="Arial" w:hAnsi="Arial" w:cs="Arial"/>
          <w:sz w:val="20"/>
          <w:szCs w:val="20"/>
          <w:lang w:val="en-GB" w:eastAsia="de-DE"/>
        </w:rPr>
        <w:t xml:space="preserve"> CRLF</w:t>
      </w:r>
    </w:p>
    <w:p w:rsidR="006803B1" w:rsidRPr="002318F1" w:rsidRDefault="006803B1" w:rsidP="00954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left"/>
        <w:rPr>
          <w:rFonts w:ascii="Arial" w:hAnsi="Arial" w:cs="Arial"/>
          <w:sz w:val="20"/>
          <w:lang w:val="en-GB" w:eastAsia="de-DE"/>
        </w:rPr>
      </w:pPr>
      <w:proofErr w:type="spellStart"/>
      <w:proofErr w:type="gramStart"/>
      <w:r w:rsidRPr="002318F1">
        <w:rPr>
          <w:rFonts w:ascii="Arial" w:hAnsi="Arial" w:cs="Arial"/>
          <w:sz w:val="20"/>
          <w:lang w:val="en-GB" w:eastAsia="de-DE"/>
        </w:rPr>
        <w:t>zzz,</w:t>
      </w:r>
      <w:proofErr w:type="gramEnd"/>
      <w:r w:rsidRPr="002318F1">
        <w:rPr>
          <w:rFonts w:ascii="Arial" w:hAnsi="Arial" w:cs="Arial"/>
          <w:sz w:val="20"/>
          <w:lang w:val="en-GB" w:eastAsia="de-DE"/>
        </w:rPr>
        <w:t>yyy,xxx</w:t>
      </w:r>
      <w:proofErr w:type="spellEnd"/>
      <w:r w:rsidRPr="002318F1">
        <w:rPr>
          <w:rFonts w:ascii="Arial" w:hAnsi="Arial" w:cs="Arial"/>
          <w:sz w:val="20"/>
          <w:lang w:val="en-GB" w:eastAsia="de-DE"/>
        </w:rPr>
        <w:t xml:space="preserve"> CRLF</w:t>
      </w:r>
    </w:p>
    <w:p w:rsidR="006803B1" w:rsidRPr="002318F1" w:rsidRDefault="006803B1" w:rsidP="00954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hAnsi="Arial" w:cs="Arial"/>
          <w:sz w:val="20"/>
          <w:lang w:val="en-GB" w:eastAsia="de-DE"/>
        </w:rPr>
      </w:pPr>
    </w:p>
    <w:p w:rsidR="006803B1" w:rsidRPr="00F375FF" w:rsidRDefault="006803B1" w:rsidP="00954991">
      <w:pPr>
        <w:pStyle w:val="Tableau"/>
        <w:numPr>
          <w:ilvl w:val="0"/>
          <w:numId w:val="8"/>
        </w:numPr>
        <w:ind w:left="360"/>
        <w:rPr>
          <w:rFonts w:ascii="Arial" w:hAnsi="Arial" w:cs="Arial"/>
          <w:snapToGrid w:val="0"/>
          <w:sz w:val="20"/>
          <w:szCs w:val="20"/>
          <w:lang w:val="en-GB"/>
        </w:rPr>
      </w:pPr>
      <w:r w:rsidRPr="00F375FF">
        <w:rPr>
          <w:rFonts w:ascii="Arial" w:hAnsi="Arial" w:cs="Arial"/>
          <w:snapToGrid w:val="0"/>
          <w:sz w:val="20"/>
          <w:szCs w:val="20"/>
          <w:lang w:val="en-GB"/>
        </w:rPr>
        <w:t xml:space="preserve">The last </w:t>
      </w:r>
      <w:r>
        <w:rPr>
          <w:rFonts w:ascii="Arial" w:hAnsi="Arial" w:cs="Arial"/>
          <w:snapToGrid w:val="0"/>
          <w:sz w:val="20"/>
          <w:szCs w:val="20"/>
          <w:lang w:val="en-GB"/>
        </w:rPr>
        <w:t>row</w:t>
      </w:r>
      <w:r w:rsidRPr="00F375FF">
        <w:rPr>
          <w:rFonts w:ascii="Arial" w:hAnsi="Arial" w:cs="Arial"/>
          <w:snapToGrid w:val="0"/>
          <w:sz w:val="20"/>
          <w:szCs w:val="20"/>
          <w:lang w:val="en-GB"/>
        </w:rPr>
        <w:t xml:space="preserve"> in the file has no ending line break.</w:t>
      </w:r>
      <w:r>
        <w:rPr>
          <w:rFonts w:ascii="Arial" w:hAnsi="Arial" w:cs="Arial"/>
          <w:snapToGrid w:val="0"/>
          <w:sz w:val="20"/>
          <w:szCs w:val="20"/>
          <w:lang w:val="en-GB"/>
        </w:rPr>
        <w:t xml:space="preserve"> </w:t>
      </w:r>
      <w:r w:rsidRPr="00F375FF">
        <w:rPr>
          <w:rFonts w:ascii="Arial" w:hAnsi="Arial" w:cs="Arial"/>
          <w:snapToGrid w:val="0"/>
          <w:sz w:val="20"/>
          <w:szCs w:val="20"/>
          <w:lang w:val="en-GB"/>
        </w:rPr>
        <w:t>For example:</w:t>
      </w:r>
    </w:p>
    <w:p w:rsidR="006803B1" w:rsidRPr="002318F1" w:rsidRDefault="006803B1" w:rsidP="00954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hAnsi="Arial" w:cs="Arial"/>
          <w:sz w:val="20"/>
          <w:lang w:val="en-GB" w:eastAsia="de-DE"/>
        </w:rPr>
      </w:pPr>
    </w:p>
    <w:p w:rsidR="006803B1" w:rsidRPr="002318F1" w:rsidRDefault="006803B1" w:rsidP="00954991">
      <w:pPr>
        <w:pStyle w:val="Tableau"/>
        <w:ind w:left="360"/>
        <w:rPr>
          <w:rFonts w:ascii="Arial" w:hAnsi="Arial" w:cs="Arial"/>
          <w:snapToGrid w:val="0"/>
          <w:sz w:val="20"/>
          <w:szCs w:val="20"/>
          <w:lang w:val="en-GB"/>
        </w:rPr>
      </w:pPr>
      <w:proofErr w:type="spellStart"/>
      <w:proofErr w:type="gramStart"/>
      <w:r w:rsidRPr="002318F1">
        <w:rPr>
          <w:rFonts w:ascii="Arial" w:hAnsi="Arial" w:cs="Arial"/>
          <w:snapToGrid w:val="0"/>
          <w:sz w:val="20"/>
          <w:szCs w:val="20"/>
          <w:lang w:val="en-GB"/>
        </w:rPr>
        <w:t>aaa,</w:t>
      </w:r>
      <w:proofErr w:type="gramEnd"/>
      <w:r w:rsidRPr="002318F1">
        <w:rPr>
          <w:rFonts w:ascii="Arial" w:hAnsi="Arial" w:cs="Arial"/>
          <w:snapToGrid w:val="0"/>
          <w:sz w:val="20"/>
          <w:szCs w:val="20"/>
          <w:lang w:val="en-GB"/>
        </w:rPr>
        <w:t>bbb,ccc</w:t>
      </w:r>
      <w:proofErr w:type="spellEnd"/>
      <w:r w:rsidRPr="002318F1">
        <w:rPr>
          <w:rFonts w:ascii="Arial" w:hAnsi="Arial" w:cs="Arial"/>
          <w:snapToGrid w:val="0"/>
          <w:sz w:val="20"/>
          <w:szCs w:val="20"/>
          <w:lang w:val="en-GB"/>
        </w:rPr>
        <w:t xml:space="preserve"> CRLF</w:t>
      </w:r>
    </w:p>
    <w:p w:rsidR="006803B1" w:rsidRPr="002318F1" w:rsidRDefault="006803B1" w:rsidP="00954991">
      <w:pPr>
        <w:pStyle w:val="Tableau"/>
        <w:ind w:left="360"/>
        <w:rPr>
          <w:rFonts w:ascii="Arial" w:hAnsi="Arial" w:cs="Arial"/>
          <w:snapToGrid w:val="0"/>
          <w:sz w:val="20"/>
          <w:szCs w:val="20"/>
          <w:lang w:val="en-GB"/>
        </w:rPr>
      </w:pPr>
      <w:proofErr w:type="spellStart"/>
      <w:proofErr w:type="gramStart"/>
      <w:r w:rsidRPr="002318F1">
        <w:rPr>
          <w:rFonts w:ascii="Arial" w:hAnsi="Arial" w:cs="Arial"/>
          <w:snapToGrid w:val="0"/>
          <w:sz w:val="20"/>
          <w:szCs w:val="20"/>
          <w:lang w:val="en-GB"/>
        </w:rPr>
        <w:t>zzz,</w:t>
      </w:r>
      <w:proofErr w:type="gramEnd"/>
      <w:r w:rsidRPr="002318F1">
        <w:rPr>
          <w:rFonts w:ascii="Arial" w:hAnsi="Arial" w:cs="Arial"/>
          <w:snapToGrid w:val="0"/>
          <w:sz w:val="20"/>
          <w:szCs w:val="20"/>
          <w:lang w:val="en-GB"/>
        </w:rPr>
        <w:t>yyy,xxx</w:t>
      </w:r>
      <w:proofErr w:type="spellEnd"/>
    </w:p>
    <w:p w:rsidR="006803B1" w:rsidRPr="002318F1" w:rsidRDefault="006803B1" w:rsidP="00954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hAnsi="Arial" w:cs="Arial"/>
          <w:sz w:val="20"/>
          <w:lang w:val="en-GB" w:eastAsia="de-DE"/>
        </w:rPr>
      </w:pPr>
    </w:p>
    <w:p w:rsidR="006803B1" w:rsidRPr="00F375FF" w:rsidRDefault="006803B1" w:rsidP="00954991">
      <w:pPr>
        <w:pStyle w:val="Tableau"/>
        <w:numPr>
          <w:ilvl w:val="0"/>
          <w:numId w:val="8"/>
        </w:numPr>
        <w:ind w:left="360"/>
        <w:rPr>
          <w:rFonts w:ascii="Arial" w:hAnsi="Arial" w:cs="Arial"/>
          <w:snapToGrid w:val="0"/>
          <w:sz w:val="20"/>
          <w:szCs w:val="20"/>
          <w:lang w:val="en-GB"/>
        </w:rPr>
      </w:pPr>
      <w:r w:rsidRPr="00F375FF">
        <w:rPr>
          <w:rFonts w:ascii="Arial" w:hAnsi="Arial" w:cs="Arial"/>
          <w:snapToGrid w:val="0"/>
          <w:sz w:val="20"/>
          <w:szCs w:val="20"/>
          <w:lang w:val="en-GB"/>
        </w:rPr>
        <w:t xml:space="preserve">Within each </w:t>
      </w:r>
      <w:r>
        <w:rPr>
          <w:rFonts w:ascii="Arial" w:hAnsi="Arial" w:cs="Arial"/>
          <w:snapToGrid w:val="0"/>
          <w:sz w:val="20"/>
          <w:szCs w:val="20"/>
          <w:lang w:val="en-GB"/>
        </w:rPr>
        <w:t>row</w:t>
      </w:r>
      <w:r w:rsidRPr="00F375FF">
        <w:rPr>
          <w:rFonts w:ascii="Arial" w:hAnsi="Arial" w:cs="Arial"/>
          <w:snapToGrid w:val="0"/>
          <w:sz w:val="20"/>
          <w:szCs w:val="20"/>
          <w:lang w:val="en-GB"/>
        </w:rPr>
        <w:t xml:space="preserve">, there are one or more fields, separated by commas.  Each </w:t>
      </w:r>
      <w:r>
        <w:rPr>
          <w:rFonts w:ascii="Arial" w:hAnsi="Arial" w:cs="Arial"/>
          <w:snapToGrid w:val="0"/>
          <w:sz w:val="20"/>
          <w:szCs w:val="20"/>
          <w:lang w:val="en-GB"/>
        </w:rPr>
        <w:t>row</w:t>
      </w:r>
      <w:r w:rsidRPr="00F375FF">
        <w:rPr>
          <w:rFonts w:ascii="Arial" w:hAnsi="Arial" w:cs="Arial"/>
          <w:snapToGrid w:val="0"/>
          <w:sz w:val="20"/>
          <w:szCs w:val="20"/>
          <w:lang w:val="en-GB"/>
        </w:rPr>
        <w:t xml:space="preserve"> contains the same number of fields throughout the file. Spaces are considered part of a field and </w:t>
      </w:r>
      <w:r>
        <w:rPr>
          <w:rFonts w:ascii="Arial" w:hAnsi="Arial" w:cs="Arial"/>
          <w:snapToGrid w:val="0"/>
          <w:sz w:val="20"/>
          <w:szCs w:val="20"/>
          <w:lang w:val="en-GB"/>
        </w:rPr>
        <w:t>are</w:t>
      </w:r>
      <w:r w:rsidRPr="00F375FF">
        <w:rPr>
          <w:rFonts w:ascii="Arial" w:hAnsi="Arial" w:cs="Arial"/>
          <w:snapToGrid w:val="0"/>
          <w:sz w:val="20"/>
          <w:szCs w:val="20"/>
          <w:lang w:val="en-GB"/>
        </w:rPr>
        <w:t xml:space="preserve"> not ignored. The last field in the record is not followed by a comma. For example:</w:t>
      </w:r>
    </w:p>
    <w:p w:rsidR="006803B1" w:rsidRPr="002318F1" w:rsidRDefault="006803B1" w:rsidP="00954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hAnsi="Arial" w:cs="Arial"/>
          <w:sz w:val="20"/>
          <w:lang w:val="en-GB" w:eastAsia="de-DE"/>
        </w:rPr>
      </w:pPr>
    </w:p>
    <w:p w:rsidR="006803B1" w:rsidRPr="002318F1" w:rsidRDefault="006803B1" w:rsidP="00954991">
      <w:pPr>
        <w:pStyle w:val="Tableau"/>
        <w:ind w:left="360"/>
        <w:rPr>
          <w:rFonts w:ascii="Arial" w:hAnsi="Arial" w:cs="Arial"/>
          <w:snapToGrid w:val="0"/>
          <w:sz w:val="20"/>
          <w:szCs w:val="20"/>
          <w:lang w:val="en-GB"/>
        </w:rPr>
      </w:pPr>
      <w:proofErr w:type="spellStart"/>
      <w:proofErr w:type="gramStart"/>
      <w:r w:rsidRPr="002318F1">
        <w:rPr>
          <w:rFonts w:ascii="Arial" w:hAnsi="Arial" w:cs="Arial"/>
          <w:snapToGrid w:val="0"/>
          <w:sz w:val="20"/>
          <w:szCs w:val="20"/>
          <w:lang w:val="en-GB"/>
        </w:rPr>
        <w:t>aaa,</w:t>
      </w:r>
      <w:proofErr w:type="gramEnd"/>
      <w:r w:rsidRPr="002318F1">
        <w:rPr>
          <w:rFonts w:ascii="Arial" w:hAnsi="Arial" w:cs="Arial"/>
          <w:snapToGrid w:val="0"/>
          <w:sz w:val="20"/>
          <w:szCs w:val="20"/>
          <w:lang w:val="en-GB"/>
        </w:rPr>
        <w:t>bbb,ccc</w:t>
      </w:r>
      <w:proofErr w:type="spellEnd"/>
    </w:p>
    <w:p w:rsidR="006803B1" w:rsidRPr="002318F1" w:rsidRDefault="006803B1" w:rsidP="00954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hAnsi="Arial" w:cs="Arial"/>
          <w:sz w:val="20"/>
          <w:lang w:val="en-GB" w:eastAsia="de-DE"/>
        </w:rPr>
      </w:pPr>
    </w:p>
    <w:p w:rsidR="006803B1" w:rsidRPr="00F375FF" w:rsidRDefault="006803B1" w:rsidP="00954991">
      <w:pPr>
        <w:pStyle w:val="Tableau"/>
        <w:numPr>
          <w:ilvl w:val="0"/>
          <w:numId w:val="8"/>
        </w:numPr>
        <w:ind w:left="360"/>
        <w:rPr>
          <w:rFonts w:ascii="Arial" w:hAnsi="Arial" w:cs="Arial"/>
          <w:snapToGrid w:val="0"/>
          <w:sz w:val="20"/>
          <w:szCs w:val="20"/>
          <w:lang w:val="en-GB"/>
        </w:rPr>
      </w:pPr>
      <w:r w:rsidRPr="00F375FF">
        <w:rPr>
          <w:rFonts w:ascii="Arial" w:hAnsi="Arial" w:cs="Arial"/>
          <w:snapToGrid w:val="0"/>
          <w:sz w:val="20"/>
          <w:szCs w:val="20"/>
          <w:lang w:val="en-GB"/>
        </w:rPr>
        <w:t>Each field may or may not be enclosed in double qu</w:t>
      </w:r>
      <w:r>
        <w:rPr>
          <w:rFonts w:ascii="Arial" w:hAnsi="Arial" w:cs="Arial"/>
          <w:snapToGrid w:val="0"/>
          <w:sz w:val="20"/>
          <w:szCs w:val="20"/>
          <w:lang w:val="en-GB"/>
        </w:rPr>
        <w:t>otes. If fields are not enc</w:t>
      </w:r>
      <w:r w:rsidRPr="00F375FF">
        <w:rPr>
          <w:rFonts w:ascii="Arial" w:hAnsi="Arial" w:cs="Arial"/>
          <w:snapToGrid w:val="0"/>
          <w:sz w:val="20"/>
          <w:szCs w:val="20"/>
          <w:lang w:val="en-GB"/>
        </w:rPr>
        <w:t>l</w:t>
      </w:r>
      <w:r>
        <w:rPr>
          <w:rFonts w:ascii="Arial" w:hAnsi="Arial" w:cs="Arial"/>
          <w:snapToGrid w:val="0"/>
          <w:sz w:val="20"/>
          <w:szCs w:val="20"/>
          <w:lang w:val="en-GB"/>
        </w:rPr>
        <w:t>o</w:t>
      </w:r>
      <w:r w:rsidRPr="00F375FF">
        <w:rPr>
          <w:rFonts w:ascii="Arial" w:hAnsi="Arial" w:cs="Arial"/>
          <w:snapToGrid w:val="0"/>
          <w:sz w:val="20"/>
          <w:szCs w:val="20"/>
          <w:lang w:val="en-GB"/>
        </w:rPr>
        <w:t>sed with double quotes, then double quotes do not appear inside the fields.</w:t>
      </w:r>
      <w:r>
        <w:rPr>
          <w:rFonts w:ascii="Arial" w:hAnsi="Arial" w:cs="Arial"/>
          <w:snapToGrid w:val="0"/>
          <w:sz w:val="20"/>
          <w:szCs w:val="20"/>
          <w:lang w:val="en-GB"/>
        </w:rPr>
        <w:t xml:space="preserve"> </w:t>
      </w:r>
      <w:r w:rsidRPr="00F375FF">
        <w:rPr>
          <w:rFonts w:ascii="Arial" w:hAnsi="Arial" w:cs="Arial"/>
          <w:snapToGrid w:val="0"/>
          <w:sz w:val="20"/>
          <w:szCs w:val="20"/>
          <w:lang w:val="en-GB"/>
        </w:rPr>
        <w:t>For example:</w:t>
      </w:r>
    </w:p>
    <w:p w:rsidR="006803B1" w:rsidRPr="002318F1" w:rsidRDefault="006803B1" w:rsidP="00954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hAnsi="Arial" w:cs="Arial"/>
          <w:sz w:val="20"/>
          <w:lang w:val="en-GB" w:eastAsia="de-DE"/>
        </w:rPr>
      </w:pPr>
    </w:p>
    <w:p w:rsidR="006803B1" w:rsidRPr="002318F1" w:rsidRDefault="006803B1" w:rsidP="00954991">
      <w:pPr>
        <w:pStyle w:val="Tableau"/>
        <w:ind w:left="360"/>
        <w:rPr>
          <w:rFonts w:ascii="Arial" w:hAnsi="Arial" w:cs="Arial"/>
          <w:snapToGrid w:val="0"/>
          <w:sz w:val="20"/>
          <w:szCs w:val="20"/>
          <w:lang w:val="en-GB"/>
        </w:rPr>
      </w:pPr>
      <w:proofErr w:type="spellStart"/>
      <w:proofErr w:type="gramStart"/>
      <w:r w:rsidRPr="002318F1">
        <w:rPr>
          <w:rFonts w:ascii="Arial" w:hAnsi="Arial" w:cs="Arial"/>
          <w:snapToGrid w:val="0"/>
          <w:sz w:val="20"/>
          <w:szCs w:val="20"/>
          <w:lang w:val="en-GB"/>
        </w:rPr>
        <w:t>aaa</w:t>
      </w:r>
      <w:proofErr w:type="spellEnd"/>
      <w:proofErr w:type="gramEnd"/>
      <w:r w:rsidRPr="002318F1">
        <w:rPr>
          <w:rFonts w:ascii="Arial" w:hAnsi="Arial" w:cs="Arial"/>
          <w:snapToGrid w:val="0"/>
          <w:sz w:val="20"/>
          <w:szCs w:val="20"/>
          <w:lang w:val="en-GB"/>
        </w:rPr>
        <w:t>,"</w:t>
      </w:r>
      <w:proofErr w:type="spellStart"/>
      <w:r w:rsidRPr="002318F1">
        <w:rPr>
          <w:rFonts w:ascii="Arial" w:hAnsi="Arial" w:cs="Arial"/>
          <w:snapToGrid w:val="0"/>
          <w:sz w:val="20"/>
          <w:szCs w:val="20"/>
          <w:lang w:val="en-GB"/>
        </w:rPr>
        <w:t>bbb</w:t>
      </w:r>
      <w:proofErr w:type="spellEnd"/>
      <w:r w:rsidRPr="002318F1">
        <w:rPr>
          <w:rFonts w:ascii="Arial" w:hAnsi="Arial" w:cs="Arial"/>
          <w:snapToGrid w:val="0"/>
          <w:sz w:val="20"/>
          <w:szCs w:val="20"/>
          <w:lang w:val="en-GB"/>
        </w:rPr>
        <w:t>","ccc" CRLF</w:t>
      </w:r>
    </w:p>
    <w:p w:rsidR="006803B1" w:rsidRPr="002318F1" w:rsidRDefault="006803B1" w:rsidP="00954991">
      <w:pPr>
        <w:pStyle w:val="Tableau"/>
        <w:ind w:left="360"/>
        <w:rPr>
          <w:rFonts w:ascii="Arial" w:hAnsi="Arial" w:cs="Arial"/>
          <w:snapToGrid w:val="0"/>
          <w:sz w:val="20"/>
          <w:szCs w:val="20"/>
          <w:lang w:val="en-GB"/>
        </w:rPr>
      </w:pPr>
      <w:proofErr w:type="gramStart"/>
      <w:r w:rsidRPr="002318F1">
        <w:rPr>
          <w:rFonts w:ascii="Arial" w:hAnsi="Arial" w:cs="Arial"/>
          <w:snapToGrid w:val="0"/>
          <w:sz w:val="20"/>
          <w:szCs w:val="20"/>
          <w:lang w:val="en-GB"/>
        </w:rPr>
        <w:t>zzz,</w:t>
      </w:r>
      <w:proofErr w:type="spellStart"/>
      <w:proofErr w:type="gramEnd"/>
      <w:r w:rsidRPr="002318F1">
        <w:rPr>
          <w:rFonts w:ascii="Arial" w:hAnsi="Arial" w:cs="Arial"/>
          <w:snapToGrid w:val="0"/>
          <w:sz w:val="20"/>
          <w:szCs w:val="20"/>
          <w:lang w:val="en-GB"/>
        </w:rPr>
        <w:t>yyy</w:t>
      </w:r>
      <w:proofErr w:type="spellEnd"/>
      <w:r w:rsidRPr="002318F1">
        <w:rPr>
          <w:rFonts w:ascii="Arial" w:hAnsi="Arial" w:cs="Arial"/>
          <w:snapToGrid w:val="0"/>
          <w:sz w:val="20"/>
          <w:szCs w:val="20"/>
          <w:lang w:val="en-GB"/>
        </w:rPr>
        <w:t>,"xxx"</w:t>
      </w:r>
    </w:p>
    <w:p w:rsidR="006803B1" w:rsidRPr="002318F1" w:rsidRDefault="006803B1" w:rsidP="00954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hAnsi="Arial" w:cs="Arial"/>
          <w:sz w:val="20"/>
          <w:lang w:val="en-GB" w:eastAsia="de-DE"/>
        </w:rPr>
      </w:pPr>
    </w:p>
    <w:p w:rsidR="006803B1" w:rsidRPr="00F375FF" w:rsidRDefault="006803B1" w:rsidP="00954991">
      <w:pPr>
        <w:pStyle w:val="Tableau"/>
        <w:numPr>
          <w:ilvl w:val="0"/>
          <w:numId w:val="8"/>
        </w:numPr>
        <w:ind w:left="360"/>
        <w:rPr>
          <w:rFonts w:ascii="Arial" w:hAnsi="Arial" w:cs="Arial"/>
          <w:snapToGrid w:val="0"/>
          <w:sz w:val="20"/>
          <w:szCs w:val="20"/>
          <w:lang w:val="en-GB"/>
        </w:rPr>
      </w:pPr>
      <w:r w:rsidRPr="00F375FF">
        <w:rPr>
          <w:rFonts w:ascii="Arial" w:hAnsi="Arial" w:cs="Arial"/>
          <w:snapToGrid w:val="0"/>
          <w:sz w:val="20"/>
          <w:szCs w:val="20"/>
          <w:lang w:val="en-GB"/>
        </w:rPr>
        <w:t>Fields containing line breaks (CRLF), double quotes, and commas are enclosed in double-quotes.  For example:</w:t>
      </w:r>
    </w:p>
    <w:p w:rsidR="006803B1" w:rsidRPr="002318F1" w:rsidRDefault="006803B1" w:rsidP="00954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hAnsi="Arial" w:cs="Arial"/>
          <w:sz w:val="20"/>
          <w:lang w:val="en-GB" w:eastAsia="de-DE"/>
        </w:rPr>
      </w:pPr>
    </w:p>
    <w:p w:rsidR="006803B1" w:rsidRPr="002318F1" w:rsidRDefault="006803B1" w:rsidP="00954991">
      <w:pPr>
        <w:pStyle w:val="Tableau"/>
        <w:ind w:left="360"/>
        <w:rPr>
          <w:rFonts w:ascii="Arial" w:hAnsi="Arial" w:cs="Arial"/>
          <w:snapToGrid w:val="0"/>
          <w:sz w:val="20"/>
          <w:szCs w:val="20"/>
          <w:lang w:val="en-GB"/>
        </w:rPr>
      </w:pPr>
      <w:proofErr w:type="spellStart"/>
      <w:proofErr w:type="gramStart"/>
      <w:r w:rsidRPr="002318F1">
        <w:rPr>
          <w:rFonts w:ascii="Arial" w:hAnsi="Arial" w:cs="Arial"/>
          <w:snapToGrid w:val="0"/>
          <w:sz w:val="20"/>
          <w:szCs w:val="20"/>
          <w:lang w:val="en-GB"/>
        </w:rPr>
        <w:t>aaa</w:t>
      </w:r>
      <w:proofErr w:type="spellEnd"/>
      <w:proofErr w:type="gramEnd"/>
      <w:r w:rsidRPr="002318F1">
        <w:rPr>
          <w:rFonts w:ascii="Arial" w:hAnsi="Arial" w:cs="Arial"/>
          <w:snapToGrid w:val="0"/>
          <w:sz w:val="20"/>
          <w:szCs w:val="20"/>
          <w:lang w:val="en-GB"/>
        </w:rPr>
        <w:t xml:space="preserve">,"b CRLF </w:t>
      </w:r>
      <w:proofErr w:type="spellStart"/>
      <w:r w:rsidRPr="002318F1">
        <w:rPr>
          <w:rFonts w:ascii="Arial" w:hAnsi="Arial" w:cs="Arial"/>
          <w:snapToGrid w:val="0"/>
          <w:sz w:val="20"/>
          <w:szCs w:val="20"/>
          <w:lang w:val="en-GB"/>
        </w:rPr>
        <w:t>bb",ccc</w:t>
      </w:r>
      <w:proofErr w:type="spellEnd"/>
      <w:r w:rsidRPr="002318F1">
        <w:rPr>
          <w:rFonts w:ascii="Arial" w:hAnsi="Arial" w:cs="Arial"/>
          <w:snapToGrid w:val="0"/>
          <w:sz w:val="20"/>
          <w:szCs w:val="20"/>
          <w:lang w:val="en-GB"/>
        </w:rPr>
        <w:t xml:space="preserve"> CRLF</w:t>
      </w:r>
    </w:p>
    <w:p w:rsidR="006803B1" w:rsidRPr="002318F1" w:rsidRDefault="006803B1" w:rsidP="00954991">
      <w:pPr>
        <w:pStyle w:val="Tableau"/>
        <w:ind w:left="360"/>
        <w:rPr>
          <w:rFonts w:ascii="Arial" w:hAnsi="Arial" w:cs="Arial"/>
          <w:snapToGrid w:val="0"/>
          <w:sz w:val="20"/>
          <w:szCs w:val="20"/>
          <w:lang w:val="en-GB"/>
        </w:rPr>
      </w:pPr>
      <w:proofErr w:type="spellStart"/>
      <w:proofErr w:type="gramStart"/>
      <w:r w:rsidRPr="002318F1">
        <w:rPr>
          <w:rFonts w:ascii="Arial" w:hAnsi="Arial" w:cs="Arial"/>
          <w:snapToGrid w:val="0"/>
          <w:sz w:val="20"/>
          <w:szCs w:val="20"/>
          <w:lang w:val="en-GB"/>
        </w:rPr>
        <w:t>zzz,</w:t>
      </w:r>
      <w:proofErr w:type="gramEnd"/>
      <w:r w:rsidRPr="002318F1">
        <w:rPr>
          <w:rFonts w:ascii="Arial" w:hAnsi="Arial" w:cs="Arial"/>
          <w:snapToGrid w:val="0"/>
          <w:sz w:val="20"/>
          <w:szCs w:val="20"/>
          <w:lang w:val="en-GB"/>
        </w:rPr>
        <w:t>yyy,xxx</w:t>
      </w:r>
      <w:proofErr w:type="spellEnd"/>
    </w:p>
    <w:p w:rsidR="006803B1" w:rsidRPr="002318F1" w:rsidRDefault="006803B1" w:rsidP="00954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hAnsi="Arial" w:cs="Arial"/>
          <w:sz w:val="20"/>
          <w:lang w:val="en-GB" w:eastAsia="de-DE"/>
        </w:rPr>
      </w:pPr>
    </w:p>
    <w:p w:rsidR="006803B1" w:rsidRPr="00F375FF" w:rsidRDefault="006803B1" w:rsidP="00954991">
      <w:pPr>
        <w:pStyle w:val="Tableau"/>
        <w:numPr>
          <w:ilvl w:val="0"/>
          <w:numId w:val="8"/>
        </w:numPr>
        <w:ind w:left="360"/>
        <w:rPr>
          <w:rFonts w:ascii="Arial" w:hAnsi="Arial" w:cs="Arial"/>
          <w:snapToGrid w:val="0"/>
          <w:sz w:val="20"/>
          <w:szCs w:val="20"/>
          <w:lang w:val="en-GB"/>
        </w:rPr>
      </w:pPr>
      <w:r w:rsidRPr="00F375FF">
        <w:rPr>
          <w:rFonts w:ascii="Arial" w:hAnsi="Arial" w:cs="Arial"/>
          <w:snapToGrid w:val="0"/>
          <w:sz w:val="20"/>
          <w:szCs w:val="20"/>
          <w:lang w:val="en-GB"/>
        </w:rPr>
        <w:t xml:space="preserve">A double-quote appearing inside a field </w:t>
      </w:r>
      <w:r>
        <w:rPr>
          <w:rFonts w:ascii="Arial" w:hAnsi="Arial" w:cs="Arial"/>
          <w:snapToGrid w:val="0"/>
          <w:sz w:val="20"/>
          <w:szCs w:val="20"/>
          <w:lang w:val="en-GB"/>
        </w:rPr>
        <w:t>is</w:t>
      </w:r>
      <w:r w:rsidRPr="00F375FF">
        <w:rPr>
          <w:rFonts w:ascii="Arial" w:hAnsi="Arial" w:cs="Arial"/>
          <w:snapToGrid w:val="0"/>
          <w:sz w:val="20"/>
          <w:szCs w:val="20"/>
          <w:lang w:val="en-GB"/>
        </w:rPr>
        <w:t xml:space="preserve"> escaped by preceding it with another double quote</w:t>
      </w:r>
      <w:r>
        <w:rPr>
          <w:rStyle w:val="FootnoteReference"/>
          <w:rFonts w:cs="Arial"/>
          <w:snapToGrid w:val="0"/>
          <w:szCs w:val="20"/>
          <w:lang w:val="en-GB"/>
        </w:rPr>
        <w:footnoteReference w:id="5"/>
      </w:r>
      <w:r w:rsidRPr="00F375FF">
        <w:rPr>
          <w:rFonts w:ascii="Arial" w:hAnsi="Arial" w:cs="Arial"/>
          <w:snapToGrid w:val="0"/>
          <w:sz w:val="20"/>
          <w:szCs w:val="20"/>
          <w:lang w:val="en-GB"/>
        </w:rPr>
        <w:t>.  For example:</w:t>
      </w:r>
    </w:p>
    <w:p w:rsidR="006803B1" w:rsidRPr="002318F1" w:rsidRDefault="006803B1" w:rsidP="00954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hAnsi="Arial" w:cs="Arial"/>
          <w:sz w:val="20"/>
          <w:lang w:val="en-GB" w:eastAsia="de-DE"/>
        </w:rPr>
      </w:pPr>
    </w:p>
    <w:p w:rsidR="006803B1" w:rsidRPr="002318F1" w:rsidRDefault="006803B1" w:rsidP="00954991">
      <w:pPr>
        <w:pStyle w:val="Tableau"/>
        <w:ind w:left="360"/>
        <w:rPr>
          <w:rFonts w:ascii="Arial" w:hAnsi="Arial" w:cs="Arial"/>
          <w:snapToGrid w:val="0"/>
          <w:sz w:val="20"/>
          <w:szCs w:val="20"/>
          <w:lang w:val="en-GB"/>
        </w:rPr>
      </w:pPr>
      <w:r w:rsidRPr="002318F1">
        <w:rPr>
          <w:rFonts w:ascii="Arial" w:hAnsi="Arial" w:cs="Arial"/>
          <w:snapToGrid w:val="0"/>
          <w:sz w:val="20"/>
          <w:szCs w:val="20"/>
          <w:lang w:val="en-GB"/>
        </w:rPr>
        <w:t>"</w:t>
      </w:r>
      <w:proofErr w:type="spellStart"/>
      <w:proofErr w:type="gramStart"/>
      <w:r w:rsidRPr="002318F1">
        <w:rPr>
          <w:rFonts w:ascii="Arial" w:hAnsi="Arial" w:cs="Arial"/>
          <w:snapToGrid w:val="0"/>
          <w:sz w:val="20"/>
          <w:szCs w:val="20"/>
          <w:lang w:val="en-GB"/>
        </w:rPr>
        <w:t>aaa</w:t>
      </w:r>
      <w:proofErr w:type="spellEnd"/>
      <w:proofErr w:type="gramEnd"/>
      <w:r w:rsidRPr="002318F1">
        <w:rPr>
          <w:rFonts w:ascii="Arial" w:hAnsi="Arial" w:cs="Arial"/>
          <w:snapToGrid w:val="0"/>
          <w:sz w:val="20"/>
          <w:szCs w:val="20"/>
          <w:lang w:val="en-GB"/>
        </w:rPr>
        <w:t>","</w:t>
      </w:r>
      <w:proofErr w:type="spellStart"/>
      <w:r w:rsidRPr="002318F1">
        <w:rPr>
          <w:rFonts w:ascii="Arial" w:hAnsi="Arial" w:cs="Arial"/>
          <w:snapToGrid w:val="0"/>
          <w:sz w:val="20"/>
          <w:szCs w:val="20"/>
          <w:lang w:val="en-GB"/>
        </w:rPr>
        <w:t>b""bb","ccc</w:t>
      </w:r>
      <w:proofErr w:type="spellEnd"/>
      <w:r w:rsidRPr="002318F1">
        <w:rPr>
          <w:rFonts w:ascii="Arial" w:hAnsi="Arial" w:cs="Arial"/>
          <w:snapToGrid w:val="0"/>
          <w:sz w:val="20"/>
          <w:szCs w:val="20"/>
          <w:lang w:val="en-GB"/>
        </w:rPr>
        <w:t>"</w:t>
      </w:r>
    </w:p>
    <w:p w:rsidR="006803B1" w:rsidRDefault="006803B1" w:rsidP="00954991">
      <w:pPr>
        <w:pStyle w:val="Tableau"/>
        <w:ind w:left="360"/>
        <w:rPr>
          <w:rFonts w:ascii="Arial" w:hAnsi="Arial" w:cs="Arial"/>
          <w:snapToGrid w:val="0"/>
          <w:sz w:val="20"/>
          <w:szCs w:val="20"/>
          <w:lang w:val="en-GB"/>
        </w:rPr>
      </w:pPr>
    </w:p>
    <w:p w:rsidR="006803B1" w:rsidRDefault="006803B1" w:rsidP="00954991">
      <w:pPr>
        <w:pStyle w:val="Tableau"/>
        <w:ind w:left="360"/>
        <w:rPr>
          <w:rFonts w:ascii="Arial" w:hAnsi="Arial" w:cs="Arial"/>
          <w:snapToGrid w:val="0"/>
          <w:sz w:val="20"/>
          <w:szCs w:val="20"/>
          <w:lang w:val="en-GB"/>
        </w:rPr>
      </w:pPr>
    </w:p>
    <w:p w:rsidR="006803B1" w:rsidRDefault="006803B1" w:rsidP="00954991">
      <w:pPr>
        <w:rPr>
          <w:rFonts w:ascii="Arial" w:hAnsi="Arial" w:cs="Arial"/>
          <w:sz w:val="20"/>
          <w:lang w:val="en-GB"/>
        </w:rPr>
      </w:pPr>
      <w:r>
        <w:rPr>
          <w:rFonts w:ascii="Arial" w:hAnsi="Arial" w:cs="Arial"/>
          <w:sz w:val="20"/>
          <w:lang w:val="en-GB"/>
        </w:rPr>
        <w:t xml:space="preserve">The escaping with </w:t>
      </w:r>
      <w:r w:rsidRPr="00F375FF">
        <w:rPr>
          <w:rFonts w:ascii="Arial" w:hAnsi="Arial" w:cs="Arial"/>
          <w:snapToGrid w:val="0"/>
          <w:sz w:val="20"/>
          <w:lang w:val="en-GB"/>
        </w:rPr>
        <w:t>double-quote</w:t>
      </w:r>
      <w:r>
        <w:rPr>
          <w:rFonts w:ascii="Arial" w:hAnsi="Arial" w:cs="Arial"/>
          <w:snapToGrid w:val="0"/>
          <w:sz w:val="20"/>
          <w:lang w:val="en-GB"/>
        </w:rPr>
        <w:t xml:space="preserve">s </w:t>
      </w:r>
      <w:r>
        <w:rPr>
          <w:rFonts w:ascii="Arial" w:hAnsi="Arial" w:cs="Arial"/>
          <w:sz w:val="20"/>
          <w:lang w:val="en-GB"/>
        </w:rPr>
        <w:t>ensures that all data can appear. Quotes, commas and line breaks may be included into the business data.</w:t>
      </w:r>
    </w:p>
    <w:p w:rsidR="006803B1" w:rsidRPr="008838DC" w:rsidRDefault="006803B1" w:rsidP="00954991">
      <w:pPr>
        <w:rPr>
          <w:rFonts w:ascii="Arial" w:hAnsi="Arial" w:cs="Arial"/>
          <w:sz w:val="20"/>
          <w:lang w:val="en-GB"/>
        </w:rPr>
      </w:pPr>
    </w:p>
    <w:p w:rsidR="006803B1" w:rsidRDefault="006803B1" w:rsidP="00954991">
      <w:pPr>
        <w:pStyle w:val="Heading3"/>
        <w:rPr>
          <w:rFonts w:cs="Arial"/>
        </w:rPr>
      </w:pPr>
      <w:bookmarkStart w:id="69" w:name="_Toc328751360"/>
      <w:bookmarkStart w:id="70" w:name="_Toc385494918"/>
      <w:r w:rsidRPr="008838DC">
        <w:rPr>
          <w:rFonts w:cs="Arial"/>
        </w:rPr>
        <w:lastRenderedPageBreak/>
        <w:t>Control Characters</w:t>
      </w:r>
      <w:bookmarkEnd w:id="69"/>
      <w:bookmarkEnd w:id="70"/>
    </w:p>
    <w:p w:rsidR="006803B1" w:rsidRPr="008838DC" w:rsidRDefault="006803B1" w:rsidP="00954991">
      <w:pPr>
        <w:rPr>
          <w:rFonts w:ascii="Arial" w:hAnsi="Arial" w:cs="Arial"/>
          <w:sz w:val="20"/>
          <w:lang w:val="en-GB"/>
        </w:rPr>
      </w:pPr>
      <w:r>
        <w:rPr>
          <w:rFonts w:ascii="Arial" w:hAnsi="Arial" w:cs="Arial"/>
          <w:sz w:val="20"/>
          <w:lang w:val="en-GB"/>
        </w:rPr>
        <w:t>In order to structure the data in the flat file the following control characters are used:</w:t>
      </w:r>
    </w:p>
    <w:p w:rsidR="006803B1" w:rsidRDefault="006803B1" w:rsidP="00954991">
      <w:pPr>
        <w:rPr>
          <w:rFonts w:ascii="Arial" w:hAnsi="Arial" w:cs="Arial"/>
          <w:sz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6"/>
      </w:tblGrid>
      <w:tr w:rsidR="006803B1" w:rsidTr="000E305C">
        <w:tc>
          <w:tcPr>
            <w:tcW w:w="4605" w:type="dxa"/>
          </w:tcPr>
          <w:p w:rsidR="006803B1" w:rsidRPr="00E126BE" w:rsidRDefault="006803B1" w:rsidP="000E305C">
            <w:pPr>
              <w:rPr>
                <w:rFonts w:ascii="Arial" w:hAnsi="Arial" w:cs="Arial"/>
                <w:sz w:val="20"/>
                <w:lang w:val="en-GB"/>
              </w:rPr>
            </w:pPr>
            <w:r w:rsidRPr="00E126BE">
              <w:rPr>
                <w:rFonts w:ascii="Arial" w:hAnsi="Arial" w:cs="Arial"/>
                <w:sz w:val="20"/>
                <w:lang w:val="en-GB"/>
              </w:rPr>
              <w:t xml:space="preserve">Carriage Return (CR) </w:t>
            </w:r>
          </w:p>
        </w:tc>
        <w:tc>
          <w:tcPr>
            <w:tcW w:w="4606" w:type="dxa"/>
          </w:tcPr>
          <w:p w:rsidR="006803B1" w:rsidRPr="00E126BE" w:rsidRDefault="006803B1" w:rsidP="000E305C">
            <w:pPr>
              <w:rPr>
                <w:rFonts w:ascii="Arial" w:hAnsi="Arial" w:cs="Arial"/>
                <w:sz w:val="20"/>
                <w:lang w:val="en-GB"/>
              </w:rPr>
            </w:pPr>
            <w:r w:rsidRPr="00E126BE">
              <w:rPr>
                <w:rFonts w:ascii="Arial" w:hAnsi="Arial" w:cs="Arial"/>
                <w:sz w:val="20"/>
                <w:lang w:val="en-GB"/>
              </w:rPr>
              <w:t>0x0d</w:t>
            </w:r>
          </w:p>
        </w:tc>
      </w:tr>
      <w:tr w:rsidR="006803B1" w:rsidTr="000E305C">
        <w:tc>
          <w:tcPr>
            <w:tcW w:w="4605" w:type="dxa"/>
          </w:tcPr>
          <w:p w:rsidR="006803B1" w:rsidRPr="00E126BE" w:rsidRDefault="006803B1" w:rsidP="000E305C">
            <w:pPr>
              <w:rPr>
                <w:rFonts w:ascii="Arial" w:hAnsi="Arial" w:cs="Arial"/>
                <w:sz w:val="20"/>
                <w:lang w:val="en-GB"/>
              </w:rPr>
            </w:pPr>
            <w:r w:rsidRPr="00E126BE">
              <w:rPr>
                <w:rFonts w:ascii="Arial" w:hAnsi="Arial" w:cs="Arial"/>
                <w:sz w:val="20"/>
                <w:lang w:val="en-GB"/>
              </w:rPr>
              <w:t>Line Feed (LF)</w:t>
            </w:r>
          </w:p>
        </w:tc>
        <w:tc>
          <w:tcPr>
            <w:tcW w:w="4606" w:type="dxa"/>
          </w:tcPr>
          <w:p w:rsidR="006803B1" w:rsidRPr="00E126BE" w:rsidRDefault="006803B1" w:rsidP="000E305C">
            <w:pPr>
              <w:rPr>
                <w:rFonts w:ascii="Arial" w:hAnsi="Arial" w:cs="Arial"/>
                <w:sz w:val="20"/>
                <w:lang w:val="en-GB"/>
              </w:rPr>
            </w:pPr>
            <w:r w:rsidRPr="00E126BE">
              <w:rPr>
                <w:rFonts w:ascii="Arial" w:hAnsi="Arial" w:cs="Arial"/>
                <w:sz w:val="20"/>
                <w:lang w:val="en-GB"/>
              </w:rPr>
              <w:t>0x0a</w:t>
            </w:r>
          </w:p>
        </w:tc>
      </w:tr>
    </w:tbl>
    <w:p w:rsidR="006803B1" w:rsidRDefault="006803B1" w:rsidP="00954991">
      <w:bookmarkStart w:id="71" w:name="_Toc328751361"/>
    </w:p>
    <w:p w:rsidR="006803B1" w:rsidRPr="009F1A08" w:rsidRDefault="006803B1" w:rsidP="00954991">
      <w:pPr>
        <w:pStyle w:val="Heading3"/>
        <w:rPr>
          <w:rFonts w:cs="Arial"/>
        </w:rPr>
      </w:pPr>
      <w:bookmarkStart w:id="72" w:name="_Toc385494919"/>
      <w:r w:rsidRPr="009F1A08">
        <w:rPr>
          <w:rFonts w:cs="Arial"/>
        </w:rPr>
        <w:t>Encoding</w:t>
      </w:r>
      <w:bookmarkEnd w:id="71"/>
      <w:bookmarkEnd w:id="72"/>
    </w:p>
    <w:p w:rsidR="006803B1" w:rsidRPr="008838DC" w:rsidRDefault="006803B1" w:rsidP="00954991">
      <w:pPr>
        <w:rPr>
          <w:rFonts w:ascii="Arial" w:hAnsi="Arial" w:cs="Arial"/>
          <w:sz w:val="20"/>
          <w:lang w:val="en-GB"/>
        </w:rPr>
      </w:pPr>
      <w:r w:rsidRPr="008838DC">
        <w:rPr>
          <w:rFonts w:ascii="Arial" w:hAnsi="Arial" w:cs="Arial"/>
          <w:sz w:val="20"/>
          <w:lang w:val="en-GB"/>
        </w:rPr>
        <w:t>The encoding of the flat file is UTF-8 with no Byte Order Mark (BOM)</w:t>
      </w:r>
      <w:r>
        <w:rPr>
          <w:rFonts w:ascii="Arial" w:hAnsi="Arial" w:cs="Arial"/>
          <w:sz w:val="20"/>
          <w:lang w:val="en-GB"/>
        </w:rPr>
        <w:t>.</w:t>
      </w:r>
    </w:p>
    <w:p w:rsidR="006803B1" w:rsidRDefault="006803B1">
      <w:pPr>
        <w:jc w:val="left"/>
        <w:rPr>
          <w:lang w:val="en-US"/>
        </w:rPr>
      </w:pPr>
    </w:p>
    <w:p w:rsidR="006803B1" w:rsidRPr="00AA18C3" w:rsidRDefault="006803B1" w:rsidP="00D935D0">
      <w:pPr>
        <w:pStyle w:val="Heading3"/>
        <w:rPr>
          <w:rFonts w:cs="Arial"/>
        </w:rPr>
      </w:pPr>
      <w:bookmarkStart w:id="73" w:name="_Toc385494920"/>
      <w:r w:rsidRPr="00AA18C3">
        <w:rPr>
          <w:rFonts w:cs="Arial"/>
        </w:rPr>
        <w:t>Restrictions</w:t>
      </w:r>
      <w:bookmarkEnd w:id="73"/>
    </w:p>
    <w:p w:rsidR="006803B1" w:rsidRPr="00AA18C3" w:rsidRDefault="006803B1" w:rsidP="00D935D0">
      <w:pPr>
        <w:pStyle w:val="Heading4"/>
      </w:pPr>
      <w:bookmarkStart w:id="74" w:name="_Toc385494921"/>
      <w:r w:rsidRPr="00AA18C3">
        <w:t>Number of Rows</w:t>
      </w:r>
      <w:bookmarkEnd w:id="74"/>
    </w:p>
    <w:p w:rsidR="006803B1" w:rsidRPr="00AA18C3" w:rsidRDefault="006803B1" w:rsidP="00D935D0">
      <w:pPr>
        <w:rPr>
          <w:rFonts w:ascii="Arial" w:hAnsi="Arial" w:cs="Arial"/>
          <w:sz w:val="20"/>
          <w:lang w:val="en-GB"/>
        </w:rPr>
      </w:pPr>
      <w:r w:rsidRPr="00AA18C3">
        <w:rPr>
          <w:rFonts w:ascii="Arial" w:hAnsi="Arial" w:cs="Arial"/>
          <w:sz w:val="20"/>
          <w:lang w:val="en-GB"/>
        </w:rPr>
        <w:t xml:space="preserve">Due to technical limitations the number of rows is restricted. </w:t>
      </w:r>
    </w:p>
    <w:p w:rsidR="006803B1" w:rsidRPr="00AA18C3" w:rsidRDefault="006803B1" w:rsidP="00D935D0">
      <w:pPr>
        <w:rPr>
          <w:rFonts w:ascii="Arial" w:hAnsi="Arial" w:cs="Arial"/>
          <w:sz w:val="20"/>
          <w:lang w:val="en-GB"/>
        </w:rPr>
      </w:pPr>
    </w:p>
    <w:p w:rsidR="006803B1" w:rsidRPr="00AA18C3" w:rsidRDefault="006803B1" w:rsidP="00D935D0">
      <w:pPr>
        <w:rPr>
          <w:rFonts w:ascii="Arial" w:hAnsi="Arial" w:cs="Arial"/>
          <w:sz w:val="20"/>
          <w:lang w:val="en-GB"/>
        </w:rPr>
      </w:pPr>
      <w:r w:rsidRPr="00AA18C3">
        <w:rPr>
          <w:rFonts w:ascii="Arial" w:hAnsi="Arial" w:cs="Arial"/>
          <w:sz w:val="20"/>
          <w:lang w:val="en-GB"/>
        </w:rPr>
        <w:t>Detailed information:</w:t>
      </w:r>
    </w:p>
    <w:p w:rsidR="006803B1" w:rsidRPr="00AA18C3" w:rsidRDefault="006803B1" w:rsidP="00D935D0">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rial" w:hAnsi="Arial" w:cs="Arial"/>
          <w:sz w:val="20"/>
          <w:lang w:val="en-GB" w:eastAsia="de-DE"/>
        </w:rPr>
      </w:pPr>
      <w:r w:rsidRPr="00AA18C3">
        <w:rPr>
          <w:rFonts w:ascii="Arial" w:hAnsi="Arial" w:cs="Arial"/>
          <w:sz w:val="20"/>
          <w:lang w:val="en-GB" w:eastAsia="de-DE"/>
        </w:rPr>
        <w:t>Maximum number of rows:</w:t>
      </w:r>
      <w:r w:rsidRPr="00AA18C3">
        <w:rPr>
          <w:rFonts w:ascii="Arial" w:hAnsi="Arial" w:cs="Arial"/>
          <w:sz w:val="20"/>
          <w:lang w:val="en-GB" w:eastAsia="de-DE"/>
        </w:rPr>
        <w:tab/>
        <w:t>50.000</w:t>
      </w:r>
      <w:r w:rsidRPr="00AA18C3">
        <w:rPr>
          <w:rStyle w:val="FootnoteReference"/>
          <w:rFonts w:cs="Arial"/>
          <w:lang w:val="en-GB" w:eastAsia="de-DE"/>
        </w:rPr>
        <w:footnoteReference w:id="6"/>
      </w:r>
    </w:p>
    <w:p w:rsidR="006803B1" w:rsidRPr="00AA18C3" w:rsidRDefault="006803B1" w:rsidP="00D935D0">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left"/>
        <w:rPr>
          <w:rFonts w:ascii="Arial" w:hAnsi="Arial" w:cs="Arial"/>
          <w:sz w:val="20"/>
          <w:lang w:val="en-GB" w:eastAsia="de-DE"/>
        </w:rPr>
      </w:pPr>
    </w:p>
    <w:p w:rsidR="006803B1" w:rsidRPr="00AA18C3" w:rsidRDefault="006803B1" w:rsidP="00D935D0">
      <w:pPr>
        <w:pStyle w:val="Heading4"/>
      </w:pPr>
      <w:bookmarkStart w:id="75" w:name="_Toc385494922"/>
      <w:r w:rsidRPr="00AA18C3">
        <w:t>Size limits</w:t>
      </w:r>
      <w:bookmarkEnd w:id="75"/>
    </w:p>
    <w:p w:rsidR="006803B1" w:rsidRDefault="006803B1" w:rsidP="00D935D0">
      <w:pPr>
        <w:rPr>
          <w:rFonts w:cs="Arial"/>
          <w:sz w:val="20"/>
        </w:rPr>
      </w:pPr>
      <w:r w:rsidRPr="00AA18C3">
        <w:rPr>
          <w:rFonts w:ascii="Arial" w:hAnsi="Arial" w:cs="Arial"/>
          <w:sz w:val="20"/>
          <w:lang w:val="en-GB"/>
        </w:rPr>
        <w:t xml:space="preserve">In addition to the number of rows, the uploaded file </w:t>
      </w:r>
      <w:proofErr w:type="spellStart"/>
      <w:r w:rsidRPr="00AA18C3">
        <w:rPr>
          <w:rFonts w:ascii="Arial" w:hAnsi="Arial" w:cs="Arial"/>
          <w:sz w:val="20"/>
          <w:lang w:val="en-GB"/>
        </w:rPr>
        <w:t>can not</w:t>
      </w:r>
      <w:proofErr w:type="spellEnd"/>
      <w:r w:rsidRPr="00AA18C3">
        <w:rPr>
          <w:rFonts w:ascii="Arial" w:hAnsi="Arial" w:cs="Arial"/>
          <w:sz w:val="20"/>
          <w:lang w:val="en-GB"/>
        </w:rPr>
        <w:t xml:space="preserve"> exceed 9 MB.</w:t>
      </w:r>
    </w:p>
    <w:p w:rsidR="006803B1" w:rsidRDefault="006803B1">
      <w:pPr>
        <w:jc w:val="left"/>
        <w:rPr>
          <w:lang w:val="en-US"/>
        </w:rPr>
      </w:pPr>
      <w:r>
        <w:rPr>
          <w:lang w:val="en-US"/>
        </w:rPr>
        <w:br w:type="page"/>
      </w:r>
    </w:p>
    <w:p w:rsidR="006803B1" w:rsidRPr="006A33B1" w:rsidRDefault="006803B1" w:rsidP="00954991">
      <w:pPr>
        <w:rPr>
          <w:lang w:val="en-US"/>
        </w:rPr>
      </w:pPr>
    </w:p>
    <w:p w:rsidR="006803B1" w:rsidRDefault="006803B1" w:rsidP="00B733DE">
      <w:pPr>
        <w:pStyle w:val="Heading1"/>
        <w:rPr>
          <w:rFonts w:cs="Arial"/>
        </w:rPr>
      </w:pPr>
      <w:bookmarkStart w:id="76" w:name="_Toc385494923"/>
      <w:r w:rsidRPr="002318F1">
        <w:rPr>
          <w:rFonts w:cs="Arial"/>
        </w:rPr>
        <w:t xml:space="preserve">Format </w:t>
      </w:r>
      <w:bookmarkEnd w:id="17"/>
      <w:r>
        <w:rPr>
          <w:rFonts w:cs="Arial"/>
        </w:rPr>
        <w:t>of Structured Files</w:t>
      </w:r>
      <w:bookmarkEnd w:id="18"/>
      <w:bookmarkEnd w:id="76"/>
    </w:p>
    <w:p w:rsidR="006803B1" w:rsidRDefault="006803B1" w:rsidP="001429DB">
      <w:pPr>
        <w:pStyle w:val="Heading2"/>
      </w:pPr>
      <w:bookmarkStart w:id="77" w:name="_Ref328551151"/>
      <w:bookmarkStart w:id="78" w:name="_Toc328751333"/>
      <w:bookmarkStart w:id="79" w:name="_Toc385494924"/>
      <w:r w:rsidRPr="001429DB">
        <w:t>Format of Excel an</w:t>
      </w:r>
      <w:r>
        <w:t>d</w:t>
      </w:r>
      <w:r w:rsidRPr="001429DB">
        <w:t xml:space="preserve"> Flat Files</w:t>
      </w:r>
      <w:bookmarkEnd w:id="77"/>
      <w:bookmarkEnd w:id="78"/>
      <w:bookmarkEnd w:id="79"/>
    </w:p>
    <w:p w:rsidR="006803B1" w:rsidRDefault="006803B1" w:rsidP="00517BBC">
      <w:pPr>
        <w:rPr>
          <w:rFonts w:ascii="Arial" w:hAnsi="Arial" w:cs="Arial"/>
          <w:lang w:val="en-GB"/>
        </w:rPr>
      </w:pPr>
      <w:r w:rsidRPr="00E37F05">
        <w:rPr>
          <w:rFonts w:ascii="Arial" w:hAnsi="Arial" w:cs="Arial"/>
          <w:lang w:val="en-GB"/>
        </w:rPr>
        <w:t xml:space="preserve">See chapter </w:t>
      </w:r>
      <w:r w:rsidRPr="00E679E0">
        <w:rPr>
          <w:lang w:val="en-GB"/>
        </w:rPr>
        <w:fldChar w:fldCharType="begin"/>
      </w:r>
      <w:r w:rsidRPr="00D05C39">
        <w:rPr>
          <w:lang w:val="en-GB"/>
        </w:rPr>
        <w:instrText xml:space="preserve"> REF _Ref328551463 </w:instrText>
      </w:r>
      <w:r>
        <w:rPr>
          <w:lang w:val="en-GB"/>
        </w:rPr>
        <w:instrText>\</w:instrText>
      </w:r>
      <w:r w:rsidRPr="00D05C39">
        <w:rPr>
          <w:lang w:val="en-GB"/>
        </w:rPr>
        <w:instrText xml:space="preserve">r </w:instrText>
      </w:r>
      <w:r>
        <w:rPr>
          <w:lang w:val="en-GB"/>
        </w:rPr>
        <w:instrText>\</w:instrText>
      </w:r>
      <w:r w:rsidRPr="00D05C39">
        <w:rPr>
          <w:lang w:val="en-GB"/>
        </w:rPr>
        <w:instrText xml:space="preserve">h  </w:instrText>
      </w:r>
      <w:r>
        <w:rPr>
          <w:lang w:val="en-GB"/>
        </w:rPr>
        <w:instrText>\</w:instrText>
      </w:r>
      <w:r w:rsidRPr="00D05C39">
        <w:rPr>
          <w:lang w:val="en-GB"/>
        </w:rPr>
        <w:instrText xml:space="preserve">* MERGEFORMAT </w:instrText>
      </w:r>
      <w:r w:rsidRPr="00E679E0">
        <w:rPr>
          <w:lang w:val="en-GB"/>
        </w:rPr>
      </w:r>
      <w:r w:rsidRPr="00E679E0">
        <w:rPr>
          <w:lang w:val="en-GB"/>
        </w:rPr>
        <w:fldChar w:fldCharType="separate"/>
      </w:r>
      <w:r w:rsidRPr="00D05C39">
        <w:rPr>
          <w:rFonts w:ascii="Arial" w:hAnsi="Arial" w:cs="Arial"/>
          <w:lang w:val="en-GB"/>
        </w:rPr>
        <w:t>2.2</w:t>
      </w:r>
      <w:r w:rsidRPr="00E679E0">
        <w:rPr>
          <w:lang w:val="en-GB"/>
        </w:rPr>
        <w:fldChar w:fldCharType="end"/>
      </w:r>
      <w:r w:rsidRPr="00E37F05">
        <w:rPr>
          <w:rFonts w:ascii="Arial" w:hAnsi="Arial" w:cs="Arial"/>
          <w:lang w:val="en-GB"/>
        </w:rPr>
        <w:t xml:space="preserve"> for </w:t>
      </w:r>
      <w:r>
        <w:rPr>
          <w:rFonts w:ascii="Arial" w:hAnsi="Arial" w:cs="Arial"/>
          <w:lang w:val="en-GB"/>
        </w:rPr>
        <w:t>the specification and details</w:t>
      </w:r>
      <w:r w:rsidRPr="00E37F05">
        <w:rPr>
          <w:rFonts w:ascii="Arial" w:hAnsi="Arial" w:cs="Arial"/>
          <w:lang w:val="en-GB"/>
        </w:rPr>
        <w:t xml:space="preserve"> of the format types. </w:t>
      </w:r>
    </w:p>
    <w:p w:rsidR="006803B1" w:rsidRPr="00E37F05" w:rsidRDefault="006803B1" w:rsidP="00517BBC">
      <w:pPr>
        <w:rPr>
          <w:rFonts w:ascii="Arial" w:hAnsi="Arial" w:cs="Arial"/>
          <w:lang w:val="en-GB"/>
        </w:rPr>
      </w:pPr>
    </w:p>
    <w:p w:rsidR="006803B1" w:rsidRDefault="006803B1" w:rsidP="00FC4EA4">
      <w:pPr>
        <w:pStyle w:val="Heading3"/>
      </w:pPr>
      <w:bookmarkStart w:id="80" w:name="_Toc328751334"/>
      <w:bookmarkStart w:id="81" w:name="_Toc385494925"/>
      <w:r>
        <w:t>Technical Prerequisites</w:t>
      </w:r>
      <w:bookmarkEnd w:id="80"/>
      <w:bookmarkEnd w:id="81"/>
    </w:p>
    <w:p w:rsidR="006803B1" w:rsidRDefault="006803B1" w:rsidP="00FC4EA4">
      <w:pPr>
        <w:pStyle w:val="Heading4"/>
      </w:pPr>
      <w:bookmarkStart w:id="82" w:name="_Toc385494926"/>
      <w:r>
        <w:t>Record Type Identifier</w:t>
      </w:r>
      <w:bookmarkEnd w:id="82"/>
    </w:p>
    <w:p w:rsidR="006803B1" w:rsidRPr="007D14F2" w:rsidRDefault="006803B1" w:rsidP="007D14F2">
      <w:pPr>
        <w:rPr>
          <w:rFonts w:ascii="Arial" w:hAnsi="Arial" w:cs="Arial"/>
          <w:lang w:val="en-GB"/>
        </w:rPr>
      </w:pPr>
      <w:r w:rsidRPr="007D14F2">
        <w:rPr>
          <w:rFonts w:ascii="Arial" w:hAnsi="Arial" w:cs="Arial"/>
          <w:lang w:val="en-GB"/>
        </w:rPr>
        <w:t>Prior to the s</w:t>
      </w:r>
      <w:r>
        <w:rPr>
          <w:rFonts w:ascii="Arial" w:hAnsi="Arial" w:cs="Arial"/>
          <w:lang w:val="en-GB"/>
        </w:rPr>
        <w:t>tatic and dynamic data appears the</w:t>
      </w:r>
      <w:r w:rsidRPr="007D14F2">
        <w:rPr>
          <w:rFonts w:ascii="Arial" w:hAnsi="Arial" w:cs="Arial"/>
          <w:lang w:val="en-GB"/>
        </w:rPr>
        <w:t xml:space="preserve"> record type identifier.</w:t>
      </w: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693"/>
        <w:gridCol w:w="2835"/>
        <w:gridCol w:w="3402"/>
        <w:gridCol w:w="2551"/>
        <w:gridCol w:w="1355"/>
      </w:tblGrid>
      <w:tr w:rsidR="006803B1" w:rsidRPr="002318F1" w:rsidTr="00743925">
        <w:trPr>
          <w:cantSplit/>
          <w:trHeight w:val="1260"/>
        </w:trPr>
        <w:tc>
          <w:tcPr>
            <w:tcW w:w="534" w:type="dxa"/>
            <w:shd w:val="pct15" w:color="auto" w:fill="auto"/>
            <w:textDirection w:val="btLr"/>
          </w:tcPr>
          <w:p w:rsidR="006803B1" w:rsidRPr="00E126BE" w:rsidRDefault="006803B1" w:rsidP="00E126BE">
            <w:pPr>
              <w:ind w:left="113" w:right="113"/>
              <w:jc w:val="center"/>
              <w:rPr>
                <w:rFonts w:ascii="Arial" w:hAnsi="Arial" w:cs="Arial"/>
                <w:b/>
                <w:sz w:val="18"/>
                <w:szCs w:val="18"/>
                <w:lang w:val="en-GB"/>
              </w:rPr>
            </w:pPr>
            <w:r w:rsidRPr="00E126BE">
              <w:rPr>
                <w:rFonts w:ascii="Arial" w:hAnsi="Arial" w:cs="Arial"/>
                <w:b/>
                <w:sz w:val="18"/>
                <w:szCs w:val="18"/>
                <w:lang w:val="en-GB"/>
              </w:rPr>
              <w:t>Flat file  column</w:t>
            </w:r>
          </w:p>
        </w:tc>
        <w:tc>
          <w:tcPr>
            <w:tcW w:w="567" w:type="dxa"/>
            <w:shd w:val="pct15" w:color="auto" w:fill="auto"/>
            <w:textDirection w:val="btLr"/>
          </w:tcPr>
          <w:p w:rsidR="006803B1" w:rsidRPr="00E126BE" w:rsidRDefault="006803B1" w:rsidP="00E126BE">
            <w:pPr>
              <w:ind w:left="113" w:right="113"/>
              <w:jc w:val="center"/>
              <w:rPr>
                <w:rFonts w:ascii="Arial" w:hAnsi="Arial" w:cs="Arial"/>
                <w:b/>
                <w:sz w:val="18"/>
                <w:szCs w:val="18"/>
                <w:lang w:val="en-GB"/>
              </w:rPr>
            </w:pPr>
            <w:r w:rsidRPr="00E126BE">
              <w:rPr>
                <w:rFonts w:ascii="Arial" w:hAnsi="Arial" w:cs="Arial"/>
                <w:b/>
                <w:sz w:val="18"/>
                <w:szCs w:val="18"/>
                <w:lang w:val="en-GB"/>
              </w:rPr>
              <w:t>Excel Column</w:t>
            </w:r>
          </w:p>
        </w:tc>
        <w:tc>
          <w:tcPr>
            <w:tcW w:w="2693" w:type="dxa"/>
            <w:shd w:val="pct15" w:color="auto" w:fill="auto"/>
          </w:tcPr>
          <w:p w:rsidR="006803B1" w:rsidRPr="00E126BE" w:rsidRDefault="006803B1" w:rsidP="004524A2">
            <w:pPr>
              <w:pStyle w:val="T2BaseArray"/>
              <w:ind w:left="0" w:firstLine="0"/>
              <w:jc w:val="center"/>
              <w:rPr>
                <w:rFonts w:ascii="Arial" w:hAnsi="Arial" w:cs="Arial"/>
                <w:b/>
              </w:rPr>
            </w:pPr>
            <w:r w:rsidRPr="00E126BE">
              <w:rPr>
                <w:rFonts w:ascii="Arial" w:hAnsi="Arial" w:cs="Arial"/>
                <w:b/>
              </w:rPr>
              <w:t>Column Name</w:t>
            </w:r>
          </w:p>
        </w:tc>
        <w:tc>
          <w:tcPr>
            <w:tcW w:w="2835" w:type="dxa"/>
            <w:shd w:val="pct15" w:color="auto" w:fill="auto"/>
          </w:tcPr>
          <w:p w:rsidR="006803B1" w:rsidRPr="00E126BE" w:rsidRDefault="006803B1" w:rsidP="004524A2">
            <w:pPr>
              <w:pStyle w:val="T2BaseArray"/>
              <w:ind w:left="0" w:firstLine="0"/>
              <w:jc w:val="center"/>
              <w:rPr>
                <w:rFonts w:ascii="Arial" w:hAnsi="Arial" w:cs="Arial"/>
                <w:b/>
              </w:rPr>
            </w:pPr>
            <w:r w:rsidRPr="00E126BE">
              <w:rPr>
                <w:rFonts w:ascii="Arial" w:hAnsi="Arial" w:cs="Arial"/>
                <w:b/>
              </w:rPr>
              <w:t>Format</w:t>
            </w:r>
          </w:p>
        </w:tc>
        <w:tc>
          <w:tcPr>
            <w:tcW w:w="3402" w:type="dxa"/>
            <w:shd w:val="pct15" w:color="auto" w:fill="auto"/>
          </w:tcPr>
          <w:p w:rsidR="006803B1" w:rsidRPr="00E126BE" w:rsidRDefault="006803B1" w:rsidP="004524A2">
            <w:pPr>
              <w:pStyle w:val="T2BaseArray"/>
              <w:ind w:left="0" w:firstLine="0"/>
              <w:jc w:val="center"/>
              <w:rPr>
                <w:rFonts w:ascii="Arial" w:hAnsi="Arial" w:cs="Arial"/>
                <w:b/>
              </w:rPr>
            </w:pPr>
            <w:r w:rsidRPr="00E126BE">
              <w:rPr>
                <w:rFonts w:ascii="Arial" w:hAnsi="Arial" w:cs="Arial"/>
                <w:b/>
              </w:rPr>
              <w:t>Description</w:t>
            </w:r>
          </w:p>
        </w:tc>
        <w:tc>
          <w:tcPr>
            <w:tcW w:w="2551" w:type="dxa"/>
            <w:shd w:val="pct15" w:color="auto" w:fill="auto"/>
          </w:tcPr>
          <w:p w:rsidR="006803B1" w:rsidRPr="00E126BE" w:rsidRDefault="006803B1" w:rsidP="004524A2">
            <w:pPr>
              <w:pStyle w:val="T2BaseArray"/>
              <w:ind w:left="0" w:firstLine="0"/>
              <w:jc w:val="center"/>
              <w:rPr>
                <w:rFonts w:ascii="Arial" w:hAnsi="Arial" w:cs="Arial"/>
                <w:b/>
              </w:rPr>
            </w:pPr>
            <w:r>
              <w:rPr>
                <w:rFonts w:ascii="Arial" w:hAnsi="Arial" w:cs="Arial"/>
                <w:b/>
              </w:rPr>
              <w:t>Rules</w:t>
            </w:r>
          </w:p>
        </w:tc>
        <w:tc>
          <w:tcPr>
            <w:tcW w:w="1355" w:type="dxa"/>
            <w:shd w:val="pct15" w:color="auto" w:fill="auto"/>
          </w:tcPr>
          <w:p w:rsidR="006803B1" w:rsidRPr="00E126BE" w:rsidRDefault="006803B1" w:rsidP="004524A2">
            <w:pPr>
              <w:pStyle w:val="T2BaseArray"/>
              <w:ind w:left="0" w:firstLine="0"/>
              <w:jc w:val="center"/>
              <w:rPr>
                <w:rFonts w:ascii="Arial" w:hAnsi="Arial" w:cs="Arial"/>
                <w:b/>
              </w:rPr>
            </w:pPr>
            <w:r w:rsidRPr="00E126BE">
              <w:rPr>
                <w:rFonts w:ascii="Arial" w:hAnsi="Arial" w:cs="Arial"/>
                <w:b/>
              </w:rPr>
              <w:t>Occurs per File</w:t>
            </w:r>
          </w:p>
        </w:tc>
      </w:tr>
      <w:tr w:rsidR="006803B1" w:rsidRPr="002318F1" w:rsidTr="00743925">
        <w:tc>
          <w:tcPr>
            <w:tcW w:w="534" w:type="dxa"/>
          </w:tcPr>
          <w:p w:rsidR="006803B1" w:rsidRPr="00E126BE" w:rsidRDefault="006803B1" w:rsidP="00F7481B">
            <w:pPr>
              <w:pStyle w:val="T2BaseArray"/>
              <w:ind w:left="0" w:firstLine="0"/>
              <w:jc w:val="left"/>
              <w:rPr>
                <w:rFonts w:ascii="Arial" w:hAnsi="Arial" w:cs="Arial"/>
              </w:rPr>
            </w:pPr>
            <w:r w:rsidRPr="00E126BE">
              <w:rPr>
                <w:rFonts w:ascii="Arial" w:hAnsi="Arial" w:cs="Arial"/>
              </w:rPr>
              <w:t>1</w:t>
            </w:r>
          </w:p>
        </w:tc>
        <w:tc>
          <w:tcPr>
            <w:tcW w:w="567" w:type="dxa"/>
          </w:tcPr>
          <w:p w:rsidR="006803B1" w:rsidRPr="00E126BE" w:rsidRDefault="006803B1" w:rsidP="005C2D5A">
            <w:pPr>
              <w:pStyle w:val="T2BaseArray"/>
              <w:ind w:left="0" w:firstLine="0"/>
              <w:jc w:val="left"/>
              <w:rPr>
                <w:rFonts w:ascii="Arial" w:hAnsi="Arial" w:cs="Arial"/>
              </w:rPr>
            </w:pPr>
            <w:r w:rsidRPr="00E126BE">
              <w:rPr>
                <w:rFonts w:ascii="Arial" w:hAnsi="Arial" w:cs="Arial"/>
              </w:rPr>
              <w:t>A</w:t>
            </w:r>
          </w:p>
        </w:tc>
        <w:tc>
          <w:tcPr>
            <w:tcW w:w="2693" w:type="dxa"/>
          </w:tcPr>
          <w:p w:rsidR="006803B1" w:rsidRPr="00E126BE" w:rsidRDefault="006803B1" w:rsidP="005C2D5A">
            <w:pPr>
              <w:pStyle w:val="T2BaseArray"/>
              <w:ind w:left="0" w:firstLine="0"/>
              <w:jc w:val="left"/>
              <w:rPr>
                <w:rFonts w:ascii="Arial" w:hAnsi="Arial" w:cs="Arial"/>
              </w:rPr>
            </w:pPr>
            <w:r w:rsidRPr="00E126BE">
              <w:rPr>
                <w:rFonts w:ascii="Arial" w:hAnsi="Arial" w:cs="Arial"/>
              </w:rPr>
              <w:t>Record Type</w:t>
            </w:r>
          </w:p>
        </w:tc>
        <w:tc>
          <w:tcPr>
            <w:tcW w:w="2835" w:type="dxa"/>
          </w:tcPr>
          <w:p w:rsidR="006803B1" w:rsidRPr="00E126BE" w:rsidRDefault="006803B1" w:rsidP="005C2D5A">
            <w:pPr>
              <w:pStyle w:val="T2BaseArray"/>
              <w:ind w:left="0" w:firstLine="0"/>
              <w:jc w:val="left"/>
              <w:rPr>
                <w:rFonts w:ascii="Arial" w:hAnsi="Arial" w:cs="Arial"/>
              </w:rPr>
            </w:pPr>
            <w:r w:rsidRPr="00E126BE">
              <w:rPr>
                <w:rFonts w:ascii="Arial" w:hAnsi="Arial" w:cs="Arial"/>
              </w:rPr>
              <w:t>VARCHAR (50)</w:t>
            </w:r>
          </w:p>
        </w:tc>
        <w:tc>
          <w:tcPr>
            <w:tcW w:w="3402" w:type="dxa"/>
          </w:tcPr>
          <w:p w:rsidR="006803B1" w:rsidRPr="00E126BE" w:rsidRDefault="006803B1" w:rsidP="005A2153">
            <w:pPr>
              <w:pStyle w:val="T2BaseArray"/>
              <w:ind w:left="0" w:firstLine="0"/>
              <w:jc w:val="left"/>
              <w:rPr>
                <w:rFonts w:ascii="Arial" w:hAnsi="Arial" w:cs="Arial"/>
              </w:rPr>
            </w:pPr>
            <w:r w:rsidRPr="00E126BE">
              <w:rPr>
                <w:rFonts w:ascii="Arial" w:hAnsi="Arial" w:cs="Arial"/>
              </w:rPr>
              <w:t xml:space="preserve">Indicates the business function. The required value can be found in </w:t>
            </w:r>
            <w:r>
              <w:rPr>
                <w:rFonts w:ascii="Arial" w:hAnsi="Arial" w:cs="Arial"/>
              </w:rPr>
              <w:t xml:space="preserve">the first line of the </w:t>
            </w:r>
            <w:r w:rsidRPr="00E126BE">
              <w:rPr>
                <w:rFonts w:ascii="Arial" w:hAnsi="Arial" w:cs="Arial"/>
              </w:rPr>
              <w:t xml:space="preserve">chapters </w:t>
            </w:r>
            <w:r>
              <w:rPr>
                <w:rFonts w:ascii="Arial" w:hAnsi="Arial" w:cs="Arial"/>
              </w:rPr>
              <w:fldChar w:fldCharType="begin"/>
            </w:r>
            <w:r>
              <w:rPr>
                <w:rFonts w:ascii="Arial" w:hAnsi="Arial" w:cs="Arial"/>
              </w:rPr>
              <w:instrText xml:space="preserve"> REF _Ref337724832 \r \h </w:instrText>
            </w:r>
            <w:r>
              <w:rPr>
                <w:rFonts w:ascii="Arial" w:hAnsi="Arial" w:cs="Arial"/>
              </w:rPr>
            </w:r>
            <w:r>
              <w:rPr>
                <w:rFonts w:ascii="Arial" w:hAnsi="Arial" w:cs="Arial"/>
              </w:rPr>
              <w:fldChar w:fldCharType="separate"/>
            </w:r>
            <w:r>
              <w:rPr>
                <w:rFonts w:ascii="Arial" w:hAnsi="Arial" w:cs="Arial"/>
              </w:rPr>
              <w:t>3.1.2.1</w:t>
            </w:r>
            <w:r>
              <w:rPr>
                <w:rFonts w:ascii="Arial" w:hAnsi="Arial" w:cs="Arial"/>
              </w:rPr>
              <w:fldChar w:fldCharType="end"/>
            </w:r>
            <w:r w:rsidRPr="00E126BE">
              <w:rPr>
                <w:rFonts w:ascii="Arial" w:hAnsi="Arial" w:cs="Arial"/>
              </w:rPr>
              <w:t xml:space="preserve"> - </w:t>
            </w:r>
            <w:r>
              <w:rPr>
                <w:rFonts w:ascii="Arial" w:hAnsi="Arial" w:cs="Arial"/>
              </w:rPr>
              <w:fldChar w:fldCharType="begin"/>
            </w:r>
            <w:r>
              <w:rPr>
                <w:rFonts w:ascii="Arial" w:hAnsi="Arial" w:cs="Arial"/>
              </w:rPr>
              <w:instrText xml:space="preserve"> REF _Ref337724868 \r \h </w:instrText>
            </w:r>
            <w:r>
              <w:rPr>
                <w:rFonts w:ascii="Arial" w:hAnsi="Arial" w:cs="Arial"/>
              </w:rPr>
            </w:r>
            <w:r>
              <w:rPr>
                <w:rFonts w:ascii="Arial" w:hAnsi="Arial" w:cs="Arial"/>
              </w:rPr>
              <w:fldChar w:fldCharType="separate"/>
            </w:r>
            <w:r>
              <w:rPr>
                <w:rFonts w:ascii="Arial" w:hAnsi="Arial" w:cs="Arial"/>
              </w:rPr>
              <w:t>3.1.3.1</w:t>
            </w:r>
            <w:r>
              <w:rPr>
                <w:rFonts w:ascii="Arial" w:hAnsi="Arial" w:cs="Arial"/>
              </w:rPr>
              <w:fldChar w:fldCharType="end"/>
            </w:r>
            <w:r w:rsidRPr="00E126BE">
              <w:rPr>
                <w:rFonts w:ascii="Arial" w:hAnsi="Arial" w:cs="Arial"/>
              </w:rPr>
              <w:t>.</w:t>
            </w:r>
          </w:p>
        </w:tc>
        <w:tc>
          <w:tcPr>
            <w:tcW w:w="2551" w:type="dxa"/>
          </w:tcPr>
          <w:p w:rsidR="006803B1" w:rsidRPr="005C2D5A" w:rsidRDefault="006803B1" w:rsidP="005C2D5A">
            <w:pPr>
              <w:pStyle w:val="T2BaseArray"/>
              <w:ind w:left="0" w:firstLine="0"/>
              <w:jc w:val="left"/>
              <w:rPr>
                <w:rFonts w:ascii="Arial" w:hAnsi="Arial" w:cs="Arial"/>
              </w:rPr>
            </w:pPr>
            <w:r w:rsidRPr="00E126BE">
              <w:rPr>
                <w:rFonts w:ascii="Arial" w:hAnsi="Arial" w:cs="Arial"/>
              </w:rPr>
              <w:t>Occurs in the 2</w:t>
            </w:r>
            <w:r w:rsidRPr="005C2D5A">
              <w:rPr>
                <w:rFonts w:ascii="Arial" w:hAnsi="Arial" w:cs="Arial"/>
                <w:vertAlign w:val="superscript"/>
              </w:rPr>
              <w:t>nd</w:t>
            </w:r>
            <w:r w:rsidRPr="00E126BE">
              <w:rPr>
                <w:rFonts w:ascii="Arial" w:hAnsi="Arial" w:cs="Arial"/>
              </w:rPr>
              <w:t xml:space="preserve"> row only</w:t>
            </w:r>
            <w:r>
              <w:rPr>
                <w:rFonts w:ascii="Arial" w:hAnsi="Arial" w:cs="Arial"/>
              </w:rPr>
              <w:t>.</w:t>
            </w:r>
          </w:p>
        </w:tc>
        <w:tc>
          <w:tcPr>
            <w:tcW w:w="1355" w:type="dxa"/>
          </w:tcPr>
          <w:p w:rsidR="006803B1" w:rsidRPr="00E126BE" w:rsidRDefault="006803B1" w:rsidP="00743925">
            <w:pPr>
              <w:pStyle w:val="T2BaseArray"/>
              <w:ind w:left="0" w:firstLine="0"/>
              <w:jc w:val="center"/>
              <w:rPr>
                <w:rFonts w:ascii="Arial" w:hAnsi="Arial" w:cs="Arial"/>
              </w:rPr>
            </w:pPr>
            <w:r w:rsidRPr="00E126BE">
              <w:rPr>
                <w:rFonts w:ascii="Arial" w:hAnsi="Arial" w:cs="Arial"/>
              </w:rPr>
              <w:t>1..1</w:t>
            </w:r>
          </w:p>
        </w:tc>
      </w:tr>
    </w:tbl>
    <w:p w:rsidR="006803B1" w:rsidRPr="00E57F6B" w:rsidRDefault="006803B1" w:rsidP="00E57F6B">
      <w:pPr>
        <w:rPr>
          <w:lang w:val="en-GB"/>
        </w:rPr>
      </w:pPr>
    </w:p>
    <w:p w:rsidR="006803B1" w:rsidRDefault="006803B1">
      <w:pPr>
        <w:jc w:val="left"/>
        <w:rPr>
          <w:rFonts w:ascii="Arial" w:hAnsi="Arial" w:cs="Arial"/>
          <w:b/>
          <w:sz w:val="24"/>
          <w:lang w:val="en-GB"/>
        </w:rPr>
      </w:pPr>
      <w:bookmarkStart w:id="83" w:name="_Ref326913686"/>
      <w:bookmarkStart w:id="84" w:name="_Toc328751335"/>
      <w:r>
        <w:rPr>
          <w:rFonts w:cs="Arial"/>
        </w:rPr>
        <w:br w:type="page"/>
      </w:r>
    </w:p>
    <w:p w:rsidR="006803B1" w:rsidRPr="002318F1" w:rsidRDefault="006803B1" w:rsidP="001429DB">
      <w:pPr>
        <w:pStyle w:val="Heading3"/>
        <w:rPr>
          <w:rFonts w:cs="Arial"/>
        </w:rPr>
      </w:pPr>
      <w:bookmarkStart w:id="85" w:name="_Toc385494927"/>
      <w:r w:rsidRPr="002318F1">
        <w:rPr>
          <w:rFonts w:cs="Arial"/>
        </w:rPr>
        <w:lastRenderedPageBreak/>
        <w:t>Static Data</w:t>
      </w:r>
      <w:bookmarkEnd w:id="83"/>
      <w:bookmarkEnd w:id="84"/>
      <w:bookmarkEnd w:id="85"/>
    </w:p>
    <w:p w:rsidR="006803B1" w:rsidRDefault="006803B1" w:rsidP="001429DB">
      <w:pPr>
        <w:pStyle w:val="Heading4"/>
      </w:pPr>
      <w:bookmarkStart w:id="86" w:name="_Ref337724832"/>
      <w:bookmarkStart w:id="87" w:name="_Ref337724834"/>
      <w:bookmarkStart w:id="88" w:name="_Toc385494928"/>
      <w:r>
        <w:t>Party Reference D</w:t>
      </w:r>
      <w:r w:rsidRPr="002318F1">
        <w:t>ata</w:t>
      </w:r>
      <w:r>
        <w:t xml:space="preserve"> - New</w:t>
      </w:r>
      <w:bookmarkEnd w:id="86"/>
      <w:bookmarkEnd w:id="87"/>
      <w:bookmarkEnd w:id="88"/>
      <w:r w:rsidRPr="002318F1">
        <w:t xml:space="preserve"> </w:t>
      </w:r>
    </w:p>
    <w:p w:rsidR="006803B1" w:rsidRDefault="006803B1" w:rsidP="00DE32BA">
      <w:pPr>
        <w:pStyle w:val="ListParagraph"/>
        <w:numPr>
          <w:ilvl w:val="0"/>
          <w:numId w:val="14"/>
        </w:numPr>
        <w:rPr>
          <w:rFonts w:ascii="Arial" w:hAnsi="Arial" w:cs="Arial"/>
          <w:lang w:val="en-GB"/>
        </w:rPr>
        <w:pPrChange w:id="89" w:author="Author">
          <w:pPr>
            <w:pStyle w:val="ListParagraph"/>
            <w:numPr>
              <w:numId w:val="15"/>
            </w:numPr>
            <w:tabs>
              <w:tab w:val="num" w:pos="360"/>
            </w:tabs>
            <w:ind w:left="360" w:hanging="360"/>
          </w:pPr>
        </w:pPrChange>
      </w:pPr>
      <w:r w:rsidRPr="00D813B1">
        <w:rPr>
          <w:rFonts w:ascii="Arial" w:hAnsi="Arial" w:cs="Arial"/>
          <w:lang w:val="en-GB"/>
        </w:rPr>
        <w:t>Record Type: “Party”</w:t>
      </w:r>
    </w:p>
    <w:p w:rsidR="006803B1" w:rsidRDefault="006803B1" w:rsidP="00CA3A19">
      <w:pPr>
        <w:pStyle w:val="T2BaseArray"/>
        <w:ind w:left="0" w:firstLine="0"/>
        <w:jc w:val="left"/>
        <w:rPr>
          <w:rFonts w:ascii="Arial" w:hAnsi="Arial" w:cs="Arial"/>
          <w:sz w:val="22"/>
          <w:szCs w:val="22"/>
        </w:rPr>
      </w:pPr>
      <w:r>
        <w:rPr>
          <w:rFonts w:ascii="Arial" w:hAnsi="Arial" w:cs="Arial"/>
          <w:sz w:val="22"/>
          <w:szCs w:val="22"/>
        </w:rPr>
        <w:t xml:space="preserve">The record is used to create </w:t>
      </w:r>
      <w:r w:rsidRPr="00CA3A19">
        <w:rPr>
          <w:rFonts w:ascii="Arial" w:hAnsi="Arial" w:cs="Arial"/>
          <w:sz w:val="22"/>
          <w:szCs w:val="22"/>
        </w:rPr>
        <w:t>party</w:t>
      </w:r>
      <w:r>
        <w:rPr>
          <w:rFonts w:ascii="Arial" w:hAnsi="Arial" w:cs="Arial"/>
          <w:sz w:val="22"/>
          <w:szCs w:val="22"/>
        </w:rPr>
        <w:t xml:space="preserve"> reference data.</w:t>
      </w:r>
    </w:p>
    <w:p w:rsidR="006803B1" w:rsidRDefault="006803B1" w:rsidP="00CA3A19">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CA3A19">
      <w:pPr>
        <w:pStyle w:val="T2BaseArray"/>
        <w:ind w:left="0" w:firstLine="0"/>
        <w:jc w:val="left"/>
      </w:pPr>
      <w:r>
        <w:rPr>
          <w:rFonts w:ascii="Arial" w:hAnsi="Arial" w:cs="Arial"/>
          <w:sz w:val="22"/>
          <w:szCs w:val="22"/>
        </w:rPr>
        <w:t>ACT.3.1</w:t>
      </w: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3"/>
        <w:gridCol w:w="14"/>
        <w:gridCol w:w="553"/>
        <w:gridCol w:w="2692"/>
        <w:gridCol w:w="2834"/>
        <w:gridCol w:w="3407"/>
        <w:gridCol w:w="2549"/>
        <w:gridCol w:w="677"/>
        <w:gridCol w:w="678"/>
      </w:tblGrid>
      <w:tr w:rsidR="006803B1" w:rsidRPr="002318F1" w:rsidTr="00420869">
        <w:trPr>
          <w:trHeight w:val="1260"/>
        </w:trPr>
        <w:tc>
          <w:tcPr>
            <w:tcW w:w="533" w:type="dxa"/>
            <w:shd w:val="pct15" w:color="auto" w:fill="auto"/>
            <w:textDirection w:val="btLr"/>
          </w:tcPr>
          <w:p w:rsidR="006803B1" w:rsidRPr="00E126BE" w:rsidRDefault="006803B1" w:rsidP="00743925">
            <w:pPr>
              <w:ind w:left="113" w:right="113"/>
              <w:jc w:val="center"/>
              <w:rPr>
                <w:rFonts w:ascii="Arial" w:hAnsi="Arial" w:cs="Arial"/>
                <w:b/>
                <w:sz w:val="18"/>
                <w:szCs w:val="18"/>
                <w:lang w:val="en-GB"/>
              </w:rPr>
            </w:pPr>
            <w:r w:rsidRPr="00E126BE">
              <w:rPr>
                <w:rFonts w:ascii="Arial" w:hAnsi="Arial" w:cs="Arial"/>
                <w:b/>
                <w:sz w:val="18"/>
                <w:szCs w:val="18"/>
                <w:lang w:val="en-GB"/>
              </w:rPr>
              <w:t>Flat file  column</w:t>
            </w:r>
          </w:p>
        </w:tc>
        <w:tc>
          <w:tcPr>
            <w:tcW w:w="567" w:type="dxa"/>
            <w:gridSpan w:val="2"/>
            <w:shd w:val="pct15" w:color="auto" w:fill="auto"/>
            <w:textDirection w:val="btLr"/>
          </w:tcPr>
          <w:p w:rsidR="006803B1" w:rsidRPr="00E126BE" w:rsidRDefault="006803B1" w:rsidP="00743925">
            <w:pPr>
              <w:ind w:left="113" w:right="113"/>
              <w:jc w:val="center"/>
              <w:rPr>
                <w:rFonts w:ascii="Arial" w:hAnsi="Arial" w:cs="Arial"/>
                <w:b/>
                <w:sz w:val="18"/>
                <w:szCs w:val="18"/>
                <w:lang w:val="en-GB"/>
              </w:rPr>
            </w:pPr>
            <w:r w:rsidRPr="00E126BE">
              <w:rPr>
                <w:rFonts w:ascii="Arial" w:hAnsi="Arial" w:cs="Arial"/>
                <w:b/>
                <w:sz w:val="18"/>
                <w:szCs w:val="18"/>
                <w:lang w:val="en-GB"/>
              </w:rPr>
              <w:t>Excel Column</w:t>
            </w:r>
          </w:p>
        </w:tc>
        <w:tc>
          <w:tcPr>
            <w:tcW w:w="2692" w:type="dxa"/>
            <w:shd w:val="pct15" w:color="auto" w:fill="auto"/>
          </w:tcPr>
          <w:p w:rsidR="006803B1" w:rsidRPr="00E126BE" w:rsidRDefault="006803B1" w:rsidP="00743925">
            <w:pPr>
              <w:pStyle w:val="T2BaseArray"/>
              <w:ind w:left="0" w:firstLine="0"/>
              <w:jc w:val="center"/>
              <w:rPr>
                <w:rFonts w:ascii="Arial" w:hAnsi="Arial" w:cs="Arial"/>
                <w:b/>
              </w:rPr>
            </w:pPr>
            <w:r w:rsidRPr="00E126BE">
              <w:rPr>
                <w:rFonts w:ascii="Arial" w:hAnsi="Arial" w:cs="Arial"/>
                <w:b/>
              </w:rPr>
              <w:t>Column Name</w:t>
            </w:r>
          </w:p>
        </w:tc>
        <w:tc>
          <w:tcPr>
            <w:tcW w:w="2834" w:type="dxa"/>
            <w:shd w:val="pct15" w:color="auto" w:fill="auto"/>
          </w:tcPr>
          <w:p w:rsidR="006803B1" w:rsidRPr="00E126BE" w:rsidRDefault="006803B1" w:rsidP="00743925">
            <w:pPr>
              <w:pStyle w:val="T2BaseArray"/>
              <w:ind w:left="0" w:firstLine="0"/>
              <w:jc w:val="center"/>
              <w:rPr>
                <w:rFonts w:ascii="Arial" w:hAnsi="Arial" w:cs="Arial"/>
                <w:b/>
              </w:rPr>
            </w:pPr>
            <w:r w:rsidRPr="00E126BE">
              <w:rPr>
                <w:rFonts w:ascii="Arial" w:hAnsi="Arial" w:cs="Arial"/>
                <w:b/>
              </w:rPr>
              <w:t>Format</w:t>
            </w:r>
          </w:p>
        </w:tc>
        <w:tc>
          <w:tcPr>
            <w:tcW w:w="3407" w:type="dxa"/>
            <w:shd w:val="pct15" w:color="auto" w:fill="auto"/>
          </w:tcPr>
          <w:p w:rsidR="006803B1" w:rsidRPr="00E126BE" w:rsidRDefault="006803B1" w:rsidP="00743925">
            <w:pPr>
              <w:pStyle w:val="T2BaseArray"/>
              <w:ind w:left="0" w:firstLine="0"/>
              <w:jc w:val="center"/>
              <w:rPr>
                <w:rFonts w:ascii="Arial" w:hAnsi="Arial" w:cs="Arial"/>
                <w:b/>
              </w:rPr>
            </w:pPr>
            <w:r w:rsidRPr="00E126BE">
              <w:rPr>
                <w:rFonts w:ascii="Arial" w:hAnsi="Arial" w:cs="Arial"/>
                <w:b/>
              </w:rPr>
              <w:t>Description</w:t>
            </w:r>
          </w:p>
        </w:tc>
        <w:tc>
          <w:tcPr>
            <w:tcW w:w="2549" w:type="dxa"/>
            <w:shd w:val="pct15" w:color="auto" w:fill="auto"/>
          </w:tcPr>
          <w:p w:rsidR="006803B1" w:rsidRPr="00E126BE" w:rsidRDefault="006803B1" w:rsidP="00743925">
            <w:pPr>
              <w:pStyle w:val="T2BaseArray"/>
              <w:ind w:left="0" w:firstLine="0"/>
              <w:jc w:val="center"/>
              <w:rPr>
                <w:rFonts w:ascii="Arial" w:hAnsi="Arial" w:cs="Arial"/>
                <w:b/>
              </w:rPr>
            </w:pPr>
            <w:r>
              <w:rPr>
                <w:rFonts w:ascii="Arial" w:hAnsi="Arial" w:cs="Arial"/>
                <w:b/>
              </w:rPr>
              <w:t>Rules</w:t>
            </w:r>
          </w:p>
        </w:tc>
        <w:tc>
          <w:tcPr>
            <w:tcW w:w="677" w:type="dxa"/>
            <w:shd w:val="pct15" w:color="auto" w:fill="auto"/>
            <w:textDirection w:val="btLr"/>
          </w:tcPr>
          <w:p w:rsidR="006803B1" w:rsidRPr="00285F7E" w:rsidRDefault="006803B1" w:rsidP="00743925">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pct15" w:color="auto" w:fill="auto"/>
            <w:textDirection w:val="btLr"/>
          </w:tcPr>
          <w:p w:rsidR="006803B1" w:rsidRPr="00285F7E" w:rsidRDefault="006803B1" w:rsidP="00743925">
            <w:pPr>
              <w:pStyle w:val="T2BaseArray"/>
              <w:ind w:left="113" w:right="113" w:firstLine="0"/>
              <w:jc w:val="center"/>
              <w:rPr>
                <w:rFonts w:ascii="Arial" w:hAnsi="Arial" w:cs="Arial"/>
                <w:b/>
              </w:rPr>
            </w:pPr>
            <w:r>
              <w:rPr>
                <w:rFonts w:ascii="Arial" w:hAnsi="Arial" w:cs="Arial"/>
                <w:b/>
              </w:rPr>
              <w:t>Occurs per Group</w:t>
            </w:r>
          </w:p>
        </w:tc>
      </w:tr>
      <w:tr w:rsidR="006803B1" w:rsidRPr="002318F1" w:rsidTr="00420869">
        <w:tc>
          <w:tcPr>
            <w:tcW w:w="533" w:type="dxa"/>
          </w:tcPr>
          <w:p w:rsidR="006803B1" w:rsidRPr="00E126BE" w:rsidRDefault="006803B1" w:rsidP="00142991">
            <w:pPr>
              <w:pStyle w:val="T2BaseArray"/>
              <w:ind w:left="0" w:firstLine="0"/>
              <w:jc w:val="left"/>
              <w:rPr>
                <w:rFonts w:ascii="Arial" w:hAnsi="Arial" w:cs="Arial"/>
              </w:rPr>
            </w:pPr>
            <w:r w:rsidRPr="00E126BE">
              <w:rPr>
                <w:rFonts w:ascii="Arial" w:hAnsi="Arial" w:cs="Arial"/>
              </w:rPr>
              <w:t>2</w:t>
            </w:r>
          </w:p>
        </w:tc>
        <w:tc>
          <w:tcPr>
            <w:tcW w:w="567" w:type="dxa"/>
            <w:gridSpan w:val="2"/>
          </w:tcPr>
          <w:p w:rsidR="006803B1" w:rsidRPr="00E126BE" w:rsidRDefault="006803B1" w:rsidP="00142991">
            <w:pPr>
              <w:pStyle w:val="T2BaseArray"/>
              <w:ind w:left="0" w:firstLine="0"/>
              <w:jc w:val="left"/>
              <w:rPr>
                <w:rFonts w:ascii="Arial" w:hAnsi="Arial" w:cs="Arial"/>
              </w:rPr>
            </w:pPr>
            <w:r w:rsidRPr="00E126BE">
              <w:rPr>
                <w:rFonts w:ascii="Arial" w:hAnsi="Arial" w:cs="Arial"/>
              </w:rPr>
              <w:t>B</w:t>
            </w:r>
          </w:p>
        </w:tc>
        <w:tc>
          <w:tcPr>
            <w:tcW w:w="2692" w:type="dxa"/>
          </w:tcPr>
          <w:p w:rsidR="006803B1" w:rsidRPr="00E126BE" w:rsidRDefault="006803B1" w:rsidP="00142991">
            <w:pPr>
              <w:pStyle w:val="T2BaseArray"/>
              <w:ind w:left="0" w:firstLine="0"/>
              <w:jc w:val="left"/>
              <w:rPr>
                <w:rFonts w:ascii="Arial" w:hAnsi="Arial" w:cs="Arial"/>
              </w:rPr>
            </w:pPr>
            <w:r w:rsidRPr="00E126BE">
              <w:rPr>
                <w:rFonts w:ascii="Arial" w:hAnsi="Arial" w:cs="Arial"/>
              </w:rPr>
              <w:t>Record Id</w:t>
            </w:r>
          </w:p>
        </w:tc>
        <w:tc>
          <w:tcPr>
            <w:tcW w:w="2834" w:type="dxa"/>
          </w:tcPr>
          <w:p w:rsidR="006803B1" w:rsidRPr="00E126BE" w:rsidRDefault="006803B1" w:rsidP="00142991">
            <w:pPr>
              <w:pStyle w:val="T2BaseArray"/>
              <w:ind w:left="0" w:firstLine="0"/>
              <w:jc w:val="left"/>
              <w:rPr>
                <w:rFonts w:ascii="Arial" w:hAnsi="Arial" w:cs="Arial"/>
              </w:rPr>
            </w:pPr>
            <w:r w:rsidRPr="00E126BE">
              <w:rPr>
                <w:rFonts w:ascii="Arial" w:hAnsi="Arial" w:cs="Arial"/>
              </w:rPr>
              <w:t>NUMERIC (10)</w:t>
            </w:r>
          </w:p>
        </w:tc>
        <w:tc>
          <w:tcPr>
            <w:tcW w:w="3407" w:type="dxa"/>
          </w:tcPr>
          <w:p w:rsidR="006803B1" w:rsidRPr="00212951" w:rsidRDefault="006803B1" w:rsidP="00142991">
            <w:pPr>
              <w:pStyle w:val="T2BaseArray"/>
              <w:ind w:left="0" w:firstLine="0"/>
              <w:jc w:val="left"/>
              <w:rPr>
                <w:rFonts w:ascii="Arial" w:hAnsi="Arial" w:cs="Arial"/>
              </w:rPr>
            </w:pPr>
            <w:r w:rsidRPr="00212951">
              <w:rPr>
                <w:rFonts w:ascii="Arial" w:hAnsi="Arial" w:cs="Arial"/>
              </w:rPr>
              <w:t>Unique identifier of the record</w:t>
            </w:r>
            <w:r>
              <w:rPr>
                <w:rFonts w:ascii="Arial" w:hAnsi="Arial" w:cs="Arial"/>
              </w:rPr>
              <w:t>.</w:t>
            </w:r>
          </w:p>
        </w:tc>
        <w:tc>
          <w:tcPr>
            <w:tcW w:w="2549" w:type="dxa"/>
          </w:tcPr>
          <w:p w:rsidR="006803B1" w:rsidRPr="00212951" w:rsidRDefault="006803B1" w:rsidP="00142991">
            <w:pPr>
              <w:pStyle w:val="T2BaseArray"/>
              <w:ind w:left="0" w:firstLine="0"/>
              <w:jc w:val="left"/>
              <w:rPr>
                <w:rFonts w:ascii="Arial" w:hAnsi="Arial" w:cs="Arial"/>
              </w:rPr>
            </w:pPr>
            <w:r>
              <w:rPr>
                <w:rFonts w:ascii="Arial" w:hAnsi="Arial" w:cs="Arial"/>
              </w:rPr>
              <w:t>Must occur in each line of the record.</w:t>
            </w:r>
          </w:p>
        </w:tc>
        <w:tc>
          <w:tcPr>
            <w:tcW w:w="677" w:type="dxa"/>
          </w:tcPr>
          <w:p w:rsidR="006803B1" w:rsidRPr="00E126BE" w:rsidRDefault="006803B1" w:rsidP="00142991">
            <w:pPr>
              <w:pStyle w:val="T2BaseArray"/>
              <w:ind w:left="0" w:firstLine="0"/>
              <w:jc w:val="left"/>
              <w:rPr>
                <w:rFonts w:ascii="Arial" w:hAnsi="Arial" w:cs="Arial"/>
              </w:rPr>
            </w:pPr>
            <w:r w:rsidRPr="00E126BE">
              <w:rPr>
                <w:rFonts w:ascii="Arial" w:hAnsi="Arial" w:cs="Arial"/>
              </w:rPr>
              <w:t>1..n</w:t>
            </w:r>
          </w:p>
        </w:tc>
        <w:tc>
          <w:tcPr>
            <w:tcW w:w="678" w:type="dxa"/>
          </w:tcPr>
          <w:p w:rsidR="006803B1" w:rsidRPr="00E126BE" w:rsidRDefault="006803B1" w:rsidP="00142991">
            <w:pPr>
              <w:pStyle w:val="T2BaseArray"/>
              <w:ind w:left="0" w:firstLine="0"/>
              <w:jc w:val="left"/>
              <w:rPr>
                <w:rFonts w:ascii="Arial" w:hAnsi="Arial" w:cs="Arial"/>
              </w:rPr>
            </w:pPr>
          </w:p>
        </w:tc>
      </w:tr>
      <w:tr w:rsidR="006803B1" w:rsidRPr="002318F1" w:rsidTr="00420869">
        <w:tc>
          <w:tcPr>
            <w:tcW w:w="10033" w:type="dxa"/>
            <w:gridSpan w:val="6"/>
            <w:shd w:val="clear" w:color="auto" w:fill="F2F2F2"/>
          </w:tcPr>
          <w:p w:rsidR="006803B1" w:rsidRPr="00212951" w:rsidRDefault="006803B1" w:rsidP="00142991">
            <w:pPr>
              <w:pStyle w:val="T2BaseArray"/>
              <w:ind w:left="0" w:firstLine="0"/>
              <w:jc w:val="left"/>
              <w:rPr>
                <w:rFonts w:ascii="Arial" w:hAnsi="Arial" w:cs="Arial"/>
              </w:rPr>
            </w:pPr>
            <w:r>
              <w:rPr>
                <w:rFonts w:ascii="Arial" w:hAnsi="Arial" w:cs="Arial"/>
              </w:rPr>
              <w:t>Group “Party”</w:t>
            </w:r>
          </w:p>
        </w:tc>
        <w:tc>
          <w:tcPr>
            <w:tcW w:w="2549" w:type="dxa"/>
            <w:shd w:val="clear" w:color="auto" w:fill="F2F2F2"/>
          </w:tcPr>
          <w:p w:rsidR="006803B1" w:rsidRDefault="006803B1" w:rsidP="00142991">
            <w:pPr>
              <w:pStyle w:val="T2BaseArray"/>
              <w:ind w:left="0" w:firstLine="0"/>
              <w:jc w:val="left"/>
              <w:rPr>
                <w:rFonts w:ascii="Arial" w:hAnsi="Arial" w:cs="Arial"/>
              </w:rPr>
            </w:pPr>
          </w:p>
        </w:tc>
        <w:tc>
          <w:tcPr>
            <w:tcW w:w="677" w:type="dxa"/>
            <w:shd w:val="clear" w:color="auto" w:fill="F2F2F2"/>
          </w:tcPr>
          <w:p w:rsidR="006803B1" w:rsidRPr="00E126BE" w:rsidRDefault="006803B1" w:rsidP="00142991">
            <w:pPr>
              <w:pStyle w:val="T2BaseArray"/>
              <w:ind w:left="0" w:firstLine="0"/>
              <w:jc w:val="left"/>
              <w:rPr>
                <w:rFonts w:ascii="Arial" w:hAnsi="Arial" w:cs="Arial"/>
              </w:rPr>
            </w:pPr>
            <w:r>
              <w:rPr>
                <w:rFonts w:ascii="Arial" w:hAnsi="Arial" w:cs="Arial"/>
              </w:rPr>
              <w:t>1..1</w:t>
            </w:r>
          </w:p>
        </w:tc>
        <w:tc>
          <w:tcPr>
            <w:tcW w:w="678" w:type="dxa"/>
            <w:shd w:val="clear" w:color="auto" w:fill="F2F2F2"/>
          </w:tcPr>
          <w:p w:rsidR="006803B1" w:rsidRPr="00E126BE" w:rsidRDefault="006803B1" w:rsidP="00142991">
            <w:pPr>
              <w:pStyle w:val="T2BaseArray"/>
              <w:ind w:left="0" w:firstLine="0"/>
              <w:jc w:val="left"/>
              <w:rPr>
                <w:rFonts w:ascii="Arial" w:hAnsi="Arial" w:cs="Arial"/>
              </w:rPr>
            </w:pPr>
          </w:p>
        </w:tc>
      </w:tr>
      <w:tr w:rsidR="006803B1" w:rsidRPr="002318F1" w:rsidTr="00420869">
        <w:tc>
          <w:tcPr>
            <w:tcW w:w="533"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3</w:t>
            </w:r>
          </w:p>
        </w:tc>
        <w:tc>
          <w:tcPr>
            <w:tcW w:w="567" w:type="dxa"/>
            <w:gridSpan w:val="2"/>
          </w:tcPr>
          <w:p w:rsidR="006803B1" w:rsidRPr="00E126BE" w:rsidRDefault="006803B1" w:rsidP="00C269F9">
            <w:pPr>
              <w:pStyle w:val="T2BaseArray"/>
              <w:ind w:left="0" w:firstLine="0"/>
              <w:jc w:val="left"/>
              <w:rPr>
                <w:rFonts w:ascii="Arial" w:hAnsi="Arial" w:cs="Arial"/>
              </w:rPr>
            </w:pPr>
            <w:r w:rsidRPr="00E126BE">
              <w:rPr>
                <w:rFonts w:ascii="Arial" w:hAnsi="Arial" w:cs="Arial"/>
              </w:rPr>
              <w:t>C</w:t>
            </w:r>
          </w:p>
        </w:tc>
        <w:tc>
          <w:tcPr>
            <w:tcW w:w="2692"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Parent BIC</w:t>
            </w:r>
          </w:p>
        </w:tc>
        <w:tc>
          <w:tcPr>
            <w:tcW w:w="2834"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CHAR (11)</w:t>
            </w:r>
          </w:p>
        </w:tc>
        <w:tc>
          <w:tcPr>
            <w:tcW w:w="3407" w:type="dxa"/>
          </w:tcPr>
          <w:p w:rsidR="006803B1" w:rsidRPr="00E126BE" w:rsidRDefault="006803B1" w:rsidP="00C269F9">
            <w:pPr>
              <w:pStyle w:val="T2BaseArray"/>
              <w:ind w:left="0" w:firstLine="0"/>
              <w:jc w:val="left"/>
              <w:rPr>
                <w:rFonts w:ascii="Arial" w:hAnsi="Arial" w:cs="Arial"/>
              </w:rPr>
            </w:pPr>
          </w:p>
        </w:tc>
        <w:tc>
          <w:tcPr>
            <w:tcW w:w="2549" w:type="dxa"/>
          </w:tcPr>
          <w:p w:rsidR="006803B1" w:rsidRPr="00E126BE" w:rsidRDefault="006803B1" w:rsidP="00C269F9">
            <w:pPr>
              <w:pStyle w:val="T2BaseArray"/>
              <w:ind w:left="0" w:firstLine="0"/>
              <w:jc w:val="left"/>
              <w:rPr>
                <w:rFonts w:ascii="Arial" w:hAnsi="Arial" w:cs="Arial"/>
              </w:rPr>
            </w:pPr>
          </w:p>
        </w:tc>
        <w:tc>
          <w:tcPr>
            <w:tcW w:w="677" w:type="dxa"/>
          </w:tcPr>
          <w:p w:rsidR="006803B1" w:rsidRPr="00E126BE" w:rsidRDefault="006803B1" w:rsidP="00C269F9">
            <w:pPr>
              <w:pStyle w:val="T2BaseArray"/>
              <w:ind w:left="0" w:firstLine="0"/>
              <w:jc w:val="left"/>
              <w:rPr>
                <w:rFonts w:ascii="Arial" w:hAnsi="Arial" w:cs="Arial"/>
              </w:rPr>
            </w:pPr>
          </w:p>
        </w:tc>
        <w:tc>
          <w:tcPr>
            <w:tcW w:w="678"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1..1</w:t>
            </w:r>
          </w:p>
        </w:tc>
      </w:tr>
      <w:tr w:rsidR="006803B1" w:rsidRPr="002318F1" w:rsidTr="00420869">
        <w:tc>
          <w:tcPr>
            <w:tcW w:w="533"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4</w:t>
            </w:r>
          </w:p>
        </w:tc>
        <w:tc>
          <w:tcPr>
            <w:tcW w:w="567" w:type="dxa"/>
            <w:gridSpan w:val="2"/>
          </w:tcPr>
          <w:p w:rsidR="006803B1" w:rsidRPr="00E126BE" w:rsidRDefault="006803B1" w:rsidP="00C269F9">
            <w:pPr>
              <w:pStyle w:val="T2BaseArray"/>
              <w:ind w:left="0" w:firstLine="0"/>
              <w:jc w:val="left"/>
              <w:rPr>
                <w:rFonts w:ascii="Arial" w:hAnsi="Arial" w:cs="Arial"/>
              </w:rPr>
            </w:pPr>
            <w:r w:rsidRPr="00E126BE">
              <w:rPr>
                <w:rFonts w:ascii="Arial" w:hAnsi="Arial" w:cs="Arial"/>
              </w:rPr>
              <w:t>D</w:t>
            </w:r>
          </w:p>
        </w:tc>
        <w:tc>
          <w:tcPr>
            <w:tcW w:w="2692"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Type</w:t>
            </w:r>
          </w:p>
        </w:tc>
        <w:tc>
          <w:tcPr>
            <w:tcW w:w="2834"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Possible values:</w:t>
            </w:r>
          </w:p>
          <w:p w:rsidR="006803B1" w:rsidRPr="00E126BE" w:rsidRDefault="006803B1" w:rsidP="00DE32BA">
            <w:pPr>
              <w:pStyle w:val="T2BaseArray"/>
              <w:numPr>
                <w:ilvl w:val="0"/>
                <w:numId w:val="14"/>
              </w:numPr>
              <w:jc w:val="left"/>
              <w:rPr>
                <w:rFonts w:ascii="Arial" w:hAnsi="Arial" w:cs="Arial"/>
              </w:rPr>
              <w:pPrChange w:id="90"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PMBK</w:t>
            </w:r>
          </w:p>
          <w:p w:rsidR="006803B1" w:rsidRPr="00E126BE" w:rsidRDefault="006803B1" w:rsidP="00DE32BA">
            <w:pPr>
              <w:pStyle w:val="T2BaseArray"/>
              <w:numPr>
                <w:ilvl w:val="0"/>
                <w:numId w:val="14"/>
              </w:numPr>
              <w:jc w:val="left"/>
              <w:rPr>
                <w:rFonts w:ascii="Arial" w:hAnsi="Arial" w:cs="Arial"/>
              </w:rPr>
              <w:pPrChange w:id="91"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CSDP</w:t>
            </w:r>
          </w:p>
          <w:p w:rsidR="006803B1" w:rsidRPr="00E126BE" w:rsidRDefault="006803B1" w:rsidP="00DE32BA">
            <w:pPr>
              <w:pStyle w:val="T2BaseArray"/>
              <w:numPr>
                <w:ilvl w:val="0"/>
                <w:numId w:val="14"/>
              </w:numPr>
              <w:jc w:val="left"/>
              <w:rPr>
                <w:rFonts w:ascii="Arial" w:hAnsi="Arial" w:cs="Arial"/>
              </w:rPr>
              <w:pPrChange w:id="92"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ECSD</w:t>
            </w:r>
          </w:p>
        </w:tc>
        <w:tc>
          <w:tcPr>
            <w:tcW w:w="3407" w:type="dxa"/>
          </w:tcPr>
          <w:p w:rsidR="006803B1" w:rsidRDefault="006803B1" w:rsidP="00C269F9">
            <w:pPr>
              <w:pStyle w:val="T2BaseArray"/>
              <w:ind w:left="0" w:firstLine="0"/>
              <w:jc w:val="left"/>
              <w:rPr>
                <w:rFonts w:ascii="Arial" w:hAnsi="Arial" w:cs="Arial"/>
              </w:rPr>
            </w:pPr>
            <w:r w:rsidRPr="00920A90">
              <w:rPr>
                <w:rFonts w:ascii="Arial" w:hAnsi="Arial" w:cs="Arial"/>
              </w:rPr>
              <w:t>Classification of the party</w:t>
            </w:r>
            <w:r>
              <w:rPr>
                <w:rFonts w:ascii="Arial" w:hAnsi="Arial" w:cs="Arial"/>
              </w:rPr>
              <w:t>:</w:t>
            </w:r>
          </w:p>
          <w:p w:rsidR="006803B1" w:rsidRDefault="006803B1" w:rsidP="00DE32BA">
            <w:pPr>
              <w:pStyle w:val="T2BaseArray"/>
              <w:numPr>
                <w:ilvl w:val="0"/>
                <w:numId w:val="32"/>
              </w:numPr>
              <w:jc w:val="left"/>
              <w:rPr>
                <w:rFonts w:ascii="Arial" w:hAnsi="Arial" w:cs="Arial"/>
              </w:rPr>
              <w:pPrChange w:id="93" w:author="Author">
                <w:pPr>
                  <w:pStyle w:val="T2BaseArray"/>
                  <w:framePr w:hSpace="141" w:wrap="around" w:vAnchor="text" w:hAnchor="margin" w:xAlign="right" w:y="145"/>
                  <w:numPr>
                    <w:numId w:val="40"/>
                  </w:numPr>
                  <w:tabs>
                    <w:tab w:val="num" w:pos="360"/>
                    <w:tab w:val="num" w:pos="720"/>
                  </w:tabs>
                  <w:ind w:left="720" w:hanging="720"/>
                  <w:jc w:val="left"/>
                </w:pPr>
              </w:pPrChange>
            </w:pPr>
            <w:r>
              <w:rPr>
                <w:rFonts w:ascii="Arial" w:hAnsi="Arial" w:cs="Arial"/>
              </w:rPr>
              <w:t>PMBK = Payment bank</w:t>
            </w:r>
          </w:p>
          <w:p w:rsidR="006803B1" w:rsidRDefault="006803B1" w:rsidP="00DE32BA">
            <w:pPr>
              <w:pStyle w:val="T2BaseArray"/>
              <w:numPr>
                <w:ilvl w:val="0"/>
                <w:numId w:val="32"/>
              </w:numPr>
              <w:jc w:val="left"/>
              <w:rPr>
                <w:rFonts w:ascii="Arial" w:hAnsi="Arial" w:cs="Arial"/>
              </w:rPr>
              <w:pPrChange w:id="94" w:author="Author">
                <w:pPr>
                  <w:pStyle w:val="T2BaseArray"/>
                  <w:framePr w:hSpace="141" w:wrap="around" w:vAnchor="text" w:hAnchor="margin" w:xAlign="right" w:y="145"/>
                  <w:numPr>
                    <w:numId w:val="40"/>
                  </w:numPr>
                  <w:tabs>
                    <w:tab w:val="num" w:pos="360"/>
                    <w:tab w:val="num" w:pos="720"/>
                  </w:tabs>
                  <w:ind w:left="720" w:hanging="720"/>
                  <w:jc w:val="left"/>
                </w:pPr>
              </w:pPrChange>
            </w:pPr>
            <w:r>
              <w:rPr>
                <w:rFonts w:ascii="Arial" w:hAnsi="Arial" w:cs="Arial"/>
              </w:rPr>
              <w:t>CSDP = CSD participant</w:t>
            </w:r>
          </w:p>
          <w:p w:rsidR="006803B1" w:rsidRPr="00920A90" w:rsidRDefault="006803B1" w:rsidP="00DE32BA">
            <w:pPr>
              <w:pStyle w:val="T2BaseArray"/>
              <w:numPr>
                <w:ilvl w:val="0"/>
                <w:numId w:val="32"/>
              </w:numPr>
              <w:jc w:val="left"/>
              <w:rPr>
                <w:rFonts w:ascii="Arial" w:hAnsi="Arial" w:cs="Arial"/>
              </w:rPr>
              <w:pPrChange w:id="95" w:author="Author">
                <w:pPr>
                  <w:pStyle w:val="T2BaseArray"/>
                  <w:framePr w:hSpace="141" w:wrap="around" w:vAnchor="text" w:hAnchor="margin" w:xAlign="right" w:y="145"/>
                  <w:numPr>
                    <w:numId w:val="40"/>
                  </w:numPr>
                  <w:tabs>
                    <w:tab w:val="num" w:pos="360"/>
                    <w:tab w:val="num" w:pos="720"/>
                  </w:tabs>
                  <w:ind w:left="720" w:hanging="720"/>
                  <w:jc w:val="left"/>
                </w:pPr>
              </w:pPrChange>
            </w:pPr>
            <w:r>
              <w:rPr>
                <w:rFonts w:ascii="Arial" w:hAnsi="Arial" w:cs="Arial"/>
              </w:rPr>
              <w:t>ECSD = External CSD</w:t>
            </w:r>
          </w:p>
        </w:tc>
        <w:tc>
          <w:tcPr>
            <w:tcW w:w="2549" w:type="dxa"/>
          </w:tcPr>
          <w:p w:rsidR="006803B1" w:rsidRPr="00E126BE" w:rsidRDefault="006803B1" w:rsidP="00C269F9">
            <w:pPr>
              <w:pStyle w:val="T2BaseArray"/>
              <w:ind w:left="0" w:firstLine="0"/>
              <w:jc w:val="left"/>
              <w:rPr>
                <w:rFonts w:ascii="Arial" w:hAnsi="Arial" w:cs="Arial"/>
              </w:rPr>
            </w:pPr>
          </w:p>
        </w:tc>
        <w:tc>
          <w:tcPr>
            <w:tcW w:w="677" w:type="dxa"/>
          </w:tcPr>
          <w:p w:rsidR="006803B1" w:rsidRPr="00E126BE" w:rsidRDefault="006803B1" w:rsidP="00C269F9">
            <w:pPr>
              <w:pStyle w:val="T2BaseArray"/>
              <w:ind w:left="0" w:firstLine="0"/>
              <w:jc w:val="left"/>
              <w:rPr>
                <w:rFonts w:ascii="Arial" w:hAnsi="Arial" w:cs="Arial"/>
              </w:rPr>
            </w:pPr>
          </w:p>
        </w:tc>
        <w:tc>
          <w:tcPr>
            <w:tcW w:w="678"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1..1</w:t>
            </w:r>
          </w:p>
        </w:tc>
      </w:tr>
      <w:tr w:rsidR="006803B1" w:rsidRPr="002318F1" w:rsidTr="00420869">
        <w:tc>
          <w:tcPr>
            <w:tcW w:w="533"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5</w:t>
            </w:r>
          </w:p>
        </w:tc>
        <w:tc>
          <w:tcPr>
            <w:tcW w:w="567" w:type="dxa"/>
            <w:gridSpan w:val="2"/>
          </w:tcPr>
          <w:p w:rsidR="006803B1" w:rsidRPr="00E126BE" w:rsidRDefault="006803B1" w:rsidP="00C269F9">
            <w:pPr>
              <w:pStyle w:val="T2BaseArray"/>
              <w:ind w:left="0" w:firstLine="0"/>
              <w:jc w:val="left"/>
              <w:rPr>
                <w:rFonts w:ascii="Arial" w:hAnsi="Arial" w:cs="Arial"/>
              </w:rPr>
            </w:pPr>
            <w:r w:rsidRPr="00E126BE">
              <w:rPr>
                <w:rFonts w:ascii="Arial" w:hAnsi="Arial" w:cs="Arial"/>
              </w:rPr>
              <w:t>E</w:t>
            </w:r>
          </w:p>
        </w:tc>
        <w:tc>
          <w:tcPr>
            <w:tcW w:w="2692"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Opening Date</w:t>
            </w:r>
          </w:p>
          <w:p w:rsidR="006803B1" w:rsidRPr="00E126BE" w:rsidRDefault="006803B1" w:rsidP="00C269F9">
            <w:pPr>
              <w:pStyle w:val="T2BaseArray"/>
              <w:ind w:left="0" w:firstLine="0"/>
              <w:jc w:val="left"/>
              <w:rPr>
                <w:rFonts w:ascii="Arial" w:hAnsi="Arial" w:cs="Arial"/>
              </w:rPr>
            </w:pPr>
          </w:p>
        </w:tc>
        <w:tc>
          <w:tcPr>
            <w:tcW w:w="2834"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DATE</w:t>
            </w:r>
          </w:p>
        </w:tc>
        <w:tc>
          <w:tcPr>
            <w:tcW w:w="3407" w:type="dxa"/>
          </w:tcPr>
          <w:p w:rsidR="006803B1" w:rsidRPr="00E126BE" w:rsidRDefault="006803B1" w:rsidP="00C269F9">
            <w:pPr>
              <w:pStyle w:val="T2BaseArray"/>
              <w:ind w:left="0" w:firstLine="0"/>
              <w:jc w:val="left"/>
              <w:rPr>
                <w:rFonts w:ascii="Arial" w:hAnsi="Arial" w:cs="Arial"/>
              </w:rPr>
            </w:pPr>
            <w:r w:rsidRPr="00920A90">
              <w:rPr>
                <w:rFonts w:ascii="Arial" w:hAnsi="Arial" w:cs="Arial"/>
              </w:rPr>
              <w:t>Activation date of a party</w:t>
            </w:r>
            <w:r>
              <w:rPr>
                <w:rFonts w:ascii="Arial" w:hAnsi="Arial" w:cs="Arial"/>
              </w:rPr>
              <w:t>.</w:t>
            </w:r>
          </w:p>
        </w:tc>
        <w:tc>
          <w:tcPr>
            <w:tcW w:w="2549" w:type="dxa"/>
          </w:tcPr>
          <w:p w:rsidR="006803B1" w:rsidRPr="00E126BE" w:rsidRDefault="006803B1" w:rsidP="00C269F9">
            <w:pPr>
              <w:pStyle w:val="T2BaseArray"/>
              <w:ind w:left="0" w:firstLine="0"/>
              <w:jc w:val="left"/>
              <w:rPr>
                <w:rFonts w:ascii="Arial" w:hAnsi="Arial" w:cs="Arial"/>
              </w:rPr>
            </w:pPr>
            <w:r>
              <w:rPr>
                <w:rFonts w:ascii="Arial" w:hAnsi="Arial" w:cs="Arial"/>
              </w:rPr>
              <w:t>M</w:t>
            </w:r>
            <w:r w:rsidRPr="00920A90">
              <w:rPr>
                <w:rFonts w:ascii="Arial" w:hAnsi="Arial" w:cs="Arial"/>
              </w:rPr>
              <w:t>ust be equal or greater than the current date</w:t>
            </w:r>
            <w:r>
              <w:rPr>
                <w:rFonts w:ascii="Arial" w:hAnsi="Arial" w:cs="Arial"/>
              </w:rPr>
              <w:t>.</w:t>
            </w:r>
          </w:p>
        </w:tc>
        <w:tc>
          <w:tcPr>
            <w:tcW w:w="677" w:type="dxa"/>
          </w:tcPr>
          <w:p w:rsidR="006803B1" w:rsidRPr="00E126BE" w:rsidRDefault="006803B1" w:rsidP="00C269F9">
            <w:pPr>
              <w:pStyle w:val="T2BaseArray"/>
              <w:ind w:left="0" w:firstLine="0"/>
              <w:jc w:val="left"/>
              <w:rPr>
                <w:rFonts w:ascii="Arial" w:hAnsi="Arial" w:cs="Arial"/>
              </w:rPr>
            </w:pPr>
          </w:p>
        </w:tc>
        <w:tc>
          <w:tcPr>
            <w:tcW w:w="678"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1..1</w:t>
            </w:r>
          </w:p>
        </w:tc>
      </w:tr>
      <w:tr w:rsidR="006803B1" w:rsidRPr="002318F1" w:rsidTr="00420869">
        <w:tc>
          <w:tcPr>
            <w:tcW w:w="533"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6</w:t>
            </w:r>
          </w:p>
        </w:tc>
        <w:tc>
          <w:tcPr>
            <w:tcW w:w="567" w:type="dxa"/>
            <w:gridSpan w:val="2"/>
          </w:tcPr>
          <w:p w:rsidR="006803B1" w:rsidRPr="00E126BE" w:rsidRDefault="006803B1" w:rsidP="00C269F9">
            <w:pPr>
              <w:pStyle w:val="T2BaseArray"/>
              <w:ind w:left="0" w:firstLine="0"/>
              <w:jc w:val="left"/>
              <w:rPr>
                <w:rFonts w:ascii="Arial" w:hAnsi="Arial" w:cs="Arial"/>
              </w:rPr>
            </w:pPr>
            <w:r w:rsidRPr="00E126BE">
              <w:rPr>
                <w:rFonts w:ascii="Arial" w:hAnsi="Arial" w:cs="Arial"/>
              </w:rPr>
              <w:t>F</w:t>
            </w:r>
          </w:p>
        </w:tc>
        <w:tc>
          <w:tcPr>
            <w:tcW w:w="2692"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Closing Date</w:t>
            </w:r>
          </w:p>
        </w:tc>
        <w:tc>
          <w:tcPr>
            <w:tcW w:w="2834"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DATE</w:t>
            </w:r>
          </w:p>
        </w:tc>
        <w:tc>
          <w:tcPr>
            <w:tcW w:w="3407" w:type="dxa"/>
          </w:tcPr>
          <w:p w:rsidR="006803B1" w:rsidRPr="00E126BE" w:rsidRDefault="006803B1" w:rsidP="00C269F9">
            <w:pPr>
              <w:pStyle w:val="T2BaseArray"/>
              <w:ind w:left="0" w:firstLine="0"/>
              <w:jc w:val="left"/>
              <w:rPr>
                <w:rFonts w:ascii="Arial" w:hAnsi="Arial" w:cs="Arial"/>
              </w:rPr>
            </w:pPr>
            <w:r w:rsidRPr="00920A90">
              <w:rPr>
                <w:rFonts w:ascii="Arial" w:hAnsi="Arial" w:cs="Arial"/>
              </w:rPr>
              <w:t>Closing date of the party</w:t>
            </w:r>
            <w:r>
              <w:rPr>
                <w:rFonts w:ascii="Arial" w:hAnsi="Arial" w:cs="Arial"/>
              </w:rPr>
              <w:t>.</w:t>
            </w:r>
          </w:p>
        </w:tc>
        <w:tc>
          <w:tcPr>
            <w:tcW w:w="2549" w:type="dxa"/>
          </w:tcPr>
          <w:p w:rsidR="006803B1" w:rsidRPr="00E126BE" w:rsidRDefault="006803B1" w:rsidP="00FF3213">
            <w:pPr>
              <w:pStyle w:val="T2BaseArray"/>
              <w:ind w:left="0" w:firstLine="0"/>
              <w:jc w:val="left"/>
              <w:rPr>
                <w:rFonts w:ascii="Arial" w:hAnsi="Arial" w:cs="Arial"/>
              </w:rPr>
            </w:pPr>
            <w:r>
              <w:rPr>
                <w:rFonts w:ascii="Arial" w:hAnsi="Arial" w:cs="Arial"/>
              </w:rPr>
              <w:t>M</w:t>
            </w:r>
            <w:r w:rsidRPr="00920A90">
              <w:rPr>
                <w:rFonts w:ascii="Arial" w:hAnsi="Arial" w:cs="Arial"/>
              </w:rPr>
              <w:t xml:space="preserve">ust be greater than </w:t>
            </w:r>
            <w:r>
              <w:rPr>
                <w:rFonts w:ascii="Arial" w:hAnsi="Arial" w:cs="Arial"/>
              </w:rPr>
              <w:t>the Opening Date.</w:t>
            </w:r>
          </w:p>
        </w:tc>
        <w:tc>
          <w:tcPr>
            <w:tcW w:w="677" w:type="dxa"/>
          </w:tcPr>
          <w:p w:rsidR="006803B1" w:rsidRPr="00E126BE" w:rsidRDefault="006803B1" w:rsidP="00C269F9">
            <w:pPr>
              <w:pStyle w:val="T2BaseArray"/>
              <w:ind w:left="0" w:firstLine="0"/>
              <w:jc w:val="left"/>
              <w:rPr>
                <w:rFonts w:ascii="Arial" w:hAnsi="Arial" w:cs="Arial"/>
              </w:rPr>
            </w:pPr>
          </w:p>
        </w:tc>
        <w:tc>
          <w:tcPr>
            <w:tcW w:w="678"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0..1</w:t>
            </w:r>
          </w:p>
        </w:tc>
      </w:tr>
      <w:tr w:rsidR="006803B1" w:rsidRPr="002318F1" w:rsidTr="00420869">
        <w:tc>
          <w:tcPr>
            <w:tcW w:w="533"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7</w:t>
            </w:r>
          </w:p>
        </w:tc>
        <w:tc>
          <w:tcPr>
            <w:tcW w:w="567" w:type="dxa"/>
            <w:gridSpan w:val="2"/>
          </w:tcPr>
          <w:p w:rsidR="006803B1" w:rsidRPr="00E126BE" w:rsidRDefault="006803B1" w:rsidP="00C269F9">
            <w:pPr>
              <w:pStyle w:val="T2BaseArray"/>
              <w:ind w:left="0" w:firstLine="0"/>
              <w:jc w:val="left"/>
              <w:rPr>
                <w:rFonts w:ascii="Arial" w:hAnsi="Arial" w:cs="Arial"/>
              </w:rPr>
            </w:pPr>
            <w:r w:rsidRPr="00E126BE">
              <w:rPr>
                <w:rFonts w:ascii="Arial" w:hAnsi="Arial" w:cs="Arial"/>
              </w:rPr>
              <w:t>G</w:t>
            </w:r>
          </w:p>
        </w:tc>
        <w:tc>
          <w:tcPr>
            <w:tcW w:w="2692"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BIC</w:t>
            </w:r>
          </w:p>
        </w:tc>
        <w:tc>
          <w:tcPr>
            <w:tcW w:w="2834"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CHAR (11)</w:t>
            </w:r>
          </w:p>
        </w:tc>
        <w:tc>
          <w:tcPr>
            <w:tcW w:w="3407"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Party BIC</w:t>
            </w:r>
            <w:r>
              <w:rPr>
                <w:rFonts w:ascii="Arial" w:hAnsi="Arial" w:cs="Arial"/>
              </w:rPr>
              <w:t>.</w:t>
            </w:r>
          </w:p>
        </w:tc>
        <w:tc>
          <w:tcPr>
            <w:tcW w:w="2549" w:type="dxa"/>
          </w:tcPr>
          <w:p w:rsidR="006803B1" w:rsidRPr="00E126BE" w:rsidRDefault="006803B1" w:rsidP="00C269F9">
            <w:pPr>
              <w:pStyle w:val="T2BaseArray"/>
              <w:ind w:left="0" w:firstLine="0"/>
              <w:jc w:val="left"/>
              <w:rPr>
                <w:rFonts w:ascii="Arial" w:hAnsi="Arial" w:cs="Arial"/>
              </w:rPr>
            </w:pPr>
          </w:p>
        </w:tc>
        <w:tc>
          <w:tcPr>
            <w:tcW w:w="677" w:type="dxa"/>
          </w:tcPr>
          <w:p w:rsidR="006803B1" w:rsidRPr="00E126BE" w:rsidRDefault="006803B1" w:rsidP="00C269F9">
            <w:pPr>
              <w:pStyle w:val="T2BaseArray"/>
              <w:ind w:left="0" w:firstLine="0"/>
              <w:jc w:val="left"/>
              <w:rPr>
                <w:rFonts w:ascii="Arial" w:hAnsi="Arial" w:cs="Arial"/>
              </w:rPr>
            </w:pPr>
          </w:p>
        </w:tc>
        <w:tc>
          <w:tcPr>
            <w:tcW w:w="678"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1..1</w:t>
            </w:r>
          </w:p>
        </w:tc>
      </w:tr>
      <w:tr w:rsidR="006803B1" w:rsidRPr="002318F1" w:rsidTr="00420869">
        <w:tc>
          <w:tcPr>
            <w:tcW w:w="10033" w:type="dxa"/>
            <w:gridSpan w:val="6"/>
            <w:shd w:val="clear" w:color="auto" w:fill="F2F2F2"/>
          </w:tcPr>
          <w:p w:rsidR="006803B1" w:rsidRPr="00E126BE" w:rsidRDefault="006803B1" w:rsidP="00C269F9">
            <w:pPr>
              <w:pStyle w:val="T2BaseArray"/>
              <w:ind w:left="0" w:firstLine="0"/>
              <w:rPr>
                <w:rFonts w:ascii="Arial" w:hAnsi="Arial" w:cs="Arial"/>
              </w:rPr>
            </w:pPr>
            <w:r w:rsidRPr="00E126BE">
              <w:rPr>
                <w:rFonts w:ascii="Arial" w:hAnsi="Arial" w:cs="Arial"/>
              </w:rPr>
              <w:t>Group “</w:t>
            </w:r>
            <w:r>
              <w:rPr>
                <w:rFonts w:ascii="Arial" w:hAnsi="Arial" w:cs="Arial"/>
              </w:rPr>
              <w:t>Name</w:t>
            </w:r>
            <w:r w:rsidRPr="00E126BE">
              <w:rPr>
                <w:rFonts w:ascii="Arial" w:hAnsi="Arial" w:cs="Arial"/>
              </w:rPr>
              <w:t>”</w:t>
            </w:r>
          </w:p>
        </w:tc>
        <w:tc>
          <w:tcPr>
            <w:tcW w:w="2549" w:type="dxa"/>
            <w:shd w:val="clear" w:color="auto" w:fill="F2F2F2"/>
          </w:tcPr>
          <w:p w:rsidR="006803B1" w:rsidRDefault="006803B1" w:rsidP="00AB6A90">
            <w:pPr>
              <w:pStyle w:val="T2BaseArray"/>
              <w:ind w:left="0" w:firstLine="0"/>
              <w:rPr>
                <w:rFonts w:ascii="Arial" w:hAnsi="Arial" w:cs="Arial"/>
              </w:rPr>
            </w:pPr>
          </w:p>
        </w:tc>
        <w:tc>
          <w:tcPr>
            <w:tcW w:w="677" w:type="dxa"/>
            <w:shd w:val="clear" w:color="auto" w:fill="F2F2F2"/>
          </w:tcPr>
          <w:p w:rsidR="006803B1" w:rsidRPr="00E126BE" w:rsidRDefault="006803B1" w:rsidP="00C269F9">
            <w:pPr>
              <w:pStyle w:val="T2BaseArray"/>
              <w:ind w:left="0" w:firstLine="0"/>
              <w:rPr>
                <w:rFonts w:ascii="Arial" w:hAnsi="Arial" w:cs="Arial"/>
              </w:rPr>
            </w:pPr>
            <w:r>
              <w:rPr>
                <w:rFonts w:ascii="Arial" w:hAnsi="Arial" w:cs="Arial"/>
              </w:rPr>
              <w:t>1..1</w:t>
            </w:r>
          </w:p>
        </w:tc>
        <w:tc>
          <w:tcPr>
            <w:tcW w:w="678" w:type="dxa"/>
            <w:shd w:val="clear" w:color="auto" w:fill="F2F2F2"/>
          </w:tcPr>
          <w:p w:rsidR="006803B1" w:rsidRPr="00E126BE" w:rsidRDefault="006803B1" w:rsidP="00C269F9">
            <w:pPr>
              <w:pStyle w:val="T2BaseArray"/>
              <w:ind w:left="0" w:firstLine="0"/>
              <w:rPr>
                <w:rFonts w:ascii="Arial" w:hAnsi="Arial" w:cs="Arial"/>
              </w:rPr>
            </w:pPr>
          </w:p>
        </w:tc>
      </w:tr>
      <w:tr w:rsidR="006803B1" w:rsidRPr="002318F1" w:rsidTr="00420869">
        <w:tc>
          <w:tcPr>
            <w:tcW w:w="547" w:type="dxa"/>
            <w:gridSpan w:val="2"/>
          </w:tcPr>
          <w:p w:rsidR="006803B1" w:rsidRDefault="006803B1" w:rsidP="002976F2">
            <w:pPr>
              <w:pStyle w:val="T2BaseArray"/>
              <w:ind w:left="0" w:firstLine="0"/>
              <w:jc w:val="left"/>
              <w:rPr>
                <w:rFonts w:ascii="Arial" w:hAnsi="Arial" w:cs="Arial"/>
              </w:rPr>
            </w:pPr>
            <w:r w:rsidRPr="00E126BE">
              <w:rPr>
                <w:rFonts w:ascii="Arial" w:hAnsi="Arial" w:cs="Arial"/>
              </w:rPr>
              <w:t>8</w:t>
            </w:r>
          </w:p>
        </w:tc>
        <w:tc>
          <w:tcPr>
            <w:tcW w:w="553" w:type="dxa"/>
          </w:tcPr>
          <w:p w:rsidR="006803B1" w:rsidRPr="00E126BE" w:rsidRDefault="006803B1" w:rsidP="00D829BD">
            <w:pPr>
              <w:pStyle w:val="T2BaseArray"/>
              <w:ind w:left="0" w:firstLine="0"/>
              <w:jc w:val="left"/>
              <w:rPr>
                <w:rFonts w:ascii="Arial" w:hAnsi="Arial" w:cs="Arial"/>
              </w:rPr>
            </w:pPr>
            <w:r w:rsidRPr="00E126BE">
              <w:rPr>
                <w:rFonts w:ascii="Arial" w:hAnsi="Arial" w:cs="Arial"/>
              </w:rPr>
              <w:t>H</w:t>
            </w:r>
          </w:p>
        </w:tc>
        <w:tc>
          <w:tcPr>
            <w:tcW w:w="2692" w:type="dxa"/>
          </w:tcPr>
          <w:p w:rsidR="006803B1" w:rsidRPr="00E126BE" w:rsidRDefault="006803B1" w:rsidP="00D829BD">
            <w:pPr>
              <w:pStyle w:val="T2BaseArray"/>
              <w:ind w:left="0" w:firstLine="0"/>
              <w:jc w:val="left"/>
              <w:rPr>
                <w:rFonts w:ascii="Arial" w:hAnsi="Arial" w:cs="Arial"/>
              </w:rPr>
            </w:pPr>
            <w:r w:rsidRPr="00E126BE">
              <w:rPr>
                <w:rFonts w:ascii="Arial" w:hAnsi="Arial" w:cs="Arial"/>
              </w:rPr>
              <w:t>Long Name</w:t>
            </w:r>
          </w:p>
        </w:tc>
        <w:tc>
          <w:tcPr>
            <w:tcW w:w="2834" w:type="dxa"/>
          </w:tcPr>
          <w:p w:rsidR="006803B1" w:rsidRPr="00E126BE" w:rsidRDefault="006803B1" w:rsidP="00D829BD">
            <w:pPr>
              <w:pStyle w:val="T2BaseArray"/>
              <w:ind w:left="0" w:firstLine="0"/>
              <w:jc w:val="left"/>
              <w:rPr>
                <w:rFonts w:ascii="Arial" w:hAnsi="Arial" w:cs="Arial"/>
              </w:rPr>
            </w:pPr>
            <w:r w:rsidRPr="00E126BE">
              <w:rPr>
                <w:rFonts w:ascii="Arial" w:hAnsi="Arial" w:cs="Arial"/>
              </w:rPr>
              <w:t>VARCHAR (350)</w:t>
            </w:r>
          </w:p>
        </w:tc>
        <w:tc>
          <w:tcPr>
            <w:tcW w:w="3407" w:type="dxa"/>
          </w:tcPr>
          <w:p w:rsidR="006803B1" w:rsidRPr="00E126BE" w:rsidRDefault="006803B1" w:rsidP="00D829BD">
            <w:pPr>
              <w:pStyle w:val="T2BaseArray"/>
              <w:ind w:left="0" w:firstLine="0"/>
              <w:jc w:val="left"/>
              <w:rPr>
                <w:rFonts w:ascii="Arial" w:hAnsi="Arial" w:cs="Arial"/>
              </w:rPr>
            </w:pPr>
            <w:r w:rsidRPr="00920A90">
              <w:rPr>
                <w:rFonts w:ascii="Arial" w:hAnsi="Arial" w:cs="Arial"/>
              </w:rPr>
              <w:t>Long name</w:t>
            </w:r>
            <w:r>
              <w:rPr>
                <w:rFonts w:ascii="Arial" w:hAnsi="Arial" w:cs="Arial"/>
              </w:rPr>
              <w:t>.</w:t>
            </w:r>
          </w:p>
        </w:tc>
        <w:tc>
          <w:tcPr>
            <w:tcW w:w="2549" w:type="dxa"/>
          </w:tcPr>
          <w:p w:rsidR="006803B1" w:rsidRDefault="006803B1" w:rsidP="002976F2">
            <w:pPr>
              <w:pStyle w:val="T2BaseArray"/>
              <w:ind w:left="0" w:firstLine="0"/>
              <w:jc w:val="left"/>
              <w:rPr>
                <w:rFonts w:ascii="Arial" w:hAnsi="Arial" w:cs="Arial"/>
              </w:rPr>
            </w:pPr>
          </w:p>
        </w:tc>
        <w:tc>
          <w:tcPr>
            <w:tcW w:w="677" w:type="dxa"/>
          </w:tcPr>
          <w:p w:rsidR="006803B1" w:rsidRDefault="006803B1" w:rsidP="002976F2">
            <w:pPr>
              <w:pStyle w:val="T2BaseArray"/>
              <w:ind w:left="0" w:firstLine="0"/>
              <w:jc w:val="left"/>
              <w:rPr>
                <w:rFonts w:ascii="Arial" w:hAnsi="Arial" w:cs="Arial"/>
              </w:rPr>
            </w:pPr>
          </w:p>
        </w:tc>
        <w:tc>
          <w:tcPr>
            <w:tcW w:w="678" w:type="dxa"/>
          </w:tcPr>
          <w:p w:rsidR="006803B1" w:rsidRDefault="006803B1" w:rsidP="002976F2">
            <w:pPr>
              <w:pStyle w:val="T2BaseArray"/>
              <w:ind w:left="0" w:firstLine="0"/>
              <w:jc w:val="left"/>
              <w:rPr>
                <w:rFonts w:ascii="Arial" w:hAnsi="Arial" w:cs="Arial"/>
              </w:rPr>
            </w:pPr>
            <w:r w:rsidRPr="00E126BE">
              <w:rPr>
                <w:rFonts w:ascii="Arial" w:hAnsi="Arial" w:cs="Arial"/>
              </w:rPr>
              <w:t>1..1</w:t>
            </w:r>
          </w:p>
        </w:tc>
      </w:tr>
      <w:tr w:rsidR="006803B1" w:rsidRPr="002318F1" w:rsidTr="00420869">
        <w:tc>
          <w:tcPr>
            <w:tcW w:w="547" w:type="dxa"/>
            <w:gridSpan w:val="2"/>
          </w:tcPr>
          <w:p w:rsidR="006803B1" w:rsidRPr="00E126BE" w:rsidRDefault="006803B1" w:rsidP="00D829BD">
            <w:pPr>
              <w:pStyle w:val="T2BaseArray"/>
              <w:ind w:left="0" w:firstLine="0"/>
              <w:jc w:val="left"/>
              <w:rPr>
                <w:rFonts w:ascii="Arial" w:hAnsi="Arial" w:cs="Arial"/>
              </w:rPr>
            </w:pPr>
            <w:r w:rsidRPr="00E126BE">
              <w:rPr>
                <w:rFonts w:ascii="Arial" w:hAnsi="Arial" w:cs="Arial"/>
              </w:rPr>
              <w:t>9</w:t>
            </w:r>
          </w:p>
        </w:tc>
        <w:tc>
          <w:tcPr>
            <w:tcW w:w="553" w:type="dxa"/>
          </w:tcPr>
          <w:p w:rsidR="006803B1" w:rsidRPr="00E126BE" w:rsidRDefault="006803B1" w:rsidP="00D829BD">
            <w:pPr>
              <w:pStyle w:val="T2BaseArray"/>
              <w:ind w:left="0" w:firstLine="0"/>
              <w:jc w:val="left"/>
              <w:rPr>
                <w:rFonts w:ascii="Arial" w:hAnsi="Arial" w:cs="Arial"/>
              </w:rPr>
            </w:pPr>
            <w:r w:rsidRPr="00E126BE">
              <w:rPr>
                <w:rFonts w:ascii="Arial" w:hAnsi="Arial" w:cs="Arial"/>
              </w:rPr>
              <w:t>I</w:t>
            </w:r>
          </w:p>
        </w:tc>
        <w:tc>
          <w:tcPr>
            <w:tcW w:w="2692" w:type="dxa"/>
          </w:tcPr>
          <w:p w:rsidR="006803B1" w:rsidRPr="00E126BE" w:rsidRDefault="006803B1" w:rsidP="00D829BD">
            <w:pPr>
              <w:pStyle w:val="T2BaseArray"/>
              <w:ind w:left="0" w:firstLine="0"/>
              <w:jc w:val="left"/>
              <w:rPr>
                <w:rFonts w:ascii="Arial" w:hAnsi="Arial" w:cs="Arial"/>
              </w:rPr>
            </w:pPr>
            <w:r w:rsidRPr="00E126BE">
              <w:rPr>
                <w:rFonts w:ascii="Arial" w:hAnsi="Arial" w:cs="Arial"/>
              </w:rPr>
              <w:t>Short Name</w:t>
            </w:r>
          </w:p>
        </w:tc>
        <w:tc>
          <w:tcPr>
            <w:tcW w:w="2834" w:type="dxa"/>
          </w:tcPr>
          <w:p w:rsidR="006803B1" w:rsidRPr="00E126BE" w:rsidRDefault="006803B1" w:rsidP="00D829BD">
            <w:pPr>
              <w:pStyle w:val="T2BaseArray"/>
              <w:ind w:left="0" w:firstLine="0"/>
              <w:jc w:val="left"/>
              <w:rPr>
                <w:rFonts w:ascii="Arial" w:hAnsi="Arial" w:cs="Arial"/>
              </w:rPr>
            </w:pPr>
            <w:r w:rsidRPr="00E126BE">
              <w:rPr>
                <w:rFonts w:ascii="Arial" w:hAnsi="Arial" w:cs="Arial"/>
              </w:rPr>
              <w:t>VARCHAR (35)</w:t>
            </w:r>
          </w:p>
        </w:tc>
        <w:tc>
          <w:tcPr>
            <w:tcW w:w="3407" w:type="dxa"/>
          </w:tcPr>
          <w:p w:rsidR="006803B1" w:rsidRPr="00920A90" w:rsidRDefault="006803B1" w:rsidP="00D829BD">
            <w:pPr>
              <w:pStyle w:val="T2BaseArray"/>
              <w:ind w:left="0" w:firstLine="0"/>
              <w:jc w:val="left"/>
              <w:rPr>
                <w:rFonts w:ascii="Arial" w:hAnsi="Arial" w:cs="Arial"/>
              </w:rPr>
            </w:pPr>
            <w:r>
              <w:rPr>
                <w:rFonts w:ascii="Arial" w:hAnsi="Arial" w:cs="Arial"/>
              </w:rPr>
              <w:t>Short name.</w:t>
            </w:r>
          </w:p>
        </w:tc>
        <w:tc>
          <w:tcPr>
            <w:tcW w:w="2549" w:type="dxa"/>
          </w:tcPr>
          <w:p w:rsidR="006803B1" w:rsidRDefault="006803B1" w:rsidP="00D829BD">
            <w:pPr>
              <w:pStyle w:val="T2BaseArray"/>
              <w:ind w:left="0" w:firstLine="0"/>
              <w:jc w:val="left"/>
              <w:rPr>
                <w:rFonts w:ascii="Arial" w:hAnsi="Arial" w:cs="Arial"/>
              </w:rPr>
            </w:pPr>
          </w:p>
        </w:tc>
        <w:tc>
          <w:tcPr>
            <w:tcW w:w="677" w:type="dxa"/>
          </w:tcPr>
          <w:p w:rsidR="006803B1" w:rsidRDefault="006803B1" w:rsidP="00D829BD">
            <w:pPr>
              <w:pStyle w:val="T2BaseArray"/>
              <w:ind w:left="0" w:firstLine="0"/>
              <w:jc w:val="left"/>
              <w:rPr>
                <w:rFonts w:ascii="Arial" w:hAnsi="Arial" w:cs="Arial"/>
              </w:rPr>
            </w:pPr>
          </w:p>
        </w:tc>
        <w:tc>
          <w:tcPr>
            <w:tcW w:w="678" w:type="dxa"/>
          </w:tcPr>
          <w:p w:rsidR="006803B1" w:rsidRPr="00E126BE" w:rsidRDefault="006803B1" w:rsidP="00D829BD">
            <w:pPr>
              <w:pStyle w:val="T2BaseArray"/>
              <w:ind w:left="0" w:firstLine="0"/>
              <w:jc w:val="left"/>
              <w:rPr>
                <w:rFonts w:ascii="Arial" w:hAnsi="Arial" w:cs="Arial"/>
              </w:rPr>
            </w:pPr>
            <w:r w:rsidRPr="00E126BE">
              <w:rPr>
                <w:rFonts w:ascii="Arial" w:hAnsi="Arial" w:cs="Arial"/>
              </w:rPr>
              <w:t>1..1</w:t>
            </w:r>
          </w:p>
        </w:tc>
      </w:tr>
      <w:tr w:rsidR="006803B1" w:rsidRPr="002318F1" w:rsidTr="00420869">
        <w:tc>
          <w:tcPr>
            <w:tcW w:w="10033" w:type="dxa"/>
            <w:gridSpan w:val="6"/>
          </w:tcPr>
          <w:p w:rsidR="006803B1" w:rsidRPr="00E126BE" w:rsidRDefault="006803B1" w:rsidP="00C269F9">
            <w:pPr>
              <w:pStyle w:val="T2BaseArray"/>
              <w:ind w:left="0" w:firstLine="0"/>
              <w:rPr>
                <w:rFonts w:ascii="Arial" w:hAnsi="Arial" w:cs="Arial"/>
              </w:rPr>
            </w:pPr>
            <w:r w:rsidRPr="00E126BE">
              <w:rPr>
                <w:rFonts w:ascii="Arial" w:hAnsi="Arial" w:cs="Arial"/>
              </w:rPr>
              <w:t xml:space="preserve">Group “Address” </w:t>
            </w:r>
          </w:p>
        </w:tc>
        <w:tc>
          <w:tcPr>
            <w:tcW w:w="2549" w:type="dxa"/>
          </w:tcPr>
          <w:p w:rsidR="006803B1" w:rsidRPr="00E126BE" w:rsidRDefault="006803B1" w:rsidP="00AB6A90">
            <w:pPr>
              <w:pStyle w:val="T2BaseArray"/>
              <w:ind w:left="0" w:firstLine="0"/>
              <w:rPr>
                <w:rFonts w:ascii="Arial" w:hAnsi="Arial" w:cs="Arial"/>
              </w:rPr>
            </w:pPr>
            <w:r>
              <w:rPr>
                <w:rFonts w:ascii="Arial" w:hAnsi="Arial" w:cs="Arial"/>
              </w:rPr>
              <w:t>Must occur when Type is ‘PMBK’</w:t>
            </w:r>
            <w:r w:rsidRPr="00A5382F">
              <w:rPr>
                <w:rFonts w:ascii="Arial" w:hAnsi="Arial" w:cs="Arial"/>
              </w:rPr>
              <w:t xml:space="preserve"> or </w:t>
            </w:r>
            <w:r>
              <w:rPr>
                <w:rFonts w:ascii="Arial" w:hAnsi="Arial" w:cs="Arial"/>
              </w:rPr>
              <w:t>‘E</w:t>
            </w:r>
            <w:r w:rsidRPr="00A5382F">
              <w:rPr>
                <w:rFonts w:ascii="Arial" w:hAnsi="Arial" w:cs="Arial"/>
              </w:rPr>
              <w:t>CSD</w:t>
            </w:r>
            <w:r>
              <w:rPr>
                <w:rFonts w:ascii="Arial" w:hAnsi="Arial" w:cs="Arial"/>
              </w:rPr>
              <w:t xml:space="preserve">’. Must not </w:t>
            </w:r>
            <w:r>
              <w:rPr>
                <w:rFonts w:ascii="Arial" w:hAnsi="Arial" w:cs="Arial"/>
              </w:rPr>
              <w:lastRenderedPageBreak/>
              <w:t>occur when Type is something else.</w:t>
            </w:r>
          </w:p>
        </w:tc>
        <w:tc>
          <w:tcPr>
            <w:tcW w:w="677" w:type="dxa"/>
          </w:tcPr>
          <w:p w:rsidR="006803B1" w:rsidRPr="00E126BE" w:rsidRDefault="006803B1" w:rsidP="00C269F9">
            <w:pPr>
              <w:pStyle w:val="T2BaseArray"/>
              <w:ind w:left="0" w:firstLine="0"/>
              <w:rPr>
                <w:rFonts w:ascii="Arial" w:hAnsi="Arial" w:cs="Arial"/>
              </w:rPr>
            </w:pPr>
            <w:r w:rsidRPr="00E126BE">
              <w:rPr>
                <w:rFonts w:ascii="Arial" w:hAnsi="Arial" w:cs="Arial"/>
              </w:rPr>
              <w:lastRenderedPageBreak/>
              <w:t>0..1</w:t>
            </w:r>
          </w:p>
        </w:tc>
        <w:tc>
          <w:tcPr>
            <w:tcW w:w="678" w:type="dxa"/>
          </w:tcPr>
          <w:p w:rsidR="006803B1" w:rsidRPr="00E126BE" w:rsidRDefault="006803B1" w:rsidP="00C269F9">
            <w:pPr>
              <w:pStyle w:val="T2BaseArray"/>
              <w:ind w:left="0" w:firstLine="0"/>
              <w:rPr>
                <w:rFonts w:ascii="Arial" w:hAnsi="Arial" w:cs="Arial"/>
              </w:rPr>
            </w:pPr>
          </w:p>
        </w:tc>
      </w:tr>
      <w:tr w:rsidR="006803B1" w:rsidRPr="002318F1" w:rsidTr="00420869">
        <w:tc>
          <w:tcPr>
            <w:tcW w:w="533"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lastRenderedPageBreak/>
              <w:t>10</w:t>
            </w:r>
          </w:p>
        </w:tc>
        <w:tc>
          <w:tcPr>
            <w:tcW w:w="567" w:type="dxa"/>
            <w:gridSpan w:val="2"/>
          </w:tcPr>
          <w:p w:rsidR="006803B1" w:rsidRPr="00E126BE" w:rsidRDefault="006803B1" w:rsidP="00C269F9">
            <w:pPr>
              <w:pStyle w:val="T2BaseArray"/>
              <w:ind w:left="0" w:firstLine="0"/>
              <w:jc w:val="left"/>
              <w:rPr>
                <w:rFonts w:ascii="Arial" w:hAnsi="Arial" w:cs="Arial"/>
              </w:rPr>
            </w:pPr>
            <w:r w:rsidRPr="00E126BE">
              <w:rPr>
                <w:rFonts w:ascii="Arial" w:hAnsi="Arial" w:cs="Arial"/>
              </w:rPr>
              <w:t>J</w:t>
            </w:r>
          </w:p>
        </w:tc>
        <w:tc>
          <w:tcPr>
            <w:tcW w:w="2692"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Street</w:t>
            </w:r>
          </w:p>
        </w:tc>
        <w:tc>
          <w:tcPr>
            <w:tcW w:w="2834"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VARCHAR (70)</w:t>
            </w:r>
          </w:p>
        </w:tc>
        <w:tc>
          <w:tcPr>
            <w:tcW w:w="3407" w:type="dxa"/>
          </w:tcPr>
          <w:p w:rsidR="006803B1" w:rsidRPr="00E126BE" w:rsidRDefault="006803B1" w:rsidP="00C269F9">
            <w:pPr>
              <w:pStyle w:val="T2BaseArray"/>
              <w:ind w:left="0" w:firstLine="0"/>
              <w:jc w:val="left"/>
              <w:rPr>
                <w:rFonts w:ascii="Arial" w:hAnsi="Arial" w:cs="Arial"/>
              </w:rPr>
            </w:pPr>
            <w:r w:rsidRPr="00920A90">
              <w:rPr>
                <w:rFonts w:ascii="Arial" w:hAnsi="Arial" w:cs="Arial"/>
              </w:rPr>
              <w:t>Name of the street for the address</w:t>
            </w:r>
            <w:r>
              <w:rPr>
                <w:rFonts w:ascii="Arial" w:hAnsi="Arial" w:cs="Arial"/>
              </w:rPr>
              <w:t>.</w:t>
            </w:r>
          </w:p>
        </w:tc>
        <w:tc>
          <w:tcPr>
            <w:tcW w:w="2549" w:type="dxa"/>
          </w:tcPr>
          <w:p w:rsidR="006803B1" w:rsidRPr="00E126BE" w:rsidRDefault="006803B1" w:rsidP="00C269F9">
            <w:pPr>
              <w:pStyle w:val="T2BaseArray"/>
              <w:ind w:left="0" w:firstLine="0"/>
              <w:jc w:val="left"/>
              <w:rPr>
                <w:rFonts w:ascii="Arial" w:hAnsi="Arial" w:cs="Arial"/>
              </w:rPr>
            </w:pPr>
          </w:p>
        </w:tc>
        <w:tc>
          <w:tcPr>
            <w:tcW w:w="677" w:type="dxa"/>
          </w:tcPr>
          <w:p w:rsidR="006803B1" w:rsidRPr="00E126BE" w:rsidRDefault="006803B1" w:rsidP="00C269F9">
            <w:pPr>
              <w:pStyle w:val="T2BaseArray"/>
              <w:ind w:left="0" w:firstLine="0"/>
              <w:jc w:val="left"/>
              <w:rPr>
                <w:rFonts w:ascii="Arial" w:hAnsi="Arial" w:cs="Arial"/>
              </w:rPr>
            </w:pPr>
          </w:p>
        </w:tc>
        <w:tc>
          <w:tcPr>
            <w:tcW w:w="678"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1..1</w:t>
            </w:r>
          </w:p>
        </w:tc>
      </w:tr>
      <w:tr w:rsidR="006803B1" w:rsidRPr="002318F1" w:rsidTr="00420869">
        <w:tc>
          <w:tcPr>
            <w:tcW w:w="533"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11</w:t>
            </w:r>
          </w:p>
        </w:tc>
        <w:tc>
          <w:tcPr>
            <w:tcW w:w="567" w:type="dxa"/>
            <w:gridSpan w:val="2"/>
          </w:tcPr>
          <w:p w:rsidR="006803B1" w:rsidRPr="00E126BE" w:rsidRDefault="006803B1" w:rsidP="00C269F9">
            <w:pPr>
              <w:pStyle w:val="T2BaseArray"/>
              <w:ind w:left="0" w:firstLine="0"/>
              <w:jc w:val="left"/>
              <w:rPr>
                <w:rFonts w:ascii="Arial" w:hAnsi="Arial" w:cs="Arial"/>
              </w:rPr>
            </w:pPr>
            <w:r w:rsidRPr="00E126BE">
              <w:rPr>
                <w:rFonts w:ascii="Arial" w:hAnsi="Arial" w:cs="Arial"/>
              </w:rPr>
              <w:t>K</w:t>
            </w:r>
          </w:p>
        </w:tc>
        <w:tc>
          <w:tcPr>
            <w:tcW w:w="2692"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House Number</w:t>
            </w:r>
          </w:p>
        </w:tc>
        <w:tc>
          <w:tcPr>
            <w:tcW w:w="2834"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VARCHAR (16)</w:t>
            </w:r>
          </w:p>
        </w:tc>
        <w:tc>
          <w:tcPr>
            <w:tcW w:w="3407" w:type="dxa"/>
          </w:tcPr>
          <w:p w:rsidR="006803B1" w:rsidRPr="00E126BE" w:rsidRDefault="006803B1" w:rsidP="00C269F9">
            <w:pPr>
              <w:pStyle w:val="T2BaseArray"/>
              <w:ind w:left="0" w:firstLine="0"/>
              <w:jc w:val="left"/>
              <w:rPr>
                <w:rFonts w:ascii="Arial" w:hAnsi="Arial" w:cs="Arial"/>
              </w:rPr>
            </w:pPr>
            <w:r w:rsidRPr="00920A90">
              <w:rPr>
                <w:rFonts w:ascii="Arial" w:hAnsi="Arial" w:cs="Arial"/>
              </w:rPr>
              <w:t>House number for the address</w:t>
            </w:r>
            <w:r>
              <w:rPr>
                <w:rFonts w:ascii="Arial" w:hAnsi="Arial" w:cs="Arial"/>
              </w:rPr>
              <w:t>.</w:t>
            </w:r>
          </w:p>
        </w:tc>
        <w:tc>
          <w:tcPr>
            <w:tcW w:w="2549" w:type="dxa"/>
          </w:tcPr>
          <w:p w:rsidR="006803B1" w:rsidRPr="00E126BE" w:rsidRDefault="006803B1" w:rsidP="00C269F9">
            <w:pPr>
              <w:pStyle w:val="T2BaseArray"/>
              <w:ind w:left="0" w:firstLine="0"/>
              <w:jc w:val="left"/>
              <w:rPr>
                <w:rFonts w:ascii="Arial" w:hAnsi="Arial" w:cs="Arial"/>
              </w:rPr>
            </w:pPr>
          </w:p>
        </w:tc>
        <w:tc>
          <w:tcPr>
            <w:tcW w:w="677" w:type="dxa"/>
          </w:tcPr>
          <w:p w:rsidR="006803B1" w:rsidRPr="00E126BE" w:rsidRDefault="006803B1" w:rsidP="00C269F9">
            <w:pPr>
              <w:pStyle w:val="T2BaseArray"/>
              <w:ind w:left="0" w:firstLine="0"/>
              <w:jc w:val="left"/>
              <w:rPr>
                <w:rFonts w:ascii="Arial" w:hAnsi="Arial" w:cs="Arial"/>
              </w:rPr>
            </w:pPr>
          </w:p>
        </w:tc>
        <w:tc>
          <w:tcPr>
            <w:tcW w:w="678"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1..1</w:t>
            </w:r>
          </w:p>
        </w:tc>
      </w:tr>
      <w:tr w:rsidR="006803B1" w:rsidRPr="002318F1" w:rsidTr="00420869">
        <w:tc>
          <w:tcPr>
            <w:tcW w:w="533"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12</w:t>
            </w:r>
          </w:p>
        </w:tc>
        <w:tc>
          <w:tcPr>
            <w:tcW w:w="567" w:type="dxa"/>
            <w:gridSpan w:val="2"/>
          </w:tcPr>
          <w:p w:rsidR="006803B1" w:rsidRPr="00E126BE" w:rsidRDefault="006803B1" w:rsidP="00C269F9">
            <w:pPr>
              <w:pStyle w:val="T2BaseArray"/>
              <w:ind w:left="0" w:firstLine="0"/>
              <w:jc w:val="left"/>
              <w:rPr>
                <w:rFonts w:ascii="Arial" w:hAnsi="Arial" w:cs="Arial"/>
              </w:rPr>
            </w:pPr>
            <w:r w:rsidRPr="00E126BE">
              <w:rPr>
                <w:rFonts w:ascii="Arial" w:hAnsi="Arial" w:cs="Arial"/>
              </w:rPr>
              <w:t>L</w:t>
            </w:r>
          </w:p>
        </w:tc>
        <w:tc>
          <w:tcPr>
            <w:tcW w:w="2692"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Postal Code</w:t>
            </w:r>
          </w:p>
        </w:tc>
        <w:tc>
          <w:tcPr>
            <w:tcW w:w="2834"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VARCHAR (16)</w:t>
            </w:r>
          </w:p>
        </w:tc>
        <w:tc>
          <w:tcPr>
            <w:tcW w:w="3407" w:type="dxa"/>
          </w:tcPr>
          <w:p w:rsidR="006803B1" w:rsidRPr="00E126BE" w:rsidRDefault="006803B1" w:rsidP="00C269F9">
            <w:pPr>
              <w:pStyle w:val="T2BaseArray"/>
              <w:ind w:left="0" w:firstLine="0"/>
              <w:jc w:val="left"/>
              <w:rPr>
                <w:rFonts w:ascii="Arial" w:hAnsi="Arial" w:cs="Arial"/>
              </w:rPr>
            </w:pPr>
            <w:r w:rsidRPr="00920A90">
              <w:rPr>
                <w:rFonts w:ascii="Arial" w:hAnsi="Arial" w:cs="Arial"/>
              </w:rPr>
              <w:t>Postal code for the address</w:t>
            </w:r>
            <w:r>
              <w:rPr>
                <w:rFonts w:ascii="Arial" w:hAnsi="Arial" w:cs="Arial"/>
              </w:rPr>
              <w:t>.</w:t>
            </w:r>
          </w:p>
        </w:tc>
        <w:tc>
          <w:tcPr>
            <w:tcW w:w="2549" w:type="dxa"/>
          </w:tcPr>
          <w:p w:rsidR="006803B1" w:rsidRPr="00E126BE" w:rsidRDefault="006803B1" w:rsidP="00C269F9">
            <w:pPr>
              <w:pStyle w:val="T2BaseArray"/>
              <w:ind w:left="0" w:firstLine="0"/>
              <w:jc w:val="left"/>
              <w:rPr>
                <w:rFonts w:ascii="Arial" w:hAnsi="Arial" w:cs="Arial"/>
              </w:rPr>
            </w:pPr>
          </w:p>
        </w:tc>
        <w:tc>
          <w:tcPr>
            <w:tcW w:w="677" w:type="dxa"/>
          </w:tcPr>
          <w:p w:rsidR="006803B1" w:rsidRPr="00E126BE" w:rsidRDefault="006803B1" w:rsidP="00C269F9">
            <w:pPr>
              <w:pStyle w:val="T2BaseArray"/>
              <w:ind w:left="0" w:firstLine="0"/>
              <w:jc w:val="left"/>
              <w:rPr>
                <w:rFonts w:ascii="Arial" w:hAnsi="Arial" w:cs="Arial"/>
              </w:rPr>
            </w:pPr>
          </w:p>
        </w:tc>
        <w:tc>
          <w:tcPr>
            <w:tcW w:w="678"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1..1</w:t>
            </w:r>
          </w:p>
        </w:tc>
      </w:tr>
      <w:tr w:rsidR="006803B1" w:rsidRPr="002318F1" w:rsidTr="00420869">
        <w:tc>
          <w:tcPr>
            <w:tcW w:w="533"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13</w:t>
            </w:r>
          </w:p>
        </w:tc>
        <w:tc>
          <w:tcPr>
            <w:tcW w:w="567" w:type="dxa"/>
            <w:gridSpan w:val="2"/>
          </w:tcPr>
          <w:p w:rsidR="006803B1" w:rsidRPr="00E126BE" w:rsidRDefault="006803B1" w:rsidP="00C269F9">
            <w:pPr>
              <w:pStyle w:val="T2BaseArray"/>
              <w:ind w:left="0" w:firstLine="0"/>
              <w:jc w:val="left"/>
              <w:rPr>
                <w:rFonts w:ascii="Arial" w:hAnsi="Arial" w:cs="Arial"/>
              </w:rPr>
            </w:pPr>
            <w:r w:rsidRPr="00E126BE">
              <w:rPr>
                <w:rFonts w:ascii="Arial" w:hAnsi="Arial" w:cs="Arial"/>
              </w:rPr>
              <w:t>M</w:t>
            </w:r>
          </w:p>
        </w:tc>
        <w:tc>
          <w:tcPr>
            <w:tcW w:w="2692"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City</w:t>
            </w:r>
          </w:p>
        </w:tc>
        <w:tc>
          <w:tcPr>
            <w:tcW w:w="2834"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VARCHAR (35)</w:t>
            </w:r>
          </w:p>
        </w:tc>
        <w:tc>
          <w:tcPr>
            <w:tcW w:w="3407" w:type="dxa"/>
          </w:tcPr>
          <w:p w:rsidR="006803B1" w:rsidRPr="00920A90" w:rsidRDefault="006803B1" w:rsidP="009636C8">
            <w:pPr>
              <w:pStyle w:val="T2BaseArray"/>
              <w:ind w:left="0" w:firstLine="0"/>
              <w:jc w:val="left"/>
              <w:rPr>
                <w:rFonts w:ascii="Arial" w:hAnsi="Arial" w:cs="Arial"/>
              </w:rPr>
            </w:pPr>
            <w:r w:rsidRPr="00920A90">
              <w:rPr>
                <w:rFonts w:ascii="Arial" w:hAnsi="Arial" w:cs="Arial"/>
              </w:rPr>
              <w:t>City for the address</w:t>
            </w:r>
            <w:r>
              <w:rPr>
                <w:rFonts w:ascii="Arial" w:hAnsi="Arial" w:cs="Arial"/>
              </w:rPr>
              <w:t>.</w:t>
            </w:r>
          </w:p>
        </w:tc>
        <w:tc>
          <w:tcPr>
            <w:tcW w:w="2549" w:type="dxa"/>
          </w:tcPr>
          <w:p w:rsidR="006803B1" w:rsidRPr="00E126BE" w:rsidRDefault="006803B1" w:rsidP="00C269F9">
            <w:pPr>
              <w:pStyle w:val="T2BaseArray"/>
              <w:ind w:left="0" w:firstLine="0"/>
              <w:jc w:val="left"/>
              <w:rPr>
                <w:rFonts w:ascii="Arial" w:hAnsi="Arial" w:cs="Arial"/>
              </w:rPr>
            </w:pPr>
          </w:p>
        </w:tc>
        <w:tc>
          <w:tcPr>
            <w:tcW w:w="677" w:type="dxa"/>
          </w:tcPr>
          <w:p w:rsidR="006803B1" w:rsidRPr="00E126BE" w:rsidRDefault="006803B1" w:rsidP="00C269F9">
            <w:pPr>
              <w:pStyle w:val="T2BaseArray"/>
              <w:ind w:left="0" w:firstLine="0"/>
              <w:jc w:val="left"/>
              <w:rPr>
                <w:rFonts w:ascii="Arial" w:hAnsi="Arial" w:cs="Arial"/>
              </w:rPr>
            </w:pPr>
          </w:p>
        </w:tc>
        <w:tc>
          <w:tcPr>
            <w:tcW w:w="678"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1..1</w:t>
            </w:r>
          </w:p>
        </w:tc>
      </w:tr>
      <w:tr w:rsidR="006803B1" w:rsidRPr="002318F1" w:rsidTr="00420869">
        <w:tc>
          <w:tcPr>
            <w:tcW w:w="533"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14</w:t>
            </w:r>
          </w:p>
        </w:tc>
        <w:tc>
          <w:tcPr>
            <w:tcW w:w="567" w:type="dxa"/>
            <w:gridSpan w:val="2"/>
          </w:tcPr>
          <w:p w:rsidR="006803B1" w:rsidRPr="00E126BE" w:rsidRDefault="006803B1" w:rsidP="00C269F9">
            <w:pPr>
              <w:pStyle w:val="T2BaseArray"/>
              <w:ind w:left="0" w:firstLine="0"/>
              <w:jc w:val="left"/>
              <w:rPr>
                <w:rFonts w:ascii="Arial" w:hAnsi="Arial" w:cs="Arial"/>
              </w:rPr>
            </w:pPr>
            <w:r w:rsidRPr="00E126BE">
              <w:rPr>
                <w:rFonts w:ascii="Arial" w:hAnsi="Arial" w:cs="Arial"/>
              </w:rPr>
              <w:t>N</w:t>
            </w:r>
          </w:p>
        </w:tc>
        <w:tc>
          <w:tcPr>
            <w:tcW w:w="2692"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State or Province</w:t>
            </w:r>
          </w:p>
        </w:tc>
        <w:tc>
          <w:tcPr>
            <w:tcW w:w="2834"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VARCHAR (35)</w:t>
            </w:r>
          </w:p>
        </w:tc>
        <w:tc>
          <w:tcPr>
            <w:tcW w:w="3407" w:type="dxa"/>
          </w:tcPr>
          <w:p w:rsidR="006803B1" w:rsidRPr="00E126BE" w:rsidRDefault="006803B1" w:rsidP="00C269F9">
            <w:pPr>
              <w:pStyle w:val="T2BaseArray"/>
              <w:ind w:left="0" w:firstLine="0"/>
              <w:jc w:val="left"/>
              <w:rPr>
                <w:rFonts w:ascii="Arial" w:hAnsi="Arial" w:cs="Arial"/>
              </w:rPr>
            </w:pPr>
            <w:r w:rsidRPr="00920A90">
              <w:rPr>
                <w:rFonts w:ascii="Arial" w:hAnsi="Arial" w:cs="Arial"/>
              </w:rPr>
              <w:t>State or the province for the address</w:t>
            </w:r>
            <w:r>
              <w:rPr>
                <w:rFonts w:ascii="Arial" w:hAnsi="Arial" w:cs="Arial"/>
              </w:rPr>
              <w:t>.</w:t>
            </w:r>
          </w:p>
        </w:tc>
        <w:tc>
          <w:tcPr>
            <w:tcW w:w="2549" w:type="dxa"/>
          </w:tcPr>
          <w:p w:rsidR="006803B1" w:rsidRPr="00E126BE" w:rsidRDefault="006803B1" w:rsidP="00C269F9">
            <w:pPr>
              <w:pStyle w:val="T2BaseArray"/>
              <w:ind w:left="0" w:firstLine="0"/>
              <w:jc w:val="left"/>
              <w:rPr>
                <w:rFonts w:ascii="Arial" w:hAnsi="Arial" w:cs="Arial"/>
              </w:rPr>
            </w:pPr>
          </w:p>
        </w:tc>
        <w:tc>
          <w:tcPr>
            <w:tcW w:w="677" w:type="dxa"/>
          </w:tcPr>
          <w:p w:rsidR="006803B1" w:rsidRPr="00E126BE" w:rsidRDefault="006803B1" w:rsidP="00C269F9">
            <w:pPr>
              <w:pStyle w:val="T2BaseArray"/>
              <w:ind w:left="0" w:firstLine="0"/>
              <w:jc w:val="left"/>
              <w:rPr>
                <w:rFonts w:ascii="Arial" w:hAnsi="Arial" w:cs="Arial"/>
              </w:rPr>
            </w:pPr>
          </w:p>
        </w:tc>
        <w:tc>
          <w:tcPr>
            <w:tcW w:w="678"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0..1</w:t>
            </w:r>
          </w:p>
        </w:tc>
      </w:tr>
      <w:tr w:rsidR="006803B1" w:rsidRPr="002318F1" w:rsidTr="00420869">
        <w:tc>
          <w:tcPr>
            <w:tcW w:w="533"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15</w:t>
            </w:r>
          </w:p>
        </w:tc>
        <w:tc>
          <w:tcPr>
            <w:tcW w:w="567" w:type="dxa"/>
            <w:gridSpan w:val="2"/>
          </w:tcPr>
          <w:p w:rsidR="006803B1" w:rsidRPr="00E126BE" w:rsidRDefault="006803B1" w:rsidP="00C269F9">
            <w:pPr>
              <w:pStyle w:val="T2BaseArray"/>
              <w:ind w:left="0" w:firstLine="0"/>
              <w:jc w:val="left"/>
              <w:rPr>
                <w:rFonts w:ascii="Arial" w:hAnsi="Arial" w:cs="Arial"/>
              </w:rPr>
            </w:pPr>
            <w:r w:rsidRPr="00E126BE">
              <w:rPr>
                <w:rFonts w:ascii="Arial" w:hAnsi="Arial" w:cs="Arial"/>
              </w:rPr>
              <w:t>O</w:t>
            </w:r>
          </w:p>
        </w:tc>
        <w:tc>
          <w:tcPr>
            <w:tcW w:w="2692"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Country Code</w:t>
            </w:r>
          </w:p>
        </w:tc>
        <w:tc>
          <w:tcPr>
            <w:tcW w:w="2834"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CHAR (2)</w:t>
            </w:r>
          </w:p>
        </w:tc>
        <w:tc>
          <w:tcPr>
            <w:tcW w:w="3407" w:type="dxa"/>
          </w:tcPr>
          <w:p w:rsidR="006803B1" w:rsidRPr="00E126BE" w:rsidRDefault="006803B1" w:rsidP="00C269F9">
            <w:pPr>
              <w:pStyle w:val="T2BaseArray"/>
              <w:ind w:left="0" w:firstLine="0"/>
              <w:jc w:val="left"/>
              <w:rPr>
                <w:rFonts w:ascii="Arial" w:hAnsi="Arial" w:cs="Arial"/>
              </w:rPr>
            </w:pPr>
            <w:r w:rsidRPr="00920A90">
              <w:rPr>
                <w:rFonts w:ascii="Arial" w:hAnsi="Arial" w:cs="Arial"/>
              </w:rPr>
              <w:t>Country code of the address</w:t>
            </w:r>
            <w:r>
              <w:rPr>
                <w:rFonts w:ascii="Arial" w:hAnsi="Arial" w:cs="Arial"/>
              </w:rPr>
              <w:t>.</w:t>
            </w:r>
          </w:p>
        </w:tc>
        <w:tc>
          <w:tcPr>
            <w:tcW w:w="2549" w:type="dxa"/>
          </w:tcPr>
          <w:p w:rsidR="006803B1" w:rsidRPr="00E126BE" w:rsidRDefault="006803B1" w:rsidP="00C269F9">
            <w:pPr>
              <w:pStyle w:val="T2BaseArray"/>
              <w:ind w:left="0" w:firstLine="0"/>
              <w:jc w:val="left"/>
              <w:rPr>
                <w:rFonts w:ascii="Arial" w:hAnsi="Arial" w:cs="Arial"/>
              </w:rPr>
            </w:pPr>
          </w:p>
        </w:tc>
        <w:tc>
          <w:tcPr>
            <w:tcW w:w="677" w:type="dxa"/>
          </w:tcPr>
          <w:p w:rsidR="006803B1" w:rsidRPr="00E126BE" w:rsidRDefault="006803B1" w:rsidP="00C269F9">
            <w:pPr>
              <w:pStyle w:val="T2BaseArray"/>
              <w:ind w:left="0" w:firstLine="0"/>
              <w:jc w:val="left"/>
              <w:rPr>
                <w:rFonts w:ascii="Arial" w:hAnsi="Arial" w:cs="Arial"/>
              </w:rPr>
            </w:pPr>
          </w:p>
        </w:tc>
        <w:tc>
          <w:tcPr>
            <w:tcW w:w="678"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1..1</w:t>
            </w:r>
          </w:p>
        </w:tc>
      </w:tr>
      <w:tr w:rsidR="006803B1" w:rsidRPr="002318F1" w:rsidTr="00420869">
        <w:tc>
          <w:tcPr>
            <w:tcW w:w="10033" w:type="dxa"/>
            <w:gridSpan w:val="6"/>
            <w:shd w:val="clear" w:color="auto" w:fill="F2F2F2"/>
          </w:tcPr>
          <w:p w:rsidR="006803B1" w:rsidRPr="00E126BE" w:rsidRDefault="006803B1" w:rsidP="00C269F9">
            <w:pPr>
              <w:pStyle w:val="T2BaseArray"/>
              <w:ind w:left="0" w:firstLine="0"/>
              <w:rPr>
                <w:rFonts w:ascii="Arial" w:hAnsi="Arial" w:cs="Arial"/>
              </w:rPr>
            </w:pPr>
            <w:r w:rsidRPr="00E126BE">
              <w:rPr>
                <w:rFonts w:ascii="Arial" w:hAnsi="Arial" w:cs="Arial"/>
              </w:rPr>
              <w:t>Group “Party Technical Address“</w:t>
            </w:r>
          </w:p>
        </w:tc>
        <w:tc>
          <w:tcPr>
            <w:tcW w:w="2549" w:type="dxa"/>
            <w:shd w:val="clear" w:color="auto" w:fill="F2F2F2"/>
          </w:tcPr>
          <w:p w:rsidR="006803B1" w:rsidRPr="00E126BE" w:rsidRDefault="006803B1" w:rsidP="00C269F9">
            <w:pPr>
              <w:pStyle w:val="T2BaseArray"/>
              <w:ind w:left="0" w:firstLine="0"/>
              <w:rPr>
                <w:rFonts w:ascii="Arial" w:hAnsi="Arial" w:cs="Arial"/>
              </w:rPr>
            </w:pPr>
          </w:p>
        </w:tc>
        <w:tc>
          <w:tcPr>
            <w:tcW w:w="677" w:type="dxa"/>
            <w:shd w:val="clear" w:color="auto" w:fill="F2F2F2"/>
          </w:tcPr>
          <w:p w:rsidR="006803B1" w:rsidRPr="00E126BE" w:rsidRDefault="006803B1" w:rsidP="00C269F9">
            <w:pPr>
              <w:pStyle w:val="T2BaseArray"/>
              <w:ind w:left="0" w:firstLine="0"/>
              <w:rPr>
                <w:rFonts w:ascii="Arial" w:hAnsi="Arial" w:cs="Arial"/>
              </w:rPr>
            </w:pPr>
            <w:r w:rsidRPr="00E126BE">
              <w:rPr>
                <w:rFonts w:ascii="Arial" w:hAnsi="Arial" w:cs="Arial"/>
              </w:rPr>
              <w:t>1..10</w:t>
            </w:r>
          </w:p>
        </w:tc>
        <w:tc>
          <w:tcPr>
            <w:tcW w:w="678" w:type="dxa"/>
            <w:shd w:val="clear" w:color="auto" w:fill="F2F2F2"/>
          </w:tcPr>
          <w:p w:rsidR="006803B1" w:rsidRPr="00E126BE" w:rsidRDefault="006803B1" w:rsidP="00C269F9">
            <w:pPr>
              <w:pStyle w:val="T2BaseArray"/>
              <w:ind w:left="0" w:firstLine="0"/>
              <w:rPr>
                <w:rFonts w:ascii="Arial" w:hAnsi="Arial" w:cs="Arial"/>
              </w:rPr>
            </w:pPr>
          </w:p>
        </w:tc>
      </w:tr>
      <w:tr w:rsidR="006803B1" w:rsidRPr="002318F1" w:rsidTr="00420869">
        <w:tc>
          <w:tcPr>
            <w:tcW w:w="533"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16</w:t>
            </w:r>
          </w:p>
        </w:tc>
        <w:tc>
          <w:tcPr>
            <w:tcW w:w="567" w:type="dxa"/>
            <w:gridSpan w:val="2"/>
          </w:tcPr>
          <w:p w:rsidR="006803B1" w:rsidRPr="00E126BE" w:rsidRDefault="006803B1" w:rsidP="00C269F9">
            <w:pPr>
              <w:pStyle w:val="T2BaseArray"/>
              <w:ind w:left="0" w:firstLine="0"/>
              <w:jc w:val="left"/>
              <w:rPr>
                <w:rFonts w:ascii="Arial" w:hAnsi="Arial" w:cs="Arial"/>
              </w:rPr>
            </w:pPr>
            <w:r w:rsidRPr="00E126BE">
              <w:rPr>
                <w:rFonts w:ascii="Arial" w:hAnsi="Arial" w:cs="Arial"/>
              </w:rPr>
              <w:t>P</w:t>
            </w:r>
          </w:p>
        </w:tc>
        <w:tc>
          <w:tcPr>
            <w:tcW w:w="2692"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Technical Address</w:t>
            </w:r>
          </w:p>
        </w:tc>
        <w:tc>
          <w:tcPr>
            <w:tcW w:w="2834"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VARCHAR (256)</w:t>
            </w:r>
          </w:p>
        </w:tc>
        <w:tc>
          <w:tcPr>
            <w:tcW w:w="3407"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Unique technical address of the party (distinguished name)</w:t>
            </w:r>
            <w:r>
              <w:rPr>
                <w:rFonts w:ascii="Arial" w:hAnsi="Arial" w:cs="Arial"/>
              </w:rPr>
              <w:t>.</w:t>
            </w:r>
          </w:p>
        </w:tc>
        <w:tc>
          <w:tcPr>
            <w:tcW w:w="2549" w:type="dxa"/>
          </w:tcPr>
          <w:p w:rsidR="006803B1" w:rsidRPr="00AA18C3" w:rsidRDefault="006803B1" w:rsidP="00C269F9">
            <w:pPr>
              <w:pStyle w:val="T2BaseArray"/>
              <w:ind w:left="0" w:firstLine="0"/>
              <w:jc w:val="left"/>
              <w:rPr>
                <w:rFonts w:ascii="Arial" w:hAnsi="Arial" w:cs="Arial"/>
              </w:rPr>
            </w:pPr>
            <w:r w:rsidRPr="00AA18C3">
              <w:rPr>
                <w:rFonts w:ascii="Arial" w:hAnsi="Arial" w:cs="Arial"/>
              </w:rPr>
              <w:t>ISO15022 interoperability character set restriction does not apply</w:t>
            </w:r>
          </w:p>
        </w:tc>
        <w:tc>
          <w:tcPr>
            <w:tcW w:w="677" w:type="dxa"/>
          </w:tcPr>
          <w:p w:rsidR="006803B1" w:rsidRPr="00E126BE" w:rsidRDefault="006803B1" w:rsidP="00C269F9">
            <w:pPr>
              <w:pStyle w:val="T2BaseArray"/>
              <w:ind w:left="0" w:firstLine="0"/>
              <w:jc w:val="left"/>
              <w:rPr>
                <w:rFonts w:ascii="Arial" w:hAnsi="Arial" w:cs="Arial"/>
              </w:rPr>
            </w:pPr>
          </w:p>
        </w:tc>
        <w:tc>
          <w:tcPr>
            <w:tcW w:w="678" w:type="dxa"/>
          </w:tcPr>
          <w:p w:rsidR="006803B1" w:rsidRPr="00E126BE" w:rsidRDefault="006803B1" w:rsidP="00C269F9">
            <w:pPr>
              <w:pStyle w:val="T2BaseArray"/>
              <w:ind w:left="0" w:firstLine="0"/>
              <w:jc w:val="left"/>
              <w:rPr>
                <w:rFonts w:ascii="Arial" w:hAnsi="Arial" w:cs="Arial"/>
              </w:rPr>
            </w:pPr>
            <w:r>
              <w:rPr>
                <w:rFonts w:ascii="Arial" w:hAnsi="Arial" w:cs="Arial"/>
              </w:rPr>
              <w:t>1..1</w:t>
            </w:r>
          </w:p>
        </w:tc>
      </w:tr>
      <w:tr w:rsidR="006803B1" w:rsidRPr="002318F1" w:rsidTr="00420869">
        <w:tc>
          <w:tcPr>
            <w:tcW w:w="10033" w:type="dxa"/>
            <w:gridSpan w:val="6"/>
          </w:tcPr>
          <w:p w:rsidR="006803B1" w:rsidRPr="00E126BE" w:rsidRDefault="006803B1" w:rsidP="00C269F9">
            <w:pPr>
              <w:pStyle w:val="T2BaseArray"/>
              <w:ind w:left="0" w:firstLine="0"/>
              <w:rPr>
                <w:rFonts w:ascii="Arial" w:hAnsi="Arial" w:cs="Arial"/>
              </w:rPr>
            </w:pPr>
            <w:r w:rsidRPr="00E126BE">
              <w:rPr>
                <w:rFonts w:ascii="Arial" w:hAnsi="Arial" w:cs="Arial"/>
              </w:rPr>
              <w:t>Group</w:t>
            </w:r>
            <w:r>
              <w:rPr>
                <w:rFonts w:ascii="Arial" w:hAnsi="Arial" w:cs="Arial"/>
              </w:rPr>
              <w:t xml:space="preserve"> “Auto-Collateralisation Rule”</w:t>
            </w:r>
          </w:p>
        </w:tc>
        <w:tc>
          <w:tcPr>
            <w:tcW w:w="2549" w:type="dxa"/>
          </w:tcPr>
          <w:p w:rsidR="006803B1" w:rsidRDefault="006803B1" w:rsidP="00C269F9">
            <w:pPr>
              <w:rPr>
                <w:rFonts w:ascii="Arial" w:hAnsi="Arial" w:cs="Arial"/>
                <w:sz w:val="18"/>
                <w:szCs w:val="18"/>
                <w:lang w:val="en-GB"/>
              </w:rPr>
            </w:pPr>
            <w:r>
              <w:rPr>
                <w:rFonts w:ascii="Arial" w:hAnsi="Arial" w:cs="Arial"/>
                <w:sz w:val="18"/>
                <w:szCs w:val="18"/>
                <w:lang w:val="en-GB"/>
              </w:rPr>
              <w:t>May occur only when Type is</w:t>
            </w:r>
            <w:r w:rsidRPr="00A5382F">
              <w:rPr>
                <w:rFonts w:ascii="Arial" w:hAnsi="Arial" w:cs="Arial"/>
                <w:sz w:val="18"/>
                <w:szCs w:val="18"/>
                <w:lang w:val="en-GB"/>
              </w:rPr>
              <w:t xml:space="preserve"> </w:t>
            </w:r>
            <w:r>
              <w:rPr>
                <w:rFonts w:ascii="Arial" w:hAnsi="Arial" w:cs="Arial"/>
                <w:sz w:val="18"/>
                <w:szCs w:val="18"/>
                <w:lang w:val="en-GB"/>
              </w:rPr>
              <w:t>‘</w:t>
            </w:r>
            <w:r w:rsidRPr="00A5382F">
              <w:rPr>
                <w:rFonts w:ascii="Arial" w:hAnsi="Arial" w:cs="Arial"/>
                <w:sz w:val="18"/>
                <w:szCs w:val="18"/>
                <w:lang w:val="en-GB"/>
              </w:rPr>
              <w:t>P</w:t>
            </w:r>
            <w:r>
              <w:rPr>
                <w:rFonts w:ascii="Arial" w:hAnsi="Arial" w:cs="Arial"/>
                <w:sz w:val="18"/>
                <w:szCs w:val="18"/>
                <w:lang w:val="en-GB"/>
              </w:rPr>
              <w:t>M</w:t>
            </w:r>
            <w:r w:rsidRPr="00A5382F">
              <w:rPr>
                <w:rFonts w:ascii="Arial" w:hAnsi="Arial" w:cs="Arial"/>
                <w:sz w:val="18"/>
                <w:szCs w:val="18"/>
                <w:lang w:val="en-GB"/>
              </w:rPr>
              <w:t>B</w:t>
            </w:r>
            <w:r>
              <w:rPr>
                <w:rFonts w:ascii="Arial" w:hAnsi="Arial" w:cs="Arial"/>
                <w:sz w:val="18"/>
                <w:szCs w:val="18"/>
                <w:lang w:val="en-GB"/>
              </w:rPr>
              <w:t xml:space="preserve">K’. It is used to provide client-collateralisation service. </w:t>
            </w:r>
          </w:p>
          <w:p w:rsidR="006803B1" w:rsidRPr="00E126BE" w:rsidRDefault="006803B1" w:rsidP="00402D49">
            <w:pPr>
              <w:rPr>
                <w:rFonts w:ascii="Arial" w:hAnsi="Arial" w:cs="Arial"/>
                <w:sz w:val="18"/>
                <w:szCs w:val="18"/>
                <w:lang w:val="en-GB"/>
              </w:rPr>
            </w:pPr>
            <w:r>
              <w:rPr>
                <w:rFonts w:ascii="Arial" w:hAnsi="Arial" w:cs="Arial"/>
                <w:sz w:val="18"/>
                <w:szCs w:val="18"/>
                <w:lang w:val="en-GB"/>
              </w:rPr>
              <w:t>This</w:t>
            </w:r>
            <w:r w:rsidRPr="00402D49">
              <w:rPr>
                <w:rFonts w:ascii="Arial" w:hAnsi="Arial" w:cs="Arial"/>
                <w:sz w:val="18"/>
                <w:szCs w:val="18"/>
                <w:lang w:val="en-GB"/>
              </w:rPr>
              <w:t xml:space="preserve"> group may </w:t>
            </w:r>
            <w:r>
              <w:rPr>
                <w:rFonts w:ascii="Arial" w:hAnsi="Arial" w:cs="Arial"/>
                <w:sz w:val="18"/>
                <w:szCs w:val="18"/>
                <w:lang w:val="en-GB"/>
              </w:rPr>
              <w:t xml:space="preserve">only </w:t>
            </w:r>
            <w:r w:rsidRPr="00402D49">
              <w:rPr>
                <w:rFonts w:ascii="Arial" w:hAnsi="Arial" w:cs="Arial"/>
                <w:sz w:val="18"/>
                <w:szCs w:val="18"/>
                <w:lang w:val="en-GB"/>
              </w:rPr>
              <w:t>be used by NCBs</w:t>
            </w:r>
            <w:r>
              <w:rPr>
                <w:rFonts w:ascii="Arial" w:hAnsi="Arial" w:cs="Arial"/>
                <w:sz w:val="18"/>
                <w:szCs w:val="18"/>
                <w:lang w:val="en-GB"/>
              </w:rPr>
              <w:t>.</w:t>
            </w:r>
          </w:p>
        </w:tc>
        <w:tc>
          <w:tcPr>
            <w:tcW w:w="677" w:type="dxa"/>
          </w:tcPr>
          <w:p w:rsidR="006803B1" w:rsidRPr="00E126BE" w:rsidRDefault="006803B1" w:rsidP="00C269F9">
            <w:pPr>
              <w:pStyle w:val="T2BaseArray"/>
              <w:ind w:left="0" w:firstLine="0"/>
              <w:rPr>
                <w:rFonts w:ascii="Arial" w:hAnsi="Arial" w:cs="Arial"/>
              </w:rPr>
            </w:pPr>
            <w:r w:rsidRPr="00E126BE">
              <w:rPr>
                <w:rFonts w:ascii="Arial" w:hAnsi="Arial" w:cs="Arial"/>
              </w:rPr>
              <w:t>0..1</w:t>
            </w:r>
          </w:p>
        </w:tc>
        <w:tc>
          <w:tcPr>
            <w:tcW w:w="678" w:type="dxa"/>
          </w:tcPr>
          <w:p w:rsidR="006803B1" w:rsidRPr="00E126BE" w:rsidRDefault="006803B1" w:rsidP="00C269F9">
            <w:pPr>
              <w:pStyle w:val="Default"/>
              <w:jc w:val="both"/>
              <w:rPr>
                <w:rFonts w:ascii="Arial" w:hAnsi="Arial" w:cs="Arial"/>
                <w:sz w:val="18"/>
                <w:szCs w:val="18"/>
                <w:lang w:val="en-GB"/>
              </w:rPr>
            </w:pPr>
          </w:p>
        </w:tc>
      </w:tr>
      <w:tr w:rsidR="006803B1" w:rsidRPr="002318F1" w:rsidTr="00420869">
        <w:tc>
          <w:tcPr>
            <w:tcW w:w="533" w:type="dxa"/>
          </w:tcPr>
          <w:p w:rsidR="006803B1" w:rsidRPr="00E126BE" w:rsidRDefault="006803B1" w:rsidP="00C269F9">
            <w:pPr>
              <w:pStyle w:val="T2BaseArray"/>
              <w:ind w:left="0" w:firstLine="0"/>
              <w:jc w:val="left"/>
              <w:rPr>
                <w:rFonts w:ascii="Arial" w:hAnsi="Arial" w:cs="Arial"/>
              </w:rPr>
            </w:pPr>
            <w:r>
              <w:rPr>
                <w:rFonts w:ascii="Arial" w:hAnsi="Arial" w:cs="Arial"/>
              </w:rPr>
              <w:t>17</w:t>
            </w:r>
          </w:p>
        </w:tc>
        <w:tc>
          <w:tcPr>
            <w:tcW w:w="567" w:type="dxa"/>
            <w:gridSpan w:val="2"/>
          </w:tcPr>
          <w:p w:rsidR="006803B1" w:rsidRPr="00E126BE" w:rsidRDefault="006803B1" w:rsidP="00C269F9">
            <w:pPr>
              <w:pStyle w:val="T2BaseArray"/>
              <w:ind w:left="0" w:firstLine="0"/>
              <w:jc w:val="left"/>
              <w:rPr>
                <w:rFonts w:ascii="Arial" w:hAnsi="Arial" w:cs="Arial"/>
              </w:rPr>
            </w:pPr>
            <w:r>
              <w:rPr>
                <w:rFonts w:ascii="Arial" w:hAnsi="Arial" w:cs="Arial"/>
              </w:rPr>
              <w:t>Q</w:t>
            </w:r>
          </w:p>
        </w:tc>
        <w:tc>
          <w:tcPr>
            <w:tcW w:w="2692"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Collateralisation Procedure</w:t>
            </w:r>
          </w:p>
        </w:tc>
        <w:tc>
          <w:tcPr>
            <w:tcW w:w="2834" w:type="dxa"/>
          </w:tcPr>
          <w:p w:rsidR="006803B1" w:rsidRPr="00AA18C3" w:rsidRDefault="006803B1" w:rsidP="00C269F9">
            <w:pPr>
              <w:pStyle w:val="T2BaseArray"/>
              <w:ind w:left="0" w:firstLine="0"/>
              <w:jc w:val="left"/>
              <w:rPr>
                <w:rFonts w:ascii="Arial" w:hAnsi="Arial" w:cs="Arial"/>
              </w:rPr>
            </w:pPr>
            <w:r w:rsidRPr="00AA18C3">
              <w:rPr>
                <w:rFonts w:ascii="Arial" w:hAnsi="Arial" w:cs="Arial"/>
              </w:rPr>
              <w:t>Possible value:</w:t>
            </w:r>
          </w:p>
          <w:p w:rsidR="006803B1" w:rsidRPr="00AA18C3" w:rsidRDefault="006803B1" w:rsidP="00DE32BA">
            <w:pPr>
              <w:pStyle w:val="T2BaseArray"/>
              <w:numPr>
                <w:ilvl w:val="0"/>
                <w:numId w:val="16"/>
              </w:numPr>
              <w:jc w:val="left"/>
              <w:rPr>
                <w:rFonts w:ascii="Arial" w:hAnsi="Arial" w:cs="Arial"/>
              </w:rPr>
              <w:pPrChange w:id="96" w:author="Author">
                <w:pPr>
                  <w:pStyle w:val="T2BaseArray"/>
                  <w:framePr w:hSpace="141" w:wrap="around" w:vAnchor="text" w:hAnchor="margin" w:xAlign="right" w:y="145"/>
                  <w:numPr>
                    <w:numId w:val="21"/>
                  </w:numPr>
                  <w:ind w:left="360" w:hanging="360"/>
                  <w:jc w:val="left"/>
                </w:pPr>
              </w:pPrChange>
            </w:pPr>
            <w:r w:rsidRPr="00AA18C3">
              <w:rPr>
                <w:rFonts w:ascii="Arial" w:hAnsi="Arial" w:cs="Arial"/>
              </w:rPr>
              <w:t>REPO</w:t>
            </w:r>
          </w:p>
        </w:tc>
        <w:tc>
          <w:tcPr>
            <w:tcW w:w="3407" w:type="dxa"/>
          </w:tcPr>
          <w:p w:rsidR="006803B1" w:rsidRPr="00AA18C3" w:rsidRDefault="006803B1" w:rsidP="00C269F9">
            <w:pPr>
              <w:pStyle w:val="T2BaseArray"/>
              <w:ind w:left="0" w:firstLine="0"/>
              <w:jc w:val="left"/>
              <w:rPr>
                <w:rFonts w:ascii="Arial" w:hAnsi="Arial" w:cs="Arial"/>
              </w:rPr>
            </w:pPr>
            <w:r w:rsidRPr="00AA18C3">
              <w:rPr>
                <w:rFonts w:ascii="Arial" w:hAnsi="Arial" w:cs="Arial"/>
              </w:rPr>
              <w:t>Type of collateralisation procedure application.</w:t>
            </w:r>
          </w:p>
          <w:p w:rsidR="006803B1" w:rsidRPr="00AA18C3" w:rsidRDefault="006803B1" w:rsidP="00D82762">
            <w:pPr>
              <w:pStyle w:val="T2BaseArray"/>
              <w:ind w:left="0" w:firstLine="0"/>
              <w:jc w:val="left"/>
              <w:rPr>
                <w:rFonts w:ascii="Arial" w:hAnsi="Arial" w:cs="Arial"/>
              </w:rPr>
            </w:pPr>
            <w:r w:rsidRPr="00AA18C3">
              <w:rPr>
                <w:rFonts w:ascii="Arial" w:hAnsi="Arial" w:cs="Arial"/>
              </w:rPr>
              <w:t>Possible value:</w:t>
            </w:r>
          </w:p>
          <w:p w:rsidR="006803B1" w:rsidRPr="00AA18C3" w:rsidRDefault="006803B1" w:rsidP="00DE32BA">
            <w:pPr>
              <w:pStyle w:val="T2BaseArray"/>
              <w:numPr>
                <w:ilvl w:val="0"/>
                <w:numId w:val="16"/>
              </w:numPr>
              <w:jc w:val="left"/>
              <w:rPr>
                <w:rFonts w:ascii="Arial" w:hAnsi="Arial" w:cs="Arial"/>
              </w:rPr>
              <w:pPrChange w:id="97" w:author="Author">
                <w:pPr>
                  <w:pStyle w:val="T2BaseArray"/>
                  <w:framePr w:hSpace="141" w:wrap="around" w:vAnchor="text" w:hAnchor="margin" w:xAlign="right" w:y="145"/>
                  <w:numPr>
                    <w:numId w:val="21"/>
                  </w:numPr>
                  <w:ind w:left="360" w:hanging="360"/>
                  <w:jc w:val="left"/>
                </w:pPr>
              </w:pPrChange>
            </w:pPr>
            <w:r w:rsidRPr="00AA18C3">
              <w:rPr>
                <w:rFonts w:ascii="Arial" w:hAnsi="Arial" w:cs="Arial"/>
              </w:rPr>
              <w:t>REPO</w:t>
            </w:r>
          </w:p>
        </w:tc>
        <w:tc>
          <w:tcPr>
            <w:tcW w:w="2549" w:type="dxa"/>
          </w:tcPr>
          <w:p w:rsidR="006803B1" w:rsidRPr="00AA18C3" w:rsidRDefault="006803B1" w:rsidP="00443BC3">
            <w:pPr>
              <w:pStyle w:val="T2BaseArray"/>
              <w:ind w:left="0" w:firstLine="0"/>
              <w:jc w:val="left"/>
              <w:rPr>
                <w:rFonts w:ascii="Arial" w:hAnsi="Arial" w:cs="Arial"/>
              </w:rPr>
            </w:pPr>
            <w:r w:rsidRPr="00AA18C3">
              <w:rPr>
                <w:rFonts w:ascii="Arial" w:hAnsi="Arial" w:cs="Arial"/>
              </w:rPr>
              <w:t>When Type is ‘PMBK’ the value must be ‘REPO’.</w:t>
            </w:r>
          </w:p>
        </w:tc>
        <w:tc>
          <w:tcPr>
            <w:tcW w:w="677" w:type="dxa"/>
          </w:tcPr>
          <w:p w:rsidR="006803B1" w:rsidRPr="00E126BE" w:rsidRDefault="006803B1" w:rsidP="00C269F9">
            <w:pPr>
              <w:pStyle w:val="T2BaseArray"/>
              <w:ind w:left="0" w:firstLine="0"/>
              <w:jc w:val="left"/>
              <w:rPr>
                <w:rFonts w:ascii="Arial" w:hAnsi="Arial" w:cs="Arial"/>
              </w:rPr>
            </w:pPr>
          </w:p>
        </w:tc>
        <w:tc>
          <w:tcPr>
            <w:tcW w:w="678"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1..1</w:t>
            </w:r>
          </w:p>
        </w:tc>
      </w:tr>
      <w:tr w:rsidR="006803B1" w:rsidRPr="002318F1" w:rsidTr="00420869">
        <w:tc>
          <w:tcPr>
            <w:tcW w:w="10033" w:type="dxa"/>
            <w:gridSpan w:val="6"/>
            <w:shd w:val="clear" w:color="auto" w:fill="F2F2F2"/>
          </w:tcPr>
          <w:p w:rsidR="006803B1" w:rsidRPr="00E126BE" w:rsidRDefault="006803B1" w:rsidP="00C269F9">
            <w:pPr>
              <w:pStyle w:val="T2BaseArray"/>
              <w:ind w:left="0" w:firstLine="0"/>
              <w:rPr>
                <w:rFonts w:ascii="Arial" w:hAnsi="Arial" w:cs="Arial"/>
              </w:rPr>
            </w:pPr>
            <w:r w:rsidRPr="00E126BE">
              <w:rPr>
                <w:rFonts w:ascii="Arial" w:hAnsi="Arial" w:cs="Arial"/>
              </w:rPr>
              <w:t>Group “Market-Specific Attributes”</w:t>
            </w:r>
          </w:p>
        </w:tc>
        <w:tc>
          <w:tcPr>
            <w:tcW w:w="2549" w:type="dxa"/>
            <w:shd w:val="clear" w:color="auto" w:fill="F2F2F2"/>
          </w:tcPr>
          <w:p w:rsidR="006803B1" w:rsidRPr="00E126BE" w:rsidRDefault="006803B1" w:rsidP="00C269F9">
            <w:pPr>
              <w:pStyle w:val="T2BaseArray"/>
              <w:ind w:left="0" w:firstLine="0"/>
              <w:jc w:val="left"/>
              <w:rPr>
                <w:rFonts w:ascii="Arial" w:hAnsi="Arial" w:cs="Arial"/>
              </w:rPr>
            </w:pPr>
          </w:p>
        </w:tc>
        <w:tc>
          <w:tcPr>
            <w:tcW w:w="677" w:type="dxa"/>
            <w:shd w:val="clear" w:color="auto" w:fill="F2F2F2"/>
          </w:tcPr>
          <w:p w:rsidR="006803B1" w:rsidRPr="00E126BE" w:rsidRDefault="006803B1" w:rsidP="00C269F9">
            <w:pPr>
              <w:pStyle w:val="T2BaseArray"/>
              <w:ind w:left="0" w:firstLine="0"/>
              <w:jc w:val="left"/>
              <w:rPr>
                <w:rFonts w:ascii="Arial" w:hAnsi="Arial" w:cs="Arial"/>
              </w:rPr>
            </w:pPr>
            <w:r w:rsidRPr="00E126BE">
              <w:rPr>
                <w:rFonts w:ascii="Arial" w:hAnsi="Arial" w:cs="Arial"/>
              </w:rPr>
              <w:t>0..10</w:t>
            </w:r>
          </w:p>
        </w:tc>
        <w:tc>
          <w:tcPr>
            <w:tcW w:w="678" w:type="dxa"/>
            <w:shd w:val="clear" w:color="auto" w:fill="F2F2F2"/>
          </w:tcPr>
          <w:p w:rsidR="006803B1" w:rsidRPr="00E126BE" w:rsidRDefault="006803B1" w:rsidP="00C269F9">
            <w:pPr>
              <w:pStyle w:val="T2BaseArray"/>
              <w:ind w:left="0" w:firstLine="0"/>
              <w:jc w:val="left"/>
              <w:rPr>
                <w:rFonts w:ascii="Arial" w:hAnsi="Arial" w:cs="Arial"/>
              </w:rPr>
            </w:pPr>
          </w:p>
        </w:tc>
      </w:tr>
      <w:tr w:rsidR="006803B1" w:rsidRPr="002318F1" w:rsidTr="00420869">
        <w:tc>
          <w:tcPr>
            <w:tcW w:w="533" w:type="dxa"/>
          </w:tcPr>
          <w:p w:rsidR="006803B1" w:rsidRPr="00E126BE" w:rsidRDefault="006803B1" w:rsidP="00C269F9">
            <w:pPr>
              <w:pStyle w:val="T2BaseArray"/>
              <w:ind w:left="0" w:firstLine="0"/>
              <w:jc w:val="left"/>
              <w:rPr>
                <w:rFonts w:ascii="Arial" w:hAnsi="Arial" w:cs="Arial"/>
              </w:rPr>
            </w:pPr>
            <w:r>
              <w:rPr>
                <w:rFonts w:ascii="Arial" w:hAnsi="Arial" w:cs="Arial"/>
              </w:rPr>
              <w:t>18</w:t>
            </w:r>
          </w:p>
        </w:tc>
        <w:tc>
          <w:tcPr>
            <w:tcW w:w="567" w:type="dxa"/>
            <w:gridSpan w:val="2"/>
          </w:tcPr>
          <w:p w:rsidR="006803B1" w:rsidRPr="00E126BE" w:rsidRDefault="006803B1" w:rsidP="00C269F9">
            <w:pPr>
              <w:pStyle w:val="T2BaseArray"/>
              <w:ind w:left="0" w:firstLine="0"/>
              <w:jc w:val="left"/>
              <w:rPr>
                <w:rFonts w:ascii="Arial" w:hAnsi="Arial" w:cs="Arial"/>
              </w:rPr>
            </w:pPr>
            <w:r>
              <w:rPr>
                <w:rFonts w:ascii="Arial" w:hAnsi="Arial" w:cs="Arial"/>
              </w:rPr>
              <w:t>R</w:t>
            </w:r>
          </w:p>
        </w:tc>
        <w:tc>
          <w:tcPr>
            <w:tcW w:w="2692"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 xml:space="preserve">Market-Specific </w:t>
            </w:r>
            <w:r>
              <w:rPr>
                <w:rFonts w:ascii="Arial" w:hAnsi="Arial" w:cs="Arial"/>
              </w:rPr>
              <w:t xml:space="preserve">Party </w:t>
            </w:r>
            <w:r w:rsidRPr="00E126BE">
              <w:rPr>
                <w:rFonts w:ascii="Arial" w:hAnsi="Arial" w:cs="Arial"/>
              </w:rPr>
              <w:t>Attribute Name</w:t>
            </w:r>
          </w:p>
        </w:tc>
        <w:tc>
          <w:tcPr>
            <w:tcW w:w="2834"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VARCHAR (35)</w:t>
            </w:r>
          </w:p>
        </w:tc>
        <w:tc>
          <w:tcPr>
            <w:tcW w:w="3407" w:type="dxa"/>
          </w:tcPr>
          <w:p w:rsidR="006803B1" w:rsidRDefault="006803B1" w:rsidP="00C269F9">
            <w:pPr>
              <w:pStyle w:val="T2BaseArray"/>
              <w:ind w:left="0" w:firstLine="0"/>
              <w:jc w:val="left"/>
              <w:rPr>
                <w:rFonts w:ascii="Arial" w:hAnsi="Arial" w:cs="Arial"/>
              </w:rPr>
            </w:pPr>
            <w:r>
              <w:rPr>
                <w:rFonts w:ascii="Arial" w:hAnsi="Arial" w:cs="Arial"/>
              </w:rPr>
              <w:t>Name</w:t>
            </w:r>
            <w:r w:rsidRPr="00131A93">
              <w:rPr>
                <w:rFonts w:ascii="Arial" w:hAnsi="Arial" w:cs="Arial"/>
              </w:rPr>
              <w:t xml:space="preserve"> of the market specific attribute</w:t>
            </w:r>
            <w:r>
              <w:rPr>
                <w:rFonts w:ascii="Arial" w:hAnsi="Arial" w:cs="Arial"/>
              </w:rPr>
              <w:t>.</w:t>
            </w:r>
          </w:p>
        </w:tc>
        <w:tc>
          <w:tcPr>
            <w:tcW w:w="2549" w:type="dxa"/>
          </w:tcPr>
          <w:p w:rsidR="006803B1" w:rsidRPr="00E126BE" w:rsidRDefault="006803B1" w:rsidP="00C269F9">
            <w:pPr>
              <w:pStyle w:val="T2BaseArray"/>
              <w:ind w:left="0" w:firstLine="0"/>
              <w:jc w:val="left"/>
              <w:rPr>
                <w:rFonts w:ascii="Arial" w:hAnsi="Arial" w:cs="Arial"/>
              </w:rPr>
            </w:pPr>
          </w:p>
        </w:tc>
        <w:tc>
          <w:tcPr>
            <w:tcW w:w="677" w:type="dxa"/>
          </w:tcPr>
          <w:p w:rsidR="006803B1" w:rsidRPr="00E126BE" w:rsidRDefault="006803B1" w:rsidP="00C269F9">
            <w:pPr>
              <w:pStyle w:val="T2BaseArray"/>
              <w:ind w:left="0" w:firstLine="0"/>
              <w:jc w:val="left"/>
              <w:rPr>
                <w:rFonts w:ascii="Arial" w:hAnsi="Arial" w:cs="Arial"/>
              </w:rPr>
            </w:pPr>
          </w:p>
        </w:tc>
        <w:tc>
          <w:tcPr>
            <w:tcW w:w="678"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1..1</w:t>
            </w:r>
          </w:p>
        </w:tc>
      </w:tr>
      <w:tr w:rsidR="006803B1" w:rsidRPr="002318F1" w:rsidTr="00420869">
        <w:tc>
          <w:tcPr>
            <w:tcW w:w="533" w:type="dxa"/>
          </w:tcPr>
          <w:p w:rsidR="006803B1" w:rsidRPr="00E126BE" w:rsidRDefault="006803B1" w:rsidP="00C269F9">
            <w:pPr>
              <w:pStyle w:val="T2BaseArray"/>
              <w:ind w:left="0" w:firstLine="0"/>
              <w:jc w:val="left"/>
              <w:rPr>
                <w:rFonts w:ascii="Arial" w:hAnsi="Arial" w:cs="Arial"/>
              </w:rPr>
            </w:pPr>
            <w:r>
              <w:rPr>
                <w:rFonts w:ascii="Arial" w:hAnsi="Arial" w:cs="Arial"/>
              </w:rPr>
              <w:t>19</w:t>
            </w:r>
          </w:p>
        </w:tc>
        <w:tc>
          <w:tcPr>
            <w:tcW w:w="567" w:type="dxa"/>
            <w:gridSpan w:val="2"/>
          </w:tcPr>
          <w:p w:rsidR="006803B1" w:rsidRPr="00E126BE" w:rsidRDefault="006803B1" w:rsidP="00C269F9">
            <w:pPr>
              <w:pStyle w:val="T2BaseArray"/>
              <w:ind w:left="0" w:firstLine="0"/>
              <w:jc w:val="left"/>
              <w:rPr>
                <w:rFonts w:ascii="Arial" w:hAnsi="Arial" w:cs="Arial"/>
              </w:rPr>
            </w:pPr>
            <w:r>
              <w:rPr>
                <w:rFonts w:ascii="Arial" w:hAnsi="Arial" w:cs="Arial"/>
              </w:rPr>
              <w:t>S</w:t>
            </w:r>
          </w:p>
        </w:tc>
        <w:tc>
          <w:tcPr>
            <w:tcW w:w="2692"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 xml:space="preserve">Market-Specific </w:t>
            </w:r>
            <w:r>
              <w:rPr>
                <w:rFonts w:ascii="Arial" w:hAnsi="Arial" w:cs="Arial"/>
              </w:rPr>
              <w:t xml:space="preserve">Party </w:t>
            </w:r>
            <w:r w:rsidRPr="00E126BE">
              <w:rPr>
                <w:rFonts w:ascii="Arial" w:hAnsi="Arial" w:cs="Arial"/>
              </w:rPr>
              <w:t>Attribute Value</w:t>
            </w:r>
          </w:p>
        </w:tc>
        <w:tc>
          <w:tcPr>
            <w:tcW w:w="2834"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VARCHAR (350)</w:t>
            </w:r>
          </w:p>
        </w:tc>
        <w:tc>
          <w:tcPr>
            <w:tcW w:w="3407" w:type="dxa"/>
          </w:tcPr>
          <w:p w:rsidR="006803B1" w:rsidRDefault="006803B1" w:rsidP="00C269F9">
            <w:pPr>
              <w:pStyle w:val="T2BaseArray"/>
              <w:ind w:left="0" w:firstLine="0"/>
              <w:jc w:val="left"/>
              <w:rPr>
                <w:rFonts w:ascii="Arial" w:hAnsi="Arial" w:cs="Arial"/>
              </w:rPr>
            </w:pPr>
            <w:r>
              <w:rPr>
                <w:rFonts w:ascii="Arial" w:hAnsi="Arial" w:cs="Arial"/>
              </w:rPr>
              <w:t>V</w:t>
            </w:r>
            <w:r w:rsidRPr="00131A93">
              <w:rPr>
                <w:rFonts w:ascii="Arial" w:hAnsi="Arial" w:cs="Arial"/>
              </w:rPr>
              <w:t>alue of the market specific attribute</w:t>
            </w:r>
            <w:r>
              <w:rPr>
                <w:rFonts w:ascii="Arial" w:hAnsi="Arial" w:cs="Arial"/>
              </w:rPr>
              <w:t>.</w:t>
            </w:r>
          </w:p>
        </w:tc>
        <w:tc>
          <w:tcPr>
            <w:tcW w:w="2549" w:type="dxa"/>
          </w:tcPr>
          <w:p w:rsidR="006803B1" w:rsidRPr="00E126BE" w:rsidRDefault="006803B1" w:rsidP="00C269F9">
            <w:pPr>
              <w:pStyle w:val="T2BaseArray"/>
              <w:ind w:left="0" w:firstLine="0"/>
              <w:jc w:val="left"/>
              <w:rPr>
                <w:rFonts w:ascii="Arial" w:hAnsi="Arial" w:cs="Arial"/>
              </w:rPr>
            </w:pPr>
          </w:p>
        </w:tc>
        <w:tc>
          <w:tcPr>
            <w:tcW w:w="677" w:type="dxa"/>
          </w:tcPr>
          <w:p w:rsidR="006803B1" w:rsidRPr="00E126BE" w:rsidRDefault="006803B1" w:rsidP="00C269F9">
            <w:pPr>
              <w:pStyle w:val="T2BaseArray"/>
              <w:ind w:left="0" w:firstLine="0"/>
              <w:jc w:val="left"/>
              <w:rPr>
                <w:rFonts w:ascii="Arial" w:hAnsi="Arial" w:cs="Arial"/>
              </w:rPr>
            </w:pPr>
          </w:p>
        </w:tc>
        <w:tc>
          <w:tcPr>
            <w:tcW w:w="678"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1..1</w:t>
            </w:r>
          </w:p>
        </w:tc>
      </w:tr>
      <w:tr w:rsidR="006803B1" w:rsidRPr="002318F1" w:rsidTr="00420869">
        <w:tc>
          <w:tcPr>
            <w:tcW w:w="10033" w:type="dxa"/>
            <w:gridSpan w:val="6"/>
            <w:shd w:val="clear" w:color="auto" w:fill="F2F2F2"/>
          </w:tcPr>
          <w:p w:rsidR="006803B1" w:rsidRPr="00E126BE" w:rsidRDefault="006803B1" w:rsidP="00C269F9">
            <w:pPr>
              <w:pStyle w:val="T2BaseArray"/>
              <w:ind w:left="0" w:firstLine="0"/>
              <w:rPr>
                <w:rFonts w:ascii="Arial" w:hAnsi="Arial" w:cs="Arial"/>
              </w:rPr>
            </w:pPr>
            <w:r w:rsidRPr="00E126BE">
              <w:rPr>
                <w:rFonts w:ascii="Arial" w:hAnsi="Arial" w:cs="Arial"/>
              </w:rPr>
              <w:t>Group “Party Restriction List”</w:t>
            </w:r>
            <w:r w:rsidRPr="00E126BE">
              <w:rPr>
                <w:rFonts w:ascii="Arial" w:hAnsi="Arial" w:cs="Arial"/>
              </w:rPr>
              <w:tab/>
            </w:r>
          </w:p>
        </w:tc>
        <w:tc>
          <w:tcPr>
            <w:tcW w:w="2549" w:type="dxa"/>
            <w:shd w:val="clear" w:color="auto" w:fill="F2F2F2"/>
          </w:tcPr>
          <w:p w:rsidR="006803B1" w:rsidRPr="00E126BE" w:rsidRDefault="006803B1" w:rsidP="00C269F9">
            <w:pPr>
              <w:pStyle w:val="Default"/>
              <w:tabs>
                <w:tab w:val="left" w:pos="10965"/>
              </w:tabs>
              <w:spacing w:before="60"/>
              <w:jc w:val="both"/>
              <w:rPr>
                <w:rFonts w:ascii="Arial" w:hAnsi="Arial" w:cs="Arial"/>
                <w:sz w:val="18"/>
                <w:szCs w:val="18"/>
                <w:lang w:val="en-GB"/>
              </w:rPr>
            </w:pPr>
          </w:p>
        </w:tc>
        <w:tc>
          <w:tcPr>
            <w:tcW w:w="677" w:type="dxa"/>
            <w:shd w:val="clear" w:color="auto" w:fill="F2F2F2"/>
          </w:tcPr>
          <w:p w:rsidR="006803B1" w:rsidRPr="00E126BE" w:rsidRDefault="006803B1" w:rsidP="00C269F9">
            <w:pPr>
              <w:pStyle w:val="T2BaseArray"/>
              <w:ind w:left="0" w:firstLine="0"/>
              <w:jc w:val="left"/>
              <w:rPr>
                <w:rFonts w:ascii="Arial" w:hAnsi="Arial" w:cs="Arial"/>
              </w:rPr>
            </w:pPr>
            <w:r w:rsidRPr="00E126BE">
              <w:rPr>
                <w:rFonts w:ascii="Arial" w:hAnsi="Arial" w:cs="Arial"/>
              </w:rPr>
              <w:t>0..10</w:t>
            </w:r>
          </w:p>
        </w:tc>
        <w:tc>
          <w:tcPr>
            <w:tcW w:w="678" w:type="dxa"/>
            <w:shd w:val="clear" w:color="auto" w:fill="F2F2F2"/>
          </w:tcPr>
          <w:p w:rsidR="006803B1" w:rsidRPr="00E126BE" w:rsidRDefault="006803B1" w:rsidP="00C269F9">
            <w:pPr>
              <w:rPr>
                <w:rFonts w:ascii="Arial" w:hAnsi="Arial" w:cs="Arial"/>
                <w:sz w:val="18"/>
                <w:szCs w:val="18"/>
                <w:lang w:val="en-GB"/>
              </w:rPr>
            </w:pPr>
          </w:p>
        </w:tc>
      </w:tr>
      <w:tr w:rsidR="006803B1" w:rsidRPr="002318F1" w:rsidTr="00420869">
        <w:tc>
          <w:tcPr>
            <w:tcW w:w="533" w:type="dxa"/>
          </w:tcPr>
          <w:p w:rsidR="006803B1" w:rsidRPr="00E126BE" w:rsidRDefault="006803B1" w:rsidP="00C269F9">
            <w:pPr>
              <w:pStyle w:val="T2BaseArray"/>
              <w:ind w:left="0" w:firstLine="0"/>
              <w:jc w:val="left"/>
              <w:rPr>
                <w:rFonts w:ascii="Arial" w:hAnsi="Arial" w:cs="Arial"/>
              </w:rPr>
            </w:pPr>
            <w:r>
              <w:rPr>
                <w:rFonts w:ascii="Arial" w:hAnsi="Arial" w:cs="Arial"/>
              </w:rPr>
              <w:t>20</w:t>
            </w:r>
          </w:p>
        </w:tc>
        <w:tc>
          <w:tcPr>
            <w:tcW w:w="567" w:type="dxa"/>
            <w:gridSpan w:val="2"/>
          </w:tcPr>
          <w:p w:rsidR="006803B1" w:rsidRPr="00E126BE" w:rsidRDefault="006803B1" w:rsidP="00C269F9">
            <w:pPr>
              <w:pStyle w:val="T2BaseArray"/>
              <w:ind w:left="0" w:firstLine="0"/>
              <w:jc w:val="left"/>
              <w:rPr>
                <w:rFonts w:ascii="Arial" w:hAnsi="Arial" w:cs="Arial"/>
              </w:rPr>
            </w:pPr>
            <w:r>
              <w:rPr>
                <w:rFonts w:ascii="Arial" w:hAnsi="Arial" w:cs="Arial"/>
              </w:rPr>
              <w:t>T</w:t>
            </w:r>
          </w:p>
        </w:tc>
        <w:tc>
          <w:tcPr>
            <w:tcW w:w="2692"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Restriction Type</w:t>
            </w:r>
          </w:p>
        </w:tc>
        <w:tc>
          <w:tcPr>
            <w:tcW w:w="2834"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CHAR (</w:t>
            </w:r>
            <w:r>
              <w:rPr>
                <w:rFonts w:ascii="Arial" w:hAnsi="Arial" w:cs="Arial"/>
              </w:rPr>
              <w:t>4</w:t>
            </w:r>
            <w:r w:rsidRPr="00E126BE">
              <w:rPr>
                <w:rFonts w:ascii="Arial" w:hAnsi="Arial" w:cs="Arial"/>
              </w:rPr>
              <w:t>)</w:t>
            </w:r>
          </w:p>
        </w:tc>
        <w:tc>
          <w:tcPr>
            <w:tcW w:w="3407"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List of blocking restrictions</w:t>
            </w:r>
            <w:r>
              <w:rPr>
                <w:rFonts w:ascii="Arial" w:hAnsi="Arial" w:cs="Arial"/>
              </w:rPr>
              <w:t>.</w:t>
            </w:r>
          </w:p>
        </w:tc>
        <w:tc>
          <w:tcPr>
            <w:tcW w:w="2549" w:type="dxa"/>
          </w:tcPr>
          <w:p w:rsidR="006803B1" w:rsidRPr="00E126BE" w:rsidRDefault="006803B1" w:rsidP="00C269F9">
            <w:pPr>
              <w:pStyle w:val="T2BaseArray"/>
              <w:ind w:left="0" w:firstLine="0"/>
              <w:jc w:val="left"/>
              <w:rPr>
                <w:rFonts w:ascii="Arial" w:hAnsi="Arial" w:cs="Arial"/>
              </w:rPr>
            </w:pPr>
          </w:p>
        </w:tc>
        <w:tc>
          <w:tcPr>
            <w:tcW w:w="677" w:type="dxa"/>
          </w:tcPr>
          <w:p w:rsidR="006803B1" w:rsidRPr="00E126BE" w:rsidRDefault="006803B1" w:rsidP="00C269F9">
            <w:pPr>
              <w:pStyle w:val="T2BaseArray"/>
              <w:ind w:left="0" w:firstLine="0"/>
              <w:jc w:val="left"/>
              <w:rPr>
                <w:rFonts w:ascii="Arial" w:hAnsi="Arial" w:cs="Arial"/>
              </w:rPr>
            </w:pPr>
          </w:p>
        </w:tc>
        <w:tc>
          <w:tcPr>
            <w:tcW w:w="678"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1..1</w:t>
            </w:r>
          </w:p>
        </w:tc>
      </w:tr>
      <w:tr w:rsidR="006803B1" w:rsidRPr="002318F1" w:rsidTr="00420869">
        <w:tc>
          <w:tcPr>
            <w:tcW w:w="533" w:type="dxa"/>
          </w:tcPr>
          <w:p w:rsidR="006803B1" w:rsidRPr="00E126BE" w:rsidRDefault="006803B1" w:rsidP="00C269F9">
            <w:pPr>
              <w:pStyle w:val="T2BaseArray"/>
              <w:ind w:left="0" w:firstLine="0"/>
              <w:jc w:val="left"/>
              <w:rPr>
                <w:rFonts w:ascii="Arial" w:hAnsi="Arial" w:cs="Arial"/>
              </w:rPr>
            </w:pPr>
            <w:r>
              <w:rPr>
                <w:rFonts w:ascii="Arial" w:hAnsi="Arial" w:cs="Arial"/>
              </w:rPr>
              <w:t>21</w:t>
            </w:r>
          </w:p>
        </w:tc>
        <w:tc>
          <w:tcPr>
            <w:tcW w:w="567" w:type="dxa"/>
            <w:gridSpan w:val="2"/>
          </w:tcPr>
          <w:p w:rsidR="006803B1" w:rsidRPr="00E126BE" w:rsidRDefault="006803B1" w:rsidP="00C269F9">
            <w:pPr>
              <w:pStyle w:val="T2BaseArray"/>
              <w:ind w:left="0" w:firstLine="0"/>
              <w:jc w:val="left"/>
              <w:rPr>
                <w:rFonts w:ascii="Arial" w:hAnsi="Arial" w:cs="Arial"/>
              </w:rPr>
            </w:pPr>
            <w:r>
              <w:rPr>
                <w:rFonts w:ascii="Arial" w:hAnsi="Arial" w:cs="Arial"/>
              </w:rPr>
              <w:t>U</w:t>
            </w:r>
          </w:p>
        </w:tc>
        <w:tc>
          <w:tcPr>
            <w:tcW w:w="2692"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Restriction Valid From Date</w:t>
            </w:r>
          </w:p>
        </w:tc>
        <w:tc>
          <w:tcPr>
            <w:tcW w:w="2834"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DATE</w:t>
            </w:r>
          </w:p>
        </w:tc>
        <w:tc>
          <w:tcPr>
            <w:tcW w:w="3407" w:type="dxa"/>
            <w:vMerge w:val="restart"/>
          </w:tcPr>
          <w:p w:rsidR="006803B1" w:rsidRPr="00E126BE" w:rsidRDefault="006803B1" w:rsidP="00C269F9">
            <w:pPr>
              <w:pStyle w:val="T2BaseArray"/>
              <w:ind w:left="0" w:firstLine="0"/>
              <w:jc w:val="left"/>
              <w:rPr>
                <w:rFonts w:ascii="Arial" w:hAnsi="Arial" w:cs="Arial"/>
              </w:rPr>
            </w:pPr>
            <w:r>
              <w:rPr>
                <w:rFonts w:ascii="Arial" w:hAnsi="Arial" w:cs="Arial"/>
              </w:rPr>
              <w:t>Valid from date and time of the restriction.</w:t>
            </w:r>
          </w:p>
        </w:tc>
        <w:tc>
          <w:tcPr>
            <w:tcW w:w="2549" w:type="dxa"/>
            <w:vMerge w:val="restart"/>
          </w:tcPr>
          <w:p w:rsidR="006803B1" w:rsidRPr="00E126BE" w:rsidRDefault="006803B1" w:rsidP="00C269F9">
            <w:pPr>
              <w:pStyle w:val="T2BaseArray"/>
              <w:ind w:left="0" w:firstLine="0"/>
              <w:jc w:val="left"/>
              <w:rPr>
                <w:rFonts w:ascii="Arial" w:hAnsi="Arial" w:cs="Arial"/>
              </w:rPr>
            </w:pPr>
            <w:r>
              <w:rPr>
                <w:rFonts w:ascii="Arial" w:hAnsi="Arial" w:cs="Arial"/>
              </w:rPr>
              <w:t>Must be equal or greater than the current date and time.</w:t>
            </w:r>
          </w:p>
        </w:tc>
        <w:tc>
          <w:tcPr>
            <w:tcW w:w="677" w:type="dxa"/>
          </w:tcPr>
          <w:p w:rsidR="006803B1" w:rsidRPr="00E126BE" w:rsidRDefault="006803B1" w:rsidP="00C269F9">
            <w:pPr>
              <w:pStyle w:val="T2BaseArray"/>
              <w:ind w:left="0" w:firstLine="0"/>
              <w:jc w:val="left"/>
              <w:rPr>
                <w:rFonts w:ascii="Arial" w:hAnsi="Arial" w:cs="Arial"/>
              </w:rPr>
            </w:pPr>
          </w:p>
        </w:tc>
        <w:tc>
          <w:tcPr>
            <w:tcW w:w="678" w:type="dxa"/>
          </w:tcPr>
          <w:p w:rsidR="006803B1" w:rsidRPr="00AA18C3" w:rsidRDefault="006803B1" w:rsidP="00C269F9">
            <w:pPr>
              <w:pStyle w:val="T2BaseArray"/>
              <w:ind w:left="0" w:firstLine="0"/>
              <w:jc w:val="left"/>
              <w:rPr>
                <w:rFonts w:ascii="Arial" w:hAnsi="Arial" w:cs="Arial"/>
              </w:rPr>
            </w:pPr>
            <w:r w:rsidRPr="00AA18C3">
              <w:rPr>
                <w:rFonts w:ascii="Arial" w:hAnsi="Arial" w:cs="Arial"/>
              </w:rPr>
              <w:t>1..1</w:t>
            </w:r>
          </w:p>
        </w:tc>
      </w:tr>
      <w:tr w:rsidR="006803B1" w:rsidRPr="002318F1" w:rsidTr="00420869">
        <w:tc>
          <w:tcPr>
            <w:tcW w:w="533" w:type="dxa"/>
          </w:tcPr>
          <w:p w:rsidR="006803B1" w:rsidRPr="00E126BE" w:rsidRDefault="006803B1" w:rsidP="00C269F9">
            <w:pPr>
              <w:pStyle w:val="T2BaseArray"/>
              <w:ind w:left="0" w:firstLine="0"/>
              <w:jc w:val="left"/>
              <w:rPr>
                <w:rFonts w:ascii="Arial" w:hAnsi="Arial" w:cs="Arial"/>
              </w:rPr>
            </w:pPr>
            <w:r>
              <w:rPr>
                <w:rFonts w:ascii="Arial" w:hAnsi="Arial" w:cs="Arial"/>
              </w:rPr>
              <w:t>22</w:t>
            </w:r>
          </w:p>
        </w:tc>
        <w:tc>
          <w:tcPr>
            <w:tcW w:w="567" w:type="dxa"/>
            <w:gridSpan w:val="2"/>
          </w:tcPr>
          <w:p w:rsidR="006803B1" w:rsidRPr="00E126BE" w:rsidRDefault="006803B1" w:rsidP="00C269F9">
            <w:pPr>
              <w:pStyle w:val="T2BaseArray"/>
              <w:ind w:left="0" w:firstLine="0"/>
              <w:jc w:val="left"/>
              <w:rPr>
                <w:rFonts w:ascii="Arial" w:hAnsi="Arial" w:cs="Arial"/>
              </w:rPr>
            </w:pPr>
            <w:r>
              <w:rPr>
                <w:rFonts w:ascii="Arial" w:hAnsi="Arial" w:cs="Arial"/>
              </w:rPr>
              <w:t>V</w:t>
            </w:r>
          </w:p>
        </w:tc>
        <w:tc>
          <w:tcPr>
            <w:tcW w:w="2692"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Restriction Valid From Time</w:t>
            </w:r>
          </w:p>
        </w:tc>
        <w:tc>
          <w:tcPr>
            <w:tcW w:w="2834"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TIME</w:t>
            </w:r>
          </w:p>
        </w:tc>
        <w:tc>
          <w:tcPr>
            <w:tcW w:w="3407" w:type="dxa"/>
            <w:vMerge/>
          </w:tcPr>
          <w:p w:rsidR="006803B1" w:rsidRPr="00E126BE" w:rsidRDefault="006803B1" w:rsidP="00C269F9">
            <w:pPr>
              <w:pStyle w:val="T2BaseArray"/>
              <w:ind w:left="0" w:firstLine="0"/>
              <w:jc w:val="left"/>
              <w:rPr>
                <w:rFonts w:ascii="Arial" w:hAnsi="Arial" w:cs="Arial"/>
              </w:rPr>
            </w:pPr>
          </w:p>
        </w:tc>
        <w:tc>
          <w:tcPr>
            <w:tcW w:w="2549" w:type="dxa"/>
            <w:vMerge/>
          </w:tcPr>
          <w:p w:rsidR="006803B1" w:rsidRPr="00E126BE" w:rsidRDefault="006803B1" w:rsidP="00C269F9">
            <w:pPr>
              <w:pStyle w:val="T2BaseArray"/>
              <w:ind w:left="0" w:firstLine="0"/>
              <w:jc w:val="left"/>
              <w:rPr>
                <w:rFonts w:ascii="Arial" w:hAnsi="Arial" w:cs="Arial"/>
              </w:rPr>
            </w:pPr>
          </w:p>
        </w:tc>
        <w:tc>
          <w:tcPr>
            <w:tcW w:w="677" w:type="dxa"/>
          </w:tcPr>
          <w:p w:rsidR="006803B1" w:rsidRPr="00E126BE" w:rsidRDefault="006803B1" w:rsidP="00C269F9">
            <w:pPr>
              <w:pStyle w:val="T2BaseArray"/>
              <w:ind w:left="0" w:firstLine="0"/>
              <w:jc w:val="left"/>
              <w:rPr>
                <w:rFonts w:ascii="Arial" w:hAnsi="Arial" w:cs="Arial"/>
              </w:rPr>
            </w:pPr>
          </w:p>
        </w:tc>
        <w:tc>
          <w:tcPr>
            <w:tcW w:w="678" w:type="dxa"/>
          </w:tcPr>
          <w:p w:rsidR="006803B1" w:rsidRPr="00AA18C3" w:rsidRDefault="006803B1" w:rsidP="00C269F9">
            <w:pPr>
              <w:pStyle w:val="T2BaseArray"/>
              <w:ind w:left="0" w:firstLine="0"/>
              <w:jc w:val="left"/>
              <w:rPr>
                <w:rFonts w:ascii="Arial" w:hAnsi="Arial" w:cs="Arial"/>
              </w:rPr>
            </w:pPr>
            <w:r w:rsidRPr="00AA18C3">
              <w:rPr>
                <w:rFonts w:ascii="Arial" w:hAnsi="Arial" w:cs="Arial"/>
              </w:rPr>
              <w:t>1..1</w:t>
            </w:r>
          </w:p>
        </w:tc>
      </w:tr>
      <w:tr w:rsidR="006803B1" w:rsidRPr="002318F1" w:rsidTr="00420869">
        <w:tc>
          <w:tcPr>
            <w:tcW w:w="533" w:type="dxa"/>
          </w:tcPr>
          <w:p w:rsidR="006803B1" w:rsidRPr="00E126BE" w:rsidRDefault="006803B1" w:rsidP="00C269F9">
            <w:pPr>
              <w:pStyle w:val="T2BaseArray"/>
              <w:ind w:left="0" w:firstLine="0"/>
              <w:jc w:val="left"/>
              <w:rPr>
                <w:rFonts w:ascii="Arial" w:hAnsi="Arial" w:cs="Arial"/>
              </w:rPr>
            </w:pPr>
            <w:r>
              <w:rPr>
                <w:rFonts w:ascii="Arial" w:hAnsi="Arial" w:cs="Arial"/>
              </w:rPr>
              <w:lastRenderedPageBreak/>
              <w:t>23</w:t>
            </w:r>
          </w:p>
        </w:tc>
        <w:tc>
          <w:tcPr>
            <w:tcW w:w="567" w:type="dxa"/>
            <w:gridSpan w:val="2"/>
          </w:tcPr>
          <w:p w:rsidR="006803B1" w:rsidRPr="00E126BE" w:rsidRDefault="006803B1" w:rsidP="00C269F9">
            <w:pPr>
              <w:pStyle w:val="T2BaseArray"/>
              <w:ind w:left="0" w:firstLine="0"/>
              <w:jc w:val="left"/>
              <w:rPr>
                <w:rFonts w:ascii="Arial" w:hAnsi="Arial" w:cs="Arial"/>
              </w:rPr>
            </w:pPr>
            <w:r>
              <w:rPr>
                <w:rFonts w:ascii="Arial" w:hAnsi="Arial" w:cs="Arial"/>
              </w:rPr>
              <w:t>W</w:t>
            </w:r>
          </w:p>
        </w:tc>
        <w:tc>
          <w:tcPr>
            <w:tcW w:w="2692"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Restriction Valid To Date</w:t>
            </w:r>
          </w:p>
        </w:tc>
        <w:tc>
          <w:tcPr>
            <w:tcW w:w="2834"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DATE</w:t>
            </w:r>
          </w:p>
        </w:tc>
        <w:tc>
          <w:tcPr>
            <w:tcW w:w="3407" w:type="dxa"/>
            <w:vMerge w:val="restart"/>
          </w:tcPr>
          <w:p w:rsidR="006803B1" w:rsidRPr="00E126BE" w:rsidRDefault="006803B1" w:rsidP="00D335E0">
            <w:pPr>
              <w:pStyle w:val="T2BaseArray"/>
              <w:ind w:left="0" w:firstLine="0"/>
              <w:jc w:val="left"/>
              <w:rPr>
                <w:rFonts w:ascii="Arial" w:hAnsi="Arial" w:cs="Arial"/>
              </w:rPr>
            </w:pPr>
            <w:r>
              <w:rPr>
                <w:rFonts w:ascii="Arial" w:hAnsi="Arial" w:cs="Arial"/>
              </w:rPr>
              <w:t>Valid to date and time of the restriction.</w:t>
            </w:r>
          </w:p>
        </w:tc>
        <w:tc>
          <w:tcPr>
            <w:tcW w:w="2549" w:type="dxa"/>
            <w:vMerge w:val="restart"/>
          </w:tcPr>
          <w:p w:rsidR="006803B1" w:rsidRDefault="006803B1" w:rsidP="00C269F9">
            <w:pPr>
              <w:pStyle w:val="T2BaseArray"/>
              <w:ind w:left="0" w:firstLine="0"/>
              <w:jc w:val="left"/>
              <w:rPr>
                <w:rFonts w:ascii="Arial" w:hAnsi="Arial" w:cs="Arial"/>
              </w:rPr>
            </w:pPr>
            <w:r>
              <w:rPr>
                <w:rFonts w:ascii="Arial" w:hAnsi="Arial" w:cs="Arial"/>
              </w:rPr>
              <w:t>Date and time must occur together.</w:t>
            </w:r>
          </w:p>
          <w:p w:rsidR="006803B1" w:rsidRPr="00E126BE" w:rsidRDefault="006803B1" w:rsidP="00264CFE">
            <w:pPr>
              <w:pStyle w:val="T2BaseArray"/>
              <w:ind w:left="0" w:firstLine="0"/>
              <w:jc w:val="left"/>
              <w:rPr>
                <w:rFonts w:ascii="Arial" w:hAnsi="Arial" w:cs="Arial"/>
              </w:rPr>
            </w:pPr>
            <w:r>
              <w:rPr>
                <w:rFonts w:ascii="Arial" w:hAnsi="Arial" w:cs="Arial"/>
              </w:rPr>
              <w:t>Must be greater than the Valid From date and time.</w:t>
            </w:r>
          </w:p>
        </w:tc>
        <w:tc>
          <w:tcPr>
            <w:tcW w:w="677" w:type="dxa"/>
          </w:tcPr>
          <w:p w:rsidR="006803B1" w:rsidRPr="00E126BE" w:rsidRDefault="006803B1" w:rsidP="00C269F9">
            <w:pPr>
              <w:pStyle w:val="T2BaseArray"/>
              <w:ind w:left="0" w:firstLine="0"/>
              <w:jc w:val="left"/>
              <w:rPr>
                <w:rFonts w:ascii="Arial" w:hAnsi="Arial" w:cs="Arial"/>
              </w:rPr>
            </w:pPr>
          </w:p>
        </w:tc>
        <w:tc>
          <w:tcPr>
            <w:tcW w:w="678"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0..1</w:t>
            </w:r>
          </w:p>
        </w:tc>
      </w:tr>
      <w:tr w:rsidR="006803B1" w:rsidRPr="002318F1" w:rsidTr="00420869">
        <w:tc>
          <w:tcPr>
            <w:tcW w:w="533" w:type="dxa"/>
          </w:tcPr>
          <w:p w:rsidR="006803B1" w:rsidRPr="00E126BE" w:rsidRDefault="006803B1" w:rsidP="00C269F9">
            <w:pPr>
              <w:pStyle w:val="T2BaseArray"/>
              <w:ind w:left="0" w:firstLine="0"/>
              <w:jc w:val="left"/>
              <w:rPr>
                <w:rFonts w:ascii="Arial" w:hAnsi="Arial" w:cs="Arial"/>
              </w:rPr>
            </w:pPr>
            <w:r>
              <w:rPr>
                <w:rFonts w:ascii="Arial" w:hAnsi="Arial" w:cs="Arial"/>
              </w:rPr>
              <w:t>24</w:t>
            </w:r>
          </w:p>
        </w:tc>
        <w:tc>
          <w:tcPr>
            <w:tcW w:w="567" w:type="dxa"/>
            <w:gridSpan w:val="2"/>
          </w:tcPr>
          <w:p w:rsidR="006803B1" w:rsidRPr="00E126BE" w:rsidRDefault="006803B1" w:rsidP="00C269F9">
            <w:pPr>
              <w:pStyle w:val="T2BaseArray"/>
              <w:ind w:left="0" w:firstLine="0"/>
              <w:jc w:val="left"/>
              <w:rPr>
                <w:rFonts w:ascii="Arial" w:hAnsi="Arial" w:cs="Arial"/>
              </w:rPr>
            </w:pPr>
            <w:r>
              <w:rPr>
                <w:rFonts w:ascii="Arial" w:hAnsi="Arial" w:cs="Arial"/>
              </w:rPr>
              <w:t>X</w:t>
            </w:r>
          </w:p>
        </w:tc>
        <w:tc>
          <w:tcPr>
            <w:tcW w:w="2692"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Restriction Valid To Time</w:t>
            </w:r>
          </w:p>
        </w:tc>
        <w:tc>
          <w:tcPr>
            <w:tcW w:w="2834"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TIME</w:t>
            </w:r>
          </w:p>
        </w:tc>
        <w:tc>
          <w:tcPr>
            <w:tcW w:w="3407" w:type="dxa"/>
            <w:vMerge/>
          </w:tcPr>
          <w:p w:rsidR="006803B1" w:rsidRPr="00E126BE" w:rsidRDefault="006803B1" w:rsidP="00C269F9">
            <w:pPr>
              <w:pStyle w:val="T2BaseArray"/>
              <w:ind w:left="0" w:firstLine="0"/>
              <w:jc w:val="left"/>
              <w:rPr>
                <w:rFonts w:ascii="Arial" w:hAnsi="Arial" w:cs="Arial"/>
              </w:rPr>
            </w:pPr>
          </w:p>
        </w:tc>
        <w:tc>
          <w:tcPr>
            <w:tcW w:w="2549" w:type="dxa"/>
            <w:vMerge/>
          </w:tcPr>
          <w:p w:rsidR="006803B1" w:rsidRPr="00E126BE" w:rsidRDefault="006803B1" w:rsidP="00C269F9">
            <w:pPr>
              <w:pStyle w:val="T2BaseArray"/>
              <w:ind w:left="0" w:firstLine="0"/>
              <w:jc w:val="left"/>
              <w:rPr>
                <w:rFonts w:ascii="Arial" w:hAnsi="Arial" w:cs="Arial"/>
              </w:rPr>
            </w:pPr>
          </w:p>
        </w:tc>
        <w:tc>
          <w:tcPr>
            <w:tcW w:w="677" w:type="dxa"/>
          </w:tcPr>
          <w:p w:rsidR="006803B1" w:rsidRPr="00E126BE" w:rsidRDefault="006803B1" w:rsidP="00C269F9">
            <w:pPr>
              <w:pStyle w:val="T2BaseArray"/>
              <w:ind w:left="0" w:firstLine="0"/>
              <w:jc w:val="left"/>
              <w:rPr>
                <w:rFonts w:ascii="Arial" w:hAnsi="Arial" w:cs="Arial"/>
              </w:rPr>
            </w:pPr>
          </w:p>
        </w:tc>
        <w:tc>
          <w:tcPr>
            <w:tcW w:w="678" w:type="dxa"/>
          </w:tcPr>
          <w:p w:rsidR="006803B1" w:rsidRPr="00E126BE" w:rsidRDefault="006803B1" w:rsidP="00C269F9">
            <w:pPr>
              <w:pStyle w:val="T2BaseArray"/>
              <w:ind w:left="0" w:firstLine="0"/>
              <w:jc w:val="left"/>
              <w:rPr>
                <w:rFonts w:ascii="Arial" w:hAnsi="Arial" w:cs="Arial"/>
              </w:rPr>
            </w:pPr>
            <w:r w:rsidRPr="00E126BE">
              <w:rPr>
                <w:rFonts w:ascii="Arial" w:hAnsi="Arial" w:cs="Arial"/>
              </w:rPr>
              <w:t>0..1</w:t>
            </w:r>
          </w:p>
        </w:tc>
      </w:tr>
    </w:tbl>
    <w:p w:rsidR="006803B1" w:rsidRDefault="006803B1" w:rsidP="009D1B3F">
      <w:pPr>
        <w:rPr>
          <w:rFonts w:ascii="Arial" w:hAnsi="Arial"/>
          <w:u w:val="single"/>
          <w:lang w:val="en-GB"/>
        </w:rPr>
      </w:pPr>
      <w:r>
        <w:br w:type="page"/>
      </w:r>
    </w:p>
    <w:p w:rsidR="006803B1" w:rsidRPr="00CD2557" w:rsidRDefault="006803B1" w:rsidP="00CD2557">
      <w:pPr>
        <w:pStyle w:val="Heading4"/>
      </w:pPr>
      <w:bookmarkStart w:id="98" w:name="_Toc385494929"/>
      <w:r w:rsidRPr="00CD2557">
        <w:lastRenderedPageBreak/>
        <w:t>Technical Ad</w:t>
      </w:r>
      <w:r>
        <w:t>d</w:t>
      </w:r>
      <w:r w:rsidRPr="00CD2557">
        <w:t>ress Network Service Link</w:t>
      </w:r>
      <w:r>
        <w:t xml:space="preserve"> - New</w:t>
      </w:r>
      <w:bookmarkEnd w:id="98"/>
    </w:p>
    <w:p w:rsidR="006803B1" w:rsidRDefault="006803B1" w:rsidP="00DE32BA">
      <w:pPr>
        <w:pStyle w:val="ListParagraph"/>
        <w:numPr>
          <w:ilvl w:val="0"/>
          <w:numId w:val="14"/>
        </w:numPr>
        <w:rPr>
          <w:rFonts w:ascii="Arial" w:hAnsi="Arial" w:cs="Arial"/>
          <w:lang w:val="en-GB"/>
        </w:rPr>
        <w:pPrChange w:id="99" w:author="Author">
          <w:pPr>
            <w:pStyle w:val="ListParagraph"/>
            <w:numPr>
              <w:numId w:val="15"/>
            </w:numPr>
            <w:tabs>
              <w:tab w:val="num" w:pos="360"/>
            </w:tabs>
            <w:ind w:left="360" w:hanging="360"/>
          </w:pPr>
        </w:pPrChange>
      </w:pPr>
      <w:r w:rsidRPr="00D813B1">
        <w:rPr>
          <w:rFonts w:ascii="Arial" w:hAnsi="Arial" w:cs="Arial"/>
          <w:lang w:val="en-GB"/>
        </w:rPr>
        <w:t>Record Type: “</w:t>
      </w:r>
      <w:r w:rsidRPr="00CD2557">
        <w:rPr>
          <w:rFonts w:ascii="Arial" w:hAnsi="Arial"/>
          <w:lang w:val="en-GB"/>
        </w:rPr>
        <w:t>Technical Ad</w:t>
      </w:r>
      <w:r>
        <w:rPr>
          <w:rFonts w:ascii="Arial" w:hAnsi="Arial"/>
          <w:lang w:val="en-GB"/>
        </w:rPr>
        <w:t>d</w:t>
      </w:r>
      <w:r w:rsidRPr="00CD2557">
        <w:rPr>
          <w:rFonts w:ascii="Arial" w:hAnsi="Arial"/>
          <w:lang w:val="en-GB"/>
        </w:rPr>
        <w:t>ress Network Service Link</w:t>
      </w:r>
      <w:r w:rsidRPr="00D813B1">
        <w:rPr>
          <w:rFonts w:ascii="Arial" w:hAnsi="Arial" w:cs="Arial"/>
          <w:lang w:val="en-GB"/>
        </w:rPr>
        <w:t>”</w:t>
      </w:r>
    </w:p>
    <w:p w:rsidR="006803B1" w:rsidRDefault="006803B1" w:rsidP="00CA3A19">
      <w:pPr>
        <w:pStyle w:val="T2BaseArray"/>
        <w:ind w:left="0" w:firstLine="0"/>
        <w:jc w:val="left"/>
        <w:rPr>
          <w:rFonts w:ascii="Arial" w:hAnsi="Arial" w:cs="Arial"/>
          <w:sz w:val="22"/>
          <w:szCs w:val="22"/>
        </w:rPr>
      </w:pPr>
      <w:r w:rsidRPr="00CA3A19">
        <w:rPr>
          <w:rFonts w:ascii="Arial" w:hAnsi="Arial" w:cs="Arial"/>
          <w:sz w:val="22"/>
          <w:szCs w:val="22"/>
        </w:rPr>
        <w:t xml:space="preserve">The record </w:t>
      </w:r>
      <w:r>
        <w:rPr>
          <w:rFonts w:ascii="Arial" w:hAnsi="Arial" w:cs="Arial"/>
          <w:sz w:val="22"/>
          <w:szCs w:val="22"/>
        </w:rPr>
        <w:t>is used to create</w:t>
      </w:r>
      <w:r w:rsidRPr="00CA3A19">
        <w:rPr>
          <w:rFonts w:ascii="Arial" w:hAnsi="Arial" w:cs="Arial"/>
          <w:sz w:val="22"/>
          <w:szCs w:val="22"/>
        </w:rPr>
        <w:t xml:space="preserve"> a </w:t>
      </w:r>
      <w:r>
        <w:rPr>
          <w:rFonts w:ascii="Arial" w:hAnsi="Arial" w:cs="Arial"/>
          <w:sz w:val="22"/>
          <w:szCs w:val="22"/>
        </w:rPr>
        <w:t>link between a technical address and a network service.</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ACT.3.2</w:t>
      </w:r>
    </w:p>
    <w:p w:rsidR="006803B1" w:rsidRPr="00CA3A19" w:rsidRDefault="006803B1" w:rsidP="00CA3A19">
      <w:pPr>
        <w:pStyle w:val="T2BaseArray"/>
        <w:ind w:left="0" w:firstLine="0"/>
        <w:jc w:val="left"/>
        <w:rPr>
          <w:rFonts w:ascii="Arial" w:hAnsi="Arial" w:cs="Arial"/>
          <w:sz w:val="22"/>
          <w:szCs w:val="22"/>
        </w:rPr>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693"/>
        <w:gridCol w:w="2835"/>
        <w:gridCol w:w="3402"/>
        <w:gridCol w:w="2551"/>
        <w:gridCol w:w="677"/>
        <w:gridCol w:w="678"/>
      </w:tblGrid>
      <w:tr w:rsidR="006803B1" w:rsidRPr="002318F1" w:rsidTr="0093286D">
        <w:trPr>
          <w:cantSplit/>
          <w:trHeight w:val="1260"/>
        </w:trPr>
        <w:tc>
          <w:tcPr>
            <w:tcW w:w="534" w:type="dxa"/>
            <w:shd w:val="pct15" w:color="auto" w:fill="auto"/>
            <w:textDirection w:val="btLr"/>
          </w:tcPr>
          <w:p w:rsidR="006803B1" w:rsidRPr="00E126BE" w:rsidRDefault="006803B1" w:rsidP="0093286D">
            <w:pPr>
              <w:ind w:left="113" w:right="113"/>
              <w:jc w:val="center"/>
              <w:rPr>
                <w:rFonts w:ascii="Arial" w:hAnsi="Arial" w:cs="Arial"/>
                <w:b/>
                <w:sz w:val="18"/>
                <w:szCs w:val="18"/>
                <w:lang w:val="en-GB"/>
              </w:rPr>
            </w:pPr>
            <w:r w:rsidRPr="00E126BE">
              <w:rPr>
                <w:rFonts w:ascii="Arial" w:hAnsi="Arial" w:cs="Arial"/>
                <w:b/>
                <w:sz w:val="18"/>
                <w:szCs w:val="18"/>
                <w:lang w:val="en-GB"/>
              </w:rPr>
              <w:t>Flat file  column</w:t>
            </w:r>
          </w:p>
        </w:tc>
        <w:tc>
          <w:tcPr>
            <w:tcW w:w="567" w:type="dxa"/>
            <w:shd w:val="pct15" w:color="auto" w:fill="auto"/>
            <w:textDirection w:val="btLr"/>
          </w:tcPr>
          <w:p w:rsidR="006803B1" w:rsidRPr="00E126BE" w:rsidRDefault="006803B1" w:rsidP="0093286D">
            <w:pPr>
              <w:ind w:left="113" w:right="113"/>
              <w:jc w:val="center"/>
              <w:rPr>
                <w:rFonts w:ascii="Arial" w:hAnsi="Arial" w:cs="Arial"/>
                <w:b/>
                <w:sz w:val="18"/>
                <w:szCs w:val="18"/>
                <w:lang w:val="en-GB"/>
              </w:rPr>
            </w:pPr>
            <w:r w:rsidRPr="00E126BE">
              <w:rPr>
                <w:rFonts w:ascii="Arial" w:hAnsi="Arial" w:cs="Arial"/>
                <w:b/>
                <w:sz w:val="18"/>
                <w:szCs w:val="18"/>
                <w:lang w:val="en-GB"/>
              </w:rPr>
              <w:t>Excel Column</w:t>
            </w:r>
          </w:p>
        </w:tc>
        <w:tc>
          <w:tcPr>
            <w:tcW w:w="2693" w:type="dxa"/>
            <w:shd w:val="pct15" w:color="auto" w:fill="auto"/>
          </w:tcPr>
          <w:p w:rsidR="006803B1" w:rsidRPr="00E126BE" w:rsidRDefault="006803B1" w:rsidP="0093286D">
            <w:pPr>
              <w:pStyle w:val="T2BaseArray"/>
              <w:ind w:left="0" w:firstLine="0"/>
              <w:jc w:val="center"/>
              <w:rPr>
                <w:rFonts w:ascii="Arial" w:hAnsi="Arial" w:cs="Arial"/>
                <w:b/>
              </w:rPr>
            </w:pPr>
            <w:r w:rsidRPr="00E126BE">
              <w:rPr>
                <w:rFonts w:ascii="Arial" w:hAnsi="Arial" w:cs="Arial"/>
                <w:b/>
              </w:rPr>
              <w:t>Column Name</w:t>
            </w:r>
          </w:p>
        </w:tc>
        <w:tc>
          <w:tcPr>
            <w:tcW w:w="2835" w:type="dxa"/>
            <w:shd w:val="pct15" w:color="auto" w:fill="auto"/>
          </w:tcPr>
          <w:p w:rsidR="006803B1" w:rsidRPr="00E126BE" w:rsidRDefault="006803B1" w:rsidP="0093286D">
            <w:pPr>
              <w:pStyle w:val="T2BaseArray"/>
              <w:ind w:left="0" w:firstLine="0"/>
              <w:jc w:val="center"/>
              <w:rPr>
                <w:rFonts w:ascii="Arial" w:hAnsi="Arial" w:cs="Arial"/>
                <w:b/>
              </w:rPr>
            </w:pPr>
            <w:r w:rsidRPr="00E126BE">
              <w:rPr>
                <w:rFonts w:ascii="Arial" w:hAnsi="Arial" w:cs="Arial"/>
                <w:b/>
              </w:rPr>
              <w:t>Format</w:t>
            </w:r>
          </w:p>
        </w:tc>
        <w:tc>
          <w:tcPr>
            <w:tcW w:w="3402" w:type="dxa"/>
            <w:shd w:val="pct15" w:color="auto" w:fill="auto"/>
          </w:tcPr>
          <w:p w:rsidR="006803B1" w:rsidRPr="00E126BE" w:rsidRDefault="006803B1" w:rsidP="0093286D">
            <w:pPr>
              <w:pStyle w:val="T2BaseArray"/>
              <w:ind w:left="0" w:firstLine="0"/>
              <w:jc w:val="center"/>
              <w:rPr>
                <w:rFonts w:ascii="Arial" w:hAnsi="Arial" w:cs="Arial"/>
                <w:b/>
              </w:rPr>
            </w:pPr>
            <w:r w:rsidRPr="00E126BE">
              <w:rPr>
                <w:rFonts w:ascii="Arial" w:hAnsi="Arial" w:cs="Arial"/>
                <w:b/>
              </w:rPr>
              <w:t>Description</w:t>
            </w:r>
          </w:p>
        </w:tc>
        <w:tc>
          <w:tcPr>
            <w:tcW w:w="2551" w:type="dxa"/>
            <w:shd w:val="pct15" w:color="auto" w:fill="auto"/>
          </w:tcPr>
          <w:p w:rsidR="006803B1" w:rsidRPr="00E126BE" w:rsidRDefault="006803B1" w:rsidP="0093286D">
            <w:pPr>
              <w:pStyle w:val="T2BaseArray"/>
              <w:ind w:left="0" w:firstLine="0"/>
              <w:jc w:val="center"/>
              <w:rPr>
                <w:rFonts w:ascii="Arial" w:hAnsi="Arial" w:cs="Arial"/>
                <w:b/>
              </w:rPr>
            </w:pPr>
            <w:r>
              <w:rPr>
                <w:rFonts w:ascii="Arial" w:hAnsi="Arial" w:cs="Arial"/>
                <w:b/>
              </w:rPr>
              <w:t>Rules</w:t>
            </w:r>
          </w:p>
        </w:tc>
        <w:tc>
          <w:tcPr>
            <w:tcW w:w="677" w:type="dxa"/>
            <w:shd w:val="pct15" w:color="auto" w:fill="auto"/>
            <w:textDirection w:val="btLr"/>
          </w:tcPr>
          <w:p w:rsidR="006803B1" w:rsidRPr="00285F7E" w:rsidRDefault="006803B1" w:rsidP="0093286D">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pct15" w:color="auto" w:fill="auto"/>
            <w:textDirection w:val="btLr"/>
          </w:tcPr>
          <w:p w:rsidR="006803B1" w:rsidRPr="00285F7E" w:rsidRDefault="006803B1" w:rsidP="0093286D">
            <w:pPr>
              <w:pStyle w:val="T2BaseArray"/>
              <w:ind w:left="113" w:right="113" w:firstLine="0"/>
              <w:jc w:val="center"/>
              <w:rPr>
                <w:rFonts w:ascii="Arial" w:hAnsi="Arial" w:cs="Arial"/>
                <w:b/>
              </w:rPr>
            </w:pPr>
            <w:r>
              <w:rPr>
                <w:rFonts w:ascii="Arial" w:hAnsi="Arial" w:cs="Arial"/>
                <w:b/>
              </w:rPr>
              <w:t>Occurs per Group</w:t>
            </w:r>
          </w:p>
        </w:tc>
      </w:tr>
      <w:tr w:rsidR="006803B1" w:rsidRPr="002318F1" w:rsidTr="00394F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Pr>
          <w:p w:rsidR="006803B1" w:rsidRPr="00E126BE" w:rsidRDefault="006803B1" w:rsidP="0093286D">
            <w:pPr>
              <w:pStyle w:val="T2BaseArray"/>
              <w:ind w:left="0" w:firstLine="0"/>
              <w:jc w:val="left"/>
              <w:rPr>
                <w:rFonts w:ascii="Arial" w:hAnsi="Arial" w:cs="Arial"/>
              </w:rPr>
            </w:pPr>
            <w:r w:rsidRPr="00E126BE">
              <w:rPr>
                <w:rFonts w:ascii="Arial" w:hAnsi="Arial" w:cs="Arial"/>
              </w:rPr>
              <w:t>2</w:t>
            </w:r>
          </w:p>
        </w:tc>
        <w:tc>
          <w:tcPr>
            <w:tcW w:w="567" w:type="dxa"/>
          </w:tcPr>
          <w:p w:rsidR="006803B1" w:rsidRPr="00E126BE" w:rsidRDefault="006803B1" w:rsidP="0093286D">
            <w:pPr>
              <w:pStyle w:val="T2BaseArray"/>
              <w:ind w:left="0" w:firstLine="0"/>
              <w:jc w:val="left"/>
              <w:rPr>
                <w:rFonts w:ascii="Arial" w:hAnsi="Arial" w:cs="Arial"/>
              </w:rPr>
            </w:pPr>
            <w:r w:rsidRPr="00E126BE">
              <w:rPr>
                <w:rFonts w:ascii="Arial" w:hAnsi="Arial" w:cs="Arial"/>
              </w:rPr>
              <w:t>B</w:t>
            </w:r>
          </w:p>
        </w:tc>
        <w:tc>
          <w:tcPr>
            <w:tcW w:w="2693" w:type="dxa"/>
          </w:tcPr>
          <w:p w:rsidR="006803B1" w:rsidRPr="00E126BE" w:rsidRDefault="006803B1" w:rsidP="0093286D">
            <w:pPr>
              <w:pStyle w:val="T2BaseArray"/>
              <w:ind w:left="0" w:firstLine="0"/>
              <w:jc w:val="left"/>
              <w:rPr>
                <w:rFonts w:ascii="Arial" w:hAnsi="Arial" w:cs="Arial"/>
              </w:rPr>
            </w:pPr>
            <w:r w:rsidRPr="00E126BE">
              <w:rPr>
                <w:rFonts w:ascii="Arial" w:hAnsi="Arial" w:cs="Arial"/>
              </w:rPr>
              <w:t>Record Id</w:t>
            </w:r>
          </w:p>
        </w:tc>
        <w:tc>
          <w:tcPr>
            <w:tcW w:w="2835" w:type="dxa"/>
          </w:tcPr>
          <w:p w:rsidR="006803B1" w:rsidRPr="00E126BE" w:rsidRDefault="006803B1" w:rsidP="0093286D">
            <w:pPr>
              <w:pStyle w:val="T2BaseArray"/>
              <w:ind w:left="0" w:firstLine="0"/>
              <w:jc w:val="left"/>
              <w:rPr>
                <w:rFonts w:ascii="Arial" w:hAnsi="Arial" w:cs="Arial"/>
              </w:rPr>
            </w:pPr>
            <w:r w:rsidRPr="00E126BE">
              <w:rPr>
                <w:rFonts w:ascii="Arial" w:hAnsi="Arial" w:cs="Arial"/>
              </w:rPr>
              <w:t>NUMERIC (10)</w:t>
            </w:r>
          </w:p>
        </w:tc>
        <w:tc>
          <w:tcPr>
            <w:tcW w:w="3402" w:type="dxa"/>
          </w:tcPr>
          <w:p w:rsidR="006803B1" w:rsidRPr="00212951" w:rsidRDefault="006803B1" w:rsidP="0093286D">
            <w:pPr>
              <w:pStyle w:val="T2BaseArray"/>
              <w:ind w:left="0" w:firstLine="0"/>
              <w:jc w:val="left"/>
              <w:rPr>
                <w:rFonts w:ascii="Arial" w:hAnsi="Arial" w:cs="Arial"/>
              </w:rPr>
            </w:pPr>
            <w:r w:rsidRPr="00212951">
              <w:rPr>
                <w:rFonts w:ascii="Arial" w:hAnsi="Arial" w:cs="Arial"/>
              </w:rPr>
              <w:t>Unique identifier of the record</w:t>
            </w:r>
            <w:r>
              <w:rPr>
                <w:rFonts w:ascii="Arial" w:hAnsi="Arial" w:cs="Arial"/>
              </w:rPr>
              <w:t>.</w:t>
            </w:r>
          </w:p>
        </w:tc>
        <w:tc>
          <w:tcPr>
            <w:tcW w:w="2551" w:type="dxa"/>
          </w:tcPr>
          <w:p w:rsidR="006803B1" w:rsidRPr="00212951" w:rsidRDefault="006803B1" w:rsidP="0093286D">
            <w:pPr>
              <w:pStyle w:val="T2BaseArray"/>
              <w:ind w:left="0" w:firstLine="0"/>
              <w:jc w:val="left"/>
              <w:rPr>
                <w:rFonts w:ascii="Arial" w:hAnsi="Arial" w:cs="Arial"/>
              </w:rPr>
            </w:pPr>
            <w:r>
              <w:rPr>
                <w:rFonts w:ascii="Arial" w:hAnsi="Arial" w:cs="Arial"/>
              </w:rPr>
              <w:t>Must occur in each line of the record.</w:t>
            </w:r>
          </w:p>
        </w:tc>
        <w:tc>
          <w:tcPr>
            <w:tcW w:w="677" w:type="dxa"/>
          </w:tcPr>
          <w:p w:rsidR="006803B1" w:rsidRPr="00E126BE" w:rsidRDefault="006803B1" w:rsidP="0093286D">
            <w:pPr>
              <w:pStyle w:val="T2BaseArray"/>
              <w:ind w:left="0" w:firstLine="0"/>
              <w:jc w:val="left"/>
              <w:rPr>
                <w:rFonts w:ascii="Arial" w:hAnsi="Arial" w:cs="Arial"/>
              </w:rPr>
            </w:pPr>
            <w:r w:rsidRPr="00E126BE">
              <w:rPr>
                <w:rFonts w:ascii="Arial" w:hAnsi="Arial" w:cs="Arial"/>
              </w:rPr>
              <w:t>1..n</w:t>
            </w:r>
          </w:p>
        </w:tc>
        <w:tc>
          <w:tcPr>
            <w:tcW w:w="678" w:type="dxa"/>
          </w:tcPr>
          <w:p w:rsidR="006803B1" w:rsidRPr="00E126BE" w:rsidRDefault="006803B1" w:rsidP="0093286D">
            <w:pPr>
              <w:pStyle w:val="T2BaseArray"/>
              <w:ind w:left="0" w:firstLine="0"/>
              <w:jc w:val="left"/>
              <w:rPr>
                <w:rFonts w:ascii="Arial" w:hAnsi="Arial" w:cs="Arial"/>
              </w:rPr>
            </w:pPr>
          </w:p>
        </w:tc>
      </w:tr>
      <w:tr w:rsidR="006803B1" w:rsidRPr="002318F1" w:rsidTr="00394F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31" w:type="dxa"/>
            <w:gridSpan w:val="5"/>
          </w:tcPr>
          <w:p w:rsidR="006803B1" w:rsidRPr="00CD2557" w:rsidRDefault="006803B1" w:rsidP="00CD2557">
            <w:pPr>
              <w:pStyle w:val="T2BaseArray"/>
              <w:rPr>
                <w:rFonts w:ascii="Arial" w:hAnsi="Arial" w:cs="Arial"/>
              </w:rPr>
            </w:pPr>
            <w:r>
              <w:rPr>
                <w:rFonts w:ascii="Arial" w:hAnsi="Arial" w:cs="Arial"/>
              </w:rPr>
              <w:t>Group “Party Identification”</w:t>
            </w:r>
          </w:p>
        </w:tc>
        <w:tc>
          <w:tcPr>
            <w:tcW w:w="2551" w:type="dxa"/>
          </w:tcPr>
          <w:p w:rsidR="006803B1" w:rsidRPr="00CD2557" w:rsidRDefault="006803B1" w:rsidP="00CD2557">
            <w:pPr>
              <w:pStyle w:val="T2BaseArray"/>
              <w:rPr>
                <w:rFonts w:ascii="Arial" w:hAnsi="Arial" w:cs="Arial"/>
              </w:rPr>
            </w:pPr>
          </w:p>
        </w:tc>
        <w:tc>
          <w:tcPr>
            <w:tcW w:w="677" w:type="dxa"/>
          </w:tcPr>
          <w:p w:rsidR="006803B1" w:rsidRPr="00CD2557" w:rsidRDefault="006803B1" w:rsidP="00CD2557">
            <w:pPr>
              <w:pStyle w:val="T2BaseArray"/>
              <w:rPr>
                <w:rFonts w:ascii="Arial" w:hAnsi="Arial" w:cs="Arial"/>
              </w:rPr>
            </w:pPr>
            <w:r>
              <w:rPr>
                <w:rFonts w:ascii="Arial" w:hAnsi="Arial" w:cs="Arial"/>
              </w:rPr>
              <w:t>1..1</w:t>
            </w:r>
          </w:p>
        </w:tc>
        <w:tc>
          <w:tcPr>
            <w:tcW w:w="678" w:type="dxa"/>
          </w:tcPr>
          <w:p w:rsidR="006803B1" w:rsidRPr="00E126BE" w:rsidRDefault="006803B1" w:rsidP="00CD2557">
            <w:pPr>
              <w:pStyle w:val="T2BaseArray"/>
              <w:ind w:left="0" w:firstLine="0"/>
              <w:jc w:val="left"/>
              <w:rPr>
                <w:rFonts w:ascii="Arial" w:hAnsi="Arial" w:cs="Arial"/>
              </w:rPr>
            </w:pPr>
          </w:p>
        </w:tc>
      </w:tr>
      <w:tr w:rsidR="006803B1" w:rsidRPr="002318F1" w:rsidTr="0093286D">
        <w:tc>
          <w:tcPr>
            <w:tcW w:w="534" w:type="dxa"/>
          </w:tcPr>
          <w:p w:rsidR="006803B1" w:rsidRPr="00E126BE" w:rsidRDefault="006803B1" w:rsidP="00EE6469">
            <w:pPr>
              <w:pStyle w:val="T2BaseArray"/>
              <w:ind w:left="0" w:firstLine="0"/>
              <w:jc w:val="left"/>
              <w:rPr>
                <w:rFonts w:ascii="Arial" w:hAnsi="Arial" w:cs="Arial"/>
              </w:rPr>
            </w:pPr>
            <w:r w:rsidRPr="00E126BE">
              <w:rPr>
                <w:rFonts w:ascii="Arial" w:hAnsi="Arial" w:cs="Arial"/>
              </w:rPr>
              <w:t>3</w:t>
            </w:r>
          </w:p>
        </w:tc>
        <w:tc>
          <w:tcPr>
            <w:tcW w:w="567" w:type="dxa"/>
          </w:tcPr>
          <w:p w:rsidR="006803B1" w:rsidRPr="00E126BE" w:rsidRDefault="006803B1" w:rsidP="00EE6469">
            <w:pPr>
              <w:pStyle w:val="T2BaseArray"/>
              <w:ind w:left="0" w:firstLine="0"/>
              <w:jc w:val="left"/>
              <w:rPr>
                <w:rFonts w:ascii="Arial" w:hAnsi="Arial" w:cs="Arial"/>
              </w:rPr>
            </w:pPr>
            <w:r w:rsidRPr="00E126BE">
              <w:rPr>
                <w:rFonts w:ascii="Arial" w:hAnsi="Arial" w:cs="Arial"/>
              </w:rPr>
              <w:t>C</w:t>
            </w:r>
          </w:p>
        </w:tc>
        <w:tc>
          <w:tcPr>
            <w:tcW w:w="2693" w:type="dxa"/>
          </w:tcPr>
          <w:p w:rsidR="006803B1" w:rsidRPr="00CD2557" w:rsidRDefault="006803B1" w:rsidP="00EE6469">
            <w:pPr>
              <w:pStyle w:val="T2BaseArray"/>
              <w:jc w:val="left"/>
              <w:rPr>
                <w:rFonts w:ascii="Arial" w:hAnsi="Arial" w:cs="Arial"/>
              </w:rPr>
            </w:pPr>
            <w:r w:rsidRPr="00E126BE">
              <w:rPr>
                <w:rFonts w:ascii="Arial" w:hAnsi="Arial" w:cs="Arial"/>
              </w:rPr>
              <w:t>Parent BIC</w:t>
            </w:r>
          </w:p>
        </w:tc>
        <w:tc>
          <w:tcPr>
            <w:tcW w:w="2835" w:type="dxa"/>
          </w:tcPr>
          <w:p w:rsidR="006803B1" w:rsidRPr="00CD2557" w:rsidRDefault="006803B1" w:rsidP="00EE6469">
            <w:pPr>
              <w:pStyle w:val="T2BaseArray"/>
              <w:rPr>
                <w:rFonts w:ascii="Arial" w:hAnsi="Arial" w:cs="Arial"/>
              </w:rPr>
            </w:pPr>
            <w:r w:rsidRPr="00E126BE">
              <w:rPr>
                <w:rFonts w:ascii="Arial" w:hAnsi="Arial" w:cs="Arial"/>
              </w:rPr>
              <w:t>CHAR (11)</w:t>
            </w:r>
          </w:p>
        </w:tc>
        <w:tc>
          <w:tcPr>
            <w:tcW w:w="3402" w:type="dxa"/>
          </w:tcPr>
          <w:p w:rsidR="006803B1" w:rsidRPr="00CD2557" w:rsidRDefault="006803B1" w:rsidP="00EE6469">
            <w:pPr>
              <w:pStyle w:val="T2BaseArray"/>
              <w:rPr>
                <w:rFonts w:ascii="Arial" w:hAnsi="Arial" w:cs="Arial"/>
              </w:rPr>
            </w:pPr>
            <w:r>
              <w:rPr>
                <w:rFonts w:ascii="Arial" w:hAnsi="Arial" w:cs="Arial"/>
              </w:rPr>
              <w:t>BIC of the System Entity responsible for the party</w:t>
            </w:r>
          </w:p>
        </w:tc>
        <w:tc>
          <w:tcPr>
            <w:tcW w:w="2551" w:type="dxa"/>
          </w:tcPr>
          <w:p w:rsidR="006803B1" w:rsidRPr="00CD2557" w:rsidRDefault="006803B1" w:rsidP="00EE6469">
            <w:pPr>
              <w:pStyle w:val="T2BaseArray"/>
              <w:rPr>
                <w:rFonts w:ascii="Arial" w:hAnsi="Arial" w:cs="Arial"/>
              </w:rPr>
            </w:pPr>
          </w:p>
        </w:tc>
        <w:tc>
          <w:tcPr>
            <w:tcW w:w="677" w:type="dxa"/>
          </w:tcPr>
          <w:p w:rsidR="006803B1" w:rsidRPr="00CD2557" w:rsidRDefault="006803B1" w:rsidP="00EE6469">
            <w:pPr>
              <w:pStyle w:val="T2BaseArray"/>
              <w:rPr>
                <w:rFonts w:ascii="Arial" w:hAnsi="Arial" w:cs="Arial"/>
              </w:rPr>
            </w:pPr>
          </w:p>
        </w:tc>
        <w:tc>
          <w:tcPr>
            <w:tcW w:w="678" w:type="dxa"/>
          </w:tcPr>
          <w:p w:rsidR="006803B1" w:rsidRPr="00E126BE" w:rsidRDefault="006803B1" w:rsidP="00EE6469">
            <w:pPr>
              <w:pStyle w:val="T2BaseArray"/>
              <w:ind w:left="0" w:firstLine="0"/>
              <w:jc w:val="left"/>
              <w:rPr>
                <w:rFonts w:ascii="Arial" w:hAnsi="Arial" w:cs="Arial"/>
              </w:rPr>
            </w:pPr>
            <w:r w:rsidRPr="00E126BE">
              <w:rPr>
                <w:rFonts w:ascii="Arial" w:hAnsi="Arial" w:cs="Arial"/>
              </w:rPr>
              <w:t>1..1</w:t>
            </w:r>
          </w:p>
        </w:tc>
      </w:tr>
      <w:tr w:rsidR="006803B1" w:rsidRPr="002318F1" w:rsidTr="00394F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Pr>
          <w:p w:rsidR="006803B1" w:rsidRPr="00E126BE" w:rsidRDefault="006803B1" w:rsidP="00EE6469">
            <w:pPr>
              <w:pStyle w:val="T2BaseArray"/>
              <w:ind w:left="0" w:firstLine="0"/>
              <w:jc w:val="left"/>
              <w:rPr>
                <w:rFonts w:ascii="Arial" w:hAnsi="Arial" w:cs="Arial"/>
              </w:rPr>
            </w:pPr>
            <w:r w:rsidRPr="00E126BE">
              <w:rPr>
                <w:rFonts w:ascii="Arial" w:hAnsi="Arial" w:cs="Arial"/>
              </w:rPr>
              <w:t>4</w:t>
            </w:r>
          </w:p>
        </w:tc>
        <w:tc>
          <w:tcPr>
            <w:tcW w:w="567" w:type="dxa"/>
          </w:tcPr>
          <w:p w:rsidR="006803B1" w:rsidRPr="00E126BE" w:rsidRDefault="006803B1" w:rsidP="00EE6469">
            <w:pPr>
              <w:pStyle w:val="T2BaseArray"/>
              <w:ind w:left="0" w:firstLine="0"/>
              <w:jc w:val="left"/>
              <w:rPr>
                <w:rFonts w:ascii="Arial" w:hAnsi="Arial" w:cs="Arial"/>
              </w:rPr>
            </w:pPr>
            <w:r w:rsidRPr="00E126BE">
              <w:rPr>
                <w:rFonts w:ascii="Arial" w:hAnsi="Arial" w:cs="Arial"/>
              </w:rPr>
              <w:t>D</w:t>
            </w:r>
          </w:p>
        </w:tc>
        <w:tc>
          <w:tcPr>
            <w:tcW w:w="2693" w:type="dxa"/>
          </w:tcPr>
          <w:p w:rsidR="006803B1" w:rsidRPr="00CD2557" w:rsidRDefault="006803B1" w:rsidP="00EE6469">
            <w:pPr>
              <w:pStyle w:val="T2BaseArray"/>
              <w:jc w:val="left"/>
              <w:rPr>
                <w:rFonts w:ascii="Arial" w:hAnsi="Arial" w:cs="Arial"/>
              </w:rPr>
            </w:pPr>
            <w:r>
              <w:rPr>
                <w:rFonts w:ascii="Arial" w:hAnsi="Arial" w:cs="Arial"/>
              </w:rPr>
              <w:t>Party BIC</w:t>
            </w:r>
          </w:p>
        </w:tc>
        <w:tc>
          <w:tcPr>
            <w:tcW w:w="2835" w:type="dxa"/>
          </w:tcPr>
          <w:p w:rsidR="006803B1" w:rsidRPr="00CD2557" w:rsidRDefault="006803B1" w:rsidP="00EE6469">
            <w:pPr>
              <w:pStyle w:val="T2BaseArray"/>
              <w:rPr>
                <w:rFonts w:ascii="Arial" w:hAnsi="Arial" w:cs="Arial"/>
              </w:rPr>
            </w:pPr>
            <w:r>
              <w:rPr>
                <w:rFonts w:ascii="Arial" w:hAnsi="Arial" w:cs="Arial"/>
              </w:rPr>
              <w:t>CHAR (11)</w:t>
            </w:r>
          </w:p>
        </w:tc>
        <w:tc>
          <w:tcPr>
            <w:tcW w:w="3402" w:type="dxa"/>
          </w:tcPr>
          <w:p w:rsidR="006803B1" w:rsidRPr="00CD2557" w:rsidRDefault="006803B1" w:rsidP="00EE6469">
            <w:pPr>
              <w:pStyle w:val="T2BaseArray"/>
              <w:rPr>
                <w:rFonts w:ascii="Arial" w:hAnsi="Arial" w:cs="Arial"/>
              </w:rPr>
            </w:pPr>
            <w:r>
              <w:rPr>
                <w:rFonts w:ascii="Arial" w:hAnsi="Arial" w:cs="Arial"/>
              </w:rPr>
              <w:t>BIC of the party</w:t>
            </w:r>
          </w:p>
        </w:tc>
        <w:tc>
          <w:tcPr>
            <w:tcW w:w="2551" w:type="dxa"/>
          </w:tcPr>
          <w:p w:rsidR="006803B1" w:rsidRPr="00CD2557" w:rsidRDefault="006803B1" w:rsidP="00EE6469">
            <w:pPr>
              <w:pStyle w:val="T2BaseArray"/>
              <w:rPr>
                <w:rFonts w:ascii="Arial" w:hAnsi="Arial" w:cs="Arial"/>
              </w:rPr>
            </w:pPr>
          </w:p>
        </w:tc>
        <w:tc>
          <w:tcPr>
            <w:tcW w:w="677" w:type="dxa"/>
          </w:tcPr>
          <w:p w:rsidR="006803B1" w:rsidRPr="00CD2557" w:rsidRDefault="006803B1" w:rsidP="00EE6469">
            <w:pPr>
              <w:pStyle w:val="T2BaseArray"/>
              <w:rPr>
                <w:rFonts w:ascii="Arial" w:hAnsi="Arial" w:cs="Arial"/>
              </w:rPr>
            </w:pPr>
          </w:p>
        </w:tc>
        <w:tc>
          <w:tcPr>
            <w:tcW w:w="678" w:type="dxa"/>
          </w:tcPr>
          <w:p w:rsidR="006803B1" w:rsidRPr="00E126BE" w:rsidRDefault="006803B1" w:rsidP="00EE6469">
            <w:pPr>
              <w:pStyle w:val="T2BaseArray"/>
              <w:ind w:left="0" w:firstLine="0"/>
              <w:jc w:val="left"/>
              <w:rPr>
                <w:rFonts w:ascii="Arial" w:hAnsi="Arial" w:cs="Arial"/>
              </w:rPr>
            </w:pPr>
            <w:r w:rsidRPr="00E126BE">
              <w:rPr>
                <w:rFonts w:ascii="Arial" w:hAnsi="Arial" w:cs="Arial"/>
              </w:rPr>
              <w:t>1..1</w:t>
            </w:r>
          </w:p>
        </w:tc>
      </w:tr>
      <w:tr w:rsidR="006803B1" w:rsidRPr="002318F1" w:rsidTr="0016162A">
        <w:tc>
          <w:tcPr>
            <w:tcW w:w="10031" w:type="dxa"/>
            <w:gridSpan w:val="5"/>
          </w:tcPr>
          <w:p w:rsidR="006803B1" w:rsidRPr="00CD2557" w:rsidRDefault="006803B1" w:rsidP="00CD2557">
            <w:pPr>
              <w:pStyle w:val="T2BaseArray"/>
              <w:rPr>
                <w:rFonts w:ascii="Arial" w:hAnsi="Arial" w:cs="Arial"/>
              </w:rPr>
            </w:pPr>
            <w:r>
              <w:rPr>
                <w:rFonts w:ascii="Arial" w:hAnsi="Arial" w:cs="Arial"/>
              </w:rPr>
              <w:t>Group “Technical Address Network Service”</w:t>
            </w:r>
          </w:p>
        </w:tc>
        <w:tc>
          <w:tcPr>
            <w:tcW w:w="2551" w:type="dxa"/>
          </w:tcPr>
          <w:p w:rsidR="006803B1" w:rsidRPr="00CD2557" w:rsidRDefault="006803B1" w:rsidP="00CD2557">
            <w:pPr>
              <w:pStyle w:val="T2BaseArray"/>
              <w:rPr>
                <w:rFonts w:ascii="Arial" w:hAnsi="Arial" w:cs="Arial"/>
              </w:rPr>
            </w:pPr>
          </w:p>
        </w:tc>
        <w:tc>
          <w:tcPr>
            <w:tcW w:w="677" w:type="dxa"/>
          </w:tcPr>
          <w:p w:rsidR="006803B1" w:rsidRPr="00CD2557" w:rsidRDefault="006803B1" w:rsidP="00CD2557">
            <w:pPr>
              <w:pStyle w:val="T2BaseArray"/>
              <w:rPr>
                <w:rFonts w:ascii="Arial" w:hAnsi="Arial" w:cs="Arial"/>
              </w:rPr>
            </w:pPr>
            <w:r>
              <w:rPr>
                <w:rFonts w:ascii="Arial" w:hAnsi="Arial" w:cs="Arial"/>
              </w:rPr>
              <w:t>1..1</w:t>
            </w:r>
          </w:p>
        </w:tc>
        <w:tc>
          <w:tcPr>
            <w:tcW w:w="678" w:type="dxa"/>
          </w:tcPr>
          <w:p w:rsidR="006803B1" w:rsidRPr="00E126BE" w:rsidRDefault="006803B1" w:rsidP="00CD2557">
            <w:pPr>
              <w:pStyle w:val="T2BaseArray"/>
              <w:ind w:left="0" w:firstLine="0"/>
              <w:jc w:val="left"/>
              <w:rPr>
                <w:rFonts w:ascii="Arial" w:hAnsi="Arial" w:cs="Arial"/>
              </w:rPr>
            </w:pPr>
          </w:p>
        </w:tc>
      </w:tr>
      <w:tr w:rsidR="006803B1" w:rsidRPr="002318F1" w:rsidTr="0093286D">
        <w:tc>
          <w:tcPr>
            <w:tcW w:w="534" w:type="dxa"/>
          </w:tcPr>
          <w:p w:rsidR="006803B1" w:rsidRPr="00E126BE" w:rsidRDefault="006803B1" w:rsidP="00CD2557">
            <w:pPr>
              <w:pStyle w:val="T2BaseArray"/>
              <w:ind w:left="0" w:firstLine="0"/>
              <w:jc w:val="left"/>
              <w:rPr>
                <w:rFonts w:ascii="Arial" w:hAnsi="Arial" w:cs="Arial"/>
              </w:rPr>
            </w:pPr>
            <w:r>
              <w:rPr>
                <w:rFonts w:ascii="Arial" w:hAnsi="Arial" w:cs="Arial"/>
              </w:rPr>
              <w:t>5</w:t>
            </w:r>
          </w:p>
        </w:tc>
        <w:tc>
          <w:tcPr>
            <w:tcW w:w="567" w:type="dxa"/>
          </w:tcPr>
          <w:p w:rsidR="006803B1" w:rsidRPr="00E126BE" w:rsidRDefault="006803B1" w:rsidP="00CD2557">
            <w:pPr>
              <w:pStyle w:val="T2BaseArray"/>
              <w:ind w:left="0" w:firstLine="0"/>
              <w:jc w:val="left"/>
              <w:rPr>
                <w:rFonts w:ascii="Arial" w:hAnsi="Arial" w:cs="Arial"/>
              </w:rPr>
            </w:pPr>
            <w:r>
              <w:rPr>
                <w:rFonts w:ascii="Arial" w:hAnsi="Arial" w:cs="Arial"/>
              </w:rPr>
              <w:t>E</w:t>
            </w:r>
          </w:p>
        </w:tc>
        <w:tc>
          <w:tcPr>
            <w:tcW w:w="2693" w:type="dxa"/>
          </w:tcPr>
          <w:p w:rsidR="006803B1" w:rsidRPr="00CD2557" w:rsidRDefault="006803B1" w:rsidP="00CD2557">
            <w:pPr>
              <w:pStyle w:val="T2BaseArray"/>
              <w:jc w:val="left"/>
              <w:rPr>
                <w:rFonts w:ascii="Arial" w:hAnsi="Arial" w:cs="Arial"/>
              </w:rPr>
            </w:pPr>
            <w:r w:rsidRPr="00CD2557">
              <w:rPr>
                <w:rFonts w:ascii="Arial" w:hAnsi="Arial" w:cs="Arial"/>
              </w:rPr>
              <w:t>Technical Address</w:t>
            </w:r>
          </w:p>
        </w:tc>
        <w:tc>
          <w:tcPr>
            <w:tcW w:w="2835" w:type="dxa"/>
          </w:tcPr>
          <w:p w:rsidR="006803B1" w:rsidRPr="00CD2557" w:rsidRDefault="006803B1" w:rsidP="00CD2557">
            <w:pPr>
              <w:pStyle w:val="T2BaseArray"/>
              <w:rPr>
                <w:rFonts w:ascii="Arial" w:hAnsi="Arial" w:cs="Arial"/>
              </w:rPr>
            </w:pPr>
            <w:r w:rsidRPr="00CD2557">
              <w:rPr>
                <w:rFonts w:ascii="Arial" w:hAnsi="Arial" w:cs="Arial"/>
              </w:rPr>
              <w:t>VARCHAR (256)</w:t>
            </w:r>
          </w:p>
        </w:tc>
        <w:tc>
          <w:tcPr>
            <w:tcW w:w="3402" w:type="dxa"/>
          </w:tcPr>
          <w:p w:rsidR="006803B1" w:rsidRPr="00CD2557" w:rsidRDefault="006803B1" w:rsidP="00CD2557">
            <w:pPr>
              <w:pStyle w:val="T2BaseArray"/>
              <w:rPr>
                <w:rFonts w:ascii="Arial" w:hAnsi="Arial" w:cs="Arial"/>
              </w:rPr>
            </w:pPr>
          </w:p>
        </w:tc>
        <w:tc>
          <w:tcPr>
            <w:tcW w:w="2551" w:type="dxa"/>
          </w:tcPr>
          <w:p w:rsidR="006803B1" w:rsidRPr="00AA18C3" w:rsidRDefault="006803B1" w:rsidP="00CD2557">
            <w:pPr>
              <w:pStyle w:val="T2BaseArray"/>
              <w:rPr>
                <w:rFonts w:ascii="Arial" w:hAnsi="Arial" w:cs="Arial"/>
              </w:rPr>
            </w:pPr>
            <w:r w:rsidRPr="00AA18C3">
              <w:rPr>
                <w:rFonts w:ascii="Arial" w:hAnsi="Arial" w:cs="Arial"/>
              </w:rPr>
              <w:t>ISO15022 interoperability character set restriction does not apply</w:t>
            </w:r>
          </w:p>
        </w:tc>
        <w:tc>
          <w:tcPr>
            <w:tcW w:w="677" w:type="dxa"/>
          </w:tcPr>
          <w:p w:rsidR="006803B1" w:rsidRPr="00CD2557" w:rsidRDefault="006803B1" w:rsidP="00CD2557">
            <w:pPr>
              <w:pStyle w:val="T2BaseArray"/>
              <w:rPr>
                <w:rFonts w:ascii="Arial" w:hAnsi="Arial" w:cs="Arial"/>
              </w:rPr>
            </w:pPr>
            <w:r w:rsidRPr="00CD2557">
              <w:rPr>
                <w:rFonts w:ascii="Arial" w:hAnsi="Arial" w:cs="Arial"/>
              </w:rPr>
              <w:t>1..1</w:t>
            </w:r>
          </w:p>
        </w:tc>
        <w:tc>
          <w:tcPr>
            <w:tcW w:w="678" w:type="dxa"/>
          </w:tcPr>
          <w:p w:rsidR="006803B1" w:rsidRPr="00E126BE" w:rsidRDefault="006803B1" w:rsidP="00CD2557">
            <w:pPr>
              <w:pStyle w:val="T2BaseArray"/>
              <w:ind w:left="0" w:firstLine="0"/>
              <w:jc w:val="left"/>
              <w:rPr>
                <w:rFonts w:ascii="Arial" w:hAnsi="Arial" w:cs="Arial"/>
              </w:rPr>
            </w:pPr>
          </w:p>
        </w:tc>
      </w:tr>
      <w:tr w:rsidR="006803B1" w:rsidRPr="002318F1" w:rsidTr="0093286D">
        <w:tc>
          <w:tcPr>
            <w:tcW w:w="534" w:type="dxa"/>
          </w:tcPr>
          <w:p w:rsidR="006803B1" w:rsidRPr="00E126BE" w:rsidRDefault="006803B1" w:rsidP="00CD2557">
            <w:pPr>
              <w:pStyle w:val="T2BaseArray"/>
              <w:ind w:left="0" w:firstLine="0"/>
              <w:jc w:val="left"/>
              <w:rPr>
                <w:rFonts w:ascii="Arial" w:hAnsi="Arial" w:cs="Arial"/>
              </w:rPr>
            </w:pPr>
            <w:r>
              <w:rPr>
                <w:rFonts w:ascii="Arial" w:hAnsi="Arial" w:cs="Arial"/>
              </w:rPr>
              <w:t>6</w:t>
            </w:r>
          </w:p>
        </w:tc>
        <w:tc>
          <w:tcPr>
            <w:tcW w:w="567" w:type="dxa"/>
          </w:tcPr>
          <w:p w:rsidR="006803B1" w:rsidRPr="00E126BE" w:rsidRDefault="006803B1" w:rsidP="00CD2557">
            <w:pPr>
              <w:pStyle w:val="T2BaseArray"/>
              <w:ind w:left="0" w:firstLine="0"/>
              <w:jc w:val="left"/>
              <w:rPr>
                <w:rFonts w:ascii="Arial" w:hAnsi="Arial" w:cs="Arial"/>
              </w:rPr>
            </w:pPr>
            <w:r>
              <w:rPr>
                <w:rFonts w:ascii="Arial" w:hAnsi="Arial" w:cs="Arial"/>
              </w:rPr>
              <w:t>F</w:t>
            </w:r>
          </w:p>
        </w:tc>
        <w:tc>
          <w:tcPr>
            <w:tcW w:w="2693" w:type="dxa"/>
          </w:tcPr>
          <w:p w:rsidR="006803B1" w:rsidRPr="00CD2557" w:rsidRDefault="006803B1" w:rsidP="00CD2557">
            <w:pPr>
              <w:pStyle w:val="T2BaseArray"/>
              <w:jc w:val="left"/>
              <w:rPr>
                <w:rFonts w:ascii="Arial" w:hAnsi="Arial" w:cs="Arial"/>
              </w:rPr>
            </w:pPr>
            <w:r w:rsidRPr="00CD2557">
              <w:rPr>
                <w:rFonts w:ascii="Arial" w:hAnsi="Arial" w:cs="Arial"/>
              </w:rPr>
              <w:t>Network Service</w:t>
            </w:r>
          </w:p>
        </w:tc>
        <w:tc>
          <w:tcPr>
            <w:tcW w:w="2835" w:type="dxa"/>
          </w:tcPr>
          <w:p w:rsidR="006803B1" w:rsidRPr="00CD2557" w:rsidRDefault="006803B1" w:rsidP="00CD2557">
            <w:pPr>
              <w:pStyle w:val="T2BaseArray"/>
              <w:rPr>
                <w:rFonts w:ascii="Arial" w:hAnsi="Arial" w:cs="Arial"/>
              </w:rPr>
            </w:pPr>
            <w:r w:rsidRPr="00CD2557">
              <w:rPr>
                <w:rFonts w:ascii="Arial" w:hAnsi="Arial" w:cs="Arial"/>
              </w:rPr>
              <w:t>VARCHAR (35)</w:t>
            </w:r>
          </w:p>
        </w:tc>
        <w:tc>
          <w:tcPr>
            <w:tcW w:w="3402" w:type="dxa"/>
          </w:tcPr>
          <w:p w:rsidR="006803B1" w:rsidRPr="00CD2557" w:rsidRDefault="006803B1" w:rsidP="00CD2557">
            <w:pPr>
              <w:pStyle w:val="T2BaseArray"/>
              <w:rPr>
                <w:rFonts w:ascii="Arial" w:hAnsi="Arial" w:cs="Arial"/>
              </w:rPr>
            </w:pPr>
          </w:p>
        </w:tc>
        <w:tc>
          <w:tcPr>
            <w:tcW w:w="2551" w:type="dxa"/>
          </w:tcPr>
          <w:p w:rsidR="006803B1" w:rsidRPr="00CD2557" w:rsidRDefault="006803B1" w:rsidP="00CD2557">
            <w:pPr>
              <w:pStyle w:val="T2BaseArray"/>
              <w:rPr>
                <w:rFonts w:ascii="Arial" w:hAnsi="Arial" w:cs="Arial"/>
              </w:rPr>
            </w:pPr>
          </w:p>
        </w:tc>
        <w:tc>
          <w:tcPr>
            <w:tcW w:w="677" w:type="dxa"/>
          </w:tcPr>
          <w:p w:rsidR="006803B1" w:rsidRPr="00CD2557" w:rsidRDefault="006803B1" w:rsidP="00CD2557">
            <w:pPr>
              <w:pStyle w:val="T2BaseArray"/>
              <w:rPr>
                <w:rFonts w:ascii="Arial" w:hAnsi="Arial" w:cs="Arial"/>
              </w:rPr>
            </w:pPr>
            <w:r w:rsidRPr="00CD2557">
              <w:rPr>
                <w:rFonts w:ascii="Arial" w:hAnsi="Arial" w:cs="Arial"/>
              </w:rPr>
              <w:t>1..1</w:t>
            </w:r>
          </w:p>
        </w:tc>
        <w:tc>
          <w:tcPr>
            <w:tcW w:w="678" w:type="dxa"/>
          </w:tcPr>
          <w:p w:rsidR="006803B1" w:rsidRPr="00E126BE" w:rsidRDefault="006803B1" w:rsidP="00CD2557">
            <w:pPr>
              <w:pStyle w:val="T2BaseArray"/>
              <w:ind w:left="0" w:firstLine="0"/>
              <w:jc w:val="left"/>
              <w:rPr>
                <w:rFonts w:ascii="Arial" w:hAnsi="Arial" w:cs="Arial"/>
              </w:rPr>
            </w:pPr>
          </w:p>
        </w:tc>
      </w:tr>
    </w:tbl>
    <w:p w:rsidR="006803B1" w:rsidRDefault="006803B1" w:rsidP="00CD2557">
      <w:r>
        <w:br w:type="page"/>
      </w:r>
    </w:p>
    <w:p w:rsidR="006803B1" w:rsidRDefault="006803B1" w:rsidP="006A33B1"/>
    <w:p w:rsidR="006803B1" w:rsidRDefault="006803B1" w:rsidP="006A33B1">
      <w:pPr>
        <w:pStyle w:val="Heading4"/>
      </w:pPr>
      <w:bookmarkStart w:id="100" w:name="_Toc385494930"/>
      <w:r>
        <w:t>Additional Party Market Specific Attributes - New</w:t>
      </w:r>
      <w:bookmarkEnd w:id="100"/>
      <w:r w:rsidRPr="002318F1">
        <w:t xml:space="preserve"> </w:t>
      </w:r>
    </w:p>
    <w:p w:rsidR="006803B1" w:rsidRDefault="006803B1" w:rsidP="00DE32BA">
      <w:pPr>
        <w:pStyle w:val="ListParagraph"/>
        <w:numPr>
          <w:ilvl w:val="0"/>
          <w:numId w:val="14"/>
        </w:numPr>
        <w:rPr>
          <w:rFonts w:ascii="Arial" w:hAnsi="Arial" w:cs="Arial"/>
          <w:lang w:val="en-GB"/>
        </w:rPr>
        <w:pPrChange w:id="101" w:author="Author">
          <w:pPr>
            <w:pStyle w:val="ListParagraph"/>
            <w:numPr>
              <w:numId w:val="15"/>
            </w:numPr>
            <w:tabs>
              <w:tab w:val="num" w:pos="360"/>
            </w:tabs>
            <w:ind w:left="360" w:hanging="360"/>
          </w:pPr>
        </w:pPrChange>
      </w:pPr>
      <w:r w:rsidRPr="00D813B1">
        <w:rPr>
          <w:rFonts w:ascii="Arial" w:hAnsi="Arial" w:cs="Arial"/>
          <w:lang w:val="en-GB"/>
        </w:rPr>
        <w:t>Record Type: “</w:t>
      </w:r>
      <w:r>
        <w:rPr>
          <w:rFonts w:ascii="Arial" w:hAnsi="Arial" w:cs="Arial"/>
          <w:lang w:val="en-GB"/>
        </w:rPr>
        <w:t>Party Market Specific Attribute</w:t>
      </w:r>
      <w:r w:rsidRPr="00D813B1">
        <w:rPr>
          <w:rFonts w:ascii="Arial" w:hAnsi="Arial" w:cs="Arial"/>
          <w:lang w:val="en-GB"/>
        </w:rPr>
        <w:t>”</w:t>
      </w:r>
    </w:p>
    <w:p w:rsidR="006803B1" w:rsidRDefault="006803B1" w:rsidP="006A33B1">
      <w:pPr>
        <w:pStyle w:val="T2BaseArray"/>
        <w:ind w:left="0" w:firstLine="0"/>
        <w:jc w:val="left"/>
        <w:rPr>
          <w:rFonts w:ascii="Arial" w:hAnsi="Arial" w:cs="Arial"/>
          <w:sz w:val="22"/>
          <w:szCs w:val="22"/>
        </w:rPr>
      </w:pPr>
      <w:r>
        <w:rPr>
          <w:rFonts w:ascii="Arial" w:hAnsi="Arial" w:cs="Arial"/>
          <w:sz w:val="22"/>
          <w:szCs w:val="22"/>
        </w:rPr>
        <w:t xml:space="preserve">The record is used to create additional market specific attributes for an existing </w:t>
      </w:r>
      <w:r w:rsidRPr="00CA3A19">
        <w:rPr>
          <w:rFonts w:ascii="Arial" w:hAnsi="Arial" w:cs="Arial"/>
          <w:sz w:val="22"/>
          <w:szCs w:val="22"/>
        </w:rPr>
        <w:t>party</w:t>
      </w:r>
      <w:r>
        <w:rPr>
          <w:rFonts w:ascii="Arial" w:hAnsi="Arial" w:cs="Arial"/>
          <w:sz w:val="22"/>
          <w:szCs w:val="22"/>
        </w:rPr>
        <w:t>.</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ACT.3.3</w:t>
      </w:r>
    </w:p>
    <w:p w:rsidR="006803B1" w:rsidRPr="00CA3A19" w:rsidRDefault="006803B1" w:rsidP="006A33B1">
      <w:pPr>
        <w:pStyle w:val="T2BaseArray"/>
        <w:ind w:left="0" w:firstLine="0"/>
        <w:jc w:val="left"/>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693"/>
        <w:gridCol w:w="2835"/>
        <w:gridCol w:w="3402"/>
        <w:gridCol w:w="2551"/>
        <w:gridCol w:w="677"/>
        <w:gridCol w:w="678"/>
      </w:tblGrid>
      <w:tr w:rsidR="006803B1" w:rsidRPr="002318F1" w:rsidTr="006A33B1">
        <w:trPr>
          <w:cantSplit/>
          <w:trHeight w:val="1260"/>
        </w:trPr>
        <w:tc>
          <w:tcPr>
            <w:tcW w:w="534" w:type="dxa"/>
            <w:shd w:val="pct15" w:color="auto" w:fill="auto"/>
            <w:textDirection w:val="btLr"/>
          </w:tcPr>
          <w:p w:rsidR="006803B1" w:rsidRPr="00E126BE" w:rsidRDefault="006803B1" w:rsidP="006A33B1">
            <w:pPr>
              <w:ind w:left="113" w:right="113"/>
              <w:jc w:val="center"/>
              <w:rPr>
                <w:rFonts w:ascii="Arial" w:hAnsi="Arial" w:cs="Arial"/>
                <w:b/>
                <w:sz w:val="18"/>
                <w:szCs w:val="18"/>
                <w:lang w:val="en-GB"/>
              </w:rPr>
            </w:pPr>
            <w:r w:rsidRPr="00E126BE">
              <w:rPr>
                <w:rFonts w:ascii="Arial" w:hAnsi="Arial" w:cs="Arial"/>
                <w:b/>
                <w:sz w:val="18"/>
                <w:szCs w:val="18"/>
                <w:lang w:val="en-GB"/>
              </w:rPr>
              <w:t>Flat file  column</w:t>
            </w:r>
          </w:p>
        </w:tc>
        <w:tc>
          <w:tcPr>
            <w:tcW w:w="567" w:type="dxa"/>
            <w:shd w:val="pct15" w:color="auto" w:fill="auto"/>
            <w:textDirection w:val="btLr"/>
          </w:tcPr>
          <w:p w:rsidR="006803B1" w:rsidRPr="00E126BE" w:rsidRDefault="006803B1" w:rsidP="006A33B1">
            <w:pPr>
              <w:ind w:left="113" w:right="113"/>
              <w:jc w:val="center"/>
              <w:rPr>
                <w:rFonts w:ascii="Arial" w:hAnsi="Arial" w:cs="Arial"/>
                <w:b/>
                <w:sz w:val="18"/>
                <w:szCs w:val="18"/>
                <w:lang w:val="en-GB"/>
              </w:rPr>
            </w:pPr>
            <w:r w:rsidRPr="00E126BE">
              <w:rPr>
                <w:rFonts w:ascii="Arial" w:hAnsi="Arial" w:cs="Arial"/>
                <w:b/>
                <w:sz w:val="18"/>
                <w:szCs w:val="18"/>
                <w:lang w:val="en-GB"/>
              </w:rPr>
              <w:t>Excel Column</w:t>
            </w:r>
          </w:p>
        </w:tc>
        <w:tc>
          <w:tcPr>
            <w:tcW w:w="2693" w:type="dxa"/>
            <w:shd w:val="pct15" w:color="auto" w:fill="auto"/>
          </w:tcPr>
          <w:p w:rsidR="006803B1" w:rsidRPr="00E126BE" w:rsidRDefault="006803B1" w:rsidP="006A33B1">
            <w:pPr>
              <w:pStyle w:val="T2BaseArray"/>
              <w:ind w:left="0" w:firstLine="0"/>
              <w:jc w:val="center"/>
              <w:rPr>
                <w:rFonts w:ascii="Arial" w:hAnsi="Arial" w:cs="Arial"/>
                <w:b/>
              </w:rPr>
            </w:pPr>
            <w:r w:rsidRPr="00E126BE">
              <w:rPr>
                <w:rFonts w:ascii="Arial" w:hAnsi="Arial" w:cs="Arial"/>
                <w:b/>
              </w:rPr>
              <w:t>Column Name</w:t>
            </w:r>
          </w:p>
        </w:tc>
        <w:tc>
          <w:tcPr>
            <w:tcW w:w="2835" w:type="dxa"/>
            <w:shd w:val="pct15" w:color="auto" w:fill="auto"/>
          </w:tcPr>
          <w:p w:rsidR="006803B1" w:rsidRPr="00E126BE" w:rsidRDefault="006803B1" w:rsidP="006A33B1">
            <w:pPr>
              <w:pStyle w:val="T2BaseArray"/>
              <w:ind w:left="0" w:firstLine="0"/>
              <w:jc w:val="center"/>
              <w:rPr>
                <w:rFonts w:ascii="Arial" w:hAnsi="Arial" w:cs="Arial"/>
                <w:b/>
              </w:rPr>
            </w:pPr>
            <w:r w:rsidRPr="00E126BE">
              <w:rPr>
                <w:rFonts w:ascii="Arial" w:hAnsi="Arial" w:cs="Arial"/>
                <w:b/>
              </w:rPr>
              <w:t>Format</w:t>
            </w:r>
          </w:p>
        </w:tc>
        <w:tc>
          <w:tcPr>
            <w:tcW w:w="3402" w:type="dxa"/>
            <w:shd w:val="pct15" w:color="auto" w:fill="auto"/>
          </w:tcPr>
          <w:p w:rsidR="006803B1" w:rsidRPr="00E126BE" w:rsidRDefault="006803B1" w:rsidP="006A33B1">
            <w:pPr>
              <w:pStyle w:val="T2BaseArray"/>
              <w:ind w:left="0" w:firstLine="0"/>
              <w:jc w:val="center"/>
              <w:rPr>
                <w:rFonts w:ascii="Arial" w:hAnsi="Arial" w:cs="Arial"/>
                <w:b/>
              </w:rPr>
            </w:pPr>
            <w:r w:rsidRPr="00E126BE">
              <w:rPr>
                <w:rFonts w:ascii="Arial" w:hAnsi="Arial" w:cs="Arial"/>
                <w:b/>
              </w:rPr>
              <w:t>Description</w:t>
            </w:r>
          </w:p>
        </w:tc>
        <w:tc>
          <w:tcPr>
            <w:tcW w:w="2551" w:type="dxa"/>
            <w:shd w:val="pct15" w:color="auto" w:fill="auto"/>
          </w:tcPr>
          <w:p w:rsidR="006803B1" w:rsidRPr="00E126BE" w:rsidRDefault="006803B1" w:rsidP="006A33B1">
            <w:pPr>
              <w:pStyle w:val="T2BaseArray"/>
              <w:ind w:left="0" w:firstLine="0"/>
              <w:jc w:val="center"/>
              <w:rPr>
                <w:rFonts w:ascii="Arial" w:hAnsi="Arial" w:cs="Arial"/>
                <w:b/>
              </w:rPr>
            </w:pPr>
            <w:r>
              <w:rPr>
                <w:rFonts w:ascii="Arial" w:hAnsi="Arial" w:cs="Arial"/>
                <w:b/>
              </w:rPr>
              <w:t>Rules</w:t>
            </w:r>
          </w:p>
        </w:tc>
        <w:tc>
          <w:tcPr>
            <w:tcW w:w="677" w:type="dxa"/>
            <w:shd w:val="pct15" w:color="auto" w:fill="auto"/>
            <w:textDirection w:val="btLr"/>
          </w:tcPr>
          <w:p w:rsidR="006803B1" w:rsidRPr="00285F7E" w:rsidRDefault="006803B1" w:rsidP="006A33B1">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pct15" w:color="auto" w:fill="auto"/>
            <w:textDirection w:val="btLr"/>
          </w:tcPr>
          <w:p w:rsidR="006803B1" w:rsidRPr="00285F7E" w:rsidRDefault="006803B1" w:rsidP="006A33B1">
            <w:pPr>
              <w:pStyle w:val="T2BaseArray"/>
              <w:ind w:left="113" w:right="113" w:firstLine="0"/>
              <w:jc w:val="center"/>
              <w:rPr>
                <w:rFonts w:ascii="Arial" w:hAnsi="Arial" w:cs="Arial"/>
                <w:b/>
              </w:rPr>
            </w:pPr>
            <w:r>
              <w:rPr>
                <w:rFonts w:ascii="Arial" w:hAnsi="Arial" w:cs="Arial"/>
                <w:b/>
              </w:rPr>
              <w:t>Occurs per Group</w:t>
            </w:r>
          </w:p>
        </w:tc>
      </w:tr>
      <w:tr w:rsidR="006803B1" w:rsidRPr="002318F1" w:rsidTr="006A33B1">
        <w:tc>
          <w:tcPr>
            <w:tcW w:w="534" w:type="dxa"/>
          </w:tcPr>
          <w:p w:rsidR="006803B1" w:rsidRPr="00E126BE" w:rsidRDefault="006803B1" w:rsidP="006A33B1">
            <w:pPr>
              <w:pStyle w:val="T2BaseArray"/>
              <w:ind w:left="0" w:firstLine="0"/>
              <w:jc w:val="left"/>
              <w:rPr>
                <w:rFonts w:ascii="Arial" w:hAnsi="Arial" w:cs="Arial"/>
              </w:rPr>
            </w:pPr>
            <w:r w:rsidRPr="00E126BE">
              <w:rPr>
                <w:rFonts w:ascii="Arial" w:hAnsi="Arial" w:cs="Arial"/>
              </w:rPr>
              <w:t>2</w:t>
            </w:r>
          </w:p>
        </w:tc>
        <w:tc>
          <w:tcPr>
            <w:tcW w:w="567" w:type="dxa"/>
          </w:tcPr>
          <w:p w:rsidR="006803B1" w:rsidRPr="00E126BE" w:rsidRDefault="006803B1" w:rsidP="006A33B1">
            <w:pPr>
              <w:pStyle w:val="T2BaseArray"/>
              <w:ind w:left="0" w:firstLine="0"/>
              <w:jc w:val="left"/>
              <w:rPr>
                <w:rFonts w:ascii="Arial" w:hAnsi="Arial" w:cs="Arial"/>
              </w:rPr>
            </w:pPr>
            <w:r w:rsidRPr="00E126BE">
              <w:rPr>
                <w:rFonts w:ascii="Arial" w:hAnsi="Arial" w:cs="Arial"/>
              </w:rPr>
              <w:t>B</w:t>
            </w:r>
          </w:p>
        </w:tc>
        <w:tc>
          <w:tcPr>
            <w:tcW w:w="2693" w:type="dxa"/>
          </w:tcPr>
          <w:p w:rsidR="006803B1" w:rsidRPr="00E126BE" w:rsidRDefault="006803B1" w:rsidP="006A33B1">
            <w:pPr>
              <w:pStyle w:val="T2BaseArray"/>
              <w:ind w:left="0" w:firstLine="0"/>
              <w:jc w:val="left"/>
              <w:rPr>
                <w:rFonts w:ascii="Arial" w:hAnsi="Arial" w:cs="Arial"/>
              </w:rPr>
            </w:pPr>
            <w:r w:rsidRPr="00E126BE">
              <w:rPr>
                <w:rFonts w:ascii="Arial" w:hAnsi="Arial" w:cs="Arial"/>
              </w:rPr>
              <w:t>Record Id</w:t>
            </w:r>
          </w:p>
        </w:tc>
        <w:tc>
          <w:tcPr>
            <w:tcW w:w="2835" w:type="dxa"/>
          </w:tcPr>
          <w:p w:rsidR="006803B1" w:rsidRPr="00E126BE" w:rsidRDefault="006803B1" w:rsidP="006A33B1">
            <w:pPr>
              <w:pStyle w:val="T2BaseArray"/>
              <w:ind w:left="0" w:firstLine="0"/>
              <w:jc w:val="left"/>
              <w:rPr>
                <w:rFonts w:ascii="Arial" w:hAnsi="Arial" w:cs="Arial"/>
              </w:rPr>
            </w:pPr>
            <w:r w:rsidRPr="00E126BE">
              <w:rPr>
                <w:rFonts w:ascii="Arial" w:hAnsi="Arial" w:cs="Arial"/>
              </w:rPr>
              <w:t>NUMERIC (10)</w:t>
            </w:r>
          </w:p>
        </w:tc>
        <w:tc>
          <w:tcPr>
            <w:tcW w:w="3402" w:type="dxa"/>
          </w:tcPr>
          <w:p w:rsidR="006803B1" w:rsidRPr="00212951" w:rsidRDefault="006803B1" w:rsidP="006A33B1">
            <w:pPr>
              <w:pStyle w:val="T2BaseArray"/>
              <w:ind w:left="0" w:firstLine="0"/>
              <w:jc w:val="left"/>
              <w:rPr>
                <w:rFonts w:ascii="Arial" w:hAnsi="Arial" w:cs="Arial"/>
              </w:rPr>
            </w:pPr>
            <w:r w:rsidRPr="00212951">
              <w:rPr>
                <w:rFonts w:ascii="Arial" w:hAnsi="Arial" w:cs="Arial"/>
              </w:rPr>
              <w:t>Unique identifier of the record</w:t>
            </w:r>
            <w:r>
              <w:rPr>
                <w:rFonts w:ascii="Arial" w:hAnsi="Arial" w:cs="Arial"/>
              </w:rPr>
              <w:t>.</w:t>
            </w:r>
          </w:p>
        </w:tc>
        <w:tc>
          <w:tcPr>
            <w:tcW w:w="2551" w:type="dxa"/>
          </w:tcPr>
          <w:p w:rsidR="006803B1" w:rsidRPr="00212951" w:rsidRDefault="006803B1" w:rsidP="006A33B1">
            <w:pPr>
              <w:pStyle w:val="T2BaseArray"/>
              <w:ind w:left="0" w:firstLine="0"/>
              <w:jc w:val="left"/>
              <w:rPr>
                <w:rFonts w:ascii="Arial" w:hAnsi="Arial" w:cs="Arial"/>
              </w:rPr>
            </w:pPr>
            <w:r>
              <w:rPr>
                <w:rFonts w:ascii="Arial" w:hAnsi="Arial" w:cs="Arial"/>
              </w:rPr>
              <w:t>Must occur in each line of the record.</w:t>
            </w:r>
          </w:p>
        </w:tc>
        <w:tc>
          <w:tcPr>
            <w:tcW w:w="677" w:type="dxa"/>
          </w:tcPr>
          <w:p w:rsidR="006803B1" w:rsidRPr="00E126BE" w:rsidRDefault="006803B1" w:rsidP="006A33B1">
            <w:pPr>
              <w:pStyle w:val="T2BaseArray"/>
              <w:ind w:left="0" w:firstLine="0"/>
              <w:jc w:val="left"/>
              <w:rPr>
                <w:rFonts w:ascii="Arial" w:hAnsi="Arial" w:cs="Arial"/>
              </w:rPr>
            </w:pPr>
            <w:r w:rsidRPr="00E126BE">
              <w:rPr>
                <w:rFonts w:ascii="Arial" w:hAnsi="Arial" w:cs="Arial"/>
              </w:rPr>
              <w:t>1..n</w:t>
            </w:r>
          </w:p>
        </w:tc>
        <w:tc>
          <w:tcPr>
            <w:tcW w:w="678" w:type="dxa"/>
          </w:tcPr>
          <w:p w:rsidR="006803B1" w:rsidRPr="00E126BE" w:rsidRDefault="006803B1" w:rsidP="006A33B1">
            <w:pPr>
              <w:pStyle w:val="T2BaseArray"/>
              <w:ind w:left="0" w:firstLine="0"/>
              <w:jc w:val="left"/>
              <w:rPr>
                <w:rFonts w:ascii="Arial" w:hAnsi="Arial" w:cs="Arial"/>
              </w:rPr>
            </w:pPr>
          </w:p>
        </w:tc>
      </w:tr>
      <w:tr w:rsidR="006803B1" w:rsidRPr="002318F1" w:rsidTr="006A33B1">
        <w:tc>
          <w:tcPr>
            <w:tcW w:w="10031" w:type="dxa"/>
            <w:gridSpan w:val="5"/>
            <w:shd w:val="clear" w:color="auto" w:fill="F2F2F2"/>
          </w:tcPr>
          <w:p w:rsidR="006803B1" w:rsidRPr="00212951" w:rsidRDefault="006803B1" w:rsidP="006A33B1">
            <w:pPr>
              <w:pStyle w:val="T2BaseArray"/>
              <w:ind w:left="0" w:firstLine="0"/>
              <w:jc w:val="left"/>
              <w:rPr>
                <w:rFonts w:ascii="Arial" w:hAnsi="Arial" w:cs="Arial"/>
              </w:rPr>
            </w:pPr>
            <w:r>
              <w:rPr>
                <w:rFonts w:ascii="Arial" w:hAnsi="Arial" w:cs="Arial"/>
              </w:rPr>
              <w:t>Group “Party Identification”</w:t>
            </w:r>
          </w:p>
        </w:tc>
        <w:tc>
          <w:tcPr>
            <w:tcW w:w="2551" w:type="dxa"/>
            <w:shd w:val="clear" w:color="auto" w:fill="F2F2F2"/>
          </w:tcPr>
          <w:p w:rsidR="006803B1" w:rsidRDefault="006803B1" w:rsidP="006A33B1">
            <w:pPr>
              <w:pStyle w:val="T2BaseArray"/>
              <w:ind w:left="0" w:firstLine="0"/>
              <w:jc w:val="left"/>
              <w:rPr>
                <w:rFonts w:ascii="Arial" w:hAnsi="Arial" w:cs="Arial"/>
              </w:rPr>
            </w:pPr>
          </w:p>
        </w:tc>
        <w:tc>
          <w:tcPr>
            <w:tcW w:w="677" w:type="dxa"/>
            <w:shd w:val="clear" w:color="auto" w:fill="F2F2F2"/>
          </w:tcPr>
          <w:p w:rsidR="006803B1" w:rsidRPr="00E126BE" w:rsidRDefault="006803B1" w:rsidP="006A33B1">
            <w:pPr>
              <w:pStyle w:val="T2BaseArray"/>
              <w:ind w:left="0" w:firstLine="0"/>
              <w:jc w:val="left"/>
              <w:rPr>
                <w:rFonts w:ascii="Arial" w:hAnsi="Arial" w:cs="Arial"/>
              </w:rPr>
            </w:pPr>
            <w:r>
              <w:rPr>
                <w:rFonts w:ascii="Arial" w:hAnsi="Arial" w:cs="Arial"/>
              </w:rPr>
              <w:t>1..1</w:t>
            </w:r>
          </w:p>
        </w:tc>
        <w:tc>
          <w:tcPr>
            <w:tcW w:w="678" w:type="dxa"/>
            <w:shd w:val="clear" w:color="auto" w:fill="F2F2F2"/>
          </w:tcPr>
          <w:p w:rsidR="006803B1" w:rsidRPr="00E126BE" w:rsidRDefault="006803B1" w:rsidP="006A33B1">
            <w:pPr>
              <w:pStyle w:val="T2BaseArray"/>
              <w:ind w:left="0" w:firstLine="0"/>
              <w:jc w:val="left"/>
              <w:rPr>
                <w:rFonts w:ascii="Arial" w:hAnsi="Arial" w:cs="Arial"/>
              </w:rPr>
            </w:pPr>
          </w:p>
        </w:tc>
      </w:tr>
      <w:tr w:rsidR="006803B1" w:rsidRPr="002318F1" w:rsidTr="006A33B1">
        <w:tc>
          <w:tcPr>
            <w:tcW w:w="534" w:type="dxa"/>
          </w:tcPr>
          <w:p w:rsidR="006803B1" w:rsidRPr="00E126BE" w:rsidRDefault="006803B1" w:rsidP="006A33B1">
            <w:pPr>
              <w:pStyle w:val="T2BaseArray"/>
              <w:ind w:left="0" w:firstLine="0"/>
              <w:jc w:val="left"/>
              <w:rPr>
                <w:rFonts w:ascii="Arial" w:hAnsi="Arial" w:cs="Arial"/>
              </w:rPr>
            </w:pPr>
            <w:r w:rsidRPr="00E126BE">
              <w:rPr>
                <w:rFonts w:ascii="Arial" w:hAnsi="Arial" w:cs="Arial"/>
              </w:rPr>
              <w:t>3</w:t>
            </w:r>
          </w:p>
        </w:tc>
        <w:tc>
          <w:tcPr>
            <w:tcW w:w="567" w:type="dxa"/>
          </w:tcPr>
          <w:p w:rsidR="006803B1" w:rsidRPr="00E126BE" w:rsidRDefault="006803B1" w:rsidP="006A33B1">
            <w:pPr>
              <w:pStyle w:val="T2BaseArray"/>
              <w:ind w:left="0" w:firstLine="0"/>
              <w:jc w:val="left"/>
              <w:rPr>
                <w:rFonts w:ascii="Arial" w:hAnsi="Arial" w:cs="Arial"/>
              </w:rPr>
            </w:pPr>
            <w:r w:rsidRPr="00E126BE">
              <w:rPr>
                <w:rFonts w:ascii="Arial" w:hAnsi="Arial" w:cs="Arial"/>
              </w:rPr>
              <w:t>C</w:t>
            </w:r>
          </w:p>
        </w:tc>
        <w:tc>
          <w:tcPr>
            <w:tcW w:w="2693" w:type="dxa"/>
          </w:tcPr>
          <w:p w:rsidR="006803B1" w:rsidRPr="00E126BE" w:rsidRDefault="006803B1" w:rsidP="006A33B1">
            <w:pPr>
              <w:pStyle w:val="T2BaseArray"/>
              <w:ind w:left="0" w:firstLine="0"/>
              <w:jc w:val="left"/>
              <w:rPr>
                <w:rFonts w:ascii="Arial" w:hAnsi="Arial" w:cs="Arial"/>
              </w:rPr>
            </w:pPr>
            <w:r w:rsidRPr="00E126BE">
              <w:rPr>
                <w:rFonts w:ascii="Arial" w:hAnsi="Arial" w:cs="Arial"/>
              </w:rPr>
              <w:t>Parent BIC</w:t>
            </w:r>
          </w:p>
        </w:tc>
        <w:tc>
          <w:tcPr>
            <w:tcW w:w="2835" w:type="dxa"/>
          </w:tcPr>
          <w:p w:rsidR="006803B1" w:rsidRPr="00E126BE" w:rsidRDefault="006803B1" w:rsidP="006A33B1">
            <w:pPr>
              <w:pStyle w:val="T2BaseArray"/>
              <w:ind w:left="0" w:firstLine="0"/>
              <w:jc w:val="left"/>
              <w:rPr>
                <w:rFonts w:ascii="Arial" w:hAnsi="Arial" w:cs="Arial"/>
              </w:rPr>
            </w:pPr>
            <w:r w:rsidRPr="00E126BE">
              <w:rPr>
                <w:rFonts w:ascii="Arial" w:hAnsi="Arial" w:cs="Arial"/>
              </w:rPr>
              <w:t>CHAR (11)</w:t>
            </w:r>
          </w:p>
        </w:tc>
        <w:tc>
          <w:tcPr>
            <w:tcW w:w="3402" w:type="dxa"/>
          </w:tcPr>
          <w:p w:rsidR="006803B1" w:rsidRPr="00E126BE" w:rsidRDefault="006803B1" w:rsidP="006A33B1">
            <w:pPr>
              <w:pStyle w:val="T2BaseArray"/>
              <w:ind w:left="0" w:firstLine="0"/>
              <w:jc w:val="left"/>
              <w:rPr>
                <w:rFonts w:ascii="Arial" w:hAnsi="Arial" w:cs="Arial"/>
              </w:rPr>
            </w:pPr>
            <w:r>
              <w:rPr>
                <w:rFonts w:ascii="Arial" w:hAnsi="Arial" w:cs="Arial"/>
              </w:rPr>
              <w:t>BIC of the System Entity responsible for the party</w:t>
            </w:r>
          </w:p>
        </w:tc>
        <w:tc>
          <w:tcPr>
            <w:tcW w:w="2551" w:type="dxa"/>
          </w:tcPr>
          <w:p w:rsidR="006803B1" w:rsidRPr="00E126BE" w:rsidRDefault="006803B1" w:rsidP="006A33B1">
            <w:pPr>
              <w:pStyle w:val="T2BaseArray"/>
              <w:ind w:left="0" w:firstLine="0"/>
              <w:jc w:val="left"/>
              <w:rPr>
                <w:rFonts w:ascii="Arial" w:hAnsi="Arial" w:cs="Arial"/>
              </w:rPr>
            </w:pPr>
          </w:p>
        </w:tc>
        <w:tc>
          <w:tcPr>
            <w:tcW w:w="677" w:type="dxa"/>
          </w:tcPr>
          <w:p w:rsidR="006803B1" w:rsidRPr="00E126BE" w:rsidRDefault="006803B1" w:rsidP="006A33B1">
            <w:pPr>
              <w:pStyle w:val="T2BaseArray"/>
              <w:ind w:left="0" w:firstLine="0"/>
              <w:jc w:val="left"/>
              <w:rPr>
                <w:rFonts w:ascii="Arial" w:hAnsi="Arial" w:cs="Arial"/>
              </w:rPr>
            </w:pPr>
          </w:p>
        </w:tc>
        <w:tc>
          <w:tcPr>
            <w:tcW w:w="678" w:type="dxa"/>
          </w:tcPr>
          <w:p w:rsidR="006803B1" w:rsidRPr="00E126BE" w:rsidRDefault="006803B1" w:rsidP="006A33B1">
            <w:pPr>
              <w:pStyle w:val="T2BaseArray"/>
              <w:ind w:left="0" w:firstLine="0"/>
              <w:jc w:val="left"/>
              <w:rPr>
                <w:rFonts w:ascii="Arial" w:hAnsi="Arial" w:cs="Arial"/>
              </w:rPr>
            </w:pPr>
            <w:r w:rsidRPr="00E126BE">
              <w:rPr>
                <w:rFonts w:ascii="Arial" w:hAnsi="Arial" w:cs="Arial"/>
              </w:rPr>
              <w:t>1..1</w:t>
            </w:r>
          </w:p>
        </w:tc>
      </w:tr>
      <w:tr w:rsidR="006803B1" w:rsidRPr="002318F1" w:rsidTr="006A33B1">
        <w:tc>
          <w:tcPr>
            <w:tcW w:w="534" w:type="dxa"/>
          </w:tcPr>
          <w:p w:rsidR="006803B1" w:rsidRPr="00E126BE" w:rsidRDefault="006803B1" w:rsidP="006A33B1">
            <w:pPr>
              <w:pStyle w:val="T2BaseArray"/>
              <w:ind w:left="0" w:firstLine="0"/>
              <w:jc w:val="left"/>
              <w:rPr>
                <w:rFonts w:ascii="Arial" w:hAnsi="Arial" w:cs="Arial"/>
              </w:rPr>
            </w:pPr>
            <w:r w:rsidRPr="00E126BE">
              <w:rPr>
                <w:rFonts w:ascii="Arial" w:hAnsi="Arial" w:cs="Arial"/>
              </w:rPr>
              <w:t>4</w:t>
            </w:r>
          </w:p>
        </w:tc>
        <w:tc>
          <w:tcPr>
            <w:tcW w:w="567" w:type="dxa"/>
          </w:tcPr>
          <w:p w:rsidR="006803B1" w:rsidRPr="00E126BE" w:rsidRDefault="006803B1" w:rsidP="006A33B1">
            <w:pPr>
              <w:pStyle w:val="T2BaseArray"/>
              <w:ind w:left="0" w:firstLine="0"/>
              <w:jc w:val="left"/>
              <w:rPr>
                <w:rFonts w:ascii="Arial" w:hAnsi="Arial" w:cs="Arial"/>
              </w:rPr>
            </w:pPr>
            <w:r w:rsidRPr="00E126BE">
              <w:rPr>
                <w:rFonts w:ascii="Arial" w:hAnsi="Arial" w:cs="Arial"/>
              </w:rPr>
              <w:t>D</w:t>
            </w:r>
          </w:p>
        </w:tc>
        <w:tc>
          <w:tcPr>
            <w:tcW w:w="2693" w:type="dxa"/>
          </w:tcPr>
          <w:p w:rsidR="006803B1" w:rsidRPr="00E126BE" w:rsidRDefault="006803B1" w:rsidP="006A33B1">
            <w:pPr>
              <w:pStyle w:val="T2BaseArray"/>
              <w:ind w:left="0" w:firstLine="0"/>
              <w:jc w:val="left"/>
              <w:rPr>
                <w:rFonts w:ascii="Arial" w:hAnsi="Arial" w:cs="Arial"/>
              </w:rPr>
            </w:pPr>
            <w:r>
              <w:rPr>
                <w:rFonts w:ascii="Arial" w:hAnsi="Arial" w:cs="Arial"/>
              </w:rPr>
              <w:t>Party BIC</w:t>
            </w:r>
          </w:p>
        </w:tc>
        <w:tc>
          <w:tcPr>
            <w:tcW w:w="2835" w:type="dxa"/>
          </w:tcPr>
          <w:p w:rsidR="006803B1" w:rsidRPr="00E126BE" w:rsidRDefault="006803B1" w:rsidP="006A33B1">
            <w:pPr>
              <w:pStyle w:val="T2BaseArray"/>
              <w:ind w:left="0" w:firstLine="0"/>
              <w:jc w:val="left"/>
              <w:rPr>
                <w:rFonts w:ascii="Arial" w:hAnsi="Arial" w:cs="Arial"/>
              </w:rPr>
            </w:pPr>
            <w:r>
              <w:rPr>
                <w:rFonts w:ascii="Arial" w:hAnsi="Arial" w:cs="Arial"/>
              </w:rPr>
              <w:t>CHAR (11)</w:t>
            </w:r>
          </w:p>
        </w:tc>
        <w:tc>
          <w:tcPr>
            <w:tcW w:w="3402" w:type="dxa"/>
          </w:tcPr>
          <w:p w:rsidR="006803B1" w:rsidRPr="00920A90" w:rsidRDefault="006803B1" w:rsidP="006A33B1">
            <w:pPr>
              <w:pStyle w:val="T2BaseArray"/>
              <w:ind w:left="0" w:firstLine="0"/>
              <w:jc w:val="left"/>
              <w:rPr>
                <w:rFonts w:ascii="Arial" w:hAnsi="Arial" w:cs="Arial"/>
              </w:rPr>
            </w:pPr>
            <w:r>
              <w:rPr>
                <w:rFonts w:ascii="Arial" w:hAnsi="Arial" w:cs="Arial"/>
              </w:rPr>
              <w:t>BIC of the party</w:t>
            </w:r>
          </w:p>
        </w:tc>
        <w:tc>
          <w:tcPr>
            <w:tcW w:w="2551" w:type="dxa"/>
          </w:tcPr>
          <w:p w:rsidR="006803B1" w:rsidRPr="00E126BE" w:rsidRDefault="006803B1" w:rsidP="006A33B1">
            <w:pPr>
              <w:pStyle w:val="T2BaseArray"/>
              <w:ind w:left="0" w:firstLine="0"/>
              <w:jc w:val="left"/>
              <w:rPr>
                <w:rFonts w:ascii="Arial" w:hAnsi="Arial" w:cs="Arial"/>
              </w:rPr>
            </w:pPr>
          </w:p>
        </w:tc>
        <w:tc>
          <w:tcPr>
            <w:tcW w:w="677" w:type="dxa"/>
          </w:tcPr>
          <w:p w:rsidR="006803B1" w:rsidRPr="00E126BE" w:rsidRDefault="006803B1" w:rsidP="006A33B1">
            <w:pPr>
              <w:pStyle w:val="T2BaseArray"/>
              <w:ind w:left="0" w:firstLine="0"/>
              <w:jc w:val="left"/>
              <w:rPr>
                <w:rFonts w:ascii="Arial" w:hAnsi="Arial" w:cs="Arial"/>
              </w:rPr>
            </w:pPr>
          </w:p>
        </w:tc>
        <w:tc>
          <w:tcPr>
            <w:tcW w:w="678" w:type="dxa"/>
          </w:tcPr>
          <w:p w:rsidR="006803B1" w:rsidRPr="00E126BE" w:rsidRDefault="006803B1" w:rsidP="006A33B1">
            <w:pPr>
              <w:pStyle w:val="T2BaseArray"/>
              <w:ind w:left="0" w:firstLine="0"/>
              <w:jc w:val="left"/>
              <w:rPr>
                <w:rFonts w:ascii="Arial" w:hAnsi="Arial" w:cs="Arial"/>
              </w:rPr>
            </w:pPr>
            <w:r w:rsidRPr="00E126BE">
              <w:rPr>
                <w:rFonts w:ascii="Arial" w:hAnsi="Arial" w:cs="Arial"/>
              </w:rPr>
              <w:t>1..1</w:t>
            </w:r>
          </w:p>
        </w:tc>
      </w:tr>
      <w:tr w:rsidR="006803B1" w:rsidRPr="002318F1" w:rsidTr="006A33B1">
        <w:tc>
          <w:tcPr>
            <w:tcW w:w="10031" w:type="dxa"/>
            <w:gridSpan w:val="5"/>
            <w:shd w:val="clear" w:color="auto" w:fill="F2F2F2"/>
          </w:tcPr>
          <w:p w:rsidR="006803B1" w:rsidRPr="00E126BE" w:rsidRDefault="006803B1" w:rsidP="006A33B1">
            <w:pPr>
              <w:pStyle w:val="T2BaseArray"/>
              <w:ind w:left="0" w:firstLine="0"/>
              <w:rPr>
                <w:rFonts w:ascii="Arial" w:hAnsi="Arial" w:cs="Arial"/>
              </w:rPr>
            </w:pPr>
            <w:r w:rsidRPr="00E126BE">
              <w:rPr>
                <w:rFonts w:ascii="Arial" w:hAnsi="Arial" w:cs="Arial"/>
              </w:rPr>
              <w:t>Group “Market-Specific Attributes”</w:t>
            </w:r>
          </w:p>
        </w:tc>
        <w:tc>
          <w:tcPr>
            <w:tcW w:w="2551" w:type="dxa"/>
            <w:shd w:val="clear" w:color="auto" w:fill="F2F2F2"/>
          </w:tcPr>
          <w:p w:rsidR="006803B1" w:rsidRPr="00E126BE" w:rsidRDefault="006803B1" w:rsidP="006A33B1">
            <w:pPr>
              <w:pStyle w:val="T2BaseArray"/>
              <w:ind w:left="0" w:firstLine="0"/>
              <w:jc w:val="left"/>
              <w:rPr>
                <w:rFonts w:ascii="Arial" w:hAnsi="Arial" w:cs="Arial"/>
              </w:rPr>
            </w:pPr>
          </w:p>
        </w:tc>
        <w:tc>
          <w:tcPr>
            <w:tcW w:w="677" w:type="dxa"/>
            <w:shd w:val="clear" w:color="auto" w:fill="F2F2F2"/>
          </w:tcPr>
          <w:p w:rsidR="006803B1" w:rsidRPr="00E126BE" w:rsidRDefault="006803B1" w:rsidP="006A33B1">
            <w:pPr>
              <w:pStyle w:val="T2BaseArray"/>
              <w:ind w:left="0" w:firstLine="0"/>
              <w:jc w:val="left"/>
              <w:rPr>
                <w:rFonts w:ascii="Arial" w:hAnsi="Arial" w:cs="Arial"/>
              </w:rPr>
            </w:pPr>
            <w:r>
              <w:rPr>
                <w:rFonts w:ascii="Arial" w:hAnsi="Arial" w:cs="Arial"/>
              </w:rPr>
              <w:t>1</w:t>
            </w:r>
            <w:r w:rsidRPr="00E126BE">
              <w:rPr>
                <w:rFonts w:ascii="Arial" w:hAnsi="Arial" w:cs="Arial"/>
              </w:rPr>
              <w:t>..10</w:t>
            </w:r>
          </w:p>
        </w:tc>
        <w:tc>
          <w:tcPr>
            <w:tcW w:w="678" w:type="dxa"/>
            <w:shd w:val="clear" w:color="auto" w:fill="F2F2F2"/>
          </w:tcPr>
          <w:p w:rsidR="006803B1" w:rsidRPr="00E126BE" w:rsidRDefault="006803B1" w:rsidP="006A33B1">
            <w:pPr>
              <w:pStyle w:val="T2BaseArray"/>
              <w:ind w:left="0" w:firstLine="0"/>
              <w:jc w:val="left"/>
              <w:rPr>
                <w:rFonts w:ascii="Arial" w:hAnsi="Arial" w:cs="Arial"/>
              </w:rPr>
            </w:pPr>
          </w:p>
        </w:tc>
      </w:tr>
      <w:tr w:rsidR="006803B1" w:rsidRPr="002318F1" w:rsidTr="006A33B1">
        <w:tc>
          <w:tcPr>
            <w:tcW w:w="534" w:type="dxa"/>
          </w:tcPr>
          <w:p w:rsidR="006803B1" w:rsidRPr="00E126BE" w:rsidRDefault="006803B1" w:rsidP="006A33B1">
            <w:pPr>
              <w:pStyle w:val="T2BaseArray"/>
              <w:ind w:left="0" w:firstLine="0"/>
              <w:jc w:val="left"/>
              <w:rPr>
                <w:rFonts w:ascii="Arial" w:hAnsi="Arial" w:cs="Arial"/>
              </w:rPr>
            </w:pPr>
            <w:r>
              <w:rPr>
                <w:rFonts w:ascii="Arial" w:hAnsi="Arial" w:cs="Arial"/>
              </w:rPr>
              <w:t>5</w:t>
            </w:r>
          </w:p>
        </w:tc>
        <w:tc>
          <w:tcPr>
            <w:tcW w:w="567" w:type="dxa"/>
          </w:tcPr>
          <w:p w:rsidR="006803B1" w:rsidRPr="00E126BE" w:rsidRDefault="006803B1" w:rsidP="006A33B1">
            <w:pPr>
              <w:pStyle w:val="T2BaseArray"/>
              <w:ind w:left="0" w:firstLine="0"/>
              <w:jc w:val="left"/>
              <w:rPr>
                <w:rFonts w:ascii="Arial" w:hAnsi="Arial" w:cs="Arial"/>
              </w:rPr>
            </w:pPr>
            <w:r>
              <w:rPr>
                <w:rFonts w:ascii="Arial" w:hAnsi="Arial" w:cs="Arial"/>
              </w:rPr>
              <w:t>E</w:t>
            </w:r>
            <w:r>
              <w:rPr>
                <w:rFonts w:ascii="Arial" w:hAnsi="Arial" w:cs="Arial"/>
              </w:rPr>
              <w:tab/>
            </w:r>
          </w:p>
        </w:tc>
        <w:tc>
          <w:tcPr>
            <w:tcW w:w="2693" w:type="dxa"/>
          </w:tcPr>
          <w:p w:rsidR="006803B1" w:rsidRPr="00E126BE" w:rsidRDefault="006803B1" w:rsidP="006A33B1">
            <w:pPr>
              <w:pStyle w:val="T2BaseArray"/>
              <w:ind w:left="0" w:firstLine="0"/>
              <w:jc w:val="left"/>
              <w:rPr>
                <w:rFonts w:ascii="Arial" w:hAnsi="Arial" w:cs="Arial"/>
              </w:rPr>
            </w:pPr>
            <w:r w:rsidRPr="00E126BE">
              <w:rPr>
                <w:rFonts w:ascii="Arial" w:hAnsi="Arial" w:cs="Arial"/>
              </w:rPr>
              <w:t xml:space="preserve">Market-Specific </w:t>
            </w:r>
            <w:r>
              <w:rPr>
                <w:rFonts w:ascii="Arial" w:hAnsi="Arial" w:cs="Arial"/>
              </w:rPr>
              <w:t xml:space="preserve">Party </w:t>
            </w:r>
            <w:r w:rsidRPr="00E126BE">
              <w:rPr>
                <w:rFonts w:ascii="Arial" w:hAnsi="Arial" w:cs="Arial"/>
              </w:rPr>
              <w:t>Attribute Name</w:t>
            </w:r>
          </w:p>
        </w:tc>
        <w:tc>
          <w:tcPr>
            <w:tcW w:w="2835" w:type="dxa"/>
          </w:tcPr>
          <w:p w:rsidR="006803B1" w:rsidRPr="00E126BE" w:rsidRDefault="006803B1" w:rsidP="006A33B1">
            <w:pPr>
              <w:pStyle w:val="T2BaseArray"/>
              <w:ind w:left="0" w:firstLine="0"/>
              <w:jc w:val="left"/>
              <w:rPr>
                <w:rFonts w:ascii="Arial" w:hAnsi="Arial" w:cs="Arial"/>
              </w:rPr>
            </w:pPr>
            <w:r w:rsidRPr="00E126BE">
              <w:rPr>
                <w:rFonts w:ascii="Arial" w:hAnsi="Arial" w:cs="Arial"/>
              </w:rPr>
              <w:t>VARCHAR (35)</w:t>
            </w:r>
          </w:p>
        </w:tc>
        <w:tc>
          <w:tcPr>
            <w:tcW w:w="3402" w:type="dxa"/>
          </w:tcPr>
          <w:p w:rsidR="006803B1" w:rsidRDefault="006803B1" w:rsidP="006A33B1">
            <w:pPr>
              <w:pStyle w:val="T2BaseArray"/>
              <w:ind w:left="0" w:firstLine="0"/>
              <w:jc w:val="left"/>
              <w:rPr>
                <w:rFonts w:ascii="Arial" w:hAnsi="Arial" w:cs="Arial"/>
              </w:rPr>
            </w:pPr>
            <w:r>
              <w:rPr>
                <w:rFonts w:ascii="Arial" w:hAnsi="Arial" w:cs="Arial"/>
              </w:rPr>
              <w:t>Name</w:t>
            </w:r>
            <w:r w:rsidRPr="00131A93">
              <w:rPr>
                <w:rFonts w:ascii="Arial" w:hAnsi="Arial" w:cs="Arial"/>
              </w:rPr>
              <w:t xml:space="preserve"> of the market specific attribute</w:t>
            </w:r>
            <w:r>
              <w:rPr>
                <w:rFonts w:ascii="Arial" w:hAnsi="Arial" w:cs="Arial"/>
              </w:rPr>
              <w:t>.</w:t>
            </w:r>
          </w:p>
        </w:tc>
        <w:tc>
          <w:tcPr>
            <w:tcW w:w="2551" w:type="dxa"/>
          </w:tcPr>
          <w:p w:rsidR="006803B1" w:rsidRPr="00E126BE" w:rsidRDefault="006803B1" w:rsidP="006A33B1">
            <w:pPr>
              <w:pStyle w:val="T2BaseArray"/>
              <w:ind w:left="0" w:firstLine="0"/>
              <w:jc w:val="left"/>
              <w:rPr>
                <w:rFonts w:ascii="Arial" w:hAnsi="Arial" w:cs="Arial"/>
              </w:rPr>
            </w:pPr>
          </w:p>
        </w:tc>
        <w:tc>
          <w:tcPr>
            <w:tcW w:w="677" w:type="dxa"/>
          </w:tcPr>
          <w:p w:rsidR="006803B1" w:rsidRPr="00E126BE" w:rsidRDefault="006803B1" w:rsidP="006A33B1">
            <w:pPr>
              <w:pStyle w:val="T2BaseArray"/>
              <w:ind w:left="0" w:firstLine="0"/>
              <w:jc w:val="left"/>
              <w:rPr>
                <w:rFonts w:ascii="Arial" w:hAnsi="Arial" w:cs="Arial"/>
              </w:rPr>
            </w:pPr>
          </w:p>
        </w:tc>
        <w:tc>
          <w:tcPr>
            <w:tcW w:w="678" w:type="dxa"/>
          </w:tcPr>
          <w:p w:rsidR="006803B1" w:rsidRPr="00E126BE" w:rsidRDefault="006803B1" w:rsidP="006A33B1">
            <w:pPr>
              <w:pStyle w:val="T2BaseArray"/>
              <w:ind w:left="0" w:firstLine="0"/>
              <w:jc w:val="left"/>
              <w:rPr>
                <w:rFonts w:ascii="Arial" w:hAnsi="Arial" w:cs="Arial"/>
              </w:rPr>
            </w:pPr>
            <w:r w:rsidRPr="00E126BE">
              <w:rPr>
                <w:rFonts w:ascii="Arial" w:hAnsi="Arial" w:cs="Arial"/>
              </w:rPr>
              <w:t>1..1</w:t>
            </w:r>
          </w:p>
        </w:tc>
      </w:tr>
      <w:tr w:rsidR="006803B1" w:rsidRPr="002318F1" w:rsidTr="006A33B1">
        <w:tc>
          <w:tcPr>
            <w:tcW w:w="534" w:type="dxa"/>
          </w:tcPr>
          <w:p w:rsidR="006803B1" w:rsidRPr="00E126BE" w:rsidRDefault="006803B1" w:rsidP="006A33B1">
            <w:pPr>
              <w:pStyle w:val="T2BaseArray"/>
              <w:ind w:left="0" w:firstLine="0"/>
              <w:jc w:val="left"/>
              <w:rPr>
                <w:rFonts w:ascii="Arial" w:hAnsi="Arial" w:cs="Arial"/>
              </w:rPr>
            </w:pPr>
            <w:r>
              <w:rPr>
                <w:rFonts w:ascii="Arial" w:hAnsi="Arial" w:cs="Arial"/>
              </w:rPr>
              <w:t>6</w:t>
            </w:r>
          </w:p>
        </w:tc>
        <w:tc>
          <w:tcPr>
            <w:tcW w:w="567" w:type="dxa"/>
          </w:tcPr>
          <w:p w:rsidR="006803B1" w:rsidRPr="00E126BE" w:rsidRDefault="006803B1" w:rsidP="006A33B1">
            <w:pPr>
              <w:pStyle w:val="T2BaseArray"/>
              <w:ind w:left="0" w:firstLine="0"/>
              <w:jc w:val="left"/>
              <w:rPr>
                <w:rFonts w:ascii="Arial" w:hAnsi="Arial" w:cs="Arial"/>
              </w:rPr>
            </w:pPr>
            <w:r>
              <w:rPr>
                <w:rFonts w:ascii="Arial" w:hAnsi="Arial" w:cs="Arial"/>
              </w:rPr>
              <w:t>F</w:t>
            </w:r>
          </w:p>
        </w:tc>
        <w:tc>
          <w:tcPr>
            <w:tcW w:w="2693" w:type="dxa"/>
          </w:tcPr>
          <w:p w:rsidR="006803B1" w:rsidRPr="00E126BE" w:rsidRDefault="006803B1" w:rsidP="006A33B1">
            <w:pPr>
              <w:pStyle w:val="T2BaseArray"/>
              <w:ind w:left="0" w:firstLine="0"/>
              <w:jc w:val="left"/>
              <w:rPr>
                <w:rFonts w:ascii="Arial" w:hAnsi="Arial" w:cs="Arial"/>
              </w:rPr>
            </w:pPr>
            <w:r w:rsidRPr="00E126BE">
              <w:rPr>
                <w:rFonts w:ascii="Arial" w:hAnsi="Arial" w:cs="Arial"/>
              </w:rPr>
              <w:t xml:space="preserve">Market-Specific </w:t>
            </w:r>
            <w:r>
              <w:rPr>
                <w:rFonts w:ascii="Arial" w:hAnsi="Arial" w:cs="Arial"/>
              </w:rPr>
              <w:t xml:space="preserve">Party </w:t>
            </w:r>
            <w:r w:rsidRPr="00E126BE">
              <w:rPr>
                <w:rFonts w:ascii="Arial" w:hAnsi="Arial" w:cs="Arial"/>
              </w:rPr>
              <w:t>Attribute Value</w:t>
            </w:r>
          </w:p>
        </w:tc>
        <w:tc>
          <w:tcPr>
            <w:tcW w:w="2835" w:type="dxa"/>
          </w:tcPr>
          <w:p w:rsidR="006803B1" w:rsidRPr="00E126BE" w:rsidRDefault="006803B1" w:rsidP="006A33B1">
            <w:pPr>
              <w:pStyle w:val="T2BaseArray"/>
              <w:ind w:left="0" w:firstLine="0"/>
              <w:jc w:val="left"/>
              <w:rPr>
                <w:rFonts w:ascii="Arial" w:hAnsi="Arial" w:cs="Arial"/>
              </w:rPr>
            </w:pPr>
            <w:r w:rsidRPr="00E126BE">
              <w:rPr>
                <w:rFonts w:ascii="Arial" w:hAnsi="Arial" w:cs="Arial"/>
              </w:rPr>
              <w:t>VARCHAR (350)</w:t>
            </w:r>
          </w:p>
        </w:tc>
        <w:tc>
          <w:tcPr>
            <w:tcW w:w="3402" w:type="dxa"/>
          </w:tcPr>
          <w:p w:rsidR="006803B1" w:rsidRDefault="006803B1" w:rsidP="006A33B1">
            <w:pPr>
              <w:pStyle w:val="T2BaseArray"/>
              <w:ind w:left="0" w:firstLine="0"/>
              <w:jc w:val="left"/>
              <w:rPr>
                <w:rFonts w:ascii="Arial" w:hAnsi="Arial" w:cs="Arial"/>
              </w:rPr>
            </w:pPr>
            <w:r>
              <w:rPr>
                <w:rFonts w:ascii="Arial" w:hAnsi="Arial" w:cs="Arial"/>
              </w:rPr>
              <w:t>V</w:t>
            </w:r>
            <w:r w:rsidRPr="00131A93">
              <w:rPr>
                <w:rFonts w:ascii="Arial" w:hAnsi="Arial" w:cs="Arial"/>
              </w:rPr>
              <w:t>alue of the market specific attribute</w:t>
            </w:r>
            <w:r>
              <w:rPr>
                <w:rFonts w:ascii="Arial" w:hAnsi="Arial" w:cs="Arial"/>
              </w:rPr>
              <w:t>.</w:t>
            </w:r>
          </w:p>
        </w:tc>
        <w:tc>
          <w:tcPr>
            <w:tcW w:w="2551" w:type="dxa"/>
          </w:tcPr>
          <w:p w:rsidR="006803B1" w:rsidRPr="00E126BE" w:rsidRDefault="006803B1" w:rsidP="006A33B1">
            <w:pPr>
              <w:pStyle w:val="T2BaseArray"/>
              <w:ind w:left="0" w:firstLine="0"/>
              <w:jc w:val="left"/>
              <w:rPr>
                <w:rFonts w:ascii="Arial" w:hAnsi="Arial" w:cs="Arial"/>
              </w:rPr>
            </w:pPr>
          </w:p>
        </w:tc>
        <w:tc>
          <w:tcPr>
            <w:tcW w:w="677" w:type="dxa"/>
          </w:tcPr>
          <w:p w:rsidR="006803B1" w:rsidRPr="00E126BE" w:rsidRDefault="006803B1" w:rsidP="006A33B1">
            <w:pPr>
              <w:pStyle w:val="T2BaseArray"/>
              <w:ind w:left="0" w:firstLine="0"/>
              <w:jc w:val="left"/>
              <w:rPr>
                <w:rFonts w:ascii="Arial" w:hAnsi="Arial" w:cs="Arial"/>
              </w:rPr>
            </w:pPr>
          </w:p>
        </w:tc>
        <w:tc>
          <w:tcPr>
            <w:tcW w:w="678" w:type="dxa"/>
          </w:tcPr>
          <w:p w:rsidR="006803B1" w:rsidRPr="00E126BE" w:rsidRDefault="006803B1" w:rsidP="006A33B1">
            <w:pPr>
              <w:pStyle w:val="T2BaseArray"/>
              <w:ind w:left="0" w:firstLine="0"/>
              <w:jc w:val="left"/>
              <w:rPr>
                <w:rFonts w:ascii="Arial" w:hAnsi="Arial" w:cs="Arial"/>
              </w:rPr>
            </w:pPr>
            <w:r w:rsidRPr="00E126BE">
              <w:rPr>
                <w:rFonts w:ascii="Arial" w:hAnsi="Arial" w:cs="Arial"/>
              </w:rPr>
              <w:t>1..1</w:t>
            </w:r>
          </w:p>
        </w:tc>
      </w:tr>
    </w:tbl>
    <w:p w:rsidR="006803B1" w:rsidRPr="0093286D" w:rsidRDefault="006803B1" w:rsidP="006A33B1">
      <w:pPr>
        <w:rPr>
          <w:rFonts w:ascii="Arial" w:hAnsi="Arial"/>
          <w:u w:val="single"/>
          <w:lang w:val="en-GB"/>
        </w:rPr>
      </w:pPr>
    </w:p>
    <w:p w:rsidR="006803B1" w:rsidRPr="0093286D" w:rsidRDefault="006803B1" w:rsidP="00CD2557">
      <w:pPr>
        <w:rPr>
          <w:rFonts w:ascii="Arial" w:hAnsi="Arial"/>
          <w:u w:val="single"/>
          <w:lang w:val="en-GB"/>
        </w:rPr>
      </w:pPr>
    </w:p>
    <w:p w:rsidR="006803B1" w:rsidRPr="002318F1" w:rsidRDefault="006803B1" w:rsidP="001429DB">
      <w:pPr>
        <w:pStyle w:val="Heading4"/>
      </w:pPr>
      <w:bookmarkStart w:id="102" w:name="_Toc385494931"/>
      <w:r>
        <w:t>Securities</w:t>
      </w:r>
      <w:r w:rsidRPr="002318F1">
        <w:t xml:space="preserve"> Account</w:t>
      </w:r>
      <w:r>
        <w:t xml:space="preserve"> - New</w:t>
      </w:r>
      <w:bookmarkEnd w:id="102"/>
    </w:p>
    <w:p w:rsidR="006803B1" w:rsidRDefault="006803B1" w:rsidP="00DE32BA">
      <w:pPr>
        <w:pStyle w:val="ListParagraph"/>
        <w:numPr>
          <w:ilvl w:val="0"/>
          <w:numId w:val="14"/>
        </w:numPr>
        <w:rPr>
          <w:rFonts w:ascii="Arial" w:hAnsi="Arial" w:cs="Arial"/>
          <w:lang w:val="en-GB"/>
        </w:rPr>
        <w:pPrChange w:id="103" w:author="Author">
          <w:pPr>
            <w:pStyle w:val="ListParagraph"/>
            <w:numPr>
              <w:numId w:val="15"/>
            </w:numPr>
            <w:tabs>
              <w:tab w:val="num" w:pos="360"/>
            </w:tabs>
            <w:ind w:left="360" w:hanging="360"/>
          </w:pPr>
        </w:pPrChange>
      </w:pPr>
      <w:r w:rsidRPr="00D813B1">
        <w:rPr>
          <w:rFonts w:ascii="Arial" w:hAnsi="Arial" w:cs="Arial"/>
          <w:lang w:val="en-GB"/>
        </w:rPr>
        <w:t>Record Type:</w:t>
      </w:r>
      <w:r>
        <w:rPr>
          <w:rFonts w:ascii="Arial" w:hAnsi="Arial" w:cs="Arial"/>
          <w:lang w:val="en-GB"/>
        </w:rPr>
        <w:t xml:space="preserve"> “Securities Account</w:t>
      </w:r>
      <w:r w:rsidRPr="00D813B1">
        <w:rPr>
          <w:rFonts w:ascii="Arial" w:hAnsi="Arial" w:cs="Arial"/>
          <w:lang w:val="en-GB"/>
        </w:rPr>
        <w:t>”</w:t>
      </w:r>
    </w:p>
    <w:p w:rsidR="006803B1" w:rsidRDefault="006803B1" w:rsidP="00CA3A19">
      <w:pPr>
        <w:pStyle w:val="T2BaseArray"/>
        <w:ind w:left="0" w:firstLine="0"/>
        <w:jc w:val="left"/>
        <w:rPr>
          <w:rFonts w:ascii="Arial" w:hAnsi="Arial" w:cs="Arial"/>
          <w:sz w:val="22"/>
          <w:szCs w:val="22"/>
        </w:rPr>
      </w:pPr>
      <w:r w:rsidRPr="00CA3A19">
        <w:rPr>
          <w:rFonts w:ascii="Arial" w:hAnsi="Arial" w:cs="Arial"/>
          <w:sz w:val="22"/>
          <w:szCs w:val="22"/>
        </w:rPr>
        <w:t xml:space="preserve">The record </w:t>
      </w:r>
      <w:r>
        <w:rPr>
          <w:rFonts w:ascii="Arial" w:hAnsi="Arial" w:cs="Arial"/>
          <w:sz w:val="22"/>
          <w:szCs w:val="22"/>
        </w:rPr>
        <w:t>is used to create</w:t>
      </w:r>
      <w:r w:rsidRPr="00CA3A19">
        <w:rPr>
          <w:rFonts w:ascii="Arial" w:hAnsi="Arial" w:cs="Arial"/>
          <w:sz w:val="22"/>
          <w:szCs w:val="22"/>
        </w:rPr>
        <w:t xml:space="preserve"> a </w:t>
      </w:r>
      <w:r>
        <w:rPr>
          <w:rFonts w:ascii="Arial" w:hAnsi="Arial" w:cs="Arial"/>
          <w:sz w:val="22"/>
          <w:szCs w:val="22"/>
        </w:rPr>
        <w:t>securities account</w:t>
      </w:r>
      <w:r w:rsidRPr="00CA3A19">
        <w:rPr>
          <w:rFonts w:ascii="Arial" w:hAnsi="Arial" w:cs="Arial"/>
          <w:sz w:val="22"/>
          <w:szCs w:val="22"/>
        </w:rPr>
        <w:t>.</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lastRenderedPageBreak/>
        <w:t>ACT.4.1</w:t>
      </w:r>
    </w:p>
    <w:p w:rsidR="006803B1" w:rsidRPr="00CA3A19" w:rsidRDefault="006803B1" w:rsidP="00CA3A19">
      <w:pPr>
        <w:pStyle w:val="T2BaseArray"/>
        <w:ind w:left="0" w:firstLine="0"/>
        <w:jc w:val="left"/>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693"/>
        <w:gridCol w:w="2835"/>
        <w:gridCol w:w="3402"/>
        <w:gridCol w:w="2551"/>
        <w:gridCol w:w="677"/>
        <w:gridCol w:w="678"/>
      </w:tblGrid>
      <w:tr w:rsidR="006803B1" w:rsidRPr="002318F1" w:rsidTr="003904BF">
        <w:trPr>
          <w:cantSplit/>
          <w:trHeight w:val="1260"/>
        </w:trPr>
        <w:tc>
          <w:tcPr>
            <w:tcW w:w="534" w:type="dxa"/>
            <w:shd w:val="pct15" w:color="auto" w:fill="auto"/>
            <w:textDirection w:val="btLr"/>
          </w:tcPr>
          <w:p w:rsidR="006803B1" w:rsidRPr="00E126BE" w:rsidRDefault="006803B1" w:rsidP="00743925">
            <w:pPr>
              <w:ind w:left="113" w:right="113"/>
              <w:jc w:val="center"/>
              <w:rPr>
                <w:rFonts w:ascii="Arial" w:hAnsi="Arial" w:cs="Arial"/>
                <w:b/>
                <w:sz w:val="18"/>
                <w:szCs w:val="18"/>
                <w:lang w:val="en-GB"/>
              </w:rPr>
            </w:pPr>
            <w:r w:rsidRPr="00E126BE">
              <w:rPr>
                <w:rFonts w:ascii="Arial" w:hAnsi="Arial" w:cs="Arial"/>
                <w:b/>
                <w:sz w:val="18"/>
                <w:szCs w:val="18"/>
                <w:lang w:val="en-GB"/>
              </w:rPr>
              <w:t>Flat file  column</w:t>
            </w:r>
          </w:p>
        </w:tc>
        <w:tc>
          <w:tcPr>
            <w:tcW w:w="567" w:type="dxa"/>
            <w:shd w:val="pct15" w:color="auto" w:fill="auto"/>
            <w:textDirection w:val="btLr"/>
          </w:tcPr>
          <w:p w:rsidR="006803B1" w:rsidRPr="00E126BE" w:rsidRDefault="006803B1" w:rsidP="00743925">
            <w:pPr>
              <w:ind w:left="113" w:right="113"/>
              <w:jc w:val="center"/>
              <w:rPr>
                <w:rFonts w:ascii="Arial" w:hAnsi="Arial" w:cs="Arial"/>
                <w:b/>
                <w:sz w:val="18"/>
                <w:szCs w:val="18"/>
                <w:lang w:val="en-GB"/>
              </w:rPr>
            </w:pPr>
            <w:r w:rsidRPr="00E126BE">
              <w:rPr>
                <w:rFonts w:ascii="Arial" w:hAnsi="Arial" w:cs="Arial"/>
                <w:b/>
                <w:sz w:val="18"/>
                <w:szCs w:val="18"/>
                <w:lang w:val="en-GB"/>
              </w:rPr>
              <w:t>Excel Column</w:t>
            </w:r>
          </w:p>
        </w:tc>
        <w:tc>
          <w:tcPr>
            <w:tcW w:w="2693" w:type="dxa"/>
            <w:shd w:val="pct15" w:color="auto" w:fill="auto"/>
          </w:tcPr>
          <w:p w:rsidR="006803B1" w:rsidRPr="00E126BE" w:rsidRDefault="006803B1" w:rsidP="00743925">
            <w:pPr>
              <w:pStyle w:val="T2BaseArray"/>
              <w:ind w:left="0" w:firstLine="0"/>
              <w:jc w:val="center"/>
              <w:rPr>
                <w:rFonts w:ascii="Arial" w:hAnsi="Arial" w:cs="Arial"/>
                <w:b/>
              </w:rPr>
            </w:pPr>
            <w:r w:rsidRPr="00E126BE">
              <w:rPr>
                <w:rFonts w:ascii="Arial" w:hAnsi="Arial" w:cs="Arial"/>
                <w:b/>
              </w:rPr>
              <w:t>Column Name</w:t>
            </w:r>
          </w:p>
        </w:tc>
        <w:tc>
          <w:tcPr>
            <w:tcW w:w="2835" w:type="dxa"/>
            <w:shd w:val="pct15" w:color="auto" w:fill="auto"/>
          </w:tcPr>
          <w:p w:rsidR="006803B1" w:rsidRPr="00E126BE" w:rsidRDefault="006803B1" w:rsidP="00743925">
            <w:pPr>
              <w:pStyle w:val="T2BaseArray"/>
              <w:ind w:left="0" w:firstLine="0"/>
              <w:jc w:val="center"/>
              <w:rPr>
                <w:rFonts w:ascii="Arial" w:hAnsi="Arial" w:cs="Arial"/>
                <w:b/>
              </w:rPr>
            </w:pPr>
            <w:r w:rsidRPr="00E126BE">
              <w:rPr>
                <w:rFonts w:ascii="Arial" w:hAnsi="Arial" w:cs="Arial"/>
                <w:b/>
              </w:rPr>
              <w:t>Format</w:t>
            </w:r>
          </w:p>
        </w:tc>
        <w:tc>
          <w:tcPr>
            <w:tcW w:w="3402" w:type="dxa"/>
            <w:shd w:val="pct15" w:color="auto" w:fill="auto"/>
          </w:tcPr>
          <w:p w:rsidR="006803B1" w:rsidRPr="00E126BE" w:rsidRDefault="006803B1" w:rsidP="00743925">
            <w:pPr>
              <w:pStyle w:val="T2BaseArray"/>
              <w:ind w:left="0" w:firstLine="0"/>
              <w:jc w:val="center"/>
              <w:rPr>
                <w:rFonts w:ascii="Arial" w:hAnsi="Arial" w:cs="Arial"/>
                <w:b/>
              </w:rPr>
            </w:pPr>
            <w:r w:rsidRPr="00E126BE">
              <w:rPr>
                <w:rFonts w:ascii="Arial" w:hAnsi="Arial" w:cs="Arial"/>
                <w:b/>
              </w:rPr>
              <w:t>Description</w:t>
            </w:r>
          </w:p>
        </w:tc>
        <w:tc>
          <w:tcPr>
            <w:tcW w:w="2551" w:type="dxa"/>
            <w:shd w:val="pct15" w:color="auto" w:fill="auto"/>
          </w:tcPr>
          <w:p w:rsidR="006803B1" w:rsidRPr="00E126BE" w:rsidRDefault="006803B1" w:rsidP="00743925">
            <w:pPr>
              <w:pStyle w:val="T2BaseArray"/>
              <w:ind w:left="0" w:firstLine="0"/>
              <w:jc w:val="center"/>
              <w:rPr>
                <w:rFonts w:ascii="Arial" w:hAnsi="Arial" w:cs="Arial"/>
                <w:b/>
              </w:rPr>
            </w:pPr>
            <w:r>
              <w:rPr>
                <w:rFonts w:ascii="Arial" w:hAnsi="Arial" w:cs="Arial"/>
                <w:b/>
              </w:rPr>
              <w:t>Rules</w:t>
            </w:r>
          </w:p>
        </w:tc>
        <w:tc>
          <w:tcPr>
            <w:tcW w:w="677" w:type="dxa"/>
            <w:shd w:val="pct15" w:color="auto" w:fill="auto"/>
            <w:textDirection w:val="btLr"/>
          </w:tcPr>
          <w:p w:rsidR="006803B1" w:rsidRPr="00285F7E" w:rsidRDefault="006803B1" w:rsidP="00743925">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pct15" w:color="auto" w:fill="auto"/>
            <w:textDirection w:val="btLr"/>
          </w:tcPr>
          <w:p w:rsidR="006803B1" w:rsidRPr="00285F7E" w:rsidRDefault="006803B1" w:rsidP="00743925">
            <w:pPr>
              <w:pStyle w:val="T2BaseArray"/>
              <w:ind w:left="113" w:right="113" w:firstLine="0"/>
              <w:jc w:val="center"/>
              <w:rPr>
                <w:rFonts w:ascii="Arial" w:hAnsi="Arial" w:cs="Arial"/>
                <w:b/>
              </w:rPr>
            </w:pPr>
            <w:r>
              <w:rPr>
                <w:rFonts w:ascii="Arial" w:hAnsi="Arial" w:cs="Arial"/>
                <w:b/>
              </w:rPr>
              <w:t>Occurs per Group</w:t>
            </w:r>
          </w:p>
        </w:tc>
      </w:tr>
      <w:tr w:rsidR="006803B1" w:rsidRPr="002318F1" w:rsidTr="003904BF">
        <w:tc>
          <w:tcPr>
            <w:tcW w:w="534" w:type="dxa"/>
          </w:tcPr>
          <w:p w:rsidR="006803B1" w:rsidRPr="00212951" w:rsidRDefault="006803B1" w:rsidP="00142991">
            <w:pPr>
              <w:pStyle w:val="T2BaseArray"/>
              <w:ind w:left="0" w:firstLine="0"/>
              <w:rPr>
                <w:rFonts w:ascii="Arial" w:hAnsi="Arial" w:cs="Arial"/>
              </w:rPr>
            </w:pPr>
            <w:r w:rsidRPr="00212951">
              <w:rPr>
                <w:rFonts w:ascii="Arial" w:hAnsi="Arial" w:cs="Arial"/>
              </w:rPr>
              <w:t>2</w:t>
            </w:r>
          </w:p>
        </w:tc>
        <w:tc>
          <w:tcPr>
            <w:tcW w:w="567" w:type="dxa"/>
          </w:tcPr>
          <w:p w:rsidR="006803B1" w:rsidRPr="00212951" w:rsidRDefault="006803B1" w:rsidP="00142991">
            <w:pPr>
              <w:pStyle w:val="T2BaseArray"/>
              <w:ind w:left="0" w:firstLine="0"/>
              <w:rPr>
                <w:rFonts w:ascii="Arial" w:hAnsi="Arial" w:cs="Arial"/>
              </w:rPr>
            </w:pPr>
            <w:r w:rsidRPr="00212951">
              <w:rPr>
                <w:rFonts w:ascii="Arial" w:hAnsi="Arial" w:cs="Arial"/>
              </w:rPr>
              <w:t>B</w:t>
            </w:r>
          </w:p>
        </w:tc>
        <w:tc>
          <w:tcPr>
            <w:tcW w:w="2693" w:type="dxa"/>
          </w:tcPr>
          <w:p w:rsidR="006803B1" w:rsidRPr="00212951" w:rsidRDefault="006803B1" w:rsidP="00142991">
            <w:pPr>
              <w:pStyle w:val="T2BaseArray"/>
              <w:ind w:left="0" w:firstLine="0"/>
              <w:rPr>
                <w:rFonts w:ascii="Arial" w:hAnsi="Arial" w:cs="Arial"/>
              </w:rPr>
            </w:pPr>
            <w:r w:rsidRPr="00212951">
              <w:rPr>
                <w:rFonts w:ascii="Arial" w:hAnsi="Arial" w:cs="Arial"/>
              </w:rPr>
              <w:t>Record Id</w:t>
            </w:r>
          </w:p>
        </w:tc>
        <w:tc>
          <w:tcPr>
            <w:tcW w:w="2835" w:type="dxa"/>
          </w:tcPr>
          <w:p w:rsidR="006803B1" w:rsidRPr="00212951" w:rsidRDefault="006803B1" w:rsidP="00142991">
            <w:pPr>
              <w:pStyle w:val="T2BaseArray"/>
              <w:ind w:left="0" w:firstLine="0"/>
              <w:rPr>
                <w:rFonts w:ascii="Arial" w:hAnsi="Arial" w:cs="Arial"/>
              </w:rPr>
            </w:pPr>
            <w:r w:rsidRPr="00212951">
              <w:rPr>
                <w:rFonts w:ascii="Arial" w:hAnsi="Arial" w:cs="Arial"/>
              </w:rPr>
              <w:t>NUMERIC (10)</w:t>
            </w:r>
          </w:p>
        </w:tc>
        <w:tc>
          <w:tcPr>
            <w:tcW w:w="3402" w:type="dxa"/>
          </w:tcPr>
          <w:p w:rsidR="006803B1" w:rsidRPr="00212951" w:rsidRDefault="006803B1" w:rsidP="00142991">
            <w:pPr>
              <w:pStyle w:val="T2BaseArray"/>
              <w:ind w:left="0" w:firstLine="0"/>
              <w:rPr>
                <w:rFonts w:ascii="Arial" w:hAnsi="Arial" w:cs="Arial"/>
              </w:rPr>
            </w:pPr>
            <w:r w:rsidRPr="00212951">
              <w:rPr>
                <w:rFonts w:ascii="Arial" w:hAnsi="Arial" w:cs="Arial"/>
              </w:rPr>
              <w:t>Unique identifier of the record</w:t>
            </w:r>
            <w:r>
              <w:rPr>
                <w:rFonts w:ascii="Arial" w:hAnsi="Arial" w:cs="Arial"/>
              </w:rPr>
              <w:t>.</w:t>
            </w:r>
          </w:p>
        </w:tc>
        <w:tc>
          <w:tcPr>
            <w:tcW w:w="2551" w:type="dxa"/>
          </w:tcPr>
          <w:p w:rsidR="006803B1" w:rsidRPr="00212951" w:rsidRDefault="006803B1" w:rsidP="00142991">
            <w:pPr>
              <w:pStyle w:val="T2BaseArray"/>
              <w:ind w:left="0" w:firstLine="0"/>
              <w:rPr>
                <w:rFonts w:ascii="Arial" w:hAnsi="Arial" w:cs="Arial"/>
              </w:rPr>
            </w:pPr>
            <w:r>
              <w:rPr>
                <w:rFonts w:ascii="Arial" w:hAnsi="Arial" w:cs="Arial"/>
              </w:rPr>
              <w:t>Must occur in each line of the record.</w:t>
            </w:r>
          </w:p>
        </w:tc>
        <w:tc>
          <w:tcPr>
            <w:tcW w:w="677" w:type="dxa"/>
          </w:tcPr>
          <w:p w:rsidR="006803B1" w:rsidRPr="00212951" w:rsidRDefault="006803B1" w:rsidP="00142991">
            <w:pPr>
              <w:pStyle w:val="T2BaseArray"/>
              <w:ind w:left="0" w:firstLine="0"/>
              <w:rPr>
                <w:rFonts w:ascii="Arial" w:hAnsi="Arial" w:cs="Arial"/>
              </w:rPr>
            </w:pPr>
            <w:r w:rsidRPr="00212951">
              <w:rPr>
                <w:rFonts w:ascii="Arial" w:hAnsi="Arial" w:cs="Arial"/>
              </w:rPr>
              <w:t>1..n</w:t>
            </w:r>
          </w:p>
        </w:tc>
        <w:tc>
          <w:tcPr>
            <w:tcW w:w="678" w:type="dxa"/>
          </w:tcPr>
          <w:p w:rsidR="006803B1" w:rsidRPr="00212951" w:rsidRDefault="006803B1" w:rsidP="00142991">
            <w:pPr>
              <w:pStyle w:val="T2BaseArray"/>
              <w:ind w:left="0" w:firstLine="0"/>
              <w:rPr>
                <w:rFonts w:ascii="Arial" w:hAnsi="Arial" w:cs="Arial"/>
              </w:rPr>
            </w:pPr>
          </w:p>
        </w:tc>
      </w:tr>
      <w:tr w:rsidR="006803B1" w:rsidRPr="002318F1" w:rsidTr="003904BF">
        <w:tc>
          <w:tcPr>
            <w:tcW w:w="10031" w:type="dxa"/>
            <w:gridSpan w:val="5"/>
            <w:shd w:val="clear" w:color="auto" w:fill="F2F2F2"/>
          </w:tcPr>
          <w:p w:rsidR="006803B1" w:rsidRPr="00212951" w:rsidRDefault="006803B1" w:rsidP="00142991">
            <w:pPr>
              <w:pStyle w:val="T2BaseArray"/>
              <w:ind w:left="0" w:firstLine="0"/>
              <w:rPr>
                <w:rFonts w:ascii="Arial" w:hAnsi="Arial" w:cs="Arial"/>
              </w:rPr>
            </w:pPr>
            <w:r w:rsidRPr="00212951">
              <w:rPr>
                <w:rFonts w:ascii="Arial" w:hAnsi="Arial" w:cs="Arial"/>
              </w:rPr>
              <w:t>Group “Securities Account”</w:t>
            </w:r>
          </w:p>
        </w:tc>
        <w:tc>
          <w:tcPr>
            <w:tcW w:w="2551" w:type="dxa"/>
            <w:shd w:val="clear" w:color="auto" w:fill="F2F2F2"/>
          </w:tcPr>
          <w:p w:rsidR="006803B1" w:rsidRPr="00212951" w:rsidRDefault="006803B1" w:rsidP="00AA4396">
            <w:pPr>
              <w:pStyle w:val="Default"/>
              <w:spacing w:before="60"/>
              <w:jc w:val="both"/>
              <w:rPr>
                <w:rFonts w:ascii="Arial" w:hAnsi="Arial" w:cs="Arial"/>
                <w:color w:val="auto"/>
                <w:sz w:val="18"/>
                <w:szCs w:val="18"/>
                <w:lang w:val="en-GB" w:eastAsia="fr-FR"/>
              </w:rPr>
            </w:pPr>
          </w:p>
        </w:tc>
        <w:tc>
          <w:tcPr>
            <w:tcW w:w="677" w:type="dxa"/>
            <w:shd w:val="clear" w:color="auto" w:fill="F2F2F2"/>
          </w:tcPr>
          <w:p w:rsidR="006803B1" w:rsidRPr="00212951" w:rsidRDefault="006803B1" w:rsidP="00AC38BE">
            <w:pPr>
              <w:pStyle w:val="T2BaseArray"/>
              <w:ind w:left="0" w:firstLine="0"/>
              <w:rPr>
                <w:rFonts w:ascii="Arial" w:hAnsi="Arial" w:cs="Arial"/>
              </w:rPr>
            </w:pPr>
            <w:r w:rsidRPr="00212951">
              <w:rPr>
                <w:rFonts w:ascii="Arial" w:hAnsi="Arial" w:cs="Arial"/>
              </w:rPr>
              <w:t>1..1</w:t>
            </w:r>
          </w:p>
        </w:tc>
        <w:tc>
          <w:tcPr>
            <w:tcW w:w="678" w:type="dxa"/>
            <w:shd w:val="clear" w:color="auto" w:fill="F2F2F2"/>
          </w:tcPr>
          <w:p w:rsidR="006803B1" w:rsidRPr="00212951" w:rsidRDefault="006803B1" w:rsidP="00AC38BE">
            <w:pPr>
              <w:pStyle w:val="T2BaseArray"/>
              <w:ind w:left="0" w:firstLine="0"/>
              <w:rPr>
                <w:rFonts w:ascii="Arial" w:hAnsi="Arial" w:cs="Arial"/>
              </w:rPr>
            </w:pPr>
          </w:p>
        </w:tc>
      </w:tr>
      <w:tr w:rsidR="006803B1" w:rsidRPr="002318F1" w:rsidTr="003904BF">
        <w:tc>
          <w:tcPr>
            <w:tcW w:w="534" w:type="dxa"/>
          </w:tcPr>
          <w:p w:rsidR="006803B1" w:rsidRPr="00212951" w:rsidRDefault="006803B1" w:rsidP="00CC7EDF">
            <w:pPr>
              <w:pStyle w:val="T2BaseArray"/>
              <w:ind w:left="0" w:firstLine="0"/>
              <w:rPr>
                <w:rFonts w:ascii="Arial" w:hAnsi="Arial" w:cs="Arial"/>
              </w:rPr>
            </w:pPr>
            <w:r w:rsidRPr="00212951">
              <w:rPr>
                <w:rFonts w:ascii="Arial" w:hAnsi="Arial" w:cs="Arial"/>
              </w:rPr>
              <w:t>3</w:t>
            </w:r>
          </w:p>
        </w:tc>
        <w:tc>
          <w:tcPr>
            <w:tcW w:w="567" w:type="dxa"/>
          </w:tcPr>
          <w:p w:rsidR="006803B1" w:rsidRPr="00212951" w:rsidRDefault="006803B1" w:rsidP="00CC7EDF">
            <w:pPr>
              <w:pStyle w:val="T2BaseArray"/>
              <w:ind w:left="0" w:firstLine="0"/>
              <w:rPr>
                <w:rFonts w:ascii="Arial" w:hAnsi="Arial" w:cs="Arial"/>
              </w:rPr>
            </w:pPr>
            <w:r w:rsidRPr="00212951">
              <w:rPr>
                <w:rFonts w:ascii="Arial" w:hAnsi="Arial" w:cs="Arial"/>
              </w:rPr>
              <w:t>C</w:t>
            </w:r>
          </w:p>
        </w:tc>
        <w:tc>
          <w:tcPr>
            <w:tcW w:w="2693" w:type="dxa"/>
          </w:tcPr>
          <w:p w:rsidR="006803B1" w:rsidRPr="00212951" w:rsidRDefault="006803B1" w:rsidP="00CC7EDF">
            <w:pPr>
              <w:pStyle w:val="T2BaseArray"/>
              <w:ind w:left="0" w:firstLine="0"/>
              <w:rPr>
                <w:rFonts w:ascii="Arial" w:hAnsi="Arial" w:cs="Arial"/>
              </w:rPr>
            </w:pPr>
            <w:r w:rsidRPr="00212951">
              <w:rPr>
                <w:rFonts w:ascii="Arial" w:hAnsi="Arial" w:cs="Arial"/>
              </w:rPr>
              <w:t>Securities Account Number</w:t>
            </w:r>
          </w:p>
        </w:tc>
        <w:tc>
          <w:tcPr>
            <w:tcW w:w="2835" w:type="dxa"/>
          </w:tcPr>
          <w:p w:rsidR="006803B1" w:rsidRPr="00212951" w:rsidRDefault="006803B1" w:rsidP="00CC7EDF">
            <w:pPr>
              <w:pStyle w:val="T2BaseArray"/>
              <w:ind w:left="0" w:firstLine="0"/>
              <w:rPr>
                <w:rFonts w:ascii="Arial" w:hAnsi="Arial" w:cs="Arial"/>
              </w:rPr>
            </w:pPr>
            <w:r w:rsidRPr="00212951">
              <w:rPr>
                <w:rFonts w:ascii="Arial" w:hAnsi="Arial" w:cs="Arial"/>
              </w:rPr>
              <w:t>VARCHAR (35)</w:t>
            </w:r>
          </w:p>
        </w:tc>
        <w:tc>
          <w:tcPr>
            <w:tcW w:w="3402" w:type="dxa"/>
          </w:tcPr>
          <w:p w:rsidR="006803B1" w:rsidRPr="00212951" w:rsidRDefault="006803B1" w:rsidP="00CC7EDF">
            <w:pPr>
              <w:pStyle w:val="T2BaseArray"/>
              <w:ind w:left="0" w:firstLine="0"/>
              <w:rPr>
                <w:rFonts w:ascii="Arial" w:hAnsi="Arial" w:cs="Arial"/>
              </w:rPr>
            </w:pPr>
            <w:r w:rsidRPr="00212951">
              <w:rPr>
                <w:rFonts w:ascii="Arial" w:hAnsi="Arial" w:cs="Arial"/>
              </w:rPr>
              <w:t>Unique securities account number</w:t>
            </w:r>
            <w:r>
              <w:rPr>
                <w:rFonts w:ascii="Arial" w:hAnsi="Arial" w:cs="Arial"/>
              </w:rPr>
              <w:t>.</w:t>
            </w:r>
          </w:p>
          <w:p w:rsidR="006803B1" w:rsidRPr="00212951" w:rsidRDefault="006803B1" w:rsidP="00CC7EDF">
            <w:pPr>
              <w:pStyle w:val="T2BaseArray"/>
              <w:ind w:left="0" w:firstLine="0"/>
              <w:rPr>
                <w:rFonts w:ascii="Arial" w:hAnsi="Arial" w:cs="Arial"/>
              </w:rPr>
            </w:pPr>
          </w:p>
        </w:tc>
        <w:tc>
          <w:tcPr>
            <w:tcW w:w="2551" w:type="dxa"/>
          </w:tcPr>
          <w:p w:rsidR="006803B1" w:rsidRPr="00212951" w:rsidRDefault="006803B1" w:rsidP="00CC7EDF">
            <w:pPr>
              <w:pStyle w:val="T2BaseArray"/>
              <w:ind w:left="0" w:firstLine="0"/>
              <w:rPr>
                <w:rFonts w:ascii="Arial" w:hAnsi="Arial" w:cs="Arial"/>
              </w:rPr>
            </w:pPr>
          </w:p>
        </w:tc>
        <w:tc>
          <w:tcPr>
            <w:tcW w:w="677" w:type="dxa"/>
          </w:tcPr>
          <w:p w:rsidR="006803B1" w:rsidRPr="00212951" w:rsidRDefault="006803B1" w:rsidP="00CC7EDF">
            <w:pPr>
              <w:pStyle w:val="T2BaseArray"/>
              <w:ind w:left="0" w:firstLine="0"/>
              <w:rPr>
                <w:rFonts w:ascii="Arial" w:hAnsi="Arial" w:cs="Arial"/>
              </w:rPr>
            </w:pPr>
          </w:p>
        </w:tc>
        <w:tc>
          <w:tcPr>
            <w:tcW w:w="678" w:type="dxa"/>
          </w:tcPr>
          <w:p w:rsidR="006803B1" w:rsidRPr="00212951" w:rsidRDefault="006803B1" w:rsidP="00CC7EDF">
            <w:pPr>
              <w:pStyle w:val="T2BaseArray"/>
              <w:ind w:left="0" w:firstLine="0"/>
              <w:rPr>
                <w:rFonts w:ascii="Arial" w:hAnsi="Arial" w:cs="Arial"/>
              </w:rPr>
            </w:pPr>
            <w:r w:rsidRPr="00212951">
              <w:rPr>
                <w:rFonts w:ascii="Arial" w:hAnsi="Arial" w:cs="Arial"/>
              </w:rPr>
              <w:t>1..1</w:t>
            </w:r>
          </w:p>
        </w:tc>
      </w:tr>
      <w:tr w:rsidR="006803B1" w:rsidRPr="002318F1" w:rsidTr="003904BF">
        <w:tc>
          <w:tcPr>
            <w:tcW w:w="534" w:type="dxa"/>
          </w:tcPr>
          <w:p w:rsidR="006803B1" w:rsidRPr="00212951" w:rsidRDefault="006803B1" w:rsidP="00CC7EDF">
            <w:pPr>
              <w:pStyle w:val="T2BaseArray"/>
              <w:ind w:left="0" w:firstLine="0"/>
              <w:rPr>
                <w:rFonts w:ascii="Arial" w:hAnsi="Arial" w:cs="Arial"/>
              </w:rPr>
            </w:pPr>
            <w:r w:rsidRPr="00212951">
              <w:rPr>
                <w:rFonts w:ascii="Arial" w:hAnsi="Arial" w:cs="Arial"/>
              </w:rPr>
              <w:t>4</w:t>
            </w:r>
          </w:p>
        </w:tc>
        <w:tc>
          <w:tcPr>
            <w:tcW w:w="567" w:type="dxa"/>
          </w:tcPr>
          <w:p w:rsidR="006803B1" w:rsidRPr="00212951" w:rsidRDefault="006803B1" w:rsidP="00CC7EDF">
            <w:pPr>
              <w:pStyle w:val="T2BaseArray"/>
              <w:ind w:left="0" w:firstLine="0"/>
              <w:rPr>
                <w:rFonts w:ascii="Arial" w:hAnsi="Arial" w:cs="Arial"/>
              </w:rPr>
            </w:pPr>
            <w:r w:rsidRPr="00212951">
              <w:rPr>
                <w:rFonts w:ascii="Arial" w:hAnsi="Arial" w:cs="Arial"/>
              </w:rPr>
              <w:t>D</w:t>
            </w:r>
          </w:p>
        </w:tc>
        <w:tc>
          <w:tcPr>
            <w:tcW w:w="2693" w:type="dxa"/>
          </w:tcPr>
          <w:p w:rsidR="006803B1" w:rsidRPr="00212951" w:rsidRDefault="006803B1" w:rsidP="00CC7EDF">
            <w:pPr>
              <w:pStyle w:val="T2BaseArray"/>
              <w:ind w:left="0" w:firstLine="0"/>
              <w:rPr>
                <w:rFonts w:ascii="Arial" w:hAnsi="Arial" w:cs="Arial"/>
              </w:rPr>
            </w:pPr>
            <w:r w:rsidRPr="00212951">
              <w:rPr>
                <w:rFonts w:ascii="Arial" w:hAnsi="Arial" w:cs="Arial"/>
              </w:rPr>
              <w:t>Securities Account Type</w:t>
            </w:r>
          </w:p>
        </w:tc>
        <w:tc>
          <w:tcPr>
            <w:tcW w:w="2835" w:type="dxa"/>
          </w:tcPr>
          <w:p w:rsidR="006803B1" w:rsidRPr="00212951" w:rsidRDefault="006803B1" w:rsidP="00CC7EDF">
            <w:pPr>
              <w:pStyle w:val="T2BaseArray"/>
              <w:ind w:left="0" w:firstLine="0"/>
              <w:rPr>
                <w:rFonts w:ascii="Arial" w:hAnsi="Arial" w:cs="Arial"/>
              </w:rPr>
            </w:pPr>
            <w:r w:rsidRPr="00212951">
              <w:rPr>
                <w:rFonts w:ascii="Arial" w:hAnsi="Arial" w:cs="Arial"/>
              </w:rPr>
              <w:t>Possible values:</w:t>
            </w:r>
          </w:p>
          <w:p w:rsidR="006803B1" w:rsidRPr="00212951" w:rsidRDefault="006803B1" w:rsidP="00DE32BA">
            <w:pPr>
              <w:pStyle w:val="T2BaseArray"/>
              <w:numPr>
                <w:ilvl w:val="0"/>
                <w:numId w:val="14"/>
              </w:numPr>
              <w:rPr>
                <w:rFonts w:ascii="Arial" w:hAnsi="Arial" w:cs="Arial"/>
              </w:rPr>
              <w:pPrChange w:id="104" w:author="Author">
                <w:pPr>
                  <w:pStyle w:val="T2BaseArray"/>
                  <w:framePr w:hSpace="141" w:wrap="around" w:vAnchor="text" w:hAnchor="margin" w:xAlign="right" w:y="145"/>
                  <w:numPr>
                    <w:numId w:val="15"/>
                  </w:numPr>
                  <w:tabs>
                    <w:tab w:val="num" w:pos="360"/>
                  </w:tabs>
                  <w:ind w:left="360" w:hanging="360"/>
                </w:pPr>
              </w:pPrChange>
            </w:pPr>
            <w:r>
              <w:rPr>
                <w:rFonts w:ascii="Arial" w:hAnsi="Arial" w:cs="Arial"/>
              </w:rPr>
              <w:t>CSDM</w:t>
            </w:r>
          </w:p>
          <w:p w:rsidR="006803B1" w:rsidRPr="00191EA5" w:rsidRDefault="006803B1" w:rsidP="00DE32BA">
            <w:pPr>
              <w:pStyle w:val="T2BaseArray"/>
              <w:numPr>
                <w:ilvl w:val="0"/>
                <w:numId w:val="14"/>
              </w:numPr>
              <w:rPr>
                <w:rFonts w:ascii="Arial" w:hAnsi="Arial" w:cs="Arial"/>
              </w:rPr>
              <w:pPrChange w:id="105" w:author="Author">
                <w:pPr>
                  <w:pStyle w:val="T2BaseArray"/>
                  <w:framePr w:hSpace="141" w:wrap="around" w:vAnchor="text" w:hAnchor="margin" w:xAlign="right" w:y="145"/>
                  <w:numPr>
                    <w:numId w:val="15"/>
                  </w:numPr>
                  <w:tabs>
                    <w:tab w:val="num" w:pos="360"/>
                  </w:tabs>
                  <w:ind w:left="360" w:hanging="360"/>
                </w:pPr>
              </w:pPrChange>
            </w:pPr>
            <w:r w:rsidRPr="00191EA5">
              <w:rPr>
                <w:rFonts w:ascii="Arial" w:hAnsi="Arial" w:cs="Arial"/>
              </w:rPr>
              <w:t xml:space="preserve">CSDP </w:t>
            </w:r>
          </w:p>
          <w:p w:rsidR="006803B1" w:rsidRPr="00212951" w:rsidRDefault="006803B1" w:rsidP="00DE32BA">
            <w:pPr>
              <w:pStyle w:val="T2BaseArray"/>
              <w:numPr>
                <w:ilvl w:val="0"/>
                <w:numId w:val="14"/>
              </w:numPr>
              <w:rPr>
                <w:rFonts w:ascii="Arial" w:hAnsi="Arial" w:cs="Arial"/>
              </w:rPr>
              <w:pPrChange w:id="106" w:author="Author">
                <w:pPr>
                  <w:pStyle w:val="T2BaseArray"/>
                  <w:framePr w:hSpace="141" w:wrap="around" w:vAnchor="text" w:hAnchor="margin" w:xAlign="right" w:y="145"/>
                  <w:numPr>
                    <w:numId w:val="15"/>
                  </w:numPr>
                  <w:tabs>
                    <w:tab w:val="num" w:pos="360"/>
                  </w:tabs>
                  <w:ind w:left="360" w:hanging="360"/>
                </w:pPr>
              </w:pPrChange>
            </w:pPr>
            <w:r w:rsidRPr="00191EA5">
              <w:rPr>
                <w:rFonts w:ascii="Arial" w:hAnsi="Arial" w:cs="Arial"/>
              </w:rPr>
              <w:t>ICSA</w:t>
            </w:r>
          </w:p>
          <w:p w:rsidR="006803B1" w:rsidRPr="00212951" w:rsidRDefault="006803B1" w:rsidP="00DE32BA">
            <w:pPr>
              <w:pStyle w:val="T2BaseArray"/>
              <w:numPr>
                <w:ilvl w:val="0"/>
                <w:numId w:val="14"/>
              </w:numPr>
              <w:rPr>
                <w:rFonts w:ascii="Arial" w:hAnsi="Arial" w:cs="Arial"/>
              </w:rPr>
              <w:pPrChange w:id="107" w:author="Author">
                <w:pPr>
                  <w:pStyle w:val="T2BaseArray"/>
                  <w:framePr w:hSpace="141" w:wrap="around" w:vAnchor="text" w:hAnchor="margin" w:xAlign="right" w:y="145"/>
                  <w:numPr>
                    <w:numId w:val="15"/>
                  </w:numPr>
                  <w:tabs>
                    <w:tab w:val="num" w:pos="360"/>
                  </w:tabs>
                  <w:ind w:left="360" w:hanging="360"/>
                </w:pPr>
              </w:pPrChange>
            </w:pPr>
            <w:r>
              <w:rPr>
                <w:rFonts w:ascii="Arial" w:hAnsi="Arial" w:cs="Arial"/>
              </w:rPr>
              <w:t>TOFF</w:t>
            </w:r>
          </w:p>
          <w:p w:rsidR="006803B1" w:rsidRPr="00212951" w:rsidRDefault="006803B1" w:rsidP="00DE32BA">
            <w:pPr>
              <w:pStyle w:val="T2BaseArray"/>
              <w:numPr>
                <w:ilvl w:val="0"/>
                <w:numId w:val="14"/>
              </w:numPr>
              <w:rPr>
                <w:rFonts w:ascii="Arial" w:hAnsi="Arial" w:cs="Arial"/>
              </w:rPr>
              <w:pPrChange w:id="108" w:author="Author">
                <w:pPr>
                  <w:pStyle w:val="T2BaseArray"/>
                  <w:framePr w:hSpace="141" w:wrap="around" w:vAnchor="text" w:hAnchor="margin" w:xAlign="right" w:y="145"/>
                  <w:numPr>
                    <w:numId w:val="15"/>
                  </w:numPr>
                  <w:tabs>
                    <w:tab w:val="num" w:pos="360"/>
                  </w:tabs>
                  <w:ind w:left="360" w:hanging="360"/>
                </w:pPr>
              </w:pPrChange>
            </w:pPr>
            <w:r>
              <w:rPr>
                <w:rFonts w:ascii="Arial" w:hAnsi="Arial" w:cs="Arial"/>
              </w:rPr>
              <w:t>CSDO</w:t>
            </w:r>
          </w:p>
          <w:p w:rsidR="006803B1" w:rsidRPr="00212951" w:rsidRDefault="006803B1" w:rsidP="00DE32BA">
            <w:pPr>
              <w:pStyle w:val="T2BaseArray"/>
              <w:numPr>
                <w:ilvl w:val="0"/>
                <w:numId w:val="14"/>
              </w:numPr>
              <w:rPr>
                <w:rFonts w:ascii="Arial" w:hAnsi="Arial" w:cs="Arial"/>
              </w:rPr>
              <w:pPrChange w:id="109" w:author="Author">
                <w:pPr>
                  <w:pStyle w:val="T2BaseArray"/>
                  <w:framePr w:hSpace="141" w:wrap="around" w:vAnchor="text" w:hAnchor="margin" w:xAlign="right" w:y="145"/>
                  <w:numPr>
                    <w:numId w:val="15"/>
                  </w:numPr>
                  <w:tabs>
                    <w:tab w:val="num" w:pos="360"/>
                  </w:tabs>
                  <w:ind w:left="360" w:hanging="360"/>
                </w:pPr>
              </w:pPrChange>
            </w:pPr>
            <w:r>
              <w:rPr>
                <w:rFonts w:ascii="Arial" w:hAnsi="Arial" w:cs="Arial"/>
              </w:rPr>
              <w:t>ISSA</w:t>
            </w:r>
          </w:p>
        </w:tc>
        <w:tc>
          <w:tcPr>
            <w:tcW w:w="3402" w:type="dxa"/>
          </w:tcPr>
          <w:p w:rsidR="006803B1" w:rsidRDefault="006803B1" w:rsidP="00191EA5">
            <w:pPr>
              <w:pStyle w:val="T2BaseArray"/>
              <w:ind w:left="0" w:firstLine="0"/>
              <w:rPr>
                <w:rFonts w:ascii="Arial" w:hAnsi="Arial" w:cs="Arial"/>
              </w:rPr>
            </w:pPr>
            <w:r w:rsidRPr="00212951">
              <w:rPr>
                <w:rFonts w:ascii="Arial" w:hAnsi="Arial" w:cs="Arial"/>
              </w:rPr>
              <w:t xml:space="preserve">Classification </w:t>
            </w:r>
            <w:r>
              <w:rPr>
                <w:rFonts w:ascii="Arial" w:hAnsi="Arial" w:cs="Arial"/>
              </w:rPr>
              <w:t>of</w:t>
            </w:r>
            <w:r w:rsidRPr="00212951">
              <w:rPr>
                <w:rFonts w:ascii="Arial" w:hAnsi="Arial" w:cs="Arial"/>
              </w:rPr>
              <w:t xml:space="preserve"> the </w:t>
            </w:r>
            <w:r>
              <w:rPr>
                <w:rFonts w:ascii="Arial" w:hAnsi="Arial" w:cs="Arial"/>
              </w:rPr>
              <w:t>s</w:t>
            </w:r>
            <w:r w:rsidRPr="00212951">
              <w:rPr>
                <w:rFonts w:ascii="Arial" w:hAnsi="Arial" w:cs="Arial"/>
              </w:rPr>
              <w:t xml:space="preserve">ecurities </w:t>
            </w:r>
            <w:r>
              <w:rPr>
                <w:rFonts w:ascii="Arial" w:hAnsi="Arial" w:cs="Arial"/>
              </w:rPr>
              <w:t>a</w:t>
            </w:r>
            <w:r w:rsidRPr="00212951">
              <w:rPr>
                <w:rFonts w:ascii="Arial" w:hAnsi="Arial" w:cs="Arial"/>
              </w:rPr>
              <w:t>ccount</w:t>
            </w:r>
            <w:r>
              <w:rPr>
                <w:rFonts w:ascii="Arial" w:hAnsi="Arial" w:cs="Arial"/>
              </w:rPr>
              <w:t>:</w:t>
            </w:r>
          </w:p>
          <w:p w:rsidR="006803B1" w:rsidRPr="00212951" w:rsidRDefault="006803B1" w:rsidP="00DE32BA">
            <w:pPr>
              <w:pStyle w:val="T2BaseArray"/>
              <w:numPr>
                <w:ilvl w:val="0"/>
                <w:numId w:val="14"/>
              </w:numPr>
              <w:rPr>
                <w:rFonts w:ascii="Arial" w:hAnsi="Arial" w:cs="Arial"/>
              </w:rPr>
              <w:pPrChange w:id="110" w:author="Author">
                <w:pPr>
                  <w:pStyle w:val="T2BaseArray"/>
                  <w:framePr w:hSpace="141" w:wrap="around" w:vAnchor="text" w:hAnchor="margin" w:xAlign="right" w:y="145"/>
                  <w:numPr>
                    <w:numId w:val="15"/>
                  </w:numPr>
                  <w:tabs>
                    <w:tab w:val="num" w:pos="360"/>
                  </w:tabs>
                  <w:ind w:left="360" w:hanging="360"/>
                </w:pPr>
              </w:pPrChange>
            </w:pPr>
            <w:r>
              <w:rPr>
                <w:rFonts w:ascii="Arial" w:hAnsi="Arial" w:cs="Arial"/>
              </w:rPr>
              <w:t>CSDM = CSD mirror a</w:t>
            </w:r>
            <w:r w:rsidRPr="00212951">
              <w:rPr>
                <w:rFonts w:ascii="Arial" w:hAnsi="Arial" w:cs="Arial"/>
              </w:rPr>
              <w:t>ccount</w:t>
            </w:r>
          </w:p>
          <w:p w:rsidR="006803B1" w:rsidRPr="00212951" w:rsidRDefault="006803B1" w:rsidP="00DE32BA">
            <w:pPr>
              <w:pStyle w:val="T2BaseArray"/>
              <w:numPr>
                <w:ilvl w:val="0"/>
                <w:numId w:val="14"/>
              </w:numPr>
              <w:rPr>
                <w:rFonts w:ascii="Arial" w:hAnsi="Arial" w:cs="Arial"/>
              </w:rPr>
              <w:pPrChange w:id="111" w:author="Author">
                <w:pPr>
                  <w:pStyle w:val="T2BaseArray"/>
                  <w:framePr w:hSpace="141" w:wrap="around" w:vAnchor="text" w:hAnchor="margin" w:xAlign="right" w:y="145"/>
                  <w:numPr>
                    <w:numId w:val="15"/>
                  </w:numPr>
                  <w:tabs>
                    <w:tab w:val="num" w:pos="360"/>
                  </w:tabs>
                  <w:ind w:left="360" w:hanging="360"/>
                </w:pPr>
              </w:pPrChange>
            </w:pPr>
            <w:r>
              <w:rPr>
                <w:rFonts w:ascii="Arial" w:hAnsi="Arial" w:cs="Arial"/>
              </w:rPr>
              <w:t>CSDP = CSD participant a</w:t>
            </w:r>
            <w:r w:rsidRPr="00212951">
              <w:rPr>
                <w:rFonts w:ascii="Arial" w:hAnsi="Arial" w:cs="Arial"/>
              </w:rPr>
              <w:t xml:space="preserve">ccount </w:t>
            </w:r>
          </w:p>
          <w:p w:rsidR="006803B1" w:rsidRPr="00212951" w:rsidRDefault="006803B1" w:rsidP="00DE32BA">
            <w:pPr>
              <w:pStyle w:val="T2BaseArray"/>
              <w:numPr>
                <w:ilvl w:val="0"/>
                <w:numId w:val="14"/>
              </w:numPr>
              <w:rPr>
                <w:rFonts w:ascii="Arial" w:hAnsi="Arial" w:cs="Arial"/>
              </w:rPr>
              <w:pPrChange w:id="112" w:author="Author">
                <w:pPr>
                  <w:pStyle w:val="T2BaseArray"/>
                  <w:framePr w:hSpace="141" w:wrap="around" w:vAnchor="text" w:hAnchor="margin" w:xAlign="right" w:y="145"/>
                  <w:numPr>
                    <w:numId w:val="15"/>
                  </w:numPr>
                  <w:tabs>
                    <w:tab w:val="num" w:pos="360"/>
                  </w:tabs>
                  <w:ind w:left="360" w:hanging="360"/>
                </w:pPr>
              </w:pPrChange>
            </w:pPr>
            <w:r>
              <w:rPr>
                <w:rFonts w:ascii="Arial" w:hAnsi="Arial" w:cs="Arial"/>
              </w:rPr>
              <w:t>ICSA = Inter-CSD a</w:t>
            </w:r>
            <w:r w:rsidRPr="00212951">
              <w:rPr>
                <w:rFonts w:ascii="Arial" w:hAnsi="Arial" w:cs="Arial"/>
              </w:rPr>
              <w:t>ccount</w:t>
            </w:r>
          </w:p>
          <w:p w:rsidR="006803B1" w:rsidRPr="00212951" w:rsidRDefault="006803B1" w:rsidP="00DE32BA">
            <w:pPr>
              <w:pStyle w:val="T2BaseArray"/>
              <w:numPr>
                <w:ilvl w:val="0"/>
                <w:numId w:val="14"/>
              </w:numPr>
              <w:rPr>
                <w:rFonts w:ascii="Arial" w:hAnsi="Arial" w:cs="Arial"/>
              </w:rPr>
              <w:pPrChange w:id="113" w:author="Author">
                <w:pPr>
                  <w:pStyle w:val="T2BaseArray"/>
                  <w:framePr w:hSpace="141" w:wrap="around" w:vAnchor="text" w:hAnchor="margin" w:xAlign="right" w:y="145"/>
                  <w:numPr>
                    <w:numId w:val="15"/>
                  </w:numPr>
                  <w:tabs>
                    <w:tab w:val="num" w:pos="360"/>
                  </w:tabs>
                  <w:ind w:left="360" w:hanging="360"/>
                </w:pPr>
              </w:pPrChange>
            </w:pPr>
            <w:r>
              <w:rPr>
                <w:rFonts w:ascii="Arial" w:hAnsi="Arial" w:cs="Arial"/>
              </w:rPr>
              <w:t xml:space="preserve">TOFF = </w:t>
            </w:r>
            <w:r w:rsidRPr="00212951">
              <w:rPr>
                <w:rFonts w:ascii="Arial" w:hAnsi="Arial" w:cs="Arial"/>
              </w:rPr>
              <w:t xml:space="preserve">T2S technical </w:t>
            </w:r>
            <w:r>
              <w:rPr>
                <w:rFonts w:ascii="Arial" w:hAnsi="Arial" w:cs="Arial"/>
              </w:rPr>
              <w:t>offset a</w:t>
            </w:r>
            <w:r w:rsidRPr="00212951">
              <w:rPr>
                <w:rFonts w:ascii="Arial" w:hAnsi="Arial" w:cs="Arial"/>
              </w:rPr>
              <w:t>ccount</w:t>
            </w:r>
          </w:p>
          <w:p w:rsidR="006803B1" w:rsidRPr="00212951" w:rsidRDefault="006803B1" w:rsidP="00DE32BA">
            <w:pPr>
              <w:pStyle w:val="T2BaseArray"/>
              <w:numPr>
                <w:ilvl w:val="0"/>
                <w:numId w:val="14"/>
              </w:numPr>
              <w:rPr>
                <w:rFonts w:ascii="Arial" w:hAnsi="Arial" w:cs="Arial"/>
              </w:rPr>
              <w:pPrChange w:id="114" w:author="Author">
                <w:pPr>
                  <w:pStyle w:val="T2BaseArray"/>
                  <w:framePr w:hSpace="141" w:wrap="around" w:vAnchor="text" w:hAnchor="margin" w:xAlign="right" w:y="145"/>
                  <w:numPr>
                    <w:numId w:val="15"/>
                  </w:numPr>
                  <w:tabs>
                    <w:tab w:val="num" w:pos="360"/>
                  </w:tabs>
                  <w:ind w:left="360" w:hanging="360"/>
                </w:pPr>
              </w:pPrChange>
            </w:pPr>
            <w:r>
              <w:rPr>
                <w:rFonts w:ascii="Arial" w:hAnsi="Arial" w:cs="Arial"/>
              </w:rPr>
              <w:t>CSDO = CSD o</w:t>
            </w:r>
            <w:r w:rsidRPr="00212951">
              <w:rPr>
                <w:rFonts w:ascii="Arial" w:hAnsi="Arial" w:cs="Arial"/>
              </w:rPr>
              <w:t>mnibus account</w:t>
            </w:r>
          </w:p>
          <w:p w:rsidR="006803B1" w:rsidRPr="00212951" w:rsidRDefault="006803B1" w:rsidP="00DE32BA">
            <w:pPr>
              <w:pStyle w:val="T2BaseArray"/>
              <w:numPr>
                <w:ilvl w:val="0"/>
                <w:numId w:val="14"/>
              </w:numPr>
              <w:rPr>
                <w:rFonts w:ascii="Arial" w:hAnsi="Arial" w:cs="Arial"/>
              </w:rPr>
              <w:pPrChange w:id="115" w:author="Author">
                <w:pPr>
                  <w:pStyle w:val="T2BaseArray"/>
                  <w:framePr w:hSpace="141" w:wrap="around" w:vAnchor="text" w:hAnchor="margin" w:xAlign="right" w:y="145"/>
                  <w:numPr>
                    <w:numId w:val="15"/>
                  </w:numPr>
                  <w:tabs>
                    <w:tab w:val="num" w:pos="360"/>
                  </w:tabs>
                  <w:ind w:left="360" w:hanging="360"/>
                </w:pPr>
              </w:pPrChange>
            </w:pPr>
            <w:r>
              <w:rPr>
                <w:rFonts w:ascii="Arial" w:hAnsi="Arial" w:cs="Arial"/>
              </w:rPr>
              <w:t xml:space="preserve">ISSA = </w:t>
            </w:r>
            <w:r w:rsidRPr="00212951">
              <w:rPr>
                <w:rFonts w:ascii="Arial" w:hAnsi="Arial" w:cs="Arial"/>
              </w:rPr>
              <w:t>Issuance account</w:t>
            </w:r>
          </w:p>
        </w:tc>
        <w:tc>
          <w:tcPr>
            <w:tcW w:w="2551" w:type="dxa"/>
          </w:tcPr>
          <w:p w:rsidR="006803B1" w:rsidRPr="00212951" w:rsidRDefault="006803B1" w:rsidP="00CC7EDF">
            <w:pPr>
              <w:pStyle w:val="T2BaseArray"/>
              <w:ind w:left="0" w:firstLine="0"/>
              <w:rPr>
                <w:rFonts w:ascii="Arial" w:hAnsi="Arial" w:cs="Arial"/>
              </w:rPr>
            </w:pPr>
          </w:p>
        </w:tc>
        <w:tc>
          <w:tcPr>
            <w:tcW w:w="677" w:type="dxa"/>
          </w:tcPr>
          <w:p w:rsidR="006803B1" w:rsidRPr="00212951" w:rsidRDefault="006803B1" w:rsidP="00CC7EDF">
            <w:pPr>
              <w:pStyle w:val="T2BaseArray"/>
              <w:ind w:left="0" w:firstLine="0"/>
              <w:rPr>
                <w:rFonts w:ascii="Arial" w:hAnsi="Arial" w:cs="Arial"/>
              </w:rPr>
            </w:pPr>
          </w:p>
        </w:tc>
        <w:tc>
          <w:tcPr>
            <w:tcW w:w="678" w:type="dxa"/>
          </w:tcPr>
          <w:p w:rsidR="006803B1" w:rsidRPr="00212951" w:rsidRDefault="006803B1" w:rsidP="00CC7EDF">
            <w:pPr>
              <w:pStyle w:val="T2BaseArray"/>
              <w:ind w:left="0" w:firstLine="0"/>
              <w:rPr>
                <w:rFonts w:ascii="Arial" w:hAnsi="Arial" w:cs="Arial"/>
              </w:rPr>
            </w:pPr>
            <w:r w:rsidRPr="00212951">
              <w:rPr>
                <w:rFonts w:ascii="Arial" w:hAnsi="Arial" w:cs="Arial"/>
              </w:rPr>
              <w:t>1..1</w:t>
            </w:r>
          </w:p>
        </w:tc>
      </w:tr>
      <w:tr w:rsidR="006803B1" w:rsidRPr="002318F1" w:rsidTr="003904BF">
        <w:tc>
          <w:tcPr>
            <w:tcW w:w="534" w:type="dxa"/>
          </w:tcPr>
          <w:p w:rsidR="006803B1" w:rsidRPr="00212951" w:rsidRDefault="006803B1" w:rsidP="00BA0FBB">
            <w:pPr>
              <w:pStyle w:val="T2BaseArray"/>
              <w:ind w:left="0" w:firstLine="0"/>
              <w:rPr>
                <w:rFonts w:ascii="Arial" w:hAnsi="Arial" w:cs="Arial"/>
              </w:rPr>
            </w:pPr>
            <w:r w:rsidRPr="00212951">
              <w:rPr>
                <w:rFonts w:ascii="Arial" w:hAnsi="Arial" w:cs="Arial"/>
              </w:rPr>
              <w:t>5</w:t>
            </w:r>
          </w:p>
        </w:tc>
        <w:tc>
          <w:tcPr>
            <w:tcW w:w="567" w:type="dxa"/>
          </w:tcPr>
          <w:p w:rsidR="006803B1" w:rsidRPr="00212951" w:rsidRDefault="006803B1" w:rsidP="00BA0FBB">
            <w:pPr>
              <w:pStyle w:val="T2BaseArray"/>
              <w:ind w:left="0" w:firstLine="0"/>
              <w:rPr>
                <w:rFonts w:ascii="Arial" w:hAnsi="Arial" w:cs="Arial"/>
              </w:rPr>
            </w:pPr>
            <w:r w:rsidRPr="00212951">
              <w:rPr>
                <w:rFonts w:ascii="Arial" w:hAnsi="Arial" w:cs="Arial"/>
              </w:rPr>
              <w:t>E</w:t>
            </w:r>
          </w:p>
        </w:tc>
        <w:tc>
          <w:tcPr>
            <w:tcW w:w="2693" w:type="dxa"/>
          </w:tcPr>
          <w:p w:rsidR="006803B1" w:rsidRPr="00212951" w:rsidRDefault="006803B1" w:rsidP="003C2F04">
            <w:pPr>
              <w:pStyle w:val="T2BaseArray"/>
              <w:ind w:left="0" w:firstLine="0"/>
              <w:jc w:val="left"/>
              <w:rPr>
                <w:rFonts w:ascii="Arial" w:hAnsi="Arial" w:cs="Arial"/>
              </w:rPr>
            </w:pPr>
            <w:r w:rsidRPr="00212951">
              <w:rPr>
                <w:rFonts w:ascii="Arial" w:hAnsi="Arial" w:cs="Arial"/>
              </w:rPr>
              <w:t>Opening Date</w:t>
            </w:r>
          </w:p>
        </w:tc>
        <w:tc>
          <w:tcPr>
            <w:tcW w:w="2835" w:type="dxa"/>
          </w:tcPr>
          <w:p w:rsidR="006803B1" w:rsidRPr="00212951" w:rsidRDefault="006803B1" w:rsidP="003C2F04">
            <w:pPr>
              <w:pStyle w:val="T2BaseArray"/>
              <w:ind w:left="0" w:firstLine="0"/>
              <w:rPr>
                <w:rFonts w:ascii="Arial" w:hAnsi="Arial" w:cs="Arial"/>
              </w:rPr>
            </w:pPr>
            <w:r w:rsidRPr="00212951">
              <w:rPr>
                <w:rFonts w:ascii="Arial" w:hAnsi="Arial" w:cs="Arial"/>
              </w:rPr>
              <w:t>DATE</w:t>
            </w:r>
          </w:p>
        </w:tc>
        <w:tc>
          <w:tcPr>
            <w:tcW w:w="3402" w:type="dxa"/>
          </w:tcPr>
          <w:p w:rsidR="006803B1" w:rsidRPr="00212951" w:rsidRDefault="006803B1" w:rsidP="001719C5">
            <w:pPr>
              <w:pStyle w:val="T2BaseArray"/>
              <w:ind w:left="0" w:firstLine="0"/>
              <w:rPr>
                <w:rFonts w:ascii="Arial" w:hAnsi="Arial" w:cs="Arial"/>
              </w:rPr>
            </w:pPr>
            <w:r w:rsidRPr="00212951">
              <w:rPr>
                <w:rFonts w:ascii="Arial" w:hAnsi="Arial" w:cs="Arial"/>
              </w:rPr>
              <w:t xml:space="preserve">Opening date of the </w:t>
            </w:r>
            <w:r>
              <w:rPr>
                <w:rFonts w:ascii="Arial" w:hAnsi="Arial" w:cs="Arial"/>
              </w:rPr>
              <w:t>s</w:t>
            </w:r>
            <w:r w:rsidRPr="00212951">
              <w:rPr>
                <w:rFonts w:ascii="Arial" w:hAnsi="Arial" w:cs="Arial"/>
              </w:rPr>
              <w:t xml:space="preserve">ecurities </w:t>
            </w:r>
            <w:r>
              <w:rPr>
                <w:rFonts w:ascii="Arial" w:hAnsi="Arial" w:cs="Arial"/>
              </w:rPr>
              <w:t>a</w:t>
            </w:r>
            <w:r w:rsidRPr="00212951">
              <w:rPr>
                <w:rFonts w:ascii="Arial" w:hAnsi="Arial" w:cs="Arial"/>
              </w:rPr>
              <w:t>ccount</w:t>
            </w:r>
            <w:r>
              <w:rPr>
                <w:rFonts w:ascii="Arial" w:hAnsi="Arial" w:cs="Arial"/>
              </w:rPr>
              <w:t>.</w:t>
            </w:r>
          </w:p>
        </w:tc>
        <w:tc>
          <w:tcPr>
            <w:tcW w:w="2551" w:type="dxa"/>
          </w:tcPr>
          <w:p w:rsidR="006803B1" w:rsidRPr="00E126BE" w:rsidRDefault="006803B1" w:rsidP="003C2F04">
            <w:pPr>
              <w:pStyle w:val="T2BaseArray"/>
              <w:ind w:left="0" w:firstLine="0"/>
              <w:jc w:val="left"/>
              <w:rPr>
                <w:rFonts w:ascii="Arial" w:hAnsi="Arial" w:cs="Arial"/>
              </w:rPr>
            </w:pPr>
            <w:r>
              <w:rPr>
                <w:rFonts w:ascii="Arial" w:hAnsi="Arial" w:cs="Arial"/>
              </w:rPr>
              <w:t>M</w:t>
            </w:r>
            <w:r w:rsidRPr="00920A90">
              <w:rPr>
                <w:rFonts w:ascii="Arial" w:hAnsi="Arial" w:cs="Arial"/>
              </w:rPr>
              <w:t>ust be equal or greater than the current date</w:t>
            </w:r>
            <w:r>
              <w:rPr>
                <w:rFonts w:ascii="Arial" w:hAnsi="Arial" w:cs="Arial"/>
              </w:rPr>
              <w:t>.</w:t>
            </w:r>
          </w:p>
        </w:tc>
        <w:tc>
          <w:tcPr>
            <w:tcW w:w="677" w:type="dxa"/>
          </w:tcPr>
          <w:p w:rsidR="006803B1" w:rsidRPr="00212951" w:rsidRDefault="006803B1" w:rsidP="003C2F04">
            <w:pPr>
              <w:rPr>
                <w:rFonts w:ascii="Arial" w:hAnsi="Arial" w:cs="Arial"/>
                <w:sz w:val="18"/>
                <w:szCs w:val="18"/>
                <w:lang w:val="en-GB"/>
              </w:rPr>
            </w:pPr>
          </w:p>
        </w:tc>
        <w:tc>
          <w:tcPr>
            <w:tcW w:w="678" w:type="dxa"/>
          </w:tcPr>
          <w:p w:rsidR="006803B1" w:rsidRPr="00212951" w:rsidRDefault="006803B1" w:rsidP="006D20C5">
            <w:pPr>
              <w:pStyle w:val="T2BaseArray"/>
              <w:ind w:left="0" w:firstLine="0"/>
              <w:jc w:val="left"/>
              <w:rPr>
                <w:rFonts w:ascii="Arial" w:hAnsi="Arial" w:cs="Arial"/>
              </w:rPr>
            </w:pPr>
            <w:r w:rsidRPr="00212951">
              <w:rPr>
                <w:rFonts w:ascii="Arial" w:hAnsi="Arial" w:cs="Arial"/>
              </w:rPr>
              <w:t>1..1</w:t>
            </w:r>
          </w:p>
        </w:tc>
      </w:tr>
      <w:tr w:rsidR="006803B1" w:rsidRPr="002318F1" w:rsidTr="003904BF">
        <w:tc>
          <w:tcPr>
            <w:tcW w:w="534" w:type="dxa"/>
          </w:tcPr>
          <w:p w:rsidR="006803B1" w:rsidRPr="00212951" w:rsidRDefault="006803B1" w:rsidP="00BA0FBB">
            <w:pPr>
              <w:pStyle w:val="T2BaseArray"/>
              <w:ind w:left="0" w:firstLine="0"/>
              <w:rPr>
                <w:rFonts w:ascii="Arial" w:hAnsi="Arial" w:cs="Arial"/>
              </w:rPr>
            </w:pPr>
            <w:r w:rsidRPr="00212951">
              <w:rPr>
                <w:rFonts w:ascii="Arial" w:hAnsi="Arial" w:cs="Arial"/>
              </w:rPr>
              <w:t>6</w:t>
            </w:r>
          </w:p>
        </w:tc>
        <w:tc>
          <w:tcPr>
            <w:tcW w:w="567" w:type="dxa"/>
          </w:tcPr>
          <w:p w:rsidR="006803B1" w:rsidRPr="00212951" w:rsidRDefault="006803B1" w:rsidP="00BA0FBB">
            <w:pPr>
              <w:pStyle w:val="T2BaseArray"/>
              <w:ind w:left="0" w:firstLine="0"/>
              <w:rPr>
                <w:rFonts w:ascii="Arial" w:hAnsi="Arial" w:cs="Arial"/>
              </w:rPr>
            </w:pPr>
            <w:r w:rsidRPr="00212951">
              <w:rPr>
                <w:rFonts w:ascii="Arial" w:hAnsi="Arial" w:cs="Arial"/>
              </w:rPr>
              <w:t>F</w:t>
            </w:r>
          </w:p>
        </w:tc>
        <w:tc>
          <w:tcPr>
            <w:tcW w:w="2693" w:type="dxa"/>
          </w:tcPr>
          <w:p w:rsidR="006803B1" w:rsidRPr="00212951" w:rsidRDefault="006803B1" w:rsidP="003C2F04">
            <w:pPr>
              <w:pStyle w:val="T2BaseArray"/>
              <w:ind w:left="0" w:firstLine="0"/>
              <w:jc w:val="left"/>
              <w:rPr>
                <w:rFonts w:ascii="Arial" w:hAnsi="Arial" w:cs="Arial"/>
              </w:rPr>
            </w:pPr>
            <w:r w:rsidRPr="00212951">
              <w:rPr>
                <w:rFonts w:ascii="Arial" w:hAnsi="Arial" w:cs="Arial"/>
              </w:rPr>
              <w:t>Closing Date</w:t>
            </w:r>
          </w:p>
        </w:tc>
        <w:tc>
          <w:tcPr>
            <w:tcW w:w="2835" w:type="dxa"/>
          </w:tcPr>
          <w:p w:rsidR="006803B1" w:rsidRPr="00212951" w:rsidRDefault="006803B1" w:rsidP="003C2F04">
            <w:pPr>
              <w:pStyle w:val="T2BaseArray"/>
              <w:ind w:left="0" w:firstLine="0"/>
              <w:rPr>
                <w:rFonts w:ascii="Arial" w:hAnsi="Arial" w:cs="Arial"/>
              </w:rPr>
            </w:pPr>
            <w:r w:rsidRPr="00212951">
              <w:rPr>
                <w:rFonts w:ascii="Arial" w:hAnsi="Arial" w:cs="Arial"/>
              </w:rPr>
              <w:t>DATE</w:t>
            </w:r>
          </w:p>
        </w:tc>
        <w:tc>
          <w:tcPr>
            <w:tcW w:w="3402" w:type="dxa"/>
          </w:tcPr>
          <w:p w:rsidR="006803B1" w:rsidRPr="00212951" w:rsidRDefault="006803B1" w:rsidP="001719C5">
            <w:pPr>
              <w:pStyle w:val="T2BaseArray"/>
              <w:ind w:left="0" w:firstLine="0"/>
              <w:rPr>
                <w:rFonts w:ascii="Arial" w:hAnsi="Arial" w:cs="Arial"/>
              </w:rPr>
            </w:pPr>
            <w:r>
              <w:rPr>
                <w:rFonts w:ascii="Arial" w:hAnsi="Arial" w:cs="Arial"/>
              </w:rPr>
              <w:t>Closing d</w:t>
            </w:r>
            <w:r w:rsidRPr="00212951">
              <w:rPr>
                <w:rFonts w:ascii="Arial" w:hAnsi="Arial" w:cs="Arial"/>
              </w:rPr>
              <w:t xml:space="preserve">ate of the </w:t>
            </w:r>
            <w:r>
              <w:rPr>
                <w:rFonts w:ascii="Arial" w:hAnsi="Arial" w:cs="Arial"/>
              </w:rPr>
              <w:t>s</w:t>
            </w:r>
            <w:r w:rsidRPr="00212951">
              <w:rPr>
                <w:rFonts w:ascii="Arial" w:hAnsi="Arial" w:cs="Arial"/>
              </w:rPr>
              <w:t xml:space="preserve">ecurities </w:t>
            </w:r>
            <w:r>
              <w:rPr>
                <w:rFonts w:ascii="Arial" w:hAnsi="Arial" w:cs="Arial"/>
              </w:rPr>
              <w:t>a</w:t>
            </w:r>
            <w:r w:rsidRPr="00212951">
              <w:rPr>
                <w:rFonts w:ascii="Arial" w:hAnsi="Arial" w:cs="Arial"/>
              </w:rPr>
              <w:t>ccount</w:t>
            </w:r>
            <w:r>
              <w:rPr>
                <w:rFonts w:ascii="Arial" w:hAnsi="Arial" w:cs="Arial"/>
              </w:rPr>
              <w:t>.</w:t>
            </w:r>
          </w:p>
        </w:tc>
        <w:tc>
          <w:tcPr>
            <w:tcW w:w="2551" w:type="dxa"/>
          </w:tcPr>
          <w:p w:rsidR="006803B1" w:rsidRPr="00E126BE" w:rsidRDefault="006803B1" w:rsidP="003C2F04">
            <w:pPr>
              <w:pStyle w:val="T2BaseArray"/>
              <w:ind w:left="0" w:firstLine="0"/>
              <w:jc w:val="left"/>
              <w:rPr>
                <w:rFonts w:ascii="Arial" w:hAnsi="Arial" w:cs="Arial"/>
              </w:rPr>
            </w:pPr>
            <w:r>
              <w:rPr>
                <w:rFonts w:ascii="Arial" w:hAnsi="Arial" w:cs="Arial"/>
              </w:rPr>
              <w:t>M</w:t>
            </w:r>
            <w:r w:rsidRPr="00920A90">
              <w:rPr>
                <w:rFonts w:ascii="Arial" w:hAnsi="Arial" w:cs="Arial"/>
              </w:rPr>
              <w:t xml:space="preserve">ust be greater than </w:t>
            </w:r>
            <w:r>
              <w:rPr>
                <w:rFonts w:ascii="Arial" w:hAnsi="Arial" w:cs="Arial"/>
              </w:rPr>
              <w:t>the Opening Date.</w:t>
            </w:r>
          </w:p>
        </w:tc>
        <w:tc>
          <w:tcPr>
            <w:tcW w:w="677" w:type="dxa"/>
          </w:tcPr>
          <w:p w:rsidR="006803B1" w:rsidRPr="00212951" w:rsidRDefault="006803B1" w:rsidP="003C2F04">
            <w:pPr>
              <w:rPr>
                <w:rFonts w:ascii="Arial" w:hAnsi="Arial" w:cs="Arial"/>
                <w:sz w:val="18"/>
                <w:szCs w:val="18"/>
                <w:lang w:val="en-GB"/>
              </w:rPr>
            </w:pPr>
          </w:p>
        </w:tc>
        <w:tc>
          <w:tcPr>
            <w:tcW w:w="678" w:type="dxa"/>
          </w:tcPr>
          <w:p w:rsidR="006803B1" w:rsidRPr="00212951" w:rsidRDefault="006803B1" w:rsidP="006D20C5">
            <w:pPr>
              <w:pStyle w:val="T2BaseArray"/>
              <w:ind w:left="0" w:firstLine="0"/>
              <w:jc w:val="left"/>
              <w:rPr>
                <w:rFonts w:ascii="Arial" w:hAnsi="Arial" w:cs="Arial"/>
              </w:rPr>
            </w:pPr>
            <w:r w:rsidRPr="00212951">
              <w:rPr>
                <w:rFonts w:ascii="Arial" w:hAnsi="Arial" w:cs="Arial"/>
              </w:rPr>
              <w:t>0..1</w:t>
            </w:r>
          </w:p>
        </w:tc>
      </w:tr>
      <w:tr w:rsidR="006803B1" w:rsidRPr="002318F1" w:rsidTr="003904BF">
        <w:tc>
          <w:tcPr>
            <w:tcW w:w="534" w:type="dxa"/>
          </w:tcPr>
          <w:p w:rsidR="006803B1" w:rsidRPr="00212951" w:rsidRDefault="006803B1" w:rsidP="003C2F04">
            <w:pPr>
              <w:pStyle w:val="T2BaseArray"/>
              <w:ind w:left="0" w:firstLine="0"/>
              <w:jc w:val="left"/>
              <w:rPr>
                <w:rFonts w:ascii="Arial" w:hAnsi="Arial" w:cs="Arial"/>
              </w:rPr>
            </w:pPr>
            <w:r w:rsidRPr="00212951">
              <w:rPr>
                <w:rFonts w:ascii="Arial" w:hAnsi="Arial" w:cs="Arial"/>
              </w:rPr>
              <w:t>7</w:t>
            </w:r>
          </w:p>
        </w:tc>
        <w:tc>
          <w:tcPr>
            <w:tcW w:w="567" w:type="dxa"/>
          </w:tcPr>
          <w:p w:rsidR="006803B1" w:rsidRPr="00212951" w:rsidRDefault="006803B1" w:rsidP="003C2F04">
            <w:pPr>
              <w:pStyle w:val="T2BaseArray"/>
              <w:ind w:left="0" w:firstLine="0"/>
              <w:jc w:val="left"/>
              <w:rPr>
                <w:rFonts w:ascii="Arial" w:hAnsi="Arial" w:cs="Arial"/>
              </w:rPr>
            </w:pPr>
            <w:r w:rsidRPr="00212951">
              <w:rPr>
                <w:rFonts w:ascii="Arial" w:hAnsi="Arial" w:cs="Arial"/>
              </w:rPr>
              <w:t>G</w:t>
            </w:r>
          </w:p>
        </w:tc>
        <w:tc>
          <w:tcPr>
            <w:tcW w:w="2693" w:type="dxa"/>
          </w:tcPr>
          <w:p w:rsidR="006803B1" w:rsidRPr="00212951" w:rsidRDefault="006803B1" w:rsidP="003C2F04">
            <w:pPr>
              <w:pStyle w:val="T2BaseArray"/>
              <w:ind w:left="0" w:firstLine="0"/>
              <w:jc w:val="left"/>
              <w:rPr>
                <w:rFonts w:ascii="Arial" w:hAnsi="Arial" w:cs="Arial"/>
              </w:rPr>
            </w:pPr>
            <w:r w:rsidRPr="00212951">
              <w:rPr>
                <w:rFonts w:ascii="Arial" w:hAnsi="Arial" w:cs="Arial"/>
              </w:rPr>
              <w:t>Hold/Release</w:t>
            </w:r>
          </w:p>
        </w:tc>
        <w:tc>
          <w:tcPr>
            <w:tcW w:w="2835" w:type="dxa"/>
          </w:tcPr>
          <w:p w:rsidR="006803B1" w:rsidRPr="00656D80" w:rsidRDefault="006803B1" w:rsidP="003C2F04">
            <w:pPr>
              <w:pStyle w:val="T2BaseArray"/>
              <w:ind w:left="0" w:firstLine="0"/>
              <w:jc w:val="left"/>
              <w:rPr>
                <w:rFonts w:ascii="Arial" w:hAnsi="Arial" w:cs="Arial"/>
              </w:rPr>
            </w:pPr>
            <w:r w:rsidRPr="00212951">
              <w:rPr>
                <w:rFonts w:ascii="Arial" w:hAnsi="Arial" w:cs="Arial"/>
              </w:rPr>
              <w:t>Possible values:</w:t>
            </w:r>
          </w:p>
          <w:p w:rsidR="006803B1" w:rsidRPr="00212951" w:rsidRDefault="006803B1" w:rsidP="00DE32BA">
            <w:pPr>
              <w:pStyle w:val="T2BaseArray"/>
              <w:numPr>
                <w:ilvl w:val="0"/>
                <w:numId w:val="25"/>
              </w:numPr>
              <w:jc w:val="left"/>
              <w:rPr>
                <w:rFonts w:ascii="Arial" w:hAnsi="Arial" w:cs="Arial"/>
              </w:rPr>
              <w:pPrChange w:id="116" w:author="Author">
                <w:pPr>
                  <w:pStyle w:val="T2BaseArray"/>
                  <w:framePr w:hSpace="141" w:wrap="around" w:vAnchor="text" w:hAnchor="margin" w:xAlign="right" w:y="145"/>
                  <w:numPr>
                    <w:numId w:val="30"/>
                  </w:numPr>
                  <w:ind w:left="360" w:hanging="360"/>
                  <w:jc w:val="left"/>
                </w:pPr>
              </w:pPrChange>
            </w:pPr>
            <w:r>
              <w:rPr>
                <w:rFonts w:ascii="Arial" w:hAnsi="Arial" w:cs="Arial"/>
              </w:rPr>
              <w:t>HOLD</w:t>
            </w:r>
          </w:p>
          <w:p w:rsidR="006803B1" w:rsidRPr="00212951" w:rsidRDefault="006803B1" w:rsidP="00DE32BA">
            <w:pPr>
              <w:pStyle w:val="T2BaseArray"/>
              <w:numPr>
                <w:ilvl w:val="0"/>
                <w:numId w:val="25"/>
              </w:numPr>
              <w:jc w:val="left"/>
              <w:rPr>
                <w:rFonts w:ascii="Arial" w:hAnsi="Arial" w:cs="Arial"/>
              </w:rPr>
              <w:pPrChange w:id="117" w:author="Author">
                <w:pPr>
                  <w:pStyle w:val="T2BaseArray"/>
                  <w:framePr w:hSpace="141" w:wrap="around" w:vAnchor="text" w:hAnchor="margin" w:xAlign="right" w:y="145"/>
                  <w:numPr>
                    <w:numId w:val="30"/>
                  </w:numPr>
                  <w:ind w:left="360" w:hanging="360"/>
                  <w:jc w:val="left"/>
                </w:pPr>
              </w:pPrChange>
            </w:pPr>
            <w:r>
              <w:rPr>
                <w:rFonts w:ascii="Arial" w:hAnsi="Arial" w:cs="Arial"/>
              </w:rPr>
              <w:t>RELE</w:t>
            </w:r>
          </w:p>
        </w:tc>
        <w:tc>
          <w:tcPr>
            <w:tcW w:w="3402" w:type="dxa"/>
          </w:tcPr>
          <w:p w:rsidR="006803B1" w:rsidRDefault="006803B1" w:rsidP="001719C5">
            <w:pPr>
              <w:pStyle w:val="T2BaseArray"/>
              <w:ind w:left="0" w:firstLine="0"/>
              <w:jc w:val="left"/>
              <w:rPr>
                <w:rFonts w:ascii="Arial" w:hAnsi="Arial" w:cs="Arial"/>
              </w:rPr>
            </w:pPr>
            <w:r w:rsidRPr="00212951">
              <w:rPr>
                <w:rFonts w:ascii="Arial" w:hAnsi="Arial" w:cs="Arial"/>
              </w:rPr>
              <w:t>Default setting for specific settlem</w:t>
            </w:r>
            <w:r>
              <w:rPr>
                <w:rFonts w:ascii="Arial" w:hAnsi="Arial" w:cs="Arial"/>
              </w:rPr>
              <w:t>ent instruction related to the s</w:t>
            </w:r>
            <w:r w:rsidRPr="00212951">
              <w:rPr>
                <w:rFonts w:ascii="Arial" w:hAnsi="Arial" w:cs="Arial"/>
              </w:rPr>
              <w:t xml:space="preserve">ecurities </w:t>
            </w:r>
            <w:r>
              <w:rPr>
                <w:rFonts w:ascii="Arial" w:hAnsi="Arial" w:cs="Arial"/>
              </w:rPr>
              <w:t>a</w:t>
            </w:r>
            <w:r w:rsidRPr="00212951">
              <w:rPr>
                <w:rFonts w:ascii="Arial" w:hAnsi="Arial" w:cs="Arial"/>
              </w:rPr>
              <w:t>ccount</w:t>
            </w:r>
            <w:r>
              <w:rPr>
                <w:rFonts w:ascii="Arial" w:hAnsi="Arial" w:cs="Arial"/>
              </w:rPr>
              <w:t>:</w:t>
            </w:r>
          </w:p>
          <w:p w:rsidR="006803B1" w:rsidRPr="00212951" w:rsidRDefault="006803B1" w:rsidP="00DE32BA">
            <w:pPr>
              <w:pStyle w:val="T2BaseArray"/>
              <w:numPr>
                <w:ilvl w:val="0"/>
                <w:numId w:val="25"/>
              </w:numPr>
              <w:jc w:val="left"/>
              <w:rPr>
                <w:rFonts w:ascii="Arial" w:hAnsi="Arial" w:cs="Arial"/>
              </w:rPr>
              <w:pPrChange w:id="118" w:author="Author">
                <w:pPr>
                  <w:pStyle w:val="T2BaseArray"/>
                  <w:framePr w:hSpace="141" w:wrap="around" w:vAnchor="text" w:hAnchor="margin" w:xAlign="right" w:y="145"/>
                  <w:numPr>
                    <w:numId w:val="30"/>
                  </w:numPr>
                  <w:ind w:left="360" w:hanging="360"/>
                  <w:jc w:val="left"/>
                </w:pPr>
              </w:pPrChange>
            </w:pPr>
            <w:r>
              <w:rPr>
                <w:rFonts w:ascii="Arial" w:hAnsi="Arial" w:cs="Arial"/>
              </w:rPr>
              <w:t xml:space="preserve">HOLD = </w:t>
            </w:r>
            <w:r w:rsidRPr="00212951">
              <w:rPr>
                <w:rFonts w:ascii="Arial" w:hAnsi="Arial" w:cs="Arial"/>
              </w:rPr>
              <w:t>Hold</w:t>
            </w:r>
          </w:p>
          <w:p w:rsidR="006803B1" w:rsidRPr="00212951" w:rsidRDefault="006803B1" w:rsidP="00DE32BA">
            <w:pPr>
              <w:pStyle w:val="T2BaseArray"/>
              <w:numPr>
                <w:ilvl w:val="0"/>
                <w:numId w:val="25"/>
              </w:numPr>
              <w:jc w:val="left"/>
              <w:rPr>
                <w:rFonts w:ascii="Arial" w:hAnsi="Arial" w:cs="Arial"/>
              </w:rPr>
              <w:pPrChange w:id="119" w:author="Author">
                <w:pPr>
                  <w:pStyle w:val="T2BaseArray"/>
                  <w:framePr w:hSpace="141" w:wrap="around" w:vAnchor="text" w:hAnchor="margin" w:xAlign="right" w:y="145"/>
                  <w:numPr>
                    <w:numId w:val="30"/>
                  </w:numPr>
                  <w:ind w:left="360" w:hanging="360"/>
                  <w:jc w:val="left"/>
                </w:pPr>
              </w:pPrChange>
            </w:pPr>
            <w:r>
              <w:rPr>
                <w:rFonts w:ascii="Arial" w:hAnsi="Arial" w:cs="Arial"/>
              </w:rPr>
              <w:t xml:space="preserve">RELE = </w:t>
            </w:r>
            <w:r w:rsidRPr="00212951">
              <w:rPr>
                <w:rFonts w:ascii="Arial" w:hAnsi="Arial" w:cs="Arial"/>
              </w:rPr>
              <w:t>Release</w:t>
            </w:r>
          </w:p>
        </w:tc>
        <w:tc>
          <w:tcPr>
            <w:tcW w:w="2551" w:type="dxa"/>
          </w:tcPr>
          <w:p w:rsidR="006803B1" w:rsidRPr="00212951" w:rsidRDefault="006803B1" w:rsidP="003C2F04">
            <w:pPr>
              <w:pStyle w:val="T2BaseArray"/>
              <w:ind w:left="0" w:firstLine="0"/>
              <w:jc w:val="left"/>
              <w:rPr>
                <w:rFonts w:ascii="Arial" w:hAnsi="Arial" w:cs="Arial"/>
              </w:rPr>
            </w:pPr>
          </w:p>
        </w:tc>
        <w:tc>
          <w:tcPr>
            <w:tcW w:w="677" w:type="dxa"/>
          </w:tcPr>
          <w:p w:rsidR="006803B1" w:rsidRPr="00212951" w:rsidRDefault="006803B1" w:rsidP="003C2F04">
            <w:pPr>
              <w:pStyle w:val="T2BaseArray"/>
              <w:ind w:left="0" w:firstLine="0"/>
              <w:jc w:val="left"/>
              <w:rPr>
                <w:rFonts w:ascii="Arial" w:hAnsi="Arial" w:cs="Arial"/>
              </w:rPr>
            </w:pPr>
          </w:p>
        </w:tc>
        <w:tc>
          <w:tcPr>
            <w:tcW w:w="678" w:type="dxa"/>
          </w:tcPr>
          <w:p w:rsidR="006803B1" w:rsidRPr="00212951" w:rsidRDefault="006803B1" w:rsidP="003C2F04">
            <w:pPr>
              <w:pStyle w:val="T2BaseArray"/>
              <w:ind w:left="0" w:firstLine="0"/>
              <w:jc w:val="left"/>
              <w:rPr>
                <w:rFonts w:ascii="Arial" w:hAnsi="Arial" w:cs="Arial"/>
              </w:rPr>
            </w:pPr>
            <w:commentRangeStart w:id="120"/>
            <w:del w:id="121" w:author="Author">
              <w:r w:rsidRPr="00212951" w:rsidDel="00D05C39">
                <w:rPr>
                  <w:rFonts w:ascii="Arial" w:hAnsi="Arial" w:cs="Arial"/>
                </w:rPr>
                <w:delText>0</w:delText>
              </w:r>
            </w:del>
            <w:ins w:id="122" w:author="Author">
              <w:r w:rsidR="00D05C39">
                <w:rPr>
                  <w:rFonts w:ascii="Arial" w:hAnsi="Arial" w:cs="Arial"/>
                </w:rPr>
                <w:t>1</w:t>
              </w:r>
              <w:commentRangeEnd w:id="120"/>
              <w:r w:rsidR="00D05C39">
                <w:rPr>
                  <w:rStyle w:val="CommentReference"/>
                  <w:rFonts w:ascii="Times New Roman" w:hAnsi="Times New Roman"/>
                  <w:lang w:val="fr-FR"/>
                </w:rPr>
                <w:commentReference w:id="120"/>
              </w:r>
            </w:ins>
            <w:proofErr w:type="gramStart"/>
            <w:r w:rsidRPr="00212951">
              <w:rPr>
                <w:rFonts w:ascii="Arial" w:hAnsi="Arial" w:cs="Arial"/>
              </w:rPr>
              <w:t>..</w:t>
            </w:r>
            <w:proofErr w:type="gramEnd"/>
            <w:r w:rsidRPr="00212951">
              <w:rPr>
                <w:rFonts w:ascii="Arial" w:hAnsi="Arial" w:cs="Arial"/>
              </w:rPr>
              <w:t>1</w:t>
            </w:r>
          </w:p>
        </w:tc>
      </w:tr>
      <w:tr w:rsidR="006803B1" w:rsidRPr="002318F1" w:rsidTr="003904BF">
        <w:tc>
          <w:tcPr>
            <w:tcW w:w="534" w:type="dxa"/>
          </w:tcPr>
          <w:p w:rsidR="006803B1" w:rsidRPr="00212951" w:rsidRDefault="006803B1" w:rsidP="003C2F04">
            <w:pPr>
              <w:pStyle w:val="T2BaseArray"/>
              <w:ind w:left="0" w:firstLine="0"/>
              <w:rPr>
                <w:rFonts w:ascii="Arial" w:hAnsi="Arial" w:cs="Arial"/>
              </w:rPr>
            </w:pPr>
            <w:r w:rsidRPr="00212951">
              <w:rPr>
                <w:rFonts w:ascii="Arial" w:hAnsi="Arial" w:cs="Arial"/>
              </w:rPr>
              <w:t>8</w:t>
            </w:r>
          </w:p>
        </w:tc>
        <w:tc>
          <w:tcPr>
            <w:tcW w:w="567" w:type="dxa"/>
          </w:tcPr>
          <w:p w:rsidR="006803B1" w:rsidRPr="00212951" w:rsidRDefault="006803B1" w:rsidP="003C2F04">
            <w:pPr>
              <w:pStyle w:val="T2BaseArray"/>
              <w:ind w:left="0" w:firstLine="0"/>
              <w:rPr>
                <w:rFonts w:ascii="Arial" w:hAnsi="Arial" w:cs="Arial"/>
              </w:rPr>
            </w:pPr>
            <w:r w:rsidRPr="00212951">
              <w:rPr>
                <w:rFonts w:ascii="Arial" w:hAnsi="Arial" w:cs="Arial"/>
              </w:rPr>
              <w:t>H</w:t>
            </w:r>
          </w:p>
        </w:tc>
        <w:tc>
          <w:tcPr>
            <w:tcW w:w="2693" w:type="dxa"/>
          </w:tcPr>
          <w:p w:rsidR="006803B1" w:rsidRPr="00212951" w:rsidRDefault="006803B1" w:rsidP="003C2F04">
            <w:pPr>
              <w:pStyle w:val="T2BaseArray"/>
              <w:ind w:left="0" w:firstLine="0"/>
              <w:rPr>
                <w:rFonts w:ascii="Arial" w:hAnsi="Arial" w:cs="Arial"/>
              </w:rPr>
            </w:pPr>
            <w:r w:rsidRPr="00212951">
              <w:rPr>
                <w:rFonts w:ascii="Arial" w:hAnsi="Arial" w:cs="Arial"/>
              </w:rPr>
              <w:t>Negative Position</w:t>
            </w:r>
          </w:p>
        </w:tc>
        <w:tc>
          <w:tcPr>
            <w:tcW w:w="2835" w:type="dxa"/>
          </w:tcPr>
          <w:p w:rsidR="006803B1" w:rsidRPr="00212951" w:rsidRDefault="006803B1" w:rsidP="003C2F04">
            <w:pPr>
              <w:pStyle w:val="T2BaseArray"/>
              <w:ind w:left="0" w:firstLine="0"/>
              <w:rPr>
                <w:rFonts w:ascii="Arial" w:hAnsi="Arial" w:cs="Arial"/>
              </w:rPr>
            </w:pPr>
            <w:r w:rsidRPr="00212951">
              <w:rPr>
                <w:rFonts w:ascii="Arial" w:hAnsi="Arial" w:cs="Arial"/>
              </w:rPr>
              <w:t>BOOLEAN</w:t>
            </w:r>
          </w:p>
        </w:tc>
        <w:tc>
          <w:tcPr>
            <w:tcW w:w="3402" w:type="dxa"/>
          </w:tcPr>
          <w:p w:rsidR="006803B1" w:rsidRPr="00212951" w:rsidRDefault="006803B1" w:rsidP="00DE32BA">
            <w:pPr>
              <w:pStyle w:val="T2BaseArray"/>
              <w:numPr>
                <w:ilvl w:val="0"/>
                <w:numId w:val="29"/>
              </w:numPr>
              <w:rPr>
                <w:rFonts w:ascii="Arial" w:hAnsi="Arial" w:cs="Arial"/>
              </w:rPr>
              <w:pPrChange w:id="123" w:author="Author">
                <w:pPr>
                  <w:pStyle w:val="T2BaseArray"/>
                  <w:framePr w:hSpace="141" w:wrap="around" w:vAnchor="text" w:hAnchor="margin" w:xAlign="right" w:y="145"/>
                  <w:numPr>
                    <w:numId w:val="37"/>
                  </w:numPr>
                  <w:tabs>
                    <w:tab w:val="num" w:pos="720"/>
                  </w:tabs>
                  <w:ind w:left="720" w:hanging="360"/>
                </w:pPr>
              </w:pPrChange>
            </w:pPr>
            <w:r>
              <w:rPr>
                <w:rFonts w:ascii="Arial" w:hAnsi="Arial" w:cs="Arial"/>
              </w:rPr>
              <w:t>true = The s</w:t>
            </w:r>
            <w:r w:rsidRPr="00212951">
              <w:rPr>
                <w:rFonts w:ascii="Arial" w:hAnsi="Arial" w:cs="Arial"/>
              </w:rPr>
              <w:t xml:space="preserve">ecurities </w:t>
            </w:r>
            <w:r>
              <w:rPr>
                <w:rFonts w:ascii="Arial" w:hAnsi="Arial" w:cs="Arial"/>
              </w:rPr>
              <w:t>a</w:t>
            </w:r>
            <w:r w:rsidRPr="00212951">
              <w:rPr>
                <w:rFonts w:ascii="Arial" w:hAnsi="Arial" w:cs="Arial"/>
              </w:rPr>
              <w:t>ccount can hold a negative position</w:t>
            </w:r>
          </w:p>
        </w:tc>
        <w:tc>
          <w:tcPr>
            <w:tcW w:w="2551" w:type="dxa"/>
          </w:tcPr>
          <w:p w:rsidR="006803B1" w:rsidRPr="00212951" w:rsidRDefault="006803B1" w:rsidP="003C2F04">
            <w:pPr>
              <w:pStyle w:val="T2BaseArray"/>
              <w:ind w:left="0" w:firstLine="0"/>
              <w:rPr>
                <w:rFonts w:ascii="Arial" w:hAnsi="Arial" w:cs="Arial"/>
              </w:rPr>
            </w:pPr>
          </w:p>
        </w:tc>
        <w:tc>
          <w:tcPr>
            <w:tcW w:w="677" w:type="dxa"/>
          </w:tcPr>
          <w:p w:rsidR="006803B1" w:rsidRPr="00212951" w:rsidRDefault="006803B1" w:rsidP="003C2F04">
            <w:pPr>
              <w:pStyle w:val="T2BaseArray"/>
              <w:ind w:left="0" w:firstLine="0"/>
              <w:rPr>
                <w:rFonts w:ascii="Arial" w:hAnsi="Arial" w:cs="Arial"/>
              </w:rPr>
            </w:pPr>
          </w:p>
        </w:tc>
        <w:tc>
          <w:tcPr>
            <w:tcW w:w="678" w:type="dxa"/>
          </w:tcPr>
          <w:p w:rsidR="006803B1" w:rsidRPr="00212951" w:rsidRDefault="006803B1" w:rsidP="003C2F04">
            <w:pPr>
              <w:pStyle w:val="T2BaseArray"/>
              <w:ind w:left="0" w:firstLine="0"/>
              <w:rPr>
                <w:rFonts w:ascii="Arial" w:hAnsi="Arial" w:cs="Arial"/>
              </w:rPr>
            </w:pPr>
            <w:r w:rsidRPr="00066EE6">
              <w:rPr>
                <w:rFonts w:ascii="Arial" w:hAnsi="Arial" w:cs="Arial"/>
              </w:rPr>
              <w:t>1..1</w:t>
            </w:r>
          </w:p>
        </w:tc>
      </w:tr>
      <w:tr w:rsidR="006803B1" w:rsidRPr="002318F1" w:rsidTr="003904BF">
        <w:tc>
          <w:tcPr>
            <w:tcW w:w="534" w:type="dxa"/>
          </w:tcPr>
          <w:p w:rsidR="006803B1" w:rsidRPr="00212951" w:rsidRDefault="006803B1" w:rsidP="003C2F04">
            <w:pPr>
              <w:pStyle w:val="T2BaseArray"/>
              <w:ind w:left="0" w:firstLine="0"/>
              <w:rPr>
                <w:rFonts w:ascii="Arial" w:hAnsi="Arial" w:cs="Arial"/>
              </w:rPr>
            </w:pPr>
            <w:r w:rsidRPr="00212951">
              <w:rPr>
                <w:rFonts w:ascii="Arial" w:hAnsi="Arial" w:cs="Arial"/>
              </w:rPr>
              <w:t>9</w:t>
            </w:r>
          </w:p>
        </w:tc>
        <w:tc>
          <w:tcPr>
            <w:tcW w:w="567" w:type="dxa"/>
          </w:tcPr>
          <w:p w:rsidR="006803B1" w:rsidRPr="00212951" w:rsidRDefault="006803B1" w:rsidP="003C2F04">
            <w:pPr>
              <w:pStyle w:val="T2BaseArray"/>
              <w:ind w:left="0" w:firstLine="0"/>
              <w:rPr>
                <w:rFonts w:ascii="Arial" w:hAnsi="Arial" w:cs="Arial"/>
              </w:rPr>
            </w:pPr>
            <w:r w:rsidRPr="00212951">
              <w:rPr>
                <w:rFonts w:ascii="Arial" w:hAnsi="Arial" w:cs="Arial"/>
              </w:rPr>
              <w:t>I</w:t>
            </w:r>
          </w:p>
        </w:tc>
        <w:tc>
          <w:tcPr>
            <w:tcW w:w="2693" w:type="dxa"/>
          </w:tcPr>
          <w:p w:rsidR="006803B1" w:rsidRPr="00212951" w:rsidRDefault="006803B1" w:rsidP="003C2F04">
            <w:pPr>
              <w:pStyle w:val="T2BaseArray"/>
              <w:ind w:left="0" w:firstLine="0"/>
              <w:rPr>
                <w:rFonts w:ascii="Arial" w:hAnsi="Arial" w:cs="Arial"/>
              </w:rPr>
            </w:pPr>
            <w:r w:rsidRPr="00212951">
              <w:rPr>
                <w:rFonts w:ascii="Arial" w:hAnsi="Arial" w:cs="Arial"/>
              </w:rPr>
              <w:t>End Investor Account Flag</w:t>
            </w:r>
          </w:p>
        </w:tc>
        <w:tc>
          <w:tcPr>
            <w:tcW w:w="2835" w:type="dxa"/>
          </w:tcPr>
          <w:p w:rsidR="006803B1" w:rsidRPr="00212951" w:rsidRDefault="006803B1" w:rsidP="003C2F04">
            <w:pPr>
              <w:pStyle w:val="T2BaseArray"/>
              <w:ind w:left="0" w:firstLine="0"/>
              <w:jc w:val="left"/>
              <w:rPr>
                <w:rFonts w:ascii="Arial" w:hAnsi="Arial" w:cs="Arial"/>
              </w:rPr>
            </w:pPr>
            <w:r w:rsidRPr="00212951">
              <w:rPr>
                <w:rFonts w:ascii="Arial" w:hAnsi="Arial" w:cs="Arial"/>
              </w:rPr>
              <w:t>Possible values:</w:t>
            </w:r>
          </w:p>
          <w:p w:rsidR="006803B1" w:rsidRPr="00212951" w:rsidRDefault="006803B1" w:rsidP="00DE32BA">
            <w:pPr>
              <w:pStyle w:val="T2BaseArray"/>
              <w:numPr>
                <w:ilvl w:val="0"/>
                <w:numId w:val="26"/>
              </w:numPr>
              <w:jc w:val="left"/>
              <w:rPr>
                <w:rFonts w:ascii="Arial" w:hAnsi="Arial" w:cs="Arial"/>
              </w:rPr>
              <w:pPrChange w:id="124" w:author="Author">
                <w:pPr>
                  <w:pStyle w:val="T2BaseArray"/>
                  <w:framePr w:hSpace="141" w:wrap="around" w:vAnchor="text" w:hAnchor="margin" w:xAlign="right" w:y="145"/>
                  <w:numPr>
                    <w:numId w:val="31"/>
                  </w:numPr>
                  <w:ind w:left="360" w:hanging="360"/>
                  <w:jc w:val="left"/>
                </w:pPr>
              </w:pPrChange>
            </w:pPr>
            <w:r w:rsidRPr="00212951">
              <w:rPr>
                <w:rFonts w:ascii="Arial" w:hAnsi="Arial" w:cs="Arial"/>
              </w:rPr>
              <w:lastRenderedPageBreak/>
              <w:t>NONE</w:t>
            </w:r>
          </w:p>
          <w:p w:rsidR="006803B1" w:rsidRPr="00212951" w:rsidRDefault="006803B1" w:rsidP="00DE32BA">
            <w:pPr>
              <w:pStyle w:val="T2BaseArray"/>
              <w:numPr>
                <w:ilvl w:val="0"/>
                <w:numId w:val="26"/>
              </w:numPr>
              <w:jc w:val="left"/>
              <w:rPr>
                <w:rFonts w:ascii="Arial" w:hAnsi="Arial" w:cs="Arial"/>
              </w:rPr>
              <w:pPrChange w:id="125" w:author="Author">
                <w:pPr>
                  <w:pStyle w:val="T2BaseArray"/>
                  <w:framePr w:hSpace="141" w:wrap="around" w:vAnchor="text" w:hAnchor="margin" w:xAlign="right" w:y="145"/>
                  <w:numPr>
                    <w:numId w:val="31"/>
                  </w:numPr>
                  <w:ind w:left="360" w:hanging="360"/>
                  <w:jc w:val="left"/>
                </w:pPr>
              </w:pPrChange>
            </w:pPr>
            <w:r w:rsidRPr="00212951">
              <w:rPr>
                <w:rFonts w:ascii="Arial" w:hAnsi="Arial" w:cs="Arial"/>
              </w:rPr>
              <w:t>FOPA</w:t>
            </w:r>
          </w:p>
          <w:p w:rsidR="006803B1" w:rsidRPr="00212951" w:rsidRDefault="006803B1" w:rsidP="00DE32BA">
            <w:pPr>
              <w:pStyle w:val="T2BaseArray"/>
              <w:numPr>
                <w:ilvl w:val="0"/>
                <w:numId w:val="26"/>
              </w:numPr>
              <w:jc w:val="left"/>
              <w:rPr>
                <w:rFonts w:ascii="Arial" w:hAnsi="Arial" w:cs="Arial"/>
              </w:rPr>
              <w:pPrChange w:id="126" w:author="Author">
                <w:pPr>
                  <w:pStyle w:val="T2BaseArray"/>
                  <w:framePr w:hSpace="141" w:wrap="around" w:vAnchor="text" w:hAnchor="margin" w:xAlign="right" w:y="145"/>
                  <w:numPr>
                    <w:numId w:val="31"/>
                  </w:numPr>
                  <w:ind w:left="360" w:hanging="360"/>
                  <w:jc w:val="left"/>
                </w:pPr>
              </w:pPrChange>
            </w:pPr>
            <w:r w:rsidRPr="00212951">
              <w:rPr>
                <w:rFonts w:ascii="Arial" w:hAnsi="Arial" w:cs="Arial"/>
              </w:rPr>
              <w:t>DVFO</w:t>
            </w:r>
          </w:p>
        </w:tc>
        <w:tc>
          <w:tcPr>
            <w:tcW w:w="3402" w:type="dxa"/>
          </w:tcPr>
          <w:p w:rsidR="006803B1" w:rsidRPr="00212951" w:rsidRDefault="006803B1" w:rsidP="00CB6C53">
            <w:pPr>
              <w:pStyle w:val="T2BaseArray"/>
              <w:ind w:left="0" w:firstLine="0"/>
              <w:jc w:val="left"/>
              <w:rPr>
                <w:rFonts w:ascii="Arial" w:hAnsi="Arial" w:cs="Arial"/>
              </w:rPr>
            </w:pPr>
            <w:r>
              <w:rPr>
                <w:rFonts w:ascii="Arial" w:hAnsi="Arial" w:cs="Arial"/>
              </w:rPr>
              <w:lastRenderedPageBreak/>
              <w:t>A</w:t>
            </w:r>
            <w:r w:rsidRPr="00212951">
              <w:rPr>
                <w:rFonts w:ascii="Arial" w:hAnsi="Arial" w:cs="Arial"/>
              </w:rPr>
              <w:t xml:space="preserve">dditional flags for the </w:t>
            </w:r>
            <w:r>
              <w:rPr>
                <w:rFonts w:ascii="Arial" w:hAnsi="Arial" w:cs="Arial"/>
              </w:rPr>
              <w:t>s</w:t>
            </w:r>
            <w:r w:rsidRPr="00212951">
              <w:rPr>
                <w:rFonts w:ascii="Arial" w:hAnsi="Arial" w:cs="Arial"/>
              </w:rPr>
              <w:t xml:space="preserve">ecurities </w:t>
            </w:r>
            <w:r>
              <w:rPr>
                <w:rFonts w:ascii="Arial" w:hAnsi="Arial" w:cs="Arial"/>
              </w:rPr>
              <w:lastRenderedPageBreak/>
              <w:t>a</w:t>
            </w:r>
            <w:r w:rsidRPr="00212951">
              <w:rPr>
                <w:rFonts w:ascii="Arial" w:hAnsi="Arial" w:cs="Arial"/>
              </w:rPr>
              <w:t>ccount</w:t>
            </w:r>
            <w:r>
              <w:rPr>
                <w:rFonts w:ascii="Arial" w:hAnsi="Arial" w:cs="Arial"/>
              </w:rPr>
              <w:t>:</w:t>
            </w:r>
          </w:p>
          <w:p w:rsidR="006803B1" w:rsidRPr="00212951" w:rsidRDefault="006803B1" w:rsidP="00DE32BA">
            <w:pPr>
              <w:pStyle w:val="T2BaseArray"/>
              <w:numPr>
                <w:ilvl w:val="0"/>
                <w:numId w:val="26"/>
              </w:numPr>
              <w:jc w:val="left"/>
              <w:rPr>
                <w:rFonts w:ascii="Arial" w:hAnsi="Arial" w:cs="Arial"/>
              </w:rPr>
              <w:pPrChange w:id="127" w:author="Author">
                <w:pPr>
                  <w:pStyle w:val="T2BaseArray"/>
                  <w:framePr w:hSpace="141" w:wrap="around" w:vAnchor="text" w:hAnchor="margin" w:xAlign="right" w:y="145"/>
                  <w:numPr>
                    <w:numId w:val="31"/>
                  </w:numPr>
                  <w:ind w:left="360" w:hanging="360"/>
                  <w:jc w:val="left"/>
                </w:pPr>
              </w:pPrChange>
            </w:pPr>
            <w:r>
              <w:rPr>
                <w:rFonts w:ascii="Arial" w:hAnsi="Arial" w:cs="Arial"/>
              </w:rPr>
              <w:t>NONE = N</w:t>
            </w:r>
            <w:r w:rsidRPr="00212951">
              <w:rPr>
                <w:rFonts w:ascii="Arial" w:hAnsi="Arial" w:cs="Arial"/>
              </w:rPr>
              <w:t>o account allocations</w:t>
            </w:r>
          </w:p>
          <w:p w:rsidR="006803B1" w:rsidRPr="00212951" w:rsidRDefault="006803B1" w:rsidP="00DE32BA">
            <w:pPr>
              <w:pStyle w:val="T2BaseArray"/>
              <w:numPr>
                <w:ilvl w:val="0"/>
                <w:numId w:val="26"/>
              </w:numPr>
              <w:jc w:val="left"/>
              <w:rPr>
                <w:rFonts w:ascii="Arial" w:hAnsi="Arial" w:cs="Arial"/>
              </w:rPr>
              <w:pPrChange w:id="128" w:author="Author">
                <w:pPr>
                  <w:pStyle w:val="T2BaseArray"/>
                  <w:framePr w:hSpace="141" w:wrap="around" w:vAnchor="text" w:hAnchor="margin" w:xAlign="right" w:y="145"/>
                  <w:numPr>
                    <w:numId w:val="31"/>
                  </w:numPr>
                  <w:ind w:left="360" w:hanging="360"/>
                  <w:jc w:val="left"/>
                </w:pPr>
              </w:pPrChange>
            </w:pPr>
            <w:r w:rsidRPr="00212951">
              <w:rPr>
                <w:rFonts w:ascii="Arial" w:hAnsi="Arial" w:cs="Arial"/>
              </w:rPr>
              <w:t>FOPA = FOP account allocations</w:t>
            </w:r>
          </w:p>
          <w:p w:rsidR="006803B1" w:rsidRPr="00212951" w:rsidRDefault="006803B1" w:rsidP="00DE32BA">
            <w:pPr>
              <w:pStyle w:val="T2BaseArray"/>
              <w:numPr>
                <w:ilvl w:val="0"/>
                <w:numId w:val="26"/>
              </w:numPr>
              <w:jc w:val="left"/>
              <w:rPr>
                <w:rFonts w:ascii="Arial" w:hAnsi="Arial" w:cs="Arial"/>
              </w:rPr>
              <w:pPrChange w:id="129" w:author="Author">
                <w:pPr>
                  <w:pStyle w:val="T2BaseArray"/>
                  <w:framePr w:hSpace="141" w:wrap="around" w:vAnchor="text" w:hAnchor="margin" w:xAlign="right" w:y="145"/>
                  <w:numPr>
                    <w:numId w:val="31"/>
                  </w:numPr>
                  <w:ind w:left="360" w:hanging="360"/>
                  <w:jc w:val="left"/>
                </w:pPr>
              </w:pPrChange>
            </w:pPr>
            <w:r w:rsidRPr="00212951">
              <w:rPr>
                <w:rFonts w:ascii="Arial" w:hAnsi="Arial" w:cs="Arial"/>
              </w:rPr>
              <w:t>DVFO = DVP/FOP</w:t>
            </w:r>
          </w:p>
        </w:tc>
        <w:tc>
          <w:tcPr>
            <w:tcW w:w="2551" w:type="dxa"/>
          </w:tcPr>
          <w:p w:rsidR="006803B1" w:rsidRPr="00212951" w:rsidRDefault="006803B1" w:rsidP="003C2F04">
            <w:pPr>
              <w:pStyle w:val="T2BaseArray"/>
              <w:ind w:left="0" w:firstLine="0"/>
              <w:rPr>
                <w:rFonts w:ascii="Arial" w:hAnsi="Arial" w:cs="Arial"/>
              </w:rPr>
            </w:pPr>
          </w:p>
        </w:tc>
        <w:tc>
          <w:tcPr>
            <w:tcW w:w="677" w:type="dxa"/>
          </w:tcPr>
          <w:p w:rsidR="006803B1" w:rsidRPr="00212951" w:rsidRDefault="006803B1" w:rsidP="003C2F04">
            <w:pPr>
              <w:pStyle w:val="T2BaseArray"/>
              <w:ind w:left="0" w:firstLine="0"/>
              <w:rPr>
                <w:rFonts w:ascii="Arial" w:hAnsi="Arial" w:cs="Arial"/>
              </w:rPr>
            </w:pPr>
          </w:p>
        </w:tc>
        <w:tc>
          <w:tcPr>
            <w:tcW w:w="678" w:type="dxa"/>
          </w:tcPr>
          <w:p w:rsidR="006803B1" w:rsidRPr="00212951" w:rsidRDefault="006803B1" w:rsidP="003C2F04">
            <w:pPr>
              <w:pStyle w:val="T2BaseArray"/>
              <w:ind w:left="0" w:firstLine="0"/>
              <w:rPr>
                <w:rFonts w:ascii="Arial" w:hAnsi="Arial" w:cs="Arial"/>
              </w:rPr>
            </w:pPr>
            <w:r w:rsidRPr="00212951">
              <w:rPr>
                <w:rFonts w:ascii="Arial" w:hAnsi="Arial" w:cs="Arial"/>
              </w:rPr>
              <w:t>0..1</w:t>
            </w:r>
          </w:p>
        </w:tc>
      </w:tr>
      <w:tr w:rsidR="006803B1" w:rsidRPr="002318F1" w:rsidTr="003904BF">
        <w:tc>
          <w:tcPr>
            <w:tcW w:w="534" w:type="dxa"/>
          </w:tcPr>
          <w:p w:rsidR="006803B1" w:rsidRPr="00212951" w:rsidRDefault="006803B1" w:rsidP="003C2F04">
            <w:pPr>
              <w:pStyle w:val="T2BaseArray"/>
              <w:ind w:left="0" w:firstLine="0"/>
              <w:rPr>
                <w:rFonts w:ascii="Arial" w:hAnsi="Arial" w:cs="Arial"/>
              </w:rPr>
            </w:pPr>
            <w:r w:rsidRPr="00212951">
              <w:rPr>
                <w:rFonts w:ascii="Arial" w:hAnsi="Arial" w:cs="Arial"/>
              </w:rPr>
              <w:lastRenderedPageBreak/>
              <w:t>10</w:t>
            </w:r>
          </w:p>
        </w:tc>
        <w:tc>
          <w:tcPr>
            <w:tcW w:w="567" w:type="dxa"/>
          </w:tcPr>
          <w:p w:rsidR="006803B1" w:rsidRPr="00212951" w:rsidRDefault="006803B1" w:rsidP="003C2F04">
            <w:pPr>
              <w:pStyle w:val="T2BaseArray"/>
              <w:ind w:left="0" w:firstLine="0"/>
              <w:rPr>
                <w:rFonts w:ascii="Arial" w:hAnsi="Arial" w:cs="Arial"/>
              </w:rPr>
            </w:pPr>
            <w:r w:rsidRPr="00212951">
              <w:rPr>
                <w:rFonts w:ascii="Arial" w:hAnsi="Arial" w:cs="Arial"/>
              </w:rPr>
              <w:t>J</w:t>
            </w:r>
          </w:p>
        </w:tc>
        <w:tc>
          <w:tcPr>
            <w:tcW w:w="2693" w:type="dxa"/>
          </w:tcPr>
          <w:p w:rsidR="006803B1" w:rsidRPr="00212951" w:rsidRDefault="006803B1" w:rsidP="003C2F04">
            <w:pPr>
              <w:pStyle w:val="T2BaseArray"/>
              <w:ind w:left="0" w:firstLine="0"/>
              <w:rPr>
                <w:rFonts w:ascii="Arial" w:hAnsi="Arial" w:cs="Arial"/>
              </w:rPr>
            </w:pPr>
            <w:r w:rsidRPr="00212951">
              <w:rPr>
                <w:rFonts w:ascii="Arial" w:hAnsi="Arial" w:cs="Arial"/>
              </w:rPr>
              <w:t>Pricing Scheme</w:t>
            </w:r>
          </w:p>
        </w:tc>
        <w:tc>
          <w:tcPr>
            <w:tcW w:w="2835" w:type="dxa"/>
          </w:tcPr>
          <w:p w:rsidR="006803B1" w:rsidRPr="00212951" w:rsidRDefault="006803B1" w:rsidP="003C2F04">
            <w:pPr>
              <w:pStyle w:val="T2BaseArray"/>
              <w:ind w:left="0" w:firstLine="0"/>
              <w:rPr>
                <w:rFonts w:ascii="Arial" w:hAnsi="Arial" w:cs="Arial"/>
              </w:rPr>
            </w:pPr>
            <w:r w:rsidRPr="00212951">
              <w:rPr>
                <w:rFonts w:ascii="Arial" w:hAnsi="Arial" w:cs="Arial"/>
              </w:rPr>
              <w:t>Possible values:</w:t>
            </w:r>
          </w:p>
          <w:p w:rsidR="00D05C39" w:rsidRPr="00D05C39" w:rsidRDefault="006803B1" w:rsidP="00DE32BA">
            <w:pPr>
              <w:pStyle w:val="T2BaseArray"/>
              <w:numPr>
                <w:ilvl w:val="0"/>
                <w:numId w:val="27"/>
              </w:numPr>
              <w:rPr>
                <w:rFonts w:ascii="Arial" w:hAnsi="Arial" w:cs="Arial"/>
              </w:rPr>
              <w:pPrChange w:id="130" w:author="Author">
                <w:pPr>
                  <w:pStyle w:val="T2BaseArray"/>
                  <w:framePr w:hSpace="141" w:wrap="around" w:vAnchor="text" w:hAnchor="margin" w:xAlign="right" w:y="145"/>
                  <w:numPr>
                    <w:numId w:val="32"/>
                  </w:numPr>
                  <w:ind w:left="360" w:hanging="360"/>
                </w:pPr>
              </w:pPrChange>
            </w:pPr>
            <w:r w:rsidRPr="00D05C39">
              <w:rPr>
                <w:rFonts w:ascii="Arial" w:hAnsi="Arial" w:cs="Arial"/>
              </w:rPr>
              <w:t>SACC</w:t>
            </w:r>
          </w:p>
          <w:p w:rsidR="006803B1" w:rsidRPr="00212951" w:rsidRDefault="006803B1" w:rsidP="00DE32BA">
            <w:pPr>
              <w:pStyle w:val="T2BaseArray"/>
              <w:numPr>
                <w:ilvl w:val="0"/>
                <w:numId w:val="27"/>
              </w:numPr>
              <w:rPr>
                <w:rFonts w:ascii="Arial" w:hAnsi="Arial" w:cs="Arial"/>
              </w:rPr>
              <w:pPrChange w:id="131" w:author="Author">
                <w:pPr>
                  <w:pStyle w:val="T2BaseArray"/>
                  <w:framePr w:hSpace="141" w:wrap="around" w:vAnchor="text" w:hAnchor="margin" w:xAlign="right" w:y="145"/>
                  <w:numPr>
                    <w:numId w:val="32"/>
                  </w:numPr>
                  <w:ind w:left="360" w:hanging="360"/>
                </w:pPr>
              </w:pPrChange>
            </w:pPr>
            <w:r w:rsidRPr="00212951">
              <w:rPr>
                <w:rFonts w:ascii="Arial" w:hAnsi="Arial" w:cs="Arial"/>
              </w:rPr>
              <w:t>ISIN</w:t>
            </w:r>
          </w:p>
        </w:tc>
        <w:tc>
          <w:tcPr>
            <w:tcW w:w="3402" w:type="dxa"/>
          </w:tcPr>
          <w:p w:rsidR="006803B1" w:rsidRDefault="006803B1" w:rsidP="00505062">
            <w:pPr>
              <w:pStyle w:val="T2BaseArray"/>
              <w:ind w:left="0" w:firstLine="0"/>
              <w:jc w:val="left"/>
              <w:rPr>
                <w:rFonts w:ascii="Arial" w:hAnsi="Arial" w:cs="Arial"/>
              </w:rPr>
            </w:pPr>
            <w:r>
              <w:rPr>
                <w:rFonts w:ascii="Arial" w:hAnsi="Arial" w:cs="Arial"/>
              </w:rPr>
              <w:t>Pricing scheme of the customer:</w:t>
            </w:r>
          </w:p>
          <w:p w:rsidR="006803B1" w:rsidRPr="00D05C39" w:rsidRDefault="006803B1" w:rsidP="00DE32BA">
            <w:pPr>
              <w:pStyle w:val="T2BaseArray"/>
              <w:numPr>
                <w:ilvl w:val="0"/>
                <w:numId w:val="26"/>
              </w:numPr>
              <w:jc w:val="left"/>
              <w:rPr>
                <w:rFonts w:ascii="Arial" w:hAnsi="Arial" w:cs="Arial"/>
              </w:rPr>
              <w:pPrChange w:id="132" w:author="Author">
                <w:pPr>
                  <w:pStyle w:val="T2BaseArray"/>
                  <w:framePr w:hSpace="141" w:wrap="around" w:vAnchor="text" w:hAnchor="margin" w:xAlign="right" w:y="145"/>
                  <w:numPr>
                    <w:numId w:val="31"/>
                  </w:numPr>
                  <w:ind w:left="360" w:hanging="360"/>
                  <w:jc w:val="left"/>
                </w:pPr>
              </w:pPrChange>
            </w:pPr>
            <w:r w:rsidRPr="00D05C39">
              <w:rPr>
                <w:rFonts w:ascii="Arial" w:hAnsi="Arial" w:cs="Arial"/>
              </w:rPr>
              <w:t>SACC = Securities account</w:t>
            </w:r>
          </w:p>
          <w:p w:rsidR="006803B1" w:rsidRDefault="006803B1" w:rsidP="00DE32BA">
            <w:pPr>
              <w:pStyle w:val="T2BaseArray"/>
              <w:numPr>
                <w:ilvl w:val="0"/>
                <w:numId w:val="26"/>
              </w:numPr>
              <w:jc w:val="left"/>
              <w:rPr>
                <w:rFonts w:ascii="Arial" w:hAnsi="Arial" w:cs="Arial"/>
              </w:rPr>
              <w:pPrChange w:id="133" w:author="Author">
                <w:pPr>
                  <w:pStyle w:val="T2BaseArray"/>
                  <w:framePr w:hSpace="141" w:wrap="around" w:vAnchor="text" w:hAnchor="margin" w:xAlign="right" w:y="145"/>
                  <w:numPr>
                    <w:numId w:val="31"/>
                  </w:numPr>
                  <w:ind w:left="360" w:hanging="360"/>
                  <w:jc w:val="left"/>
                </w:pPr>
              </w:pPrChange>
            </w:pPr>
            <w:r w:rsidRPr="00D05C39">
              <w:rPr>
                <w:rFonts w:ascii="Arial" w:hAnsi="Arial" w:cs="Arial"/>
              </w:rPr>
              <w:t>ISIN = Security</w:t>
            </w:r>
          </w:p>
        </w:tc>
        <w:tc>
          <w:tcPr>
            <w:tcW w:w="2551" w:type="dxa"/>
          </w:tcPr>
          <w:p w:rsidR="006803B1" w:rsidRPr="00212951" w:rsidRDefault="006803B1" w:rsidP="003C2F04">
            <w:pPr>
              <w:pStyle w:val="T2BaseArray"/>
              <w:ind w:left="0" w:firstLine="0"/>
              <w:rPr>
                <w:rFonts w:ascii="Arial" w:hAnsi="Arial" w:cs="Arial"/>
              </w:rPr>
            </w:pPr>
          </w:p>
        </w:tc>
        <w:tc>
          <w:tcPr>
            <w:tcW w:w="677" w:type="dxa"/>
          </w:tcPr>
          <w:p w:rsidR="006803B1" w:rsidRPr="00212951" w:rsidRDefault="006803B1" w:rsidP="003C2F04">
            <w:pPr>
              <w:pStyle w:val="T2BaseArray"/>
              <w:ind w:left="0" w:firstLine="0"/>
              <w:rPr>
                <w:rFonts w:ascii="Arial" w:hAnsi="Arial" w:cs="Arial"/>
              </w:rPr>
            </w:pPr>
          </w:p>
        </w:tc>
        <w:tc>
          <w:tcPr>
            <w:tcW w:w="678" w:type="dxa"/>
          </w:tcPr>
          <w:p w:rsidR="006803B1" w:rsidRPr="00212951" w:rsidRDefault="006803B1" w:rsidP="003C2F04">
            <w:pPr>
              <w:pStyle w:val="T2BaseArray"/>
              <w:ind w:left="0" w:firstLine="0"/>
              <w:rPr>
                <w:rFonts w:ascii="Arial" w:hAnsi="Arial" w:cs="Arial"/>
              </w:rPr>
            </w:pPr>
            <w:r w:rsidRPr="00212951">
              <w:rPr>
                <w:rFonts w:ascii="Arial" w:hAnsi="Arial" w:cs="Arial"/>
              </w:rPr>
              <w:t>1..1</w:t>
            </w:r>
          </w:p>
        </w:tc>
      </w:tr>
      <w:tr w:rsidR="006803B1" w:rsidRPr="002318F1" w:rsidTr="003904BF">
        <w:tc>
          <w:tcPr>
            <w:tcW w:w="10031" w:type="dxa"/>
            <w:gridSpan w:val="5"/>
            <w:shd w:val="clear" w:color="auto" w:fill="F2F2F2"/>
          </w:tcPr>
          <w:p w:rsidR="006803B1" w:rsidRPr="00212951" w:rsidRDefault="006803B1" w:rsidP="003C2F04">
            <w:pPr>
              <w:pStyle w:val="T2BaseArray"/>
              <w:ind w:left="0" w:firstLine="0"/>
              <w:rPr>
                <w:rFonts w:ascii="Arial" w:hAnsi="Arial" w:cs="Arial"/>
              </w:rPr>
            </w:pPr>
            <w:r w:rsidRPr="00212951">
              <w:rPr>
                <w:rFonts w:ascii="Arial" w:hAnsi="Arial" w:cs="Arial"/>
              </w:rPr>
              <w:t>Group “Account Holder”</w:t>
            </w:r>
          </w:p>
        </w:tc>
        <w:tc>
          <w:tcPr>
            <w:tcW w:w="2551" w:type="dxa"/>
            <w:shd w:val="clear" w:color="auto" w:fill="F2F2F2"/>
          </w:tcPr>
          <w:p w:rsidR="006803B1" w:rsidRPr="00212951" w:rsidRDefault="006803B1" w:rsidP="003C2F04">
            <w:pPr>
              <w:pStyle w:val="T2BaseArray"/>
              <w:ind w:left="0" w:firstLine="0"/>
              <w:rPr>
                <w:rFonts w:ascii="Arial" w:hAnsi="Arial" w:cs="Arial"/>
              </w:rPr>
            </w:pPr>
          </w:p>
        </w:tc>
        <w:tc>
          <w:tcPr>
            <w:tcW w:w="677" w:type="dxa"/>
            <w:shd w:val="clear" w:color="auto" w:fill="F2F2F2"/>
          </w:tcPr>
          <w:p w:rsidR="006803B1" w:rsidRPr="00212951" w:rsidRDefault="006803B1" w:rsidP="003C2F04">
            <w:pPr>
              <w:pStyle w:val="T2BaseArray"/>
              <w:ind w:left="0" w:firstLine="0"/>
              <w:rPr>
                <w:rFonts w:ascii="Arial" w:hAnsi="Arial" w:cs="Arial"/>
              </w:rPr>
            </w:pPr>
            <w:r w:rsidRPr="00212951">
              <w:rPr>
                <w:rFonts w:ascii="Arial" w:hAnsi="Arial" w:cs="Arial"/>
              </w:rPr>
              <w:t>1..1</w:t>
            </w:r>
          </w:p>
        </w:tc>
        <w:tc>
          <w:tcPr>
            <w:tcW w:w="678" w:type="dxa"/>
            <w:shd w:val="clear" w:color="auto" w:fill="F2F2F2"/>
          </w:tcPr>
          <w:p w:rsidR="006803B1" w:rsidRPr="00212951" w:rsidRDefault="006803B1" w:rsidP="003C2F04">
            <w:pPr>
              <w:pStyle w:val="T2BaseArray"/>
              <w:ind w:left="0" w:firstLine="0"/>
              <w:rPr>
                <w:rFonts w:ascii="Arial" w:hAnsi="Arial" w:cs="Arial"/>
              </w:rPr>
            </w:pPr>
          </w:p>
        </w:tc>
      </w:tr>
      <w:tr w:rsidR="006803B1" w:rsidRPr="002318F1" w:rsidTr="003904BF">
        <w:tc>
          <w:tcPr>
            <w:tcW w:w="534" w:type="dxa"/>
          </w:tcPr>
          <w:p w:rsidR="006803B1" w:rsidRPr="00212951" w:rsidRDefault="006803B1" w:rsidP="003C2F04">
            <w:pPr>
              <w:pStyle w:val="T2BaseArray"/>
              <w:ind w:left="0" w:firstLine="0"/>
              <w:rPr>
                <w:rFonts w:ascii="Arial" w:hAnsi="Arial" w:cs="Arial"/>
              </w:rPr>
            </w:pPr>
            <w:r w:rsidRPr="00212951">
              <w:rPr>
                <w:rFonts w:ascii="Arial" w:hAnsi="Arial" w:cs="Arial"/>
              </w:rPr>
              <w:t>11</w:t>
            </w:r>
          </w:p>
        </w:tc>
        <w:tc>
          <w:tcPr>
            <w:tcW w:w="567" w:type="dxa"/>
          </w:tcPr>
          <w:p w:rsidR="006803B1" w:rsidRPr="00212951" w:rsidRDefault="006803B1" w:rsidP="003C2F04">
            <w:pPr>
              <w:pStyle w:val="T2BaseArray"/>
              <w:ind w:left="0" w:firstLine="0"/>
              <w:rPr>
                <w:rFonts w:ascii="Arial" w:hAnsi="Arial" w:cs="Arial"/>
              </w:rPr>
            </w:pPr>
            <w:r w:rsidRPr="00212951">
              <w:rPr>
                <w:rFonts w:ascii="Arial" w:hAnsi="Arial" w:cs="Arial"/>
              </w:rPr>
              <w:t>K</w:t>
            </w:r>
          </w:p>
        </w:tc>
        <w:tc>
          <w:tcPr>
            <w:tcW w:w="2693" w:type="dxa"/>
          </w:tcPr>
          <w:p w:rsidR="006803B1" w:rsidRPr="00212951" w:rsidRDefault="006803B1" w:rsidP="003C2F04">
            <w:pPr>
              <w:pStyle w:val="T2BaseArray"/>
              <w:ind w:left="0" w:firstLine="0"/>
              <w:rPr>
                <w:rFonts w:ascii="Arial" w:hAnsi="Arial" w:cs="Arial"/>
              </w:rPr>
            </w:pPr>
            <w:r w:rsidRPr="00212951">
              <w:rPr>
                <w:rFonts w:ascii="Arial" w:hAnsi="Arial" w:cs="Arial"/>
              </w:rPr>
              <w:t>Parent BIC</w:t>
            </w:r>
          </w:p>
        </w:tc>
        <w:tc>
          <w:tcPr>
            <w:tcW w:w="2835" w:type="dxa"/>
          </w:tcPr>
          <w:p w:rsidR="006803B1" w:rsidRPr="00212951" w:rsidRDefault="006803B1" w:rsidP="003C2F04">
            <w:pPr>
              <w:pStyle w:val="T2BaseArray"/>
              <w:ind w:left="0" w:firstLine="0"/>
              <w:rPr>
                <w:rFonts w:ascii="Arial" w:hAnsi="Arial" w:cs="Arial"/>
              </w:rPr>
            </w:pPr>
            <w:r w:rsidRPr="00212951">
              <w:rPr>
                <w:rFonts w:ascii="Arial" w:hAnsi="Arial" w:cs="Arial"/>
              </w:rPr>
              <w:t>CHAR (11)</w:t>
            </w:r>
          </w:p>
        </w:tc>
        <w:tc>
          <w:tcPr>
            <w:tcW w:w="3402" w:type="dxa"/>
          </w:tcPr>
          <w:p w:rsidR="006803B1" w:rsidRPr="00212951" w:rsidRDefault="006803B1" w:rsidP="003C2F04">
            <w:pPr>
              <w:pStyle w:val="T2BaseArray"/>
              <w:ind w:left="0" w:firstLine="0"/>
              <w:rPr>
                <w:rFonts w:ascii="Arial" w:hAnsi="Arial" w:cs="Arial"/>
              </w:rPr>
            </w:pPr>
            <w:r w:rsidRPr="00212951">
              <w:rPr>
                <w:rFonts w:ascii="Arial" w:hAnsi="Arial" w:cs="Arial"/>
              </w:rPr>
              <w:t>Represents the party</w:t>
            </w:r>
            <w:r>
              <w:rPr>
                <w:rFonts w:ascii="Arial" w:hAnsi="Arial" w:cs="Arial"/>
              </w:rPr>
              <w:t>.</w:t>
            </w:r>
          </w:p>
        </w:tc>
        <w:tc>
          <w:tcPr>
            <w:tcW w:w="2551" w:type="dxa"/>
          </w:tcPr>
          <w:p w:rsidR="006803B1" w:rsidRPr="00212951" w:rsidRDefault="006803B1" w:rsidP="003C2F04">
            <w:pPr>
              <w:pStyle w:val="T2BaseArray"/>
              <w:ind w:left="0" w:firstLine="0"/>
              <w:rPr>
                <w:rFonts w:ascii="Arial" w:hAnsi="Arial" w:cs="Arial"/>
              </w:rPr>
            </w:pPr>
          </w:p>
        </w:tc>
        <w:tc>
          <w:tcPr>
            <w:tcW w:w="677" w:type="dxa"/>
          </w:tcPr>
          <w:p w:rsidR="006803B1" w:rsidRPr="00212951" w:rsidRDefault="006803B1" w:rsidP="003C2F04">
            <w:pPr>
              <w:pStyle w:val="T2BaseArray"/>
              <w:ind w:left="0" w:firstLine="0"/>
              <w:rPr>
                <w:rFonts w:ascii="Arial" w:hAnsi="Arial" w:cs="Arial"/>
              </w:rPr>
            </w:pPr>
          </w:p>
        </w:tc>
        <w:tc>
          <w:tcPr>
            <w:tcW w:w="678" w:type="dxa"/>
          </w:tcPr>
          <w:p w:rsidR="006803B1" w:rsidRPr="00212951" w:rsidRDefault="006803B1" w:rsidP="003C2F04">
            <w:pPr>
              <w:pStyle w:val="T2BaseArray"/>
              <w:ind w:left="0" w:firstLine="0"/>
              <w:rPr>
                <w:rFonts w:ascii="Arial" w:hAnsi="Arial" w:cs="Arial"/>
              </w:rPr>
            </w:pPr>
            <w:r w:rsidRPr="00212951">
              <w:rPr>
                <w:rFonts w:ascii="Arial" w:hAnsi="Arial" w:cs="Arial"/>
              </w:rPr>
              <w:t>1..1</w:t>
            </w:r>
          </w:p>
        </w:tc>
      </w:tr>
      <w:tr w:rsidR="006803B1" w:rsidRPr="002318F1" w:rsidTr="003904BF">
        <w:tc>
          <w:tcPr>
            <w:tcW w:w="534" w:type="dxa"/>
          </w:tcPr>
          <w:p w:rsidR="006803B1" w:rsidRPr="00212951" w:rsidRDefault="006803B1" w:rsidP="003C2F04">
            <w:pPr>
              <w:pStyle w:val="T2BaseArray"/>
              <w:ind w:left="0" w:firstLine="0"/>
              <w:rPr>
                <w:rFonts w:ascii="Arial" w:hAnsi="Arial" w:cs="Arial"/>
              </w:rPr>
            </w:pPr>
            <w:r w:rsidRPr="00212951">
              <w:rPr>
                <w:rFonts w:ascii="Arial" w:hAnsi="Arial" w:cs="Arial"/>
              </w:rPr>
              <w:t>12</w:t>
            </w:r>
          </w:p>
        </w:tc>
        <w:tc>
          <w:tcPr>
            <w:tcW w:w="567" w:type="dxa"/>
          </w:tcPr>
          <w:p w:rsidR="006803B1" w:rsidRPr="00212951" w:rsidRDefault="006803B1" w:rsidP="003C2F04">
            <w:pPr>
              <w:pStyle w:val="T2BaseArray"/>
              <w:ind w:left="0" w:firstLine="0"/>
              <w:rPr>
                <w:rFonts w:ascii="Arial" w:hAnsi="Arial" w:cs="Arial"/>
              </w:rPr>
            </w:pPr>
            <w:r w:rsidRPr="00212951">
              <w:rPr>
                <w:rFonts w:ascii="Arial" w:hAnsi="Arial" w:cs="Arial"/>
              </w:rPr>
              <w:t>L</w:t>
            </w:r>
          </w:p>
        </w:tc>
        <w:tc>
          <w:tcPr>
            <w:tcW w:w="2693" w:type="dxa"/>
          </w:tcPr>
          <w:p w:rsidR="006803B1" w:rsidRPr="00212951" w:rsidRDefault="006803B1" w:rsidP="003C2F04">
            <w:pPr>
              <w:pStyle w:val="T2BaseArray"/>
              <w:ind w:left="0" w:firstLine="0"/>
              <w:rPr>
                <w:rFonts w:ascii="Arial" w:hAnsi="Arial" w:cs="Arial"/>
              </w:rPr>
            </w:pPr>
            <w:r w:rsidRPr="00212951">
              <w:rPr>
                <w:rFonts w:ascii="Arial" w:hAnsi="Arial" w:cs="Arial"/>
              </w:rPr>
              <w:t>BIC</w:t>
            </w:r>
          </w:p>
        </w:tc>
        <w:tc>
          <w:tcPr>
            <w:tcW w:w="2835" w:type="dxa"/>
          </w:tcPr>
          <w:p w:rsidR="006803B1" w:rsidRPr="00212951" w:rsidRDefault="006803B1" w:rsidP="003C2F04">
            <w:pPr>
              <w:pStyle w:val="T2BaseArray"/>
              <w:ind w:left="0" w:firstLine="0"/>
              <w:rPr>
                <w:rFonts w:ascii="Arial" w:hAnsi="Arial" w:cs="Arial"/>
              </w:rPr>
            </w:pPr>
            <w:r w:rsidRPr="00212951">
              <w:rPr>
                <w:rFonts w:ascii="Arial" w:hAnsi="Arial" w:cs="Arial"/>
              </w:rPr>
              <w:t>CHAR (11)</w:t>
            </w:r>
          </w:p>
        </w:tc>
        <w:tc>
          <w:tcPr>
            <w:tcW w:w="3402" w:type="dxa"/>
          </w:tcPr>
          <w:p w:rsidR="006803B1" w:rsidRPr="00212951" w:rsidRDefault="006803B1" w:rsidP="003C2F04">
            <w:pPr>
              <w:pStyle w:val="T2BaseArray"/>
              <w:ind w:left="0" w:firstLine="0"/>
              <w:rPr>
                <w:rFonts w:ascii="Arial" w:hAnsi="Arial" w:cs="Arial"/>
              </w:rPr>
            </w:pPr>
            <w:r w:rsidRPr="00212951">
              <w:rPr>
                <w:rFonts w:ascii="Arial" w:hAnsi="Arial" w:cs="Arial"/>
              </w:rPr>
              <w:t>Represents the party</w:t>
            </w:r>
            <w:r>
              <w:rPr>
                <w:rFonts w:ascii="Arial" w:hAnsi="Arial" w:cs="Arial"/>
              </w:rPr>
              <w:t>.</w:t>
            </w:r>
          </w:p>
        </w:tc>
        <w:tc>
          <w:tcPr>
            <w:tcW w:w="2551" w:type="dxa"/>
          </w:tcPr>
          <w:p w:rsidR="006803B1" w:rsidRPr="00212951" w:rsidRDefault="006803B1" w:rsidP="003C2F04">
            <w:pPr>
              <w:pStyle w:val="T2BaseArray"/>
              <w:ind w:left="0" w:firstLine="0"/>
              <w:rPr>
                <w:rFonts w:ascii="Arial" w:hAnsi="Arial" w:cs="Arial"/>
              </w:rPr>
            </w:pPr>
          </w:p>
        </w:tc>
        <w:tc>
          <w:tcPr>
            <w:tcW w:w="677" w:type="dxa"/>
          </w:tcPr>
          <w:p w:rsidR="006803B1" w:rsidRPr="00212951" w:rsidRDefault="006803B1" w:rsidP="003C2F04">
            <w:pPr>
              <w:pStyle w:val="T2BaseArray"/>
              <w:ind w:left="0" w:firstLine="0"/>
              <w:rPr>
                <w:rFonts w:ascii="Arial" w:hAnsi="Arial" w:cs="Arial"/>
              </w:rPr>
            </w:pPr>
          </w:p>
        </w:tc>
        <w:tc>
          <w:tcPr>
            <w:tcW w:w="678" w:type="dxa"/>
          </w:tcPr>
          <w:p w:rsidR="006803B1" w:rsidRPr="00212951" w:rsidRDefault="006803B1" w:rsidP="003C2F04">
            <w:pPr>
              <w:pStyle w:val="T2BaseArray"/>
              <w:ind w:left="0" w:firstLine="0"/>
              <w:rPr>
                <w:rFonts w:ascii="Arial" w:hAnsi="Arial" w:cs="Arial"/>
              </w:rPr>
            </w:pPr>
            <w:r w:rsidRPr="00212951">
              <w:rPr>
                <w:rFonts w:ascii="Arial" w:hAnsi="Arial" w:cs="Arial"/>
              </w:rPr>
              <w:t>1..1</w:t>
            </w:r>
          </w:p>
        </w:tc>
      </w:tr>
      <w:tr w:rsidR="006803B1" w:rsidRPr="002318F1" w:rsidTr="003904BF">
        <w:tc>
          <w:tcPr>
            <w:tcW w:w="10031" w:type="dxa"/>
            <w:gridSpan w:val="5"/>
            <w:shd w:val="clear" w:color="auto" w:fill="F2F2F2"/>
          </w:tcPr>
          <w:p w:rsidR="006803B1" w:rsidRPr="00212951" w:rsidRDefault="006803B1" w:rsidP="003C2F04">
            <w:pPr>
              <w:pStyle w:val="T2BaseArray"/>
              <w:ind w:left="0" w:firstLine="0"/>
              <w:rPr>
                <w:rFonts w:ascii="Arial" w:hAnsi="Arial" w:cs="Arial"/>
              </w:rPr>
            </w:pPr>
            <w:r w:rsidRPr="00212951">
              <w:rPr>
                <w:rFonts w:ascii="Arial" w:hAnsi="Arial" w:cs="Arial"/>
              </w:rPr>
              <w:t xml:space="preserve">Group “Market Specific </w:t>
            </w:r>
            <w:proofErr w:type="spellStart"/>
            <w:r>
              <w:rPr>
                <w:rFonts w:ascii="Arial" w:hAnsi="Arial" w:cs="Arial"/>
              </w:rPr>
              <w:t>Securites</w:t>
            </w:r>
            <w:proofErr w:type="spellEnd"/>
            <w:r>
              <w:rPr>
                <w:rFonts w:ascii="Arial" w:hAnsi="Arial" w:cs="Arial"/>
              </w:rPr>
              <w:t xml:space="preserve"> </w:t>
            </w:r>
            <w:r w:rsidRPr="00212951">
              <w:rPr>
                <w:rFonts w:ascii="Arial" w:hAnsi="Arial" w:cs="Arial"/>
              </w:rPr>
              <w:t>Account Attribute”</w:t>
            </w:r>
          </w:p>
        </w:tc>
        <w:tc>
          <w:tcPr>
            <w:tcW w:w="2551" w:type="dxa"/>
            <w:shd w:val="clear" w:color="auto" w:fill="F2F2F2"/>
          </w:tcPr>
          <w:p w:rsidR="006803B1" w:rsidRPr="00212951" w:rsidRDefault="006803B1" w:rsidP="003C2F04">
            <w:pPr>
              <w:pStyle w:val="T2BaseArray"/>
              <w:ind w:left="0" w:firstLine="0"/>
              <w:rPr>
                <w:rFonts w:ascii="Arial" w:hAnsi="Arial" w:cs="Arial"/>
              </w:rPr>
            </w:pPr>
          </w:p>
        </w:tc>
        <w:tc>
          <w:tcPr>
            <w:tcW w:w="677" w:type="dxa"/>
            <w:shd w:val="clear" w:color="auto" w:fill="F2F2F2"/>
          </w:tcPr>
          <w:p w:rsidR="006803B1" w:rsidRPr="00212951" w:rsidRDefault="006803B1" w:rsidP="003C2F04">
            <w:pPr>
              <w:pStyle w:val="T2BaseArray"/>
              <w:ind w:left="0" w:firstLine="0"/>
              <w:rPr>
                <w:rFonts w:ascii="Arial" w:hAnsi="Arial" w:cs="Arial"/>
              </w:rPr>
            </w:pPr>
            <w:r w:rsidRPr="00212951">
              <w:rPr>
                <w:rFonts w:ascii="Arial" w:hAnsi="Arial" w:cs="Arial"/>
              </w:rPr>
              <w:t>0..10</w:t>
            </w:r>
          </w:p>
        </w:tc>
        <w:tc>
          <w:tcPr>
            <w:tcW w:w="678" w:type="dxa"/>
            <w:shd w:val="clear" w:color="auto" w:fill="F2F2F2"/>
          </w:tcPr>
          <w:p w:rsidR="006803B1" w:rsidRPr="00212951" w:rsidRDefault="006803B1" w:rsidP="003C2F04">
            <w:pPr>
              <w:pStyle w:val="T2BaseArray"/>
              <w:ind w:left="0" w:firstLine="0"/>
              <w:rPr>
                <w:rFonts w:ascii="Arial" w:hAnsi="Arial" w:cs="Arial"/>
              </w:rPr>
            </w:pPr>
          </w:p>
        </w:tc>
      </w:tr>
      <w:tr w:rsidR="006803B1" w:rsidRPr="002318F1" w:rsidTr="003904BF">
        <w:tc>
          <w:tcPr>
            <w:tcW w:w="534" w:type="dxa"/>
          </w:tcPr>
          <w:p w:rsidR="006803B1" w:rsidRPr="00212951" w:rsidRDefault="006803B1" w:rsidP="003C2F04">
            <w:pPr>
              <w:pStyle w:val="T2BaseArray"/>
              <w:ind w:left="0" w:firstLine="0"/>
              <w:rPr>
                <w:rFonts w:ascii="Arial" w:hAnsi="Arial" w:cs="Arial"/>
              </w:rPr>
            </w:pPr>
            <w:r w:rsidRPr="00212951">
              <w:rPr>
                <w:rFonts w:ascii="Arial" w:hAnsi="Arial" w:cs="Arial"/>
              </w:rPr>
              <w:t>13</w:t>
            </w:r>
          </w:p>
        </w:tc>
        <w:tc>
          <w:tcPr>
            <w:tcW w:w="567" w:type="dxa"/>
          </w:tcPr>
          <w:p w:rsidR="006803B1" w:rsidRPr="00212951" w:rsidRDefault="006803B1" w:rsidP="003C2F04">
            <w:pPr>
              <w:pStyle w:val="T2BaseArray"/>
              <w:ind w:left="0" w:firstLine="0"/>
              <w:rPr>
                <w:rFonts w:ascii="Arial" w:hAnsi="Arial" w:cs="Arial"/>
              </w:rPr>
            </w:pPr>
            <w:r w:rsidRPr="00212951">
              <w:rPr>
                <w:rFonts w:ascii="Arial" w:hAnsi="Arial" w:cs="Arial"/>
              </w:rPr>
              <w:t>M</w:t>
            </w:r>
          </w:p>
        </w:tc>
        <w:tc>
          <w:tcPr>
            <w:tcW w:w="2693" w:type="dxa"/>
          </w:tcPr>
          <w:p w:rsidR="006803B1" w:rsidRPr="00212951" w:rsidRDefault="006803B1" w:rsidP="00741233">
            <w:pPr>
              <w:pStyle w:val="T2BaseArray"/>
              <w:ind w:left="0" w:firstLine="0"/>
              <w:jc w:val="left"/>
              <w:rPr>
                <w:rFonts w:ascii="Arial" w:hAnsi="Arial" w:cs="Arial"/>
              </w:rPr>
            </w:pPr>
            <w:r w:rsidRPr="00212951">
              <w:rPr>
                <w:rFonts w:ascii="Arial" w:hAnsi="Arial" w:cs="Arial"/>
              </w:rPr>
              <w:t xml:space="preserve">Market-Specific </w:t>
            </w:r>
            <w:r>
              <w:rPr>
                <w:rFonts w:ascii="Arial" w:hAnsi="Arial" w:cs="Arial"/>
              </w:rPr>
              <w:t xml:space="preserve"> Securities Account</w:t>
            </w:r>
            <w:r w:rsidRPr="00212951">
              <w:rPr>
                <w:rFonts w:ascii="Arial" w:hAnsi="Arial" w:cs="Arial"/>
              </w:rPr>
              <w:t xml:space="preserve"> Attribute Name</w:t>
            </w:r>
          </w:p>
        </w:tc>
        <w:tc>
          <w:tcPr>
            <w:tcW w:w="2835" w:type="dxa"/>
          </w:tcPr>
          <w:p w:rsidR="006803B1" w:rsidRPr="00212951" w:rsidRDefault="006803B1" w:rsidP="003C2F04">
            <w:pPr>
              <w:pStyle w:val="T2BaseArray"/>
              <w:ind w:left="0" w:firstLine="0"/>
              <w:rPr>
                <w:rFonts w:ascii="Arial" w:hAnsi="Arial" w:cs="Arial"/>
              </w:rPr>
            </w:pPr>
            <w:r w:rsidRPr="00212951">
              <w:rPr>
                <w:rFonts w:ascii="Arial" w:hAnsi="Arial" w:cs="Arial"/>
              </w:rPr>
              <w:t>VARCHAR (35)</w:t>
            </w:r>
          </w:p>
        </w:tc>
        <w:tc>
          <w:tcPr>
            <w:tcW w:w="3402" w:type="dxa"/>
          </w:tcPr>
          <w:p w:rsidR="006803B1" w:rsidRPr="00212951" w:rsidRDefault="006803B1" w:rsidP="003C2F04">
            <w:pPr>
              <w:pStyle w:val="T2BaseArray"/>
              <w:ind w:left="0" w:firstLine="0"/>
              <w:rPr>
                <w:rFonts w:ascii="Arial" w:hAnsi="Arial" w:cs="Arial"/>
              </w:rPr>
            </w:pPr>
            <w:r w:rsidRPr="00212951">
              <w:rPr>
                <w:rFonts w:ascii="Arial" w:hAnsi="Arial" w:cs="Arial"/>
              </w:rPr>
              <w:t>Name of the market specific attribute</w:t>
            </w:r>
            <w:r>
              <w:rPr>
                <w:rFonts w:ascii="Arial" w:hAnsi="Arial" w:cs="Arial"/>
              </w:rPr>
              <w:t>.</w:t>
            </w:r>
          </w:p>
        </w:tc>
        <w:tc>
          <w:tcPr>
            <w:tcW w:w="2551" w:type="dxa"/>
          </w:tcPr>
          <w:p w:rsidR="006803B1" w:rsidRPr="00212951" w:rsidRDefault="006803B1" w:rsidP="003C2F04">
            <w:pPr>
              <w:pStyle w:val="T2BaseArray"/>
              <w:ind w:left="0" w:firstLine="0"/>
              <w:rPr>
                <w:rFonts w:ascii="Arial" w:hAnsi="Arial" w:cs="Arial"/>
              </w:rPr>
            </w:pPr>
          </w:p>
        </w:tc>
        <w:tc>
          <w:tcPr>
            <w:tcW w:w="677" w:type="dxa"/>
          </w:tcPr>
          <w:p w:rsidR="006803B1" w:rsidRPr="00212951" w:rsidRDefault="006803B1" w:rsidP="003C2F04">
            <w:pPr>
              <w:pStyle w:val="T2BaseArray"/>
              <w:ind w:left="0" w:firstLine="0"/>
              <w:rPr>
                <w:rFonts w:ascii="Arial" w:hAnsi="Arial" w:cs="Arial"/>
              </w:rPr>
            </w:pPr>
          </w:p>
        </w:tc>
        <w:tc>
          <w:tcPr>
            <w:tcW w:w="678" w:type="dxa"/>
          </w:tcPr>
          <w:p w:rsidR="006803B1" w:rsidRPr="00212951" w:rsidRDefault="006803B1" w:rsidP="003C2F04">
            <w:pPr>
              <w:pStyle w:val="T2BaseArray"/>
              <w:ind w:left="0" w:firstLine="0"/>
              <w:rPr>
                <w:rFonts w:ascii="Arial" w:hAnsi="Arial" w:cs="Arial"/>
              </w:rPr>
            </w:pPr>
            <w:r w:rsidRPr="00212951">
              <w:rPr>
                <w:rFonts w:ascii="Arial" w:hAnsi="Arial" w:cs="Arial"/>
              </w:rPr>
              <w:t>1..1</w:t>
            </w:r>
          </w:p>
        </w:tc>
      </w:tr>
      <w:tr w:rsidR="006803B1" w:rsidRPr="002318F1" w:rsidTr="003904BF">
        <w:tc>
          <w:tcPr>
            <w:tcW w:w="534" w:type="dxa"/>
          </w:tcPr>
          <w:p w:rsidR="006803B1" w:rsidRPr="00212951" w:rsidRDefault="006803B1" w:rsidP="003C2F04">
            <w:pPr>
              <w:pStyle w:val="T2BaseArray"/>
              <w:ind w:left="0" w:firstLine="0"/>
              <w:rPr>
                <w:rFonts w:ascii="Arial" w:hAnsi="Arial" w:cs="Arial"/>
              </w:rPr>
            </w:pPr>
            <w:r w:rsidRPr="00212951">
              <w:rPr>
                <w:rFonts w:ascii="Arial" w:hAnsi="Arial" w:cs="Arial"/>
              </w:rPr>
              <w:t>14</w:t>
            </w:r>
          </w:p>
        </w:tc>
        <w:tc>
          <w:tcPr>
            <w:tcW w:w="567" w:type="dxa"/>
          </w:tcPr>
          <w:p w:rsidR="006803B1" w:rsidRPr="00212951" w:rsidRDefault="006803B1" w:rsidP="003C2F04">
            <w:pPr>
              <w:pStyle w:val="T2BaseArray"/>
              <w:ind w:left="0" w:firstLine="0"/>
              <w:rPr>
                <w:rFonts w:ascii="Arial" w:hAnsi="Arial" w:cs="Arial"/>
              </w:rPr>
            </w:pPr>
            <w:r w:rsidRPr="00212951">
              <w:rPr>
                <w:rFonts w:ascii="Arial" w:hAnsi="Arial" w:cs="Arial"/>
              </w:rPr>
              <w:t>N</w:t>
            </w:r>
          </w:p>
        </w:tc>
        <w:tc>
          <w:tcPr>
            <w:tcW w:w="2693" w:type="dxa"/>
          </w:tcPr>
          <w:p w:rsidR="006803B1" w:rsidRPr="00212951" w:rsidRDefault="006803B1" w:rsidP="003C2F04">
            <w:pPr>
              <w:pStyle w:val="T2BaseArray"/>
              <w:ind w:left="0" w:firstLine="0"/>
              <w:rPr>
                <w:rFonts w:ascii="Arial" w:hAnsi="Arial" w:cs="Arial"/>
              </w:rPr>
            </w:pPr>
            <w:r w:rsidRPr="00212951">
              <w:rPr>
                <w:rFonts w:ascii="Arial" w:hAnsi="Arial" w:cs="Arial"/>
              </w:rPr>
              <w:t xml:space="preserve">Market-Specific </w:t>
            </w:r>
            <w:r>
              <w:rPr>
                <w:rFonts w:ascii="Arial" w:hAnsi="Arial" w:cs="Arial"/>
              </w:rPr>
              <w:t xml:space="preserve">Securities Account </w:t>
            </w:r>
            <w:r w:rsidRPr="00212951">
              <w:rPr>
                <w:rFonts w:ascii="Arial" w:hAnsi="Arial" w:cs="Arial"/>
              </w:rPr>
              <w:t>Attribute Value</w:t>
            </w:r>
          </w:p>
        </w:tc>
        <w:tc>
          <w:tcPr>
            <w:tcW w:w="2835" w:type="dxa"/>
          </w:tcPr>
          <w:p w:rsidR="006803B1" w:rsidRPr="00212951" w:rsidRDefault="006803B1" w:rsidP="003C2F04">
            <w:pPr>
              <w:pStyle w:val="T2BaseArray"/>
              <w:ind w:left="0" w:firstLine="0"/>
              <w:rPr>
                <w:rFonts w:ascii="Arial" w:hAnsi="Arial" w:cs="Arial"/>
              </w:rPr>
            </w:pPr>
            <w:r w:rsidRPr="00212951">
              <w:rPr>
                <w:rFonts w:ascii="Arial" w:hAnsi="Arial" w:cs="Arial"/>
              </w:rPr>
              <w:t>VARCHAR (350)</w:t>
            </w:r>
          </w:p>
        </w:tc>
        <w:tc>
          <w:tcPr>
            <w:tcW w:w="3402" w:type="dxa"/>
          </w:tcPr>
          <w:p w:rsidR="006803B1" w:rsidRPr="00212951" w:rsidRDefault="006803B1" w:rsidP="003C2F04">
            <w:pPr>
              <w:pStyle w:val="T2BaseArray"/>
              <w:ind w:left="0" w:firstLine="0"/>
              <w:rPr>
                <w:rFonts w:ascii="Arial" w:hAnsi="Arial" w:cs="Arial"/>
              </w:rPr>
            </w:pPr>
            <w:r w:rsidRPr="00212951">
              <w:rPr>
                <w:rFonts w:ascii="Arial" w:hAnsi="Arial" w:cs="Arial"/>
              </w:rPr>
              <w:t>Value of the market specific attribute</w:t>
            </w:r>
            <w:r>
              <w:rPr>
                <w:rFonts w:ascii="Arial" w:hAnsi="Arial" w:cs="Arial"/>
              </w:rPr>
              <w:t>.</w:t>
            </w:r>
          </w:p>
        </w:tc>
        <w:tc>
          <w:tcPr>
            <w:tcW w:w="2551" w:type="dxa"/>
          </w:tcPr>
          <w:p w:rsidR="006803B1" w:rsidRPr="00212951" w:rsidRDefault="006803B1" w:rsidP="003C2F04">
            <w:pPr>
              <w:pStyle w:val="T2BaseArray"/>
              <w:ind w:left="0" w:firstLine="0"/>
              <w:rPr>
                <w:rFonts w:ascii="Arial" w:hAnsi="Arial" w:cs="Arial"/>
              </w:rPr>
            </w:pPr>
          </w:p>
        </w:tc>
        <w:tc>
          <w:tcPr>
            <w:tcW w:w="677" w:type="dxa"/>
          </w:tcPr>
          <w:p w:rsidR="006803B1" w:rsidRPr="00212951" w:rsidRDefault="006803B1" w:rsidP="003C2F04">
            <w:pPr>
              <w:pStyle w:val="T2BaseArray"/>
              <w:ind w:left="0" w:firstLine="0"/>
              <w:rPr>
                <w:rFonts w:ascii="Arial" w:hAnsi="Arial" w:cs="Arial"/>
              </w:rPr>
            </w:pPr>
          </w:p>
        </w:tc>
        <w:tc>
          <w:tcPr>
            <w:tcW w:w="678" w:type="dxa"/>
          </w:tcPr>
          <w:p w:rsidR="006803B1" w:rsidRPr="00212951" w:rsidRDefault="006803B1" w:rsidP="003C2F04">
            <w:pPr>
              <w:pStyle w:val="T2BaseArray"/>
              <w:ind w:left="0" w:firstLine="0"/>
              <w:rPr>
                <w:rFonts w:ascii="Arial" w:hAnsi="Arial" w:cs="Arial"/>
              </w:rPr>
            </w:pPr>
            <w:r w:rsidRPr="00212951">
              <w:rPr>
                <w:rFonts w:ascii="Arial" w:hAnsi="Arial" w:cs="Arial"/>
              </w:rPr>
              <w:t>1..1</w:t>
            </w:r>
          </w:p>
        </w:tc>
      </w:tr>
      <w:tr w:rsidR="006803B1" w:rsidRPr="002318F1" w:rsidTr="003904BF">
        <w:tc>
          <w:tcPr>
            <w:tcW w:w="10031" w:type="dxa"/>
            <w:gridSpan w:val="5"/>
            <w:shd w:val="clear" w:color="auto" w:fill="F2F2F2"/>
          </w:tcPr>
          <w:p w:rsidR="006803B1" w:rsidRPr="00212951" w:rsidRDefault="006803B1" w:rsidP="003C2F04">
            <w:pPr>
              <w:pStyle w:val="T2BaseArray"/>
              <w:ind w:left="0" w:firstLine="0"/>
              <w:rPr>
                <w:rFonts w:ascii="Arial" w:hAnsi="Arial" w:cs="Arial"/>
              </w:rPr>
            </w:pPr>
            <w:r w:rsidRPr="00212951">
              <w:rPr>
                <w:rFonts w:ascii="Arial" w:hAnsi="Arial" w:cs="Arial"/>
              </w:rPr>
              <w:t>Group “Securities Account Restriction”</w:t>
            </w:r>
          </w:p>
        </w:tc>
        <w:tc>
          <w:tcPr>
            <w:tcW w:w="2551" w:type="dxa"/>
            <w:shd w:val="clear" w:color="auto" w:fill="F2F2F2"/>
          </w:tcPr>
          <w:p w:rsidR="006803B1" w:rsidRPr="00212951" w:rsidRDefault="006803B1" w:rsidP="003C2F04">
            <w:pPr>
              <w:pStyle w:val="T2BaseArray"/>
              <w:ind w:left="0" w:firstLine="0"/>
              <w:rPr>
                <w:rFonts w:ascii="Arial" w:hAnsi="Arial" w:cs="Arial"/>
              </w:rPr>
            </w:pPr>
          </w:p>
        </w:tc>
        <w:tc>
          <w:tcPr>
            <w:tcW w:w="677" w:type="dxa"/>
            <w:shd w:val="clear" w:color="auto" w:fill="F2F2F2"/>
          </w:tcPr>
          <w:p w:rsidR="006803B1" w:rsidRPr="00212951" w:rsidRDefault="006803B1" w:rsidP="003C2F04">
            <w:pPr>
              <w:pStyle w:val="T2BaseArray"/>
              <w:ind w:left="0" w:firstLine="0"/>
              <w:rPr>
                <w:rFonts w:ascii="Arial" w:hAnsi="Arial" w:cs="Arial"/>
              </w:rPr>
            </w:pPr>
            <w:r w:rsidRPr="00212951">
              <w:rPr>
                <w:rFonts w:ascii="Arial" w:hAnsi="Arial" w:cs="Arial"/>
              </w:rPr>
              <w:t>0..10</w:t>
            </w:r>
          </w:p>
        </w:tc>
        <w:tc>
          <w:tcPr>
            <w:tcW w:w="678" w:type="dxa"/>
            <w:shd w:val="clear" w:color="auto" w:fill="F2F2F2"/>
          </w:tcPr>
          <w:p w:rsidR="006803B1" w:rsidRPr="00212951" w:rsidRDefault="006803B1" w:rsidP="003C2F04">
            <w:pPr>
              <w:pStyle w:val="T2BaseArray"/>
              <w:ind w:left="0" w:firstLine="0"/>
              <w:rPr>
                <w:rFonts w:ascii="Arial" w:hAnsi="Arial" w:cs="Arial"/>
              </w:rPr>
            </w:pPr>
          </w:p>
        </w:tc>
      </w:tr>
      <w:tr w:rsidR="006803B1" w:rsidRPr="002318F1" w:rsidTr="003904BF">
        <w:tc>
          <w:tcPr>
            <w:tcW w:w="534" w:type="dxa"/>
          </w:tcPr>
          <w:p w:rsidR="006803B1" w:rsidRPr="00212951" w:rsidRDefault="006803B1" w:rsidP="00CF6701">
            <w:pPr>
              <w:pStyle w:val="T2BaseArray"/>
              <w:ind w:left="0" w:firstLine="0"/>
              <w:rPr>
                <w:rFonts w:ascii="Arial" w:hAnsi="Arial" w:cs="Arial"/>
              </w:rPr>
            </w:pPr>
            <w:r w:rsidRPr="00212951">
              <w:rPr>
                <w:rFonts w:ascii="Arial" w:hAnsi="Arial" w:cs="Arial"/>
              </w:rPr>
              <w:t>15</w:t>
            </w:r>
          </w:p>
        </w:tc>
        <w:tc>
          <w:tcPr>
            <w:tcW w:w="567" w:type="dxa"/>
          </w:tcPr>
          <w:p w:rsidR="006803B1" w:rsidRPr="00212951" w:rsidRDefault="006803B1" w:rsidP="00CF6701">
            <w:pPr>
              <w:pStyle w:val="T2BaseArray"/>
              <w:ind w:left="0" w:firstLine="0"/>
              <w:rPr>
                <w:rFonts w:ascii="Arial" w:hAnsi="Arial" w:cs="Arial"/>
              </w:rPr>
            </w:pPr>
            <w:r w:rsidRPr="00212951">
              <w:rPr>
                <w:rFonts w:ascii="Arial" w:hAnsi="Arial" w:cs="Arial"/>
              </w:rPr>
              <w:t>O</w:t>
            </w:r>
          </w:p>
        </w:tc>
        <w:tc>
          <w:tcPr>
            <w:tcW w:w="2693" w:type="dxa"/>
          </w:tcPr>
          <w:p w:rsidR="006803B1" w:rsidRPr="00212951" w:rsidRDefault="006803B1" w:rsidP="00CF6701">
            <w:pPr>
              <w:pStyle w:val="T2BaseArray"/>
              <w:ind w:left="0" w:firstLine="0"/>
              <w:rPr>
                <w:rFonts w:ascii="Arial" w:hAnsi="Arial" w:cs="Arial"/>
              </w:rPr>
            </w:pPr>
            <w:r w:rsidRPr="00212951">
              <w:rPr>
                <w:rFonts w:ascii="Arial" w:hAnsi="Arial" w:cs="Arial"/>
              </w:rPr>
              <w:t>Restriction Type</w:t>
            </w:r>
          </w:p>
        </w:tc>
        <w:tc>
          <w:tcPr>
            <w:tcW w:w="2835" w:type="dxa"/>
          </w:tcPr>
          <w:p w:rsidR="006803B1" w:rsidRPr="00212951" w:rsidRDefault="006803B1" w:rsidP="00CF6701">
            <w:pPr>
              <w:pStyle w:val="T2BaseArray"/>
              <w:ind w:left="0" w:firstLine="0"/>
              <w:rPr>
                <w:rFonts w:ascii="Arial" w:hAnsi="Arial" w:cs="Arial"/>
              </w:rPr>
            </w:pPr>
            <w:r w:rsidRPr="00E126BE">
              <w:rPr>
                <w:rFonts w:ascii="Arial" w:hAnsi="Arial" w:cs="Arial"/>
              </w:rPr>
              <w:t>CHAR (</w:t>
            </w:r>
            <w:r>
              <w:rPr>
                <w:rFonts w:ascii="Arial" w:hAnsi="Arial" w:cs="Arial"/>
              </w:rPr>
              <w:t>4</w:t>
            </w:r>
            <w:r w:rsidRPr="00E126BE">
              <w:rPr>
                <w:rFonts w:ascii="Arial" w:hAnsi="Arial" w:cs="Arial"/>
              </w:rPr>
              <w:t>)</w:t>
            </w:r>
          </w:p>
        </w:tc>
        <w:tc>
          <w:tcPr>
            <w:tcW w:w="3402" w:type="dxa"/>
          </w:tcPr>
          <w:p w:rsidR="006803B1" w:rsidRPr="00212951" w:rsidRDefault="006803B1" w:rsidP="00CF6701">
            <w:pPr>
              <w:pStyle w:val="T2BaseArray"/>
              <w:ind w:left="0" w:firstLine="0"/>
              <w:rPr>
                <w:rFonts w:ascii="Arial" w:hAnsi="Arial" w:cs="Arial"/>
              </w:rPr>
            </w:pPr>
            <w:r w:rsidRPr="00212951">
              <w:rPr>
                <w:rFonts w:ascii="Arial" w:hAnsi="Arial" w:cs="Arial"/>
              </w:rPr>
              <w:t>Code to identify the restriction.</w:t>
            </w:r>
          </w:p>
        </w:tc>
        <w:tc>
          <w:tcPr>
            <w:tcW w:w="2551" w:type="dxa"/>
          </w:tcPr>
          <w:p w:rsidR="006803B1" w:rsidRPr="00212951" w:rsidRDefault="006803B1" w:rsidP="00CF6701">
            <w:pPr>
              <w:pStyle w:val="T2BaseArray"/>
              <w:ind w:left="0" w:firstLine="0"/>
              <w:rPr>
                <w:rFonts w:ascii="Arial" w:hAnsi="Arial" w:cs="Arial"/>
              </w:rPr>
            </w:pPr>
          </w:p>
        </w:tc>
        <w:tc>
          <w:tcPr>
            <w:tcW w:w="677" w:type="dxa"/>
          </w:tcPr>
          <w:p w:rsidR="006803B1" w:rsidRPr="00212951" w:rsidRDefault="006803B1" w:rsidP="00CF6701">
            <w:pPr>
              <w:pStyle w:val="T2BaseArray"/>
              <w:ind w:left="0" w:firstLine="0"/>
              <w:rPr>
                <w:rFonts w:ascii="Arial" w:hAnsi="Arial" w:cs="Arial"/>
              </w:rPr>
            </w:pPr>
          </w:p>
        </w:tc>
        <w:tc>
          <w:tcPr>
            <w:tcW w:w="678" w:type="dxa"/>
          </w:tcPr>
          <w:p w:rsidR="006803B1" w:rsidRPr="00212951" w:rsidRDefault="006803B1" w:rsidP="00CF6701">
            <w:pPr>
              <w:pStyle w:val="T2BaseArray"/>
              <w:ind w:left="0" w:firstLine="0"/>
              <w:rPr>
                <w:rFonts w:ascii="Arial" w:hAnsi="Arial" w:cs="Arial"/>
              </w:rPr>
            </w:pPr>
            <w:r w:rsidRPr="00212951">
              <w:rPr>
                <w:rFonts w:ascii="Arial" w:hAnsi="Arial" w:cs="Arial"/>
              </w:rPr>
              <w:t>1..1</w:t>
            </w:r>
          </w:p>
        </w:tc>
      </w:tr>
      <w:tr w:rsidR="006803B1" w:rsidRPr="002318F1" w:rsidTr="003904BF">
        <w:tc>
          <w:tcPr>
            <w:tcW w:w="534" w:type="dxa"/>
          </w:tcPr>
          <w:p w:rsidR="006803B1" w:rsidRPr="00212951" w:rsidRDefault="006803B1" w:rsidP="003C2F04">
            <w:pPr>
              <w:pStyle w:val="T2BaseArray"/>
              <w:ind w:left="0" w:firstLine="0"/>
              <w:rPr>
                <w:rFonts w:ascii="Arial" w:hAnsi="Arial" w:cs="Arial"/>
              </w:rPr>
            </w:pPr>
            <w:r w:rsidRPr="00212951">
              <w:rPr>
                <w:rFonts w:ascii="Arial" w:hAnsi="Arial" w:cs="Arial"/>
              </w:rPr>
              <w:t>16</w:t>
            </w:r>
          </w:p>
        </w:tc>
        <w:tc>
          <w:tcPr>
            <w:tcW w:w="567" w:type="dxa"/>
          </w:tcPr>
          <w:p w:rsidR="006803B1" w:rsidRPr="00212951" w:rsidRDefault="006803B1" w:rsidP="003C2F04">
            <w:pPr>
              <w:pStyle w:val="T2BaseArray"/>
              <w:ind w:left="0" w:firstLine="0"/>
              <w:rPr>
                <w:rFonts w:ascii="Arial" w:hAnsi="Arial" w:cs="Arial"/>
              </w:rPr>
            </w:pPr>
            <w:r w:rsidRPr="00212951">
              <w:rPr>
                <w:rFonts w:ascii="Arial" w:hAnsi="Arial" w:cs="Arial"/>
              </w:rPr>
              <w:t>P</w:t>
            </w:r>
          </w:p>
        </w:tc>
        <w:tc>
          <w:tcPr>
            <w:tcW w:w="2693" w:type="dxa"/>
          </w:tcPr>
          <w:p w:rsidR="006803B1" w:rsidRPr="00212951" w:rsidRDefault="006803B1" w:rsidP="003C2F04">
            <w:pPr>
              <w:pStyle w:val="T2BaseArray"/>
              <w:ind w:left="0" w:firstLine="0"/>
              <w:rPr>
                <w:rFonts w:ascii="Arial" w:hAnsi="Arial" w:cs="Arial"/>
              </w:rPr>
            </w:pPr>
            <w:r w:rsidRPr="00212951">
              <w:rPr>
                <w:rFonts w:ascii="Arial" w:hAnsi="Arial" w:cs="Arial"/>
              </w:rPr>
              <w:t>Valid From Date</w:t>
            </w:r>
          </w:p>
        </w:tc>
        <w:tc>
          <w:tcPr>
            <w:tcW w:w="2835" w:type="dxa"/>
          </w:tcPr>
          <w:p w:rsidR="006803B1" w:rsidRPr="00212951" w:rsidRDefault="006803B1" w:rsidP="003C2F04">
            <w:pPr>
              <w:pStyle w:val="T2BaseArray"/>
              <w:ind w:left="0" w:firstLine="0"/>
              <w:rPr>
                <w:rFonts w:ascii="Arial" w:hAnsi="Arial" w:cs="Arial"/>
              </w:rPr>
            </w:pPr>
            <w:r w:rsidRPr="00212951">
              <w:rPr>
                <w:rFonts w:ascii="Arial" w:hAnsi="Arial" w:cs="Arial"/>
              </w:rPr>
              <w:t>DATE</w:t>
            </w:r>
          </w:p>
        </w:tc>
        <w:tc>
          <w:tcPr>
            <w:tcW w:w="3402" w:type="dxa"/>
            <w:vMerge w:val="restart"/>
          </w:tcPr>
          <w:p w:rsidR="006803B1" w:rsidRPr="00212951" w:rsidRDefault="006803B1" w:rsidP="00D335E0">
            <w:pPr>
              <w:pStyle w:val="T2BaseArray"/>
              <w:ind w:left="0" w:firstLine="0"/>
              <w:rPr>
                <w:rFonts w:ascii="Arial" w:hAnsi="Arial" w:cs="Arial"/>
              </w:rPr>
            </w:pPr>
            <w:r w:rsidRPr="00212951">
              <w:rPr>
                <w:rFonts w:ascii="Arial" w:hAnsi="Arial" w:cs="Arial"/>
              </w:rPr>
              <w:t>Valid from date</w:t>
            </w:r>
            <w:r>
              <w:rPr>
                <w:rFonts w:ascii="Arial" w:hAnsi="Arial" w:cs="Arial"/>
              </w:rPr>
              <w:t xml:space="preserve"> and time of the securities account.</w:t>
            </w:r>
          </w:p>
        </w:tc>
        <w:tc>
          <w:tcPr>
            <w:tcW w:w="2551" w:type="dxa"/>
            <w:vMerge w:val="restart"/>
          </w:tcPr>
          <w:p w:rsidR="006803B1" w:rsidRPr="00212951" w:rsidRDefault="006803B1" w:rsidP="003C2F04">
            <w:pPr>
              <w:pStyle w:val="T2BaseArray"/>
              <w:ind w:left="0" w:firstLine="0"/>
              <w:rPr>
                <w:rFonts w:ascii="Arial" w:hAnsi="Arial" w:cs="Arial"/>
              </w:rPr>
            </w:pPr>
            <w:r>
              <w:rPr>
                <w:rFonts w:ascii="Arial" w:hAnsi="Arial" w:cs="Arial"/>
              </w:rPr>
              <w:t>Must be equal or greater than the current date and time.</w:t>
            </w:r>
          </w:p>
        </w:tc>
        <w:tc>
          <w:tcPr>
            <w:tcW w:w="677" w:type="dxa"/>
            <w:vMerge w:val="restart"/>
          </w:tcPr>
          <w:p w:rsidR="006803B1" w:rsidRPr="00212951" w:rsidRDefault="006803B1" w:rsidP="003C2F04">
            <w:pPr>
              <w:pStyle w:val="T2BaseArray"/>
              <w:ind w:left="0" w:firstLine="0"/>
              <w:rPr>
                <w:rFonts w:ascii="Arial" w:hAnsi="Arial" w:cs="Arial"/>
              </w:rPr>
            </w:pPr>
          </w:p>
        </w:tc>
        <w:tc>
          <w:tcPr>
            <w:tcW w:w="678" w:type="dxa"/>
            <w:vMerge w:val="restart"/>
          </w:tcPr>
          <w:p w:rsidR="006803B1" w:rsidRPr="00212951" w:rsidRDefault="006803B1" w:rsidP="003C2F04">
            <w:pPr>
              <w:pStyle w:val="T2BaseArray"/>
              <w:ind w:left="0" w:firstLine="0"/>
              <w:rPr>
                <w:rFonts w:ascii="Arial" w:hAnsi="Arial" w:cs="Arial"/>
              </w:rPr>
            </w:pPr>
            <w:r w:rsidRPr="00212951">
              <w:rPr>
                <w:rFonts w:ascii="Arial" w:hAnsi="Arial" w:cs="Arial"/>
              </w:rPr>
              <w:t>1..1</w:t>
            </w:r>
          </w:p>
        </w:tc>
      </w:tr>
      <w:tr w:rsidR="006803B1" w:rsidRPr="002318F1" w:rsidTr="003904BF">
        <w:tc>
          <w:tcPr>
            <w:tcW w:w="534" w:type="dxa"/>
          </w:tcPr>
          <w:p w:rsidR="006803B1" w:rsidRPr="00212951" w:rsidRDefault="006803B1" w:rsidP="003C2F04">
            <w:pPr>
              <w:pStyle w:val="T2BaseArray"/>
              <w:ind w:left="0" w:firstLine="0"/>
              <w:rPr>
                <w:rFonts w:ascii="Arial" w:hAnsi="Arial" w:cs="Arial"/>
              </w:rPr>
            </w:pPr>
            <w:r w:rsidRPr="00212951">
              <w:rPr>
                <w:rFonts w:ascii="Arial" w:hAnsi="Arial" w:cs="Arial"/>
              </w:rPr>
              <w:t>17</w:t>
            </w:r>
          </w:p>
        </w:tc>
        <w:tc>
          <w:tcPr>
            <w:tcW w:w="567" w:type="dxa"/>
          </w:tcPr>
          <w:p w:rsidR="006803B1" w:rsidRPr="00212951" w:rsidRDefault="006803B1" w:rsidP="003C2F04">
            <w:pPr>
              <w:pStyle w:val="T2BaseArray"/>
              <w:ind w:left="0" w:firstLine="0"/>
              <w:rPr>
                <w:rFonts w:ascii="Arial" w:hAnsi="Arial" w:cs="Arial"/>
              </w:rPr>
            </w:pPr>
            <w:r w:rsidRPr="00212951">
              <w:rPr>
                <w:rFonts w:ascii="Arial" w:hAnsi="Arial" w:cs="Arial"/>
              </w:rPr>
              <w:t>Q</w:t>
            </w:r>
          </w:p>
        </w:tc>
        <w:tc>
          <w:tcPr>
            <w:tcW w:w="2693" w:type="dxa"/>
          </w:tcPr>
          <w:p w:rsidR="006803B1" w:rsidRPr="00212951" w:rsidRDefault="006803B1" w:rsidP="003C2F04">
            <w:pPr>
              <w:pStyle w:val="T2BaseArray"/>
              <w:ind w:left="0" w:firstLine="0"/>
              <w:rPr>
                <w:rFonts w:ascii="Arial" w:hAnsi="Arial" w:cs="Arial"/>
              </w:rPr>
            </w:pPr>
            <w:r w:rsidRPr="00212951">
              <w:rPr>
                <w:rFonts w:ascii="Arial" w:hAnsi="Arial" w:cs="Arial"/>
              </w:rPr>
              <w:t>Valid From Time</w:t>
            </w:r>
          </w:p>
        </w:tc>
        <w:tc>
          <w:tcPr>
            <w:tcW w:w="2835" w:type="dxa"/>
          </w:tcPr>
          <w:p w:rsidR="006803B1" w:rsidRPr="00212951" w:rsidRDefault="006803B1" w:rsidP="003C2F04">
            <w:pPr>
              <w:pStyle w:val="T2BaseArray"/>
              <w:ind w:left="0" w:firstLine="0"/>
              <w:rPr>
                <w:rFonts w:ascii="Arial" w:hAnsi="Arial" w:cs="Arial"/>
              </w:rPr>
            </w:pPr>
            <w:r w:rsidRPr="00212951">
              <w:rPr>
                <w:rFonts w:ascii="Arial" w:hAnsi="Arial" w:cs="Arial"/>
              </w:rPr>
              <w:t>TIME</w:t>
            </w:r>
          </w:p>
        </w:tc>
        <w:tc>
          <w:tcPr>
            <w:tcW w:w="3402" w:type="dxa"/>
            <w:vMerge/>
          </w:tcPr>
          <w:p w:rsidR="006803B1" w:rsidRPr="00212951" w:rsidRDefault="006803B1" w:rsidP="003C2F04">
            <w:pPr>
              <w:pStyle w:val="T2BaseArray"/>
              <w:ind w:left="0" w:firstLine="0"/>
              <w:rPr>
                <w:rFonts w:ascii="Arial" w:hAnsi="Arial" w:cs="Arial"/>
              </w:rPr>
            </w:pPr>
          </w:p>
        </w:tc>
        <w:tc>
          <w:tcPr>
            <w:tcW w:w="2551" w:type="dxa"/>
            <w:vMerge/>
          </w:tcPr>
          <w:p w:rsidR="006803B1" w:rsidRPr="00212951" w:rsidRDefault="006803B1" w:rsidP="003C2F04">
            <w:pPr>
              <w:pStyle w:val="T2BaseArray"/>
              <w:ind w:left="0" w:firstLine="0"/>
              <w:rPr>
                <w:rFonts w:ascii="Arial" w:hAnsi="Arial" w:cs="Arial"/>
              </w:rPr>
            </w:pPr>
          </w:p>
        </w:tc>
        <w:tc>
          <w:tcPr>
            <w:tcW w:w="677" w:type="dxa"/>
            <w:vMerge/>
          </w:tcPr>
          <w:p w:rsidR="006803B1" w:rsidRPr="00212951" w:rsidRDefault="006803B1" w:rsidP="003C2F04">
            <w:pPr>
              <w:pStyle w:val="T2BaseArray"/>
              <w:ind w:left="0" w:firstLine="0"/>
              <w:rPr>
                <w:rFonts w:ascii="Arial" w:hAnsi="Arial" w:cs="Arial"/>
              </w:rPr>
            </w:pPr>
          </w:p>
        </w:tc>
        <w:tc>
          <w:tcPr>
            <w:tcW w:w="678" w:type="dxa"/>
            <w:vMerge/>
          </w:tcPr>
          <w:p w:rsidR="006803B1" w:rsidRPr="00212951" w:rsidRDefault="006803B1" w:rsidP="003C2F04">
            <w:pPr>
              <w:pStyle w:val="T2BaseArray"/>
              <w:ind w:left="0" w:firstLine="0"/>
              <w:rPr>
                <w:rFonts w:ascii="Arial" w:hAnsi="Arial" w:cs="Arial"/>
              </w:rPr>
            </w:pPr>
          </w:p>
        </w:tc>
      </w:tr>
      <w:tr w:rsidR="006803B1" w:rsidRPr="002318F1" w:rsidTr="003904BF">
        <w:tc>
          <w:tcPr>
            <w:tcW w:w="534" w:type="dxa"/>
          </w:tcPr>
          <w:p w:rsidR="006803B1" w:rsidRPr="00212951" w:rsidRDefault="006803B1" w:rsidP="003C2F04">
            <w:pPr>
              <w:pStyle w:val="T2BaseArray"/>
              <w:ind w:left="0" w:firstLine="0"/>
              <w:rPr>
                <w:rFonts w:ascii="Arial" w:hAnsi="Arial" w:cs="Arial"/>
              </w:rPr>
            </w:pPr>
            <w:r w:rsidRPr="00212951">
              <w:rPr>
                <w:rFonts w:ascii="Arial" w:hAnsi="Arial" w:cs="Arial"/>
              </w:rPr>
              <w:t>18</w:t>
            </w:r>
          </w:p>
        </w:tc>
        <w:tc>
          <w:tcPr>
            <w:tcW w:w="567" w:type="dxa"/>
          </w:tcPr>
          <w:p w:rsidR="006803B1" w:rsidRPr="00212951" w:rsidRDefault="006803B1" w:rsidP="003C2F04">
            <w:pPr>
              <w:pStyle w:val="T2BaseArray"/>
              <w:ind w:left="0" w:firstLine="0"/>
              <w:rPr>
                <w:rFonts w:ascii="Arial" w:hAnsi="Arial" w:cs="Arial"/>
              </w:rPr>
            </w:pPr>
            <w:r w:rsidRPr="00212951">
              <w:rPr>
                <w:rFonts w:ascii="Arial" w:hAnsi="Arial" w:cs="Arial"/>
              </w:rPr>
              <w:t>R</w:t>
            </w:r>
          </w:p>
        </w:tc>
        <w:tc>
          <w:tcPr>
            <w:tcW w:w="2693" w:type="dxa"/>
          </w:tcPr>
          <w:p w:rsidR="006803B1" w:rsidRPr="00212951" w:rsidRDefault="006803B1" w:rsidP="003C2F04">
            <w:pPr>
              <w:pStyle w:val="T2BaseArray"/>
              <w:ind w:left="0" w:firstLine="0"/>
              <w:rPr>
                <w:rFonts w:ascii="Arial" w:hAnsi="Arial" w:cs="Arial"/>
              </w:rPr>
            </w:pPr>
            <w:r w:rsidRPr="00212951">
              <w:rPr>
                <w:rFonts w:ascii="Arial" w:hAnsi="Arial" w:cs="Arial"/>
              </w:rPr>
              <w:t>Valid To Date</w:t>
            </w:r>
          </w:p>
        </w:tc>
        <w:tc>
          <w:tcPr>
            <w:tcW w:w="2835" w:type="dxa"/>
          </w:tcPr>
          <w:p w:rsidR="006803B1" w:rsidRPr="00212951" w:rsidRDefault="006803B1" w:rsidP="003C2F04">
            <w:pPr>
              <w:pStyle w:val="T2BaseArray"/>
              <w:ind w:left="0" w:firstLine="0"/>
              <w:rPr>
                <w:rFonts w:ascii="Arial" w:hAnsi="Arial" w:cs="Arial"/>
              </w:rPr>
            </w:pPr>
            <w:r w:rsidRPr="00212951">
              <w:rPr>
                <w:rFonts w:ascii="Arial" w:hAnsi="Arial" w:cs="Arial"/>
              </w:rPr>
              <w:t>DATE</w:t>
            </w:r>
          </w:p>
        </w:tc>
        <w:tc>
          <w:tcPr>
            <w:tcW w:w="3402" w:type="dxa"/>
            <w:vMerge w:val="restart"/>
          </w:tcPr>
          <w:p w:rsidR="006803B1" w:rsidRPr="00212951" w:rsidRDefault="006803B1" w:rsidP="00D335E0">
            <w:pPr>
              <w:pStyle w:val="T2BaseArray"/>
              <w:ind w:left="0"/>
              <w:rPr>
                <w:rFonts w:ascii="Arial" w:hAnsi="Arial" w:cs="Arial"/>
              </w:rPr>
            </w:pPr>
            <w:r w:rsidRPr="00212951">
              <w:rPr>
                <w:rFonts w:ascii="Arial" w:hAnsi="Arial" w:cs="Arial"/>
              </w:rPr>
              <w:t xml:space="preserve">Valid </w:t>
            </w:r>
            <w:r>
              <w:rPr>
                <w:rFonts w:ascii="Arial" w:hAnsi="Arial" w:cs="Arial"/>
              </w:rPr>
              <w:t>to</w:t>
            </w:r>
            <w:r w:rsidRPr="00212951">
              <w:rPr>
                <w:rFonts w:ascii="Arial" w:hAnsi="Arial" w:cs="Arial"/>
              </w:rPr>
              <w:t xml:space="preserve"> date</w:t>
            </w:r>
            <w:r>
              <w:rPr>
                <w:rFonts w:ascii="Arial" w:hAnsi="Arial" w:cs="Arial"/>
              </w:rPr>
              <w:t xml:space="preserve"> and time of the securities account.</w:t>
            </w:r>
          </w:p>
        </w:tc>
        <w:tc>
          <w:tcPr>
            <w:tcW w:w="2551" w:type="dxa"/>
            <w:vMerge w:val="restart"/>
          </w:tcPr>
          <w:p w:rsidR="006803B1" w:rsidRPr="00212951" w:rsidRDefault="006803B1" w:rsidP="003C2F04">
            <w:pPr>
              <w:pStyle w:val="T2BaseArray"/>
              <w:ind w:left="0" w:firstLine="0"/>
              <w:rPr>
                <w:rFonts w:ascii="Arial" w:hAnsi="Arial" w:cs="Arial"/>
              </w:rPr>
            </w:pPr>
            <w:r>
              <w:rPr>
                <w:rFonts w:ascii="Arial" w:hAnsi="Arial" w:cs="Arial"/>
              </w:rPr>
              <w:t>Must be greater than the Valid From date and time.</w:t>
            </w:r>
          </w:p>
        </w:tc>
        <w:tc>
          <w:tcPr>
            <w:tcW w:w="677" w:type="dxa"/>
            <w:vMerge w:val="restart"/>
          </w:tcPr>
          <w:p w:rsidR="006803B1" w:rsidRPr="00212951" w:rsidRDefault="006803B1" w:rsidP="003C2F04">
            <w:pPr>
              <w:pStyle w:val="T2BaseArray"/>
              <w:ind w:left="0" w:firstLine="0"/>
              <w:rPr>
                <w:rFonts w:ascii="Arial" w:hAnsi="Arial" w:cs="Arial"/>
              </w:rPr>
            </w:pPr>
          </w:p>
        </w:tc>
        <w:tc>
          <w:tcPr>
            <w:tcW w:w="678" w:type="dxa"/>
            <w:vMerge w:val="restart"/>
          </w:tcPr>
          <w:p w:rsidR="006803B1" w:rsidRPr="00212951" w:rsidRDefault="006803B1" w:rsidP="003C2F04">
            <w:pPr>
              <w:pStyle w:val="T2BaseArray"/>
              <w:ind w:left="0" w:firstLine="0"/>
              <w:rPr>
                <w:rFonts w:ascii="Arial" w:hAnsi="Arial" w:cs="Arial"/>
              </w:rPr>
            </w:pPr>
            <w:r w:rsidRPr="00212951">
              <w:rPr>
                <w:rFonts w:ascii="Arial" w:hAnsi="Arial" w:cs="Arial"/>
              </w:rPr>
              <w:t>0..1</w:t>
            </w:r>
          </w:p>
        </w:tc>
      </w:tr>
      <w:tr w:rsidR="006803B1" w:rsidRPr="002318F1" w:rsidTr="003904BF">
        <w:tc>
          <w:tcPr>
            <w:tcW w:w="534" w:type="dxa"/>
          </w:tcPr>
          <w:p w:rsidR="006803B1" w:rsidRPr="00212951" w:rsidRDefault="006803B1" w:rsidP="003C2F04">
            <w:pPr>
              <w:pStyle w:val="T2BaseArray"/>
              <w:ind w:left="0" w:firstLine="0"/>
              <w:rPr>
                <w:rFonts w:ascii="Arial" w:hAnsi="Arial" w:cs="Arial"/>
              </w:rPr>
            </w:pPr>
            <w:r w:rsidRPr="00212951">
              <w:rPr>
                <w:rFonts w:ascii="Arial" w:hAnsi="Arial" w:cs="Arial"/>
              </w:rPr>
              <w:t>19</w:t>
            </w:r>
          </w:p>
        </w:tc>
        <w:tc>
          <w:tcPr>
            <w:tcW w:w="567" w:type="dxa"/>
          </w:tcPr>
          <w:p w:rsidR="006803B1" w:rsidRPr="00212951" w:rsidRDefault="006803B1" w:rsidP="003C2F04">
            <w:pPr>
              <w:pStyle w:val="T2BaseArray"/>
              <w:ind w:left="0" w:firstLine="0"/>
              <w:rPr>
                <w:rFonts w:ascii="Arial" w:hAnsi="Arial" w:cs="Arial"/>
              </w:rPr>
            </w:pPr>
            <w:r w:rsidRPr="00212951">
              <w:rPr>
                <w:rFonts w:ascii="Arial" w:hAnsi="Arial" w:cs="Arial"/>
              </w:rPr>
              <w:t>S</w:t>
            </w:r>
          </w:p>
        </w:tc>
        <w:tc>
          <w:tcPr>
            <w:tcW w:w="2693" w:type="dxa"/>
          </w:tcPr>
          <w:p w:rsidR="006803B1" w:rsidRPr="00212951" w:rsidRDefault="006803B1" w:rsidP="003C2F04">
            <w:pPr>
              <w:pStyle w:val="T2BaseArray"/>
              <w:ind w:left="0" w:firstLine="0"/>
              <w:rPr>
                <w:rFonts w:ascii="Arial" w:hAnsi="Arial" w:cs="Arial"/>
              </w:rPr>
            </w:pPr>
            <w:r w:rsidRPr="00212951">
              <w:rPr>
                <w:rFonts w:ascii="Arial" w:hAnsi="Arial" w:cs="Arial"/>
              </w:rPr>
              <w:t>Valid To Time</w:t>
            </w:r>
          </w:p>
        </w:tc>
        <w:tc>
          <w:tcPr>
            <w:tcW w:w="2835" w:type="dxa"/>
          </w:tcPr>
          <w:p w:rsidR="006803B1" w:rsidRPr="00212951" w:rsidRDefault="006803B1" w:rsidP="003C2F04">
            <w:pPr>
              <w:pStyle w:val="T2BaseArray"/>
              <w:ind w:left="0" w:firstLine="0"/>
              <w:rPr>
                <w:rFonts w:ascii="Arial" w:hAnsi="Arial" w:cs="Arial"/>
              </w:rPr>
            </w:pPr>
            <w:r w:rsidRPr="00212951">
              <w:rPr>
                <w:rFonts w:ascii="Arial" w:hAnsi="Arial" w:cs="Arial"/>
              </w:rPr>
              <w:t>TIME</w:t>
            </w:r>
          </w:p>
        </w:tc>
        <w:tc>
          <w:tcPr>
            <w:tcW w:w="3402" w:type="dxa"/>
            <w:vMerge/>
          </w:tcPr>
          <w:p w:rsidR="006803B1" w:rsidRPr="00212951" w:rsidRDefault="006803B1" w:rsidP="003C2F04">
            <w:pPr>
              <w:pStyle w:val="T2BaseArray"/>
              <w:ind w:left="0" w:firstLine="0"/>
              <w:rPr>
                <w:rFonts w:ascii="Arial" w:hAnsi="Arial" w:cs="Arial"/>
              </w:rPr>
            </w:pPr>
          </w:p>
        </w:tc>
        <w:tc>
          <w:tcPr>
            <w:tcW w:w="2551" w:type="dxa"/>
            <w:vMerge/>
          </w:tcPr>
          <w:p w:rsidR="006803B1" w:rsidRPr="00212951" w:rsidRDefault="006803B1" w:rsidP="003C2F04">
            <w:pPr>
              <w:pStyle w:val="T2BaseArray"/>
              <w:ind w:left="0" w:firstLine="0"/>
              <w:rPr>
                <w:rFonts w:ascii="Arial" w:hAnsi="Arial" w:cs="Arial"/>
              </w:rPr>
            </w:pPr>
          </w:p>
        </w:tc>
        <w:tc>
          <w:tcPr>
            <w:tcW w:w="677" w:type="dxa"/>
            <w:vMerge/>
          </w:tcPr>
          <w:p w:rsidR="006803B1" w:rsidRPr="00212951" w:rsidRDefault="006803B1" w:rsidP="003C2F04">
            <w:pPr>
              <w:pStyle w:val="T2BaseArray"/>
              <w:ind w:left="0" w:firstLine="0"/>
              <w:rPr>
                <w:rFonts w:ascii="Arial" w:hAnsi="Arial" w:cs="Arial"/>
              </w:rPr>
            </w:pPr>
          </w:p>
        </w:tc>
        <w:tc>
          <w:tcPr>
            <w:tcW w:w="678" w:type="dxa"/>
            <w:vMerge/>
          </w:tcPr>
          <w:p w:rsidR="006803B1" w:rsidRPr="00212951" w:rsidRDefault="006803B1" w:rsidP="003C2F04">
            <w:pPr>
              <w:pStyle w:val="T2BaseArray"/>
              <w:ind w:left="0" w:firstLine="0"/>
              <w:rPr>
                <w:rFonts w:ascii="Arial" w:hAnsi="Arial" w:cs="Arial"/>
              </w:rPr>
            </w:pPr>
          </w:p>
        </w:tc>
      </w:tr>
    </w:tbl>
    <w:p w:rsidR="006803B1" w:rsidRPr="002318F1" w:rsidRDefault="006803B1" w:rsidP="00174AC2">
      <w:pPr>
        <w:rPr>
          <w:rFonts w:ascii="Arial" w:hAnsi="Arial" w:cs="Arial"/>
          <w:color w:val="000000"/>
          <w:szCs w:val="22"/>
          <w:lang w:val="en-GB"/>
        </w:rPr>
      </w:pPr>
    </w:p>
    <w:p w:rsidR="006803B1" w:rsidRPr="002318F1" w:rsidRDefault="006803B1" w:rsidP="00174AC2">
      <w:pPr>
        <w:rPr>
          <w:rFonts w:ascii="Arial" w:hAnsi="Arial" w:cs="Arial"/>
          <w:color w:val="000000"/>
          <w:szCs w:val="22"/>
          <w:lang w:val="en-GB"/>
        </w:rPr>
      </w:pPr>
    </w:p>
    <w:p w:rsidR="006803B1" w:rsidRPr="002318F1" w:rsidRDefault="006803B1" w:rsidP="008A4CBB">
      <w:pPr>
        <w:rPr>
          <w:rFonts w:ascii="Arial" w:hAnsi="Arial" w:cs="Arial"/>
          <w:color w:val="000000"/>
          <w:szCs w:val="22"/>
          <w:lang w:val="en-GB"/>
        </w:rPr>
      </w:pPr>
    </w:p>
    <w:p w:rsidR="006803B1" w:rsidRDefault="006803B1" w:rsidP="008A4CBB">
      <w:pPr>
        <w:pStyle w:val="Heading4"/>
      </w:pPr>
      <w:bookmarkStart w:id="134" w:name="_Toc385494932"/>
      <w:r>
        <w:t>Additional Securities Account Market Specific Attributes - New</w:t>
      </w:r>
      <w:bookmarkEnd w:id="134"/>
      <w:r w:rsidRPr="002318F1">
        <w:t xml:space="preserve"> </w:t>
      </w:r>
    </w:p>
    <w:p w:rsidR="006803B1" w:rsidRDefault="006803B1" w:rsidP="00DE32BA">
      <w:pPr>
        <w:pStyle w:val="ListParagraph"/>
        <w:numPr>
          <w:ilvl w:val="0"/>
          <w:numId w:val="14"/>
        </w:numPr>
        <w:rPr>
          <w:rFonts w:ascii="Arial" w:hAnsi="Arial" w:cs="Arial"/>
          <w:lang w:val="en-GB"/>
        </w:rPr>
        <w:pPrChange w:id="135" w:author="Author">
          <w:pPr>
            <w:pStyle w:val="ListParagraph"/>
            <w:numPr>
              <w:numId w:val="15"/>
            </w:numPr>
            <w:tabs>
              <w:tab w:val="num" w:pos="360"/>
            </w:tabs>
            <w:ind w:left="360" w:hanging="360"/>
          </w:pPr>
        </w:pPrChange>
      </w:pPr>
      <w:r w:rsidRPr="00D813B1">
        <w:rPr>
          <w:rFonts w:ascii="Arial" w:hAnsi="Arial" w:cs="Arial"/>
          <w:lang w:val="en-GB"/>
        </w:rPr>
        <w:t>Record Type: “</w:t>
      </w:r>
      <w:r>
        <w:rPr>
          <w:rFonts w:ascii="Arial" w:hAnsi="Arial" w:cs="Arial"/>
          <w:lang w:val="en-GB"/>
        </w:rPr>
        <w:t>Securities Account Market Specific Attribute</w:t>
      </w:r>
      <w:r w:rsidRPr="00D813B1">
        <w:rPr>
          <w:rFonts w:ascii="Arial" w:hAnsi="Arial" w:cs="Arial"/>
          <w:lang w:val="en-GB"/>
        </w:rPr>
        <w:t>”</w:t>
      </w:r>
    </w:p>
    <w:p w:rsidR="006803B1" w:rsidRDefault="006803B1" w:rsidP="008A4CBB">
      <w:pPr>
        <w:pStyle w:val="T2BaseArray"/>
        <w:ind w:left="0" w:firstLine="0"/>
        <w:jc w:val="left"/>
        <w:rPr>
          <w:rFonts w:ascii="Arial" w:hAnsi="Arial" w:cs="Arial"/>
          <w:sz w:val="22"/>
          <w:szCs w:val="22"/>
        </w:rPr>
      </w:pPr>
      <w:r>
        <w:rPr>
          <w:rFonts w:ascii="Arial" w:hAnsi="Arial" w:cs="Arial"/>
          <w:sz w:val="22"/>
          <w:szCs w:val="22"/>
        </w:rPr>
        <w:t>The record is used to create additional market specific attributes for an existing securities account.</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lastRenderedPageBreak/>
        <w:t>ACT.4.3</w:t>
      </w:r>
    </w:p>
    <w:p w:rsidR="006803B1" w:rsidRPr="00CA3A19" w:rsidRDefault="006803B1" w:rsidP="008A4CBB">
      <w:pPr>
        <w:pStyle w:val="T2BaseArray"/>
        <w:ind w:left="0" w:firstLine="0"/>
        <w:jc w:val="left"/>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693"/>
        <w:gridCol w:w="2835"/>
        <w:gridCol w:w="3402"/>
        <w:gridCol w:w="2551"/>
        <w:gridCol w:w="677"/>
        <w:gridCol w:w="678"/>
      </w:tblGrid>
      <w:tr w:rsidR="006803B1" w:rsidRPr="002318F1" w:rsidTr="00BF7C55">
        <w:trPr>
          <w:cantSplit/>
          <w:trHeight w:val="1260"/>
        </w:trPr>
        <w:tc>
          <w:tcPr>
            <w:tcW w:w="534" w:type="dxa"/>
            <w:shd w:val="pct15" w:color="auto" w:fill="auto"/>
            <w:textDirection w:val="btLr"/>
          </w:tcPr>
          <w:p w:rsidR="006803B1" w:rsidRPr="00E126BE" w:rsidRDefault="006803B1" w:rsidP="00BF7C55">
            <w:pPr>
              <w:ind w:left="113" w:right="113"/>
              <w:jc w:val="center"/>
              <w:rPr>
                <w:rFonts w:ascii="Arial" w:hAnsi="Arial" w:cs="Arial"/>
                <w:b/>
                <w:sz w:val="18"/>
                <w:szCs w:val="18"/>
                <w:lang w:val="en-GB"/>
              </w:rPr>
            </w:pPr>
            <w:r w:rsidRPr="00E126BE">
              <w:rPr>
                <w:rFonts w:ascii="Arial" w:hAnsi="Arial" w:cs="Arial"/>
                <w:b/>
                <w:sz w:val="18"/>
                <w:szCs w:val="18"/>
                <w:lang w:val="en-GB"/>
              </w:rPr>
              <w:t>Flat file  column</w:t>
            </w:r>
          </w:p>
        </w:tc>
        <w:tc>
          <w:tcPr>
            <w:tcW w:w="567" w:type="dxa"/>
            <w:shd w:val="pct15" w:color="auto" w:fill="auto"/>
            <w:textDirection w:val="btLr"/>
          </w:tcPr>
          <w:p w:rsidR="006803B1" w:rsidRPr="00E126BE" w:rsidRDefault="006803B1" w:rsidP="00BF7C55">
            <w:pPr>
              <w:ind w:left="113" w:right="113"/>
              <w:jc w:val="center"/>
              <w:rPr>
                <w:rFonts w:ascii="Arial" w:hAnsi="Arial" w:cs="Arial"/>
                <w:b/>
                <w:sz w:val="18"/>
                <w:szCs w:val="18"/>
                <w:lang w:val="en-GB"/>
              </w:rPr>
            </w:pPr>
            <w:r w:rsidRPr="00E126BE">
              <w:rPr>
                <w:rFonts w:ascii="Arial" w:hAnsi="Arial" w:cs="Arial"/>
                <w:b/>
                <w:sz w:val="18"/>
                <w:szCs w:val="18"/>
                <w:lang w:val="en-GB"/>
              </w:rPr>
              <w:t>Excel Column</w:t>
            </w:r>
          </w:p>
        </w:tc>
        <w:tc>
          <w:tcPr>
            <w:tcW w:w="2693" w:type="dxa"/>
            <w:shd w:val="pct15" w:color="auto" w:fill="auto"/>
          </w:tcPr>
          <w:p w:rsidR="006803B1" w:rsidRPr="00E126BE" w:rsidRDefault="006803B1" w:rsidP="00BF7C55">
            <w:pPr>
              <w:pStyle w:val="T2BaseArray"/>
              <w:ind w:left="0" w:firstLine="0"/>
              <w:jc w:val="center"/>
              <w:rPr>
                <w:rFonts w:ascii="Arial" w:hAnsi="Arial" w:cs="Arial"/>
                <w:b/>
              </w:rPr>
            </w:pPr>
            <w:r w:rsidRPr="00E126BE">
              <w:rPr>
                <w:rFonts w:ascii="Arial" w:hAnsi="Arial" w:cs="Arial"/>
                <w:b/>
              </w:rPr>
              <w:t>Column Name</w:t>
            </w:r>
          </w:p>
        </w:tc>
        <w:tc>
          <w:tcPr>
            <w:tcW w:w="2835" w:type="dxa"/>
            <w:shd w:val="pct15" w:color="auto" w:fill="auto"/>
          </w:tcPr>
          <w:p w:rsidR="006803B1" w:rsidRPr="00E126BE" w:rsidRDefault="006803B1" w:rsidP="00BF7C55">
            <w:pPr>
              <w:pStyle w:val="T2BaseArray"/>
              <w:ind w:left="0" w:firstLine="0"/>
              <w:jc w:val="center"/>
              <w:rPr>
                <w:rFonts w:ascii="Arial" w:hAnsi="Arial" w:cs="Arial"/>
                <w:b/>
              </w:rPr>
            </w:pPr>
            <w:r w:rsidRPr="00E126BE">
              <w:rPr>
                <w:rFonts w:ascii="Arial" w:hAnsi="Arial" w:cs="Arial"/>
                <w:b/>
              </w:rPr>
              <w:t>Format</w:t>
            </w:r>
          </w:p>
        </w:tc>
        <w:tc>
          <w:tcPr>
            <w:tcW w:w="3402" w:type="dxa"/>
            <w:shd w:val="pct15" w:color="auto" w:fill="auto"/>
          </w:tcPr>
          <w:p w:rsidR="006803B1" w:rsidRPr="00E126BE" w:rsidRDefault="006803B1" w:rsidP="00BF7C55">
            <w:pPr>
              <w:pStyle w:val="T2BaseArray"/>
              <w:ind w:left="0" w:firstLine="0"/>
              <w:jc w:val="center"/>
              <w:rPr>
                <w:rFonts w:ascii="Arial" w:hAnsi="Arial" w:cs="Arial"/>
                <w:b/>
              </w:rPr>
            </w:pPr>
            <w:r w:rsidRPr="00E126BE">
              <w:rPr>
                <w:rFonts w:ascii="Arial" w:hAnsi="Arial" w:cs="Arial"/>
                <w:b/>
              </w:rPr>
              <w:t>Description</w:t>
            </w:r>
          </w:p>
        </w:tc>
        <w:tc>
          <w:tcPr>
            <w:tcW w:w="2551" w:type="dxa"/>
            <w:shd w:val="pct15" w:color="auto" w:fill="auto"/>
          </w:tcPr>
          <w:p w:rsidR="006803B1" w:rsidRPr="00E126BE" w:rsidRDefault="006803B1" w:rsidP="00BF7C55">
            <w:pPr>
              <w:pStyle w:val="T2BaseArray"/>
              <w:ind w:left="0" w:firstLine="0"/>
              <w:jc w:val="center"/>
              <w:rPr>
                <w:rFonts w:ascii="Arial" w:hAnsi="Arial" w:cs="Arial"/>
                <w:b/>
              </w:rPr>
            </w:pPr>
            <w:r>
              <w:rPr>
                <w:rFonts w:ascii="Arial" w:hAnsi="Arial" w:cs="Arial"/>
                <w:b/>
              </w:rPr>
              <w:t>Rules</w:t>
            </w:r>
          </w:p>
        </w:tc>
        <w:tc>
          <w:tcPr>
            <w:tcW w:w="677" w:type="dxa"/>
            <w:shd w:val="pct15" w:color="auto" w:fill="auto"/>
            <w:textDirection w:val="btLr"/>
          </w:tcPr>
          <w:p w:rsidR="006803B1" w:rsidRPr="00285F7E" w:rsidRDefault="006803B1" w:rsidP="00BF7C55">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pct15" w:color="auto" w:fill="auto"/>
            <w:textDirection w:val="btLr"/>
          </w:tcPr>
          <w:p w:rsidR="006803B1" w:rsidRPr="00285F7E" w:rsidRDefault="006803B1" w:rsidP="00BF7C55">
            <w:pPr>
              <w:pStyle w:val="T2BaseArray"/>
              <w:ind w:left="113" w:right="113" w:firstLine="0"/>
              <w:jc w:val="center"/>
              <w:rPr>
                <w:rFonts w:ascii="Arial" w:hAnsi="Arial" w:cs="Arial"/>
                <w:b/>
              </w:rPr>
            </w:pPr>
            <w:r>
              <w:rPr>
                <w:rFonts w:ascii="Arial" w:hAnsi="Arial" w:cs="Arial"/>
                <w:b/>
              </w:rPr>
              <w:t>Occurs per Group</w:t>
            </w:r>
          </w:p>
        </w:tc>
      </w:tr>
      <w:tr w:rsidR="006803B1" w:rsidRPr="002318F1" w:rsidTr="00BF7C55">
        <w:tc>
          <w:tcPr>
            <w:tcW w:w="534"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2</w:t>
            </w:r>
          </w:p>
        </w:tc>
        <w:tc>
          <w:tcPr>
            <w:tcW w:w="567"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B</w:t>
            </w:r>
          </w:p>
        </w:tc>
        <w:tc>
          <w:tcPr>
            <w:tcW w:w="2693"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Record Id</w:t>
            </w:r>
          </w:p>
        </w:tc>
        <w:tc>
          <w:tcPr>
            <w:tcW w:w="2835"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NUMERIC (10)</w:t>
            </w:r>
          </w:p>
        </w:tc>
        <w:tc>
          <w:tcPr>
            <w:tcW w:w="3402" w:type="dxa"/>
          </w:tcPr>
          <w:p w:rsidR="006803B1" w:rsidRPr="00212951" w:rsidRDefault="006803B1" w:rsidP="00BF7C55">
            <w:pPr>
              <w:pStyle w:val="T2BaseArray"/>
              <w:ind w:left="0" w:firstLine="0"/>
              <w:jc w:val="left"/>
              <w:rPr>
                <w:rFonts w:ascii="Arial" w:hAnsi="Arial" w:cs="Arial"/>
              </w:rPr>
            </w:pPr>
            <w:r w:rsidRPr="00212951">
              <w:rPr>
                <w:rFonts w:ascii="Arial" w:hAnsi="Arial" w:cs="Arial"/>
              </w:rPr>
              <w:t>Unique identifier of the record</w:t>
            </w:r>
            <w:r>
              <w:rPr>
                <w:rFonts w:ascii="Arial" w:hAnsi="Arial" w:cs="Arial"/>
              </w:rPr>
              <w:t>.</w:t>
            </w:r>
          </w:p>
        </w:tc>
        <w:tc>
          <w:tcPr>
            <w:tcW w:w="2551" w:type="dxa"/>
          </w:tcPr>
          <w:p w:rsidR="006803B1" w:rsidRPr="00212951" w:rsidRDefault="006803B1" w:rsidP="00BF7C55">
            <w:pPr>
              <w:pStyle w:val="T2BaseArray"/>
              <w:ind w:left="0" w:firstLine="0"/>
              <w:jc w:val="left"/>
              <w:rPr>
                <w:rFonts w:ascii="Arial" w:hAnsi="Arial" w:cs="Arial"/>
              </w:rPr>
            </w:pPr>
            <w:r>
              <w:rPr>
                <w:rFonts w:ascii="Arial" w:hAnsi="Arial" w:cs="Arial"/>
              </w:rPr>
              <w:t>Must occur in each line of the record.</w:t>
            </w:r>
          </w:p>
        </w:tc>
        <w:tc>
          <w:tcPr>
            <w:tcW w:w="677"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1..n</w:t>
            </w:r>
          </w:p>
        </w:tc>
        <w:tc>
          <w:tcPr>
            <w:tcW w:w="678" w:type="dxa"/>
          </w:tcPr>
          <w:p w:rsidR="006803B1" w:rsidRPr="00E126BE" w:rsidRDefault="006803B1" w:rsidP="00BF7C55">
            <w:pPr>
              <w:pStyle w:val="T2BaseArray"/>
              <w:ind w:left="0" w:firstLine="0"/>
              <w:jc w:val="left"/>
              <w:rPr>
                <w:rFonts w:ascii="Arial" w:hAnsi="Arial" w:cs="Arial"/>
              </w:rPr>
            </w:pPr>
          </w:p>
        </w:tc>
      </w:tr>
      <w:tr w:rsidR="006803B1" w:rsidRPr="002318F1" w:rsidTr="00BF7C55">
        <w:tc>
          <w:tcPr>
            <w:tcW w:w="10031" w:type="dxa"/>
            <w:gridSpan w:val="5"/>
            <w:shd w:val="clear" w:color="auto" w:fill="F2F2F2"/>
          </w:tcPr>
          <w:p w:rsidR="006803B1" w:rsidRPr="00212951" w:rsidRDefault="006803B1" w:rsidP="00BF7C55">
            <w:pPr>
              <w:pStyle w:val="T2BaseArray"/>
              <w:ind w:left="0" w:firstLine="0"/>
              <w:jc w:val="left"/>
              <w:rPr>
                <w:rFonts w:ascii="Arial" w:hAnsi="Arial" w:cs="Arial"/>
              </w:rPr>
            </w:pPr>
            <w:r>
              <w:rPr>
                <w:rFonts w:ascii="Arial" w:hAnsi="Arial" w:cs="Arial"/>
              </w:rPr>
              <w:t>Group “Securities Account Identification”</w:t>
            </w:r>
          </w:p>
        </w:tc>
        <w:tc>
          <w:tcPr>
            <w:tcW w:w="2551" w:type="dxa"/>
            <w:shd w:val="clear" w:color="auto" w:fill="F2F2F2"/>
          </w:tcPr>
          <w:p w:rsidR="006803B1" w:rsidRDefault="006803B1" w:rsidP="00BF7C55">
            <w:pPr>
              <w:pStyle w:val="T2BaseArray"/>
              <w:ind w:left="0" w:firstLine="0"/>
              <w:jc w:val="left"/>
              <w:rPr>
                <w:rFonts w:ascii="Arial" w:hAnsi="Arial" w:cs="Arial"/>
              </w:rPr>
            </w:pPr>
          </w:p>
        </w:tc>
        <w:tc>
          <w:tcPr>
            <w:tcW w:w="677" w:type="dxa"/>
            <w:shd w:val="clear" w:color="auto" w:fill="F2F2F2"/>
          </w:tcPr>
          <w:p w:rsidR="006803B1" w:rsidRPr="00E126BE" w:rsidRDefault="006803B1" w:rsidP="00BF7C55">
            <w:pPr>
              <w:pStyle w:val="T2BaseArray"/>
              <w:ind w:left="0" w:firstLine="0"/>
              <w:jc w:val="left"/>
              <w:rPr>
                <w:rFonts w:ascii="Arial" w:hAnsi="Arial" w:cs="Arial"/>
              </w:rPr>
            </w:pPr>
            <w:r>
              <w:rPr>
                <w:rFonts w:ascii="Arial" w:hAnsi="Arial" w:cs="Arial"/>
              </w:rPr>
              <w:t>1..1</w:t>
            </w:r>
          </w:p>
        </w:tc>
        <w:tc>
          <w:tcPr>
            <w:tcW w:w="678" w:type="dxa"/>
            <w:shd w:val="clear" w:color="auto" w:fill="F2F2F2"/>
          </w:tcPr>
          <w:p w:rsidR="006803B1" w:rsidRPr="00E126BE" w:rsidRDefault="006803B1" w:rsidP="00BF7C55">
            <w:pPr>
              <w:pStyle w:val="T2BaseArray"/>
              <w:ind w:left="0" w:firstLine="0"/>
              <w:jc w:val="left"/>
              <w:rPr>
                <w:rFonts w:ascii="Arial" w:hAnsi="Arial" w:cs="Arial"/>
              </w:rPr>
            </w:pPr>
          </w:p>
        </w:tc>
      </w:tr>
      <w:tr w:rsidR="006803B1" w:rsidRPr="002318F1" w:rsidTr="00BF7C55">
        <w:tc>
          <w:tcPr>
            <w:tcW w:w="534"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3</w:t>
            </w:r>
          </w:p>
        </w:tc>
        <w:tc>
          <w:tcPr>
            <w:tcW w:w="567"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C</w:t>
            </w:r>
          </w:p>
        </w:tc>
        <w:tc>
          <w:tcPr>
            <w:tcW w:w="2693" w:type="dxa"/>
          </w:tcPr>
          <w:p w:rsidR="006803B1" w:rsidRPr="00E126BE" w:rsidRDefault="006803B1" w:rsidP="00BF7C55">
            <w:pPr>
              <w:pStyle w:val="T2BaseArray"/>
              <w:ind w:left="0" w:firstLine="0"/>
              <w:jc w:val="left"/>
              <w:rPr>
                <w:rFonts w:ascii="Arial" w:hAnsi="Arial" w:cs="Arial"/>
              </w:rPr>
            </w:pPr>
            <w:r>
              <w:rPr>
                <w:rFonts w:ascii="Arial" w:hAnsi="Arial" w:cs="Arial"/>
              </w:rPr>
              <w:t>Securities Account Number</w:t>
            </w:r>
          </w:p>
        </w:tc>
        <w:tc>
          <w:tcPr>
            <w:tcW w:w="2835" w:type="dxa"/>
          </w:tcPr>
          <w:p w:rsidR="006803B1" w:rsidRPr="00E126BE" w:rsidRDefault="006803B1" w:rsidP="00BF7C55">
            <w:pPr>
              <w:pStyle w:val="T2BaseArray"/>
              <w:ind w:left="0" w:firstLine="0"/>
              <w:jc w:val="left"/>
              <w:rPr>
                <w:rFonts w:ascii="Arial" w:hAnsi="Arial" w:cs="Arial"/>
              </w:rPr>
            </w:pPr>
            <w:r>
              <w:rPr>
                <w:rFonts w:ascii="Arial" w:hAnsi="Arial" w:cs="Arial"/>
              </w:rPr>
              <w:t>VARCHAR (35)</w:t>
            </w:r>
          </w:p>
        </w:tc>
        <w:tc>
          <w:tcPr>
            <w:tcW w:w="3402" w:type="dxa"/>
          </w:tcPr>
          <w:p w:rsidR="006803B1" w:rsidRPr="00E126BE" w:rsidRDefault="006803B1" w:rsidP="00BF7C55">
            <w:pPr>
              <w:pStyle w:val="T2BaseArray"/>
              <w:ind w:left="0" w:firstLine="0"/>
              <w:jc w:val="left"/>
              <w:rPr>
                <w:rFonts w:ascii="Arial" w:hAnsi="Arial" w:cs="Arial"/>
              </w:rPr>
            </w:pPr>
          </w:p>
        </w:tc>
        <w:tc>
          <w:tcPr>
            <w:tcW w:w="2551" w:type="dxa"/>
          </w:tcPr>
          <w:p w:rsidR="006803B1" w:rsidRPr="00E126BE" w:rsidRDefault="006803B1" w:rsidP="00BF7C55">
            <w:pPr>
              <w:pStyle w:val="T2BaseArray"/>
              <w:ind w:left="0" w:firstLine="0"/>
              <w:jc w:val="left"/>
              <w:rPr>
                <w:rFonts w:ascii="Arial" w:hAnsi="Arial" w:cs="Arial"/>
              </w:rPr>
            </w:pPr>
          </w:p>
        </w:tc>
        <w:tc>
          <w:tcPr>
            <w:tcW w:w="677" w:type="dxa"/>
          </w:tcPr>
          <w:p w:rsidR="006803B1" w:rsidRPr="00E126BE" w:rsidRDefault="006803B1" w:rsidP="00BF7C55">
            <w:pPr>
              <w:pStyle w:val="T2BaseArray"/>
              <w:ind w:left="0" w:firstLine="0"/>
              <w:jc w:val="left"/>
              <w:rPr>
                <w:rFonts w:ascii="Arial" w:hAnsi="Arial" w:cs="Arial"/>
              </w:rPr>
            </w:pPr>
          </w:p>
        </w:tc>
        <w:tc>
          <w:tcPr>
            <w:tcW w:w="678"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1..1</w:t>
            </w:r>
          </w:p>
        </w:tc>
      </w:tr>
      <w:tr w:rsidR="006803B1" w:rsidRPr="002318F1" w:rsidTr="00BF7C55">
        <w:tc>
          <w:tcPr>
            <w:tcW w:w="10031" w:type="dxa"/>
            <w:gridSpan w:val="5"/>
            <w:shd w:val="clear" w:color="auto" w:fill="F2F2F2"/>
          </w:tcPr>
          <w:p w:rsidR="006803B1" w:rsidRPr="00E126BE" w:rsidRDefault="006803B1" w:rsidP="00BF7C55">
            <w:pPr>
              <w:pStyle w:val="T2BaseArray"/>
              <w:ind w:left="0" w:firstLine="0"/>
              <w:rPr>
                <w:rFonts w:ascii="Arial" w:hAnsi="Arial" w:cs="Arial"/>
              </w:rPr>
            </w:pPr>
            <w:r w:rsidRPr="00E126BE">
              <w:rPr>
                <w:rFonts w:ascii="Arial" w:hAnsi="Arial" w:cs="Arial"/>
              </w:rPr>
              <w:t>Group “Market-Specific Attributes”</w:t>
            </w:r>
          </w:p>
        </w:tc>
        <w:tc>
          <w:tcPr>
            <w:tcW w:w="2551" w:type="dxa"/>
            <w:shd w:val="clear" w:color="auto" w:fill="F2F2F2"/>
          </w:tcPr>
          <w:p w:rsidR="006803B1" w:rsidRPr="00E126BE" w:rsidRDefault="006803B1" w:rsidP="00BF7C55">
            <w:pPr>
              <w:pStyle w:val="T2BaseArray"/>
              <w:ind w:left="0" w:firstLine="0"/>
              <w:jc w:val="left"/>
              <w:rPr>
                <w:rFonts w:ascii="Arial" w:hAnsi="Arial" w:cs="Arial"/>
              </w:rPr>
            </w:pPr>
          </w:p>
        </w:tc>
        <w:tc>
          <w:tcPr>
            <w:tcW w:w="677" w:type="dxa"/>
            <w:shd w:val="clear" w:color="auto" w:fill="F2F2F2"/>
          </w:tcPr>
          <w:p w:rsidR="006803B1" w:rsidRPr="00E126BE" w:rsidRDefault="006803B1" w:rsidP="00BF7C55">
            <w:pPr>
              <w:pStyle w:val="T2BaseArray"/>
              <w:ind w:left="0" w:firstLine="0"/>
              <w:jc w:val="left"/>
              <w:rPr>
                <w:rFonts w:ascii="Arial" w:hAnsi="Arial" w:cs="Arial"/>
              </w:rPr>
            </w:pPr>
            <w:r>
              <w:rPr>
                <w:rFonts w:ascii="Arial" w:hAnsi="Arial" w:cs="Arial"/>
              </w:rPr>
              <w:t>1</w:t>
            </w:r>
            <w:r w:rsidRPr="00E126BE">
              <w:rPr>
                <w:rFonts w:ascii="Arial" w:hAnsi="Arial" w:cs="Arial"/>
              </w:rPr>
              <w:t>..10</w:t>
            </w:r>
          </w:p>
        </w:tc>
        <w:tc>
          <w:tcPr>
            <w:tcW w:w="678" w:type="dxa"/>
            <w:shd w:val="clear" w:color="auto" w:fill="F2F2F2"/>
          </w:tcPr>
          <w:p w:rsidR="006803B1" w:rsidRPr="00E126BE" w:rsidRDefault="006803B1" w:rsidP="00BF7C55">
            <w:pPr>
              <w:pStyle w:val="T2BaseArray"/>
              <w:ind w:left="0" w:firstLine="0"/>
              <w:jc w:val="left"/>
              <w:rPr>
                <w:rFonts w:ascii="Arial" w:hAnsi="Arial" w:cs="Arial"/>
              </w:rPr>
            </w:pPr>
          </w:p>
        </w:tc>
      </w:tr>
      <w:tr w:rsidR="006803B1" w:rsidRPr="002318F1" w:rsidTr="00BF7C55">
        <w:tc>
          <w:tcPr>
            <w:tcW w:w="534" w:type="dxa"/>
          </w:tcPr>
          <w:p w:rsidR="006803B1" w:rsidRPr="00E126BE" w:rsidRDefault="006803B1" w:rsidP="00BF7C55">
            <w:pPr>
              <w:pStyle w:val="T2BaseArray"/>
              <w:ind w:left="0" w:firstLine="0"/>
              <w:jc w:val="left"/>
              <w:rPr>
                <w:rFonts w:ascii="Arial" w:hAnsi="Arial" w:cs="Arial"/>
              </w:rPr>
            </w:pPr>
            <w:r>
              <w:rPr>
                <w:rFonts w:ascii="Arial" w:hAnsi="Arial" w:cs="Arial"/>
              </w:rPr>
              <w:t>4</w:t>
            </w:r>
          </w:p>
        </w:tc>
        <w:tc>
          <w:tcPr>
            <w:tcW w:w="567" w:type="dxa"/>
          </w:tcPr>
          <w:p w:rsidR="006803B1" w:rsidRPr="00E126BE" w:rsidRDefault="006803B1" w:rsidP="00BF7C55">
            <w:pPr>
              <w:pStyle w:val="T2BaseArray"/>
              <w:ind w:left="0" w:firstLine="0"/>
              <w:jc w:val="left"/>
              <w:rPr>
                <w:rFonts w:ascii="Arial" w:hAnsi="Arial" w:cs="Arial"/>
              </w:rPr>
            </w:pPr>
            <w:r>
              <w:rPr>
                <w:rFonts w:ascii="Arial" w:hAnsi="Arial" w:cs="Arial"/>
              </w:rPr>
              <w:t>D</w:t>
            </w:r>
            <w:r>
              <w:rPr>
                <w:rFonts w:ascii="Arial" w:hAnsi="Arial" w:cs="Arial"/>
              </w:rPr>
              <w:tab/>
            </w:r>
          </w:p>
        </w:tc>
        <w:tc>
          <w:tcPr>
            <w:tcW w:w="2693" w:type="dxa"/>
          </w:tcPr>
          <w:p w:rsidR="006803B1" w:rsidRPr="00AA18C3" w:rsidRDefault="006803B1" w:rsidP="00BF7C55">
            <w:pPr>
              <w:pStyle w:val="T2BaseArray"/>
              <w:ind w:left="0" w:firstLine="0"/>
              <w:jc w:val="left"/>
              <w:rPr>
                <w:rFonts w:ascii="Arial" w:hAnsi="Arial" w:cs="Arial"/>
              </w:rPr>
            </w:pPr>
            <w:r w:rsidRPr="00AA18C3">
              <w:rPr>
                <w:rFonts w:ascii="Arial" w:hAnsi="Arial" w:cs="Arial"/>
              </w:rPr>
              <w:t>Market-Specific Securities Account Attribute Name</w:t>
            </w:r>
          </w:p>
        </w:tc>
        <w:tc>
          <w:tcPr>
            <w:tcW w:w="2835"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VARCHAR (35)</w:t>
            </w:r>
          </w:p>
        </w:tc>
        <w:tc>
          <w:tcPr>
            <w:tcW w:w="3402" w:type="dxa"/>
          </w:tcPr>
          <w:p w:rsidR="006803B1" w:rsidRDefault="006803B1" w:rsidP="00BF7C55">
            <w:pPr>
              <w:pStyle w:val="T2BaseArray"/>
              <w:ind w:left="0" w:firstLine="0"/>
              <w:jc w:val="left"/>
              <w:rPr>
                <w:rFonts w:ascii="Arial" w:hAnsi="Arial" w:cs="Arial"/>
              </w:rPr>
            </w:pPr>
            <w:r>
              <w:rPr>
                <w:rFonts w:ascii="Arial" w:hAnsi="Arial" w:cs="Arial"/>
              </w:rPr>
              <w:t>Name</w:t>
            </w:r>
            <w:r w:rsidRPr="00131A93">
              <w:rPr>
                <w:rFonts w:ascii="Arial" w:hAnsi="Arial" w:cs="Arial"/>
              </w:rPr>
              <w:t xml:space="preserve"> of the market specific attribute</w:t>
            </w:r>
            <w:r>
              <w:rPr>
                <w:rFonts w:ascii="Arial" w:hAnsi="Arial" w:cs="Arial"/>
              </w:rPr>
              <w:t>.</w:t>
            </w:r>
          </w:p>
        </w:tc>
        <w:tc>
          <w:tcPr>
            <w:tcW w:w="2551" w:type="dxa"/>
          </w:tcPr>
          <w:p w:rsidR="006803B1" w:rsidRPr="00E126BE" w:rsidRDefault="006803B1" w:rsidP="00BF7C55">
            <w:pPr>
              <w:pStyle w:val="T2BaseArray"/>
              <w:ind w:left="0" w:firstLine="0"/>
              <w:jc w:val="left"/>
              <w:rPr>
                <w:rFonts w:ascii="Arial" w:hAnsi="Arial" w:cs="Arial"/>
              </w:rPr>
            </w:pPr>
          </w:p>
        </w:tc>
        <w:tc>
          <w:tcPr>
            <w:tcW w:w="677" w:type="dxa"/>
          </w:tcPr>
          <w:p w:rsidR="006803B1" w:rsidRPr="00E126BE" w:rsidRDefault="006803B1" w:rsidP="00BF7C55">
            <w:pPr>
              <w:pStyle w:val="T2BaseArray"/>
              <w:ind w:left="0" w:firstLine="0"/>
              <w:jc w:val="left"/>
              <w:rPr>
                <w:rFonts w:ascii="Arial" w:hAnsi="Arial" w:cs="Arial"/>
              </w:rPr>
            </w:pPr>
          </w:p>
        </w:tc>
        <w:tc>
          <w:tcPr>
            <w:tcW w:w="678"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1..1</w:t>
            </w:r>
          </w:p>
        </w:tc>
      </w:tr>
      <w:tr w:rsidR="006803B1" w:rsidRPr="002318F1" w:rsidTr="00BF7C55">
        <w:tc>
          <w:tcPr>
            <w:tcW w:w="534" w:type="dxa"/>
          </w:tcPr>
          <w:p w:rsidR="006803B1" w:rsidRPr="00E126BE" w:rsidRDefault="006803B1" w:rsidP="00BF7C55">
            <w:pPr>
              <w:pStyle w:val="T2BaseArray"/>
              <w:ind w:left="0" w:firstLine="0"/>
              <w:jc w:val="left"/>
              <w:rPr>
                <w:rFonts w:ascii="Arial" w:hAnsi="Arial" w:cs="Arial"/>
              </w:rPr>
            </w:pPr>
            <w:r>
              <w:rPr>
                <w:rFonts w:ascii="Arial" w:hAnsi="Arial" w:cs="Arial"/>
              </w:rPr>
              <w:t>5</w:t>
            </w:r>
          </w:p>
        </w:tc>
        <w:tc>
          <w:tcPr>
            <w:tcW w:w="567" w:type="dxa"/>
          </w:tcPr>
          <w:p w:rsidR="006803B1" w:rsidRPr="00E126BE" w:rsidRDefault="006803B1" w:rsidP="00BF7C55">
            <w:pPr>
              <w:pStyle w:val="T2BaseArray"/>
              <w:ind w:left="0" w:firstLine="0"/>
              <w:jc w:val="left"/>
              <w:rPr>
                <w:rFonts w:ascii="Arial" w:hAnsi="Arial" w:cs="Arial"/>
              </w:rPr>
            </w:pPr>
            <w:r>
              <w:rPr>
                <w:rFonts w:ascii="Arial" w:hAnsi="Arial" w:cs="Arial"/>
              </w:rPr>
              <w:t>E</w:t>
            </w:r>
          </w:p>
        </w:tc>
        <w:tc>
          <w:tcPr>
            <w:tcW w:w="2693" w:type="dxa"/>
          </w:tcPr>
          <w:p w:rsidR="006803B1" w:rsidRPr="00AA18C3" w:rsidRDefault="006803B1" w:rsidP="00BF7C55">
            <w:pPr>
              <w:pStyle w:val="T2BaseArray"/>
              <w:ind w:left="0" w:firstLine="0"/>
              <w:jc w:val="left"/>
              <w:rPr>
                <w:rFonts w:ascii="Arial" w:hAnsi="Arial" w:cs="Arial"/>
              </w:rPr>
            </w:pPr>
            <w:r w:rsidRPr="00AA18C3">
              <w:rPr>
                <w:rFonts w:ascii="Arial" w:hAnsi="Arial" w:cs="Arial"/>
              </w:rPr>
              <w:t>Market-Specific Securities Account Attribute Value</w:t>
            </w:r>
          </w:p>
        </w:tc>
        <w:tc>
          <w:tcPr>
            <w:tcW w:w="2835"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VARCHAR (350)</w:t>
            </w:r>
          </w:p>
        </w:tc>
        <w:tc>
          <w:tcPr>
            <w:tcW w:w="3402" w:type="dxa"/>
          </w:tcPr>
          <w:p w:rsidR="006803B1" w:rsidRDefault="006803B1" w:rsidP="00BF7C55">
            <w:pPr>
              <w:pStyle w:val="T2BaseArray"/>
              <w:ind w:left="0" w:firstLine="0"/>
              <w:jc w:val="left"/>
              <w:rPr>
                <w:rFonts w:ascii="Arial" w:hAnsi="Arial" w:cs="Arial"/>
              </w:rPr>
            </w:pPr>
            <w:r>
              <w:rPr>
                <w:rFonts w:ascii="Arial" w:hAnsi="Arial" w:cs="Arial"/>
              </w:rPr>
              <w:t>V</w:t>
            </w:r>
            <w:r w:rsidRPr="00131A93">
              <w:rPr>
                <w:rFonts w:ascii="Arial" w:hAnsi="Arial" w:cs="Arial"/>
              </w:rPr>
              <w:t>alue of the market specific attribute</w:t>
            </w:r>
            <w:r>
              <w:rPr>
                <w:rFonts w:ascii="Arial" w:hAnsi="Arial" w:cs="Arial"/>
              </w:rPr>
              <w:t>.</w:t>
            </w:r>
          </w:p>
        </w:tc>
        <w:tc>
          <w:tcPr>
            <w:tcW w:w="2551" w:type="dxa"/>
          </w:tcPr>
          <w:p w:rsidR="006803B1" w:rsidRPr="00E126BE" w:rsidRDefault="006803B1" w:rsidP="00BF7C55">
            <w:pPr>
              <w:pStyle w:val="T2BaseArray"/>
              <w:ind w:left="0" w:firstLine="0"/>
              <w:jc w:val="left"/>
              <w:rPr>
                <w:rFonts w:ascii="Arial" w:hAnsi="Arial" w:cs="Arial"/>
              </w:rPr>
            </w:pPr>
          </w:p>
        </w:tc>
        <w:tc>
          <w:tcPr>
            <w:tcW w:w="677" w:type="dxa"/>
          </w:tcPr>
          <w:p w:rsidR="006803B1" w:rsidRPr="00E126BE" w:rsidRDefault="006803B1" w:rsidP="00BF7C55">
            <w:pPr>
              <w:pStyle w:val="T2BaseArray"/>
              <w:ind w:left="0" w:firstLine="0"/>
              <w:jc w:val="left"/>
              <w:rPr>
                <w:rFonts w:ascii="Arial" w:hAnsi="Arial" w:cs="Arial"/>
              </w:rPr>
            </w:pPr>
          </w:p>
        </w:tc>
        <w:tc>
          <w:tcPr>
            <w:tcW w:w="678"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1..1</w:t>
            </w:r>
          </w:p>
        </w:tc>
      </w:tr>
    </w:tbl>
    <w:p w:rsidR="006803B1" w:rsidRPr="0093286D" w:rsidRDefault="006803B1" w:rsidP="008A4CBB">
      <w:pPr>
        <w:rPr>
          <w:rFonts w:ascii="Arial" w:hAnsi="Arial"/>
          <w:u w:val="single"/>
          <w:lang w:val="en-GB"/>
        </w:rPr>
      </w:pPr>
    </w:p>
    <w:p w:rsidR="006803B1" w:rsidRDefault="006803B1" w:rsidP="008A4CBB">
      <w:pPr>
        <w:jc w:val="left"/>
        <w:rPr>
          <w:rFonts w:ascii="Arial" w:hAnsi="Arial"/>
          <w:u w:val="single"/>
          <w:lang w:val="en-GB"/>
        </w:rPr>
      </w:pPr>
    </w:p>
    <w:p w:rsidR="006803B1" w:rsidRDefault="006803B1">
      <w:pPr>
        <w:jc w:val="left"/>
        <w:rPr>
          <w:rFonts w:ascii="Arial" w:hAnsi="Arial"/>
          <w:u w:val="single"/>
          <w:lang w:val="en-GB"/>
        </w:rPr>
      </w:pPr>
    </w:p>
    <w:p w:rsidR="006803B1" w:rsidRPr="002318F1" w:rsidRDefault="006803B1" w:rsidP="001429DB">
      <w:pPr>
        <w:pStyle w:val="Heading4"/>
      </w:pPr>
      <w:bookmarkStart w:id="136" w:name="_Toc385494933"/>
      <w:r>
        <w:t>Securities - New</w:t>
      </w:r>
      <w:bookmarkEnd w:id="136"/>
    </w:p>
    <w:p w:rsidR="006803B1" w:rsidRDefault="006803B1" w:rsidP="00DE32BA">
      <w:pPr>
        <w:pStyle w:val="ListParagraph"/>
        <w:numPr>
          <w:ilvl w:val="0"/>
          <w:numId w:val="14"/>
        </w:numPr>
        <w:rPr>
          <w:rFonts w:ascii="Arial" w:hAnsi="Arial" w:cs="Arial"/>
          <w:sz w:val="18"/>
          <w:szCs w:val="18"/>
          <w:lang w:val="en-GB"/>
        </w:rPr>
        <w:pPrChange w:id="137" w:author="Author">
          <w:pPr>
            <w:pStyle w:val="ListParagraph"/>
            <w:numPr>
              <w:numId w:val="15"/>
            </w:numPr>
            <w:tabs>
              <w:tab w:val="num" w:pos="360"/>
            </w:tabs>
            <w:ind w:left="360" w:hanging="360"/>
          </w:pPr>
        </w:pPrChange>
      </w:pPr>
      <w:r w:rsidRPr="003D2AA2">
        <w:rPr>
          <w:rFonts w:ascii="Arial" w:hAnsi="Arial" w:cs="Arial"/>
          <w:lang w:val="en-GB"/>
        </w:rPr>
        <w:t>Record Type: “Security”</w:t>
      </w:r>
    </w:p>
    <w:p w:rsidR="006803B1" w:rsidRDefault="006803B1" w:rsidP="00CA3A19">
      <w:pPr>
        <w:pStyle w:val="T2BaseArray"/>
        <w:ind w:left="0" w:firstLine="0"/>
        <w:jc w:val="left"/>
        <w:rPr>
          <w:rFonts w:ascii="Arial" w:hAnsi="Arial" w:cs="Arial"/>
          <w:sz w:val="22"/>
          <w:szCs w:val="22"/>
        </w:rPr>
      </w:pPr>
      <w:r w:rsidRPr="00CA3A19">
        <w:rPr>
          <w:rFonts w:ascii="Arial" w:hAnsi="Arial" w:cs="Arial"/>
          <w:sz w:val="22"/>
          <w:szCs w:val="22"/>
        </w:rPr>
        <w:t xml:space="preserve">The record </w:t>
      </w:r>
      <w:r>
        <w:rPr>
          <w:rFonts w:ascii="Arial" w:hAnsi="Arial" w:cs="Arial"/>
          <w:sz w:val="22"/>
          <w:szCs w:val="22"/>
        </w:rPr>
        <w:t>is used to create</w:t>
      </w:r>
      <w:r w:rsidRPr="00CA3A19">
        <w:rPr>
          <w:rFonts w:ascii="Arial" w:hAnsi="Arial" w:cs="Arial"/>
          <w:sz w:val="22"/>
          <w:szCs w:val="22"/>
        </w:rPr>
        <w:t xml:space="preserve"> a security.</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ACT.5.1</w:t>
      </w:r>
    </w:p>
    <w:p w:rsidR="006803B1" w:rsidRPr="00CA3A19" w:rsidRDefault="006803B1" w:rsidP="00CA3A19">
      <w:pPr>
        <w:pStyle w:val="T2BaseArray"/>
        <w:ind w:left="0" w:firstLine="0"/>
        <w:jc w:val="left"/>
        <w:rPr>
          <w:rFonts w:ascii="Arial" w:hAnsi="Arial" w:cs="Arial"/>
          <w:sz w:val="22"/>
          <w:szCs w:val="22"/>
        </w:rPr>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693"/>
        <w:gridCol w:w="2835"/>
        <w:gridCol w:w="3402"/>
        <w:gridCol w:w="2551"/>
        <w:gridCol w:w="677"/>
        <w:gridCol w:w="678"/>
      </w:tblGrid>
      <w:tr w:rsidR="006803B1" w:rsidRPr="00285F7E" w:rsidTr="003904BF">
        <w:trPr>
          <w:cantSplit/>
          <w:trHeight w:val="1260"/>
        </w:trPr>
        <w:tc>
          <w:tcPr>
            <w:tcW w:w="534" w:type="dxa"/>
            <w:shd w:val="clear" w:color="auto" w:fill="D9D9D9"/>
            <w:textDirection w:val="btLr"/>
          </w:tcPr>
          <w:p w:rsidR="006803B1" w:rsidRPr="00285F7E" w:rsidRDefault="006803B1" w:rsidP="00743925">
            <w:pPr>
              <w:ind w:left="113" w:right="113"/>
              <w:jc w:val="center"/>
              <w:rPr>
                <w:rFonts w:ascii="Arial" w:hAnsi="Arial" w:cs="Arial"/>
                <w:b/>
                <w:sz w:val="18"/>
                <w:szCs w:val="18"/>
                <w:lang w:val="en-GB"/>
              </w:rPr>
            </w:pPr>
            <w:r w:rsidRPr="00285F7E">
              <w:rPr>
                <w:rFonts w:ascii="Arial" w:hAnsi="Arial" w:cs="Arial"/>
                <w:b/>
                <w:sz w:val="18"/>
                <w:szCs w:val="18"/>
                <w:lang w:val="en-GB"/>
              </w:rPr>
              <w:t>Flat file  column</w:t>
            </w:r>
          </w:p>
        </w:tc>
        <w:tc>
          <w:tcPr>
            <w:tcW w:w="567" w:type="dxa"/>
            <w:shd w:val="clear" w:color="auto" w:fill="D9D9D9"/>
            <w:textDirection w:val="btLr"/>
          </w:tcPr>
          <w:p w:rsidR="006803B1" w:rsidRPr="00285F7E" w:rsidRDefault="006803B1" w:rsidP="00743925">
            <w:pPr>
              <w:ind w:left="113" w:right="113"/>
              <w:jc w:val="center"/>
              <w:rPr>
                <w:rFonts w:ascii="Arial" w:hAnsi="Arial" w:cs="Arial"/>
                <w:b/>
                <w:sz w:val="18"/>
                <w:szCs w:val="18"/>
                <w:lang w:val="en-GB"/>
              </w:rPr>
            </w:pPr>
            <w:r w:rsidRPr="00285F7E">
              <w:rPr>
                <w:rFonts w:ascii="Arial" w:hAnsi="Arial" w:cs="Arial"/>
                <w:b/>
                <w:sz w:val="18"/>
                <w:szCs w:val="18"/>
                <w:lang w:val="en-GB"/>
              </w:rPr>
              <w:t>Excel Column</w:t>
            </w:r>
          </w:p>
        </w:tc>
        <w:tc>
          <w:tcPr>
            <w:tcW w:w="2693" w:type="dxa"/>
            <w:shd w:val="clear" w:color="auto" w:fill="D9D9D9"/>
          </w:tcPr>
          <w:p w:rsidR="006803B1" w:rsidRPr="00285F7E" w:rsidRDefault="006803B1" w:rsidP="00743925">
            <w:pPr>
              <w:pStyle w:val="T2BaseArray"/>
              <w:ind w:left="0" w:firstLine="0"/>
              <w:jc w:val="center"/>
              <w:rPr>
                <w:rFonts w:ascii="Arial" w:hAnsi="Arial" w:cs="Arial"/>
                <w:b/>
              </w:rPr>
            </w:pPr>
            <w:r w:rsidRPr="00285F7E">
              <w:rPr>
                <w:rFonts w:ascii="Arial" w:hAnsi="Arial" w:cs="Arial"/>
                <w:b/>
              </w:rPr>
              <w:t>Column Name</w:t>
            </w:r>
          </w:p>
        </w:tc>
        <w:tc>
          <w:tcPr>
            <w:tcW w:w="2835" w:type="dxa"/>
            <w:shd w:val="clear" w:color="auto" w:fill="D9D9D9"/>
          </w:tcPr>
          <w:p w:rsidR="006803B1" w:rsidRPr="00285F7E" w:rsidRDefault="006803B1" w:rsidP="00743925">
            <w:pPr>
              <w:pStyle w:val="T2BaseArray"/>
              <w:ind w:left="0" w:firstLine="0"/>
              <w:jc w:val="center"/>
              <w:rPr>
                <w:rFonts w:ascii="Arial" w:hAnsi="Arial" w:cs="Arial"/>
                <w:b/>
              </w:rPr>
            </w:pPr>
            <w:r w:rsidRPr="00285F7E">
              <w:rPr>
                <w:rFonts w:ascii="Arial" w:hAnsi="Arial" w:cs="Arial"/>
                <w:b/>
              </w:rPr>
              <w:t>Format</w:t>
            </w:r>
          </w:p>
        </w:tc>
        <w:tc>
          <w:tcPr>
            <w:tcW w:w="3402" w:type="dxa"/>
            <w:shd w:val="clear" w:color="auto" w:fill="D9D9D9"/>
          </w:tcPr>
          <w:p w:rsidR="006803B1" w:rsidRPr="00285F7E" w:rsidRDefault="006803B1" w:rsidP="00743925">
            <w:pPr>
              <w:pStyle w:val="T2BaseArray"/>
              <w:ind w:left="0" w:firstLine="0"/>
              <w:jc w:val="center"/>
              <w:rPr>
                <w:rFonts w:ascii="Arial" w:hAnsi="Arial" w:cs="Arial"/>
                <w:b/>
              </w:rPr>
            </w:pPr>
            <w:r w:rsidRPr="00285F7E">
              <w:rPr>
                <w:rFonts w:ascii="Arial" w:hAnsi="Arial" w:cs="Arial"/>
                <w:b/>
              </w:rPr>
              <w:t>Description</w:t>
            </w:r>
          </w:p>
        </w:tc>
        <w:tc>
          <w:tcPr>
            <w:tcW w:w="2551" w:type="dxa"/>
            <w:shd w:val="clear" w:color="auto" w:fill="D9D9D9"/>
          </w:tcPr>
          <w:p w:rsidR="006803B1" w:rsidRPr="00285F7E" w:rsidRDefault="006803B1" w:rsidP="00743925">
            <w:pPr>
              <w:pStyle w:val="T2BaseArray"/>
              <w:ind w:left="0" w:firstLine="0"/>
              <w:jc w:val="center"/>
              <w:rPr>
                <w:rFonts w:ascii="Arial" w:hAnsi="Arial" w:cs="Arial"/>
                <w:b/>
              </w:rPr>
            </w:pPr>
            <w:r w:rsidRPr="00285F7E">
              <w:rPr>
                <w:rFonts w:ascii="Arial" w:hAnsi="Arial" w:cs="Arial"/>
                <w:b/>
              </w:rPr>
              <w:t>Rules</w:t>
            </w:r>
          </w:p>
        </w:tc>
        <w:tc>
          <w:tcPr>
            <w:tcW w:w="677" w:type="dxa"/>
            <w:shd w:val="clear" w:color="auto" w:fill="D9D9D9"/>
            <w:textDirection w:val="btLr"/>
          </w:tcPr>
          <w:p w:rsidR="006803B1" w:rsidRPr="00285F7E" w:rsidRDefault="006803B1" w:rsidP="00743925">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clear" w:color="auto" w:fill="D9D9D9"/>
            <w:textDirection w:val="btLr"/>
          </w:tcPr>
          <w:p w:rsidR="006803B1" w:rsidRPr="00285F7E" w:rsidRDefault="006803B1" w:rsidP="00743925">
            <w:pPr>
              <w:pStyle w:val="T2BaseArray"/>
              <w:ind w:left="113" w:right="113" w:firstLine="0"/>
              <w:jc w:val="center"/>
              <w:rPr>
                <w:rFonts w:ascii="Arial" w:hAnsi="Arial" w:cs="Arial"/>
                <w:b/>
              </w:rPr>
            </w:pPr>
            <w:r>
              <w:rPr>
                <w:rFonts w:ascii="Arial" w:hAnsi="Arial" w:cs="Arial"/>
                <w:b/>
              </w:rPr>
              <w:t>Occurs per Group</w:t>
            </w:r>
          </w:p>
        </w:tc>
      </w:tr>
      <w:tr w:rsidR="006803B1" w:rsidRPr="00285F7E" w:rsidTr="003904BF">
        <w:tc>
          <w:tcPr>
            <w:tcW w:w="534" w:type="dxa"/>
            <w:shd w:val="clear" w:color="auto" w:fill="FFFFFF"/>
          </w:tcPr>
          <w:p w:rsidR="006803B1" w:rsidRPr="00285F7E" w:rsidRDefault="006803B1" w:rsidP="00142991">
            <w:pPr>
              <w:pStyle w:val="T2BaseArray"/>
              <w:jc w:val="left"/>
              <w:rPr>
                <w:rFonts w:ascii="Arial" w:hAnsi="Arial" w:cs="Arial"/>
              </w:rPr>
            </w:pPr>
            <w:r w:rsidRPr="00285F7E">
              <w:rPr>
                <w:rFonts w:ascii="Arial" w:hAnsi="Arial" w:cs="Arial"/>
              </w:rPr>
              <w:lastRenderedPageBreak/>
              <w:t>2</w:t>
            </w:r>
          </w:p>
        </w:tc>
        <w:tc>
          <w:tcPr>
            <w:tcW w:w="567" w:type="dxa"/>
            <w:shd w:val="clear" w:color="auto" w:fill="FFFFFF"/>
          </w:tcPr>
          <w:p w:rsidR="006803B1" w:rsidRPr="00285F7E" w:rsidRDefault="006803B1" w:rsidP="00142991">
            <w:pPr>
              <w:pStyle w:val="T2BaseArray"/>
              <w:jc w:val="left"/>
              <w:rPr>
                <w:rFonts w:ascii="Arial" w:hAnsi="Arial" w:cs="Arial"/>
              </w:rPr>
            </w:pPr>
            <w:r w:rsidRPr="00285F7E">
              <w:rPr>
                <w:rFonts w:ascii="Arial" w:hAnsi="Arial" w:cs="Arial"/>
              </w:rPr>
              <w:t>B</w:t>
            </w:r>
          </w:p>
        </w:tc>
        <w:tc>
          <w:tcPr>
            <w:tcW w:w="2693" w:type="dxa"/>
            <w:shd w:val="clear" w:color="auto" w:fill="FFFFFF"/>
          </w:tcPr>
          <w:p w:rsidR="006803B1" w:rsidRPr="00285F7E" w:rsidRDefault="006803B1" w:rsidP="00142991">
            <w:pPr>
              <w:pStyle w:val="T2BaseArray"/>
              <w:jc w:val="left"/>
              <w:rPr>
                <w:rFonts w:ascii="Arial" w:hAnsi="Arial" w:cs="Arial"/>
              </w:rPr>
            </w:pPr>
            <w:r w:rsidRPr="00285F7E">
              <w:rPr>
                <w:rFonts w:ascii="Arial" w:hAnsi="Arial" w:cs="Arial"/>
              </w:rPr>
              <w:t>Record Id</w:t>
            </w:r>
          </w:p>
        </w:tc>
        <w:tc>
          <w:tcPr>
            <w:tcW w:w="2835" w:type="dxa"/>
            <w:shd w:val="clear" w:color="auto" w:fill="FFFFFF"/>
          </w:tcPr>
          <w:p w:rsidR="006803B1" w:rsidRPr="00285F7E" w:rsidRDefault="006803B1" w:rsidP="00142991">
            <w:pPr>
              <w:pStyle w:val="T2BaseArray"/>
              <w:jc w:val="left"/>
              <w:rPr>
                <w:rFonts w:ascii="Arial" w:hAnsi="Arial" w:cs="Arial"/>
              </w:rPr>
            </w:pPr>
            <w:r w:rsidRPr="00285F7E">
              <w:rPr>
                <w:rFonts w:ascii="Arial" w:hAnsi="Arial" w:cs="Arial"/>
              </w:rPr>
              <w:t>NUMERIC (10)</w:t>
            </w:r>
          </w:p>
        </w:tc>
        <w:tc>
          <w:tcPr>
            <w:tcW w:w="3402" w:type="dxa"/>
            <w:shd w:val="clear" w:color="auto" w:fill="FFFFFF"/>
          </w:tcPr>
          <w:p w:rsidR="006803B1" w:rsidRPr="00212951" w:rsidRDefault="006803B1" w:rsidP="00142991">
            <w:pPr>
              <w:pStyle w:val="T2BaseArray"/>
              <w:jc w:val="left"/>
              <w:rPr>
                <w:rFonts w:ascii="Arial" w:hAnsi="Arial" w:cs="Arial"/>
              </w:rPr>
            </w:pPr>
            <w:r w:rsidRPr="00212951">
              <w:rPr>
                <w:rFonts w:ascii="Arial" w:hAnsi="Arial" w:cs="Arial"/>
              </w:rPr>
              <w:t>Unique identifier of the record</w:t>
            </w:r>
            <w:r>
              <w:rPr>
                <w:rFonts w:ascii="Arial" w:hAnsi="Arial" w:cs="Arial"/>
              </w:rPr>
              <w:t>.</w:t>
            </w:r>
          </w:p>
        </w:tc>
        <w:tc>
          <w:tcPr>
            <w:tcW w:w="2551" w:type="dxa"/>
            <w:shd w:val="clear" w:color="auto" w:fill="FFFFFF"/>
          </w:tcPr>
          <w:p w:rsidR="006803B1" w:rsidRPr="00212951" w:rsidRDefault="006803B1" w:rsidP="0096629D">
            <w:pPr>
              <w:pStyle w:val="T2BaseArray"/>
              <w:ind w:left="0" w:firstLine="0"/>
              <w:jc w:val="left"/>
              <w:rPr>
                <w:rFonts w:ascii="Arial" w:hAnsi="Arial" w:cs="Arial"/>
              </w:rPr>
            </w:pPr>
            <w:r>
              <w:rPr>
                <w:rFonts w:ascii="Arial" w:hAnsi="Arial" w:cs="Arial"/>
              </w:rPr>
              <w:t>Must occur in each line of the record.</w:t>
            </w:r>
          </w:p>
        </w:tc>
        <w:tc>
          <w:tcPr>
            <w:tcW w:w="677" w:type="dxa"/>
            <w:shd w:val="clear" w:color="auto" w:fill="FFFFFF"/>
          </w:tcPr>
          <w:p w:rsidR="006803B1" w:rsidRPr="00285F7E" w:rsidRDefault="006803B1" w:rsidP="00AC38BE">
            <w:pPr>
              <w:pStyle w:val="T2BaseArray"/>
              <w:ind w:left="0" w:firstLine="0"/>
              <w:rPr>
                <w:rFonts w:ascii="Arial" w:hAnsi="Arial" w:cs="Arial"/>
              </w:rPr>
            </w:pPr>
            <w:r w:rsidRPr="00285F7E">
              <w:rPr>
                <w:rFonts w:ascii="Arial" w:hAnsi="Arial" w:cs="Arial"/>
              </w:rPr>
              <w:t>1..n</w:t>
            </w:r>
          </w:p>
        </w:tc>
        <w:tc>
          <w:tcPr>
            <w:tcW w:w="678" w:type="dxa"/>
            <w:shd w:val="clear" w:color="auto" w:fill="FFFFFF"/>
          </w:tcPr>
          <w:p w:rsidR="006803B1" w:rsidRPr="00285F7E" w:rsidRDefault="006803B1" w:rsidP="00AC38BE">
            <w:pPr>
              <w:pStyle w:val="T2BaseArray"/>
              <w:ind w:left="0" w:firstLine="0"/>
              <w:rPr>
                <w:rFonts w:ascii="Arial" w:hAnsi="Arial" w:cs="Arial"/>
              </w:rPr>
            </w:pPr>
          </w:p>
        </w:tc>
      </w:tr>
      <w:tr w:rsidR="006803B1" w:rsidRPr="00285F7E" w:rsidTr="003904BF">
        <w:tc>
          <w:tcPr>
            <w:tcW w:w="10031" w:type="dxa"/>
            <w:gridSpan w:val="5"/>
            <w:shd w:val="clear" w:color="auto" w:fill="F2F2F2"/>
          </w:tcPr>
          <w:p w:rsidR="006803B1" w:rsidRPr="00285F7E" w:rsidRDefault="006803B1" w:rsidP="00142991">
            <w:pPr>
              <w:pStyle w:val="T2BaseArray"/>
              <w:jc w:val="left"/>
              <w:rPr>
                <w:rFonts w:ascii="Arial" w:hAnsi="Arial" w:cs="Arial"/>
              </w:rPr>
            </w:pPr>
            <w:r w:rsidRPr="00285F7E">
              <w:rPr>
                <w:rFonts w:ascii="Arial" w:hAnsi="Arial" w:cs="Arial"/>
              </w:rPr>
              <w:t>Group “Securities”</w:t>
            </w:r>
          </w:p>
        </w:tc>
        <w:tc>
          <w:tcPr>
            <w:tcW w:w="2551" w:type="dxa"/>
            <w:shd w:val="clear" w:color="auto" w:fill="F2F2F2"/>
          </w:tcPr>
          <w:p w:rsidR="006803B1" w:rsidRPr="00285F7E" w:rsidRDefault="006803B1" w:rsidP="00B13C60">
            <w:pPr>
              <w:pStyle w:val="Default"/>
              <w:spacing w:before="60"/>
              <w:jc w:val="both"/>
              <w:rPr>
                <w:rFonts w:ascii="Arial" w:hAnsi="Arial" w:cs="Arial"/>
                <w:color w:val="auto"/>
                <w:sz w:val="18"/>
                <w:szCs w:val="18"/>
                <w:lang w:val="en-GB" w:eastAsia="fr-FR"/>
              </w:rPr>
            </w:pPr>
          </w:p>
        </w:tc>
        <w:tc>
          <w:tcPr>
            <w:tcW w:w="677" w:type="dxa"/>
            <w:shd w:val="clear" w:color="auto" w:fill="F2F2F2"/>
          </w:tcPr>
          <w:p w:rsidR="006803B1" w:rsidRPr="00285F7E" w:rsidRDefault="006803B1" w:rsidP="00AC38BE">
            <w:pPr>
              <w:pStyle w:val="T2BaseArray"/>
              <w:ind w:left="0" w:firstLine="0"/>
              <w:rPr>
                <w:rFonts w:ascii="Arial" w:hAnsi="Arial" w:cs="Arial"/>
              </w:rPr>
            </w:pPr>
            <w:r w:rsidRPr="00285F7E">
              <w:rPr>
                <w:rFonts w:ascii="Arial" w:hAnsi="Arial" w:cs="Arial"/>
              </w:rPr>
              <w:t>1..1</w:t>
            </w:r>
          </w:p>
        </w:tc>
        <w:tc>
          <w:tcPr>
            <w:tcW w:w="678" w:type="dxa"/>
            <w:shd w:val="clear" w:color="auto" w:fill="F2F2F2"/>
          </w:tcPr>
          <w:p w:rsidR="006803B1" w:rsidRPr="00285F7E" w:rsidRDefault="006803B1" w:rsidP="00AC38BE">
            <w:pPr>
              <w:pStyle w:val="T2BaseArray"/>
              <w:ind w:left="0" w:firstLine="0"/>
              <w:rPr>
                <w:rFonts w:ascii="Arial" w:hAnsi="Arial" w:cs="Arial"/>
              </w:rPr>
            </w:pPr>
          </w:p>
        </w:tc>
      </w:tr>
      <w:tr w:rsidR="006803B1" w:rsidRPr="00285F7E" w:rsidTr="003904BF">
        <w:tc>
          <w:tcPr>
            <w:tcW w:w="534" w:type="dxa"/>
            <w:shd w:val="clear" w:color="auto" w:fill="FFFFFF"/>
          </w:tcPr>
          <w:p w:rsidR="006803B1" w:rsidRPr="00285F7E" w:rsidRDefault="006803B1" w:rsidP="00D53E7C">
            <w:pPr>
              <w:pStyle w:val="T2BaseArray"/>
              <w:jc w:val="left"/>
              <w:rPr>
                <w:rFonts w:ascii="Arial" w:hAnsi="Arial" w:cs="Arial"/>
              </w:rPr>
            </w:pPr>
            <w:r w:rsidRPr="00285F7E">
              <w:rPr>
                <w:rFonts w:ascii="Arial" w:hAnsi="Arial" w:cs="Arial"/>
              </w:rPr>
              <w:t>3</w:t>
            </w:r>
          </w:p>
        </w:tc>
        <w:tc>
          <w:tcPr>
            <w:tcW w:w="567" w:type="dxa"/>
            <w:shd w:val="clear" w:color="auto" w:fill="FFFFFF"/>
          </w:tcPr>
          <w:p w:rsidR="006803B1" w:rsidRPr="00285F7E" w:rsidRDefault="006803B1" w:rsidP="00D53E7C">
            <w:pPr>
              <w:pStyle w:val="T2BaseArray"/>
              <w:jc w:val="left"/>
              <w:rPr>
                <w:rFonts w:ascii="Arial" w:hAnsi="Arial" w:cs="Arial"/>
              </w:rPr>
            </w:pPr>
            <w:r w:rsidRPr="00285F7E">
              <w:rPr>
                <w:rFonts w:ascii="Arial" w:hAnsi="Arial" w:cs="Arial"/>
              </w:rPr>
              <w:t>C</w:t>
            </w:r>
          </w:p>
        </w:tc>
        <w:tc>
          <w:tcPr>
            <w:tcW w:w="2693" w:type="dxa"/>
            <w:shd w:val="clear" w:color="auto" w:fill="FFFFFF"/>
          </w:tcPr>
          <w:p w:rsidR="006803B1" w:rsidRPr="00285F7E" w:rsidRDefault="006803B1" w:rsidP="00F51AA2">
            <w:pPr>
              <w:pStyle w:val="T2BaseArray"/>
              <w:rPr>
                <w:rFonts w:ascii="Arial" w:hAnsi="Arial" w:cs="Arial"/>
              </w:rPr>
            </w:pPr>
            <w:r w:rsidRPr="00285F7E">
              <w:rPr>
                <w:rFonts w:ascii="Arial" w:hAnsi="Arial" w:cs="Arial"/>
              </w:rPr>
              <w:t>ISIN</w:t>
            </w:r>
          </w:p>
        </w:tc>
        <w:tc>
          <w:tcPr>
            <w:tcW w:w="2835" w:type="dxa"/>
            <w:shd w:val="clear" w:color="auto" w:fill="FFFFFF"/>
          </w:tcPr>
          <w:p w:rsidR="006803B1" w:rsidRPr="00285F7E" w:rsidRDefault="006803B1" w:rsidP="00D53E7C">
            <w:pPr>
              <w:pStyle w:val="T2BaseArray"/>
              <w:rPr>
                <w:rFonts w:ascii="Arial" w:hAnsi="Arial" w:cs="Arial"/>
              </w:rPr>
            </w:pPr>
            <w:r w:rsidRPr="00285F7E">
              <w:rPr>
                <w:rFonts w:ascii="Arial" w:hAnsi="Arial" w:cs="Arial"/>
              </w:rPr>
              <w:t>CHAR (12)</w:t>
            </w:r>
          </w:p>
        </w:tc>
        <w:tc>
          <w:tcPr>
            <w:tcW w:w="3402" w:type="dxa"/>
            <w:shd w:val="clear" w:color="auto" w:fill="FFFFFF"/>
          </w:tcPr>
          <w:p w:rsidR="006803B1" w:rsidRPr="00285F7E" w:rsidRDefault="006803B1" w:rsidP="009F3FB3">
            <w:pPr>
              <w:pStyle w:val="T2BaseArray"/>
              <w:ind w:left="0" w:firstLine="0"/>
              <w:jc w:val="left"/>
              <w:rPr>
                <w:rFonts w:ascii="Arial" w:hAnsi="Arial" w:cs="Arial"/>
              </w:rPr>
            </w:pPr>
            <w:r w:rsidRPr="00285F7E">
              <w:rPr>
                <w:rFonts w:ascii="Arial" w:hAnsi="Arial" w:cs="Arial"/>
              </w:rPr>
              <w:t>Actual value for the securities code, (the ISIN for the security)</w:t>
            </w:r>
            <w:r>
              <w:rPr>
                <w:rFonts w:ascii="Arial" w:hAnsi="Arial" w:cs="Arial"/>
              </w:rPr>
              <w:t>.</w:t>
            </w:r>
          </w:p>
        </w:tc>
        <w:tc>
          <w:tcPr>
            <w:tcW w:w="2551" w:type="dxa"/>
            <w:shd w:val="clear" w:color="auto" w:fill="FFFFFF"/>
          </w:tcPr>
          <w:p w:rsidR="006803B1" w:rsidRPr="00285F7E" w:rsidRDefault="006803B1" w:rsidP="00D53E7C">
            <w:pPr>
              <w:pStyle w:val="Default"/>
              <w:spacing w:before="60"/>
              <w:jc w:val="both"/>
              <w:rPr>
                <w:rFonts w:ascii="Arial" w:hAnsi="Arial" w:cs="Arial"/>
                <w:color w:val="auto"/>
                <w:sz w:val="18"/>
                <w:szCs w:val="18"/>
                <w:lang w:val="en-GB" w:eastAsia="fr-FR"/>
              </w:rPr>
            </w:pPr>
          </w:p>
        </w:tc>
        <w:tc>
          <w:tcPr>
            <w:tcW w:w="677" w:type="dxa"/>
            <w:shd w:val="clear" w:color="auto" w:fill="FFFFFF"/>
          </w:tcPr>
          <w:p w:rsidR="006803B1" w:rsidRPr="00285F7E" w:rsidRDefault="006803B1" w:rsidP="00D53E7C">
            <w:pPr>
              <w:pStyle w:val="T2BaseArray"/>
              <w:ind w:left="0" w:firstLine="0"/>
              <w:rPr>
                <w:rFonts w:ascii="Arial" w:hAnsi="Arial" w:cs="Arial"/>
              </w:rPr>
            </w:pPr>
          </w:p>
        </w:tc>
        <w:tc>
          <w:tcPr>
            <w:tcW w:w="678"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1..1</w:t>
            </w:r>
          </w:p>
        </w:tc>
      </w:tr>
      <w:tr w:rsidR="006803B1" w:rsidRPr="00285F7E" w:rsidTr="003904BF">
        <w:tc>
          <w:tcPr>
            <w:tcW w:w="534" w:type="dxa"/>
            <w:shd w:val="clear" w:color="auto" w:fill="FFFFFF"/>
          </w:tcPr>
          <w:p w:rsidR="006803B1" w:rsidRPr="00285F7E" w:rsidRDefault="006803B1" w:rsidP="00D53E7C">
            <w:pPr>
              <w:pStyle w:val="T2BaseArray"/>
              <w:jc w:val="left"/>
              <w:rPr>
                <w:rFonts w:ascii="Arial" w:hAnsi="Arial" w:cs="Arial"/>
              </w:rPr>
            </w:pPr>
            <w:r w:rsidRPr="00285F7E">
              <w:rPr>
                <w:rFonts w:ascii="Arial" w:hAnsi="Arial" w:cs="Arial"/>
              </w:rPr>
              <w:t>4</w:t>
            </w:r>
          </w:p>
        </w:tc>
        <w:tc>
          <w:tcPr>
            <w:tcW w:w="567" w:type="dxa"/>
            <w:shd w:val="clear" w:color="auto" w:fill="FFFFFF"/>
          </w:tcPr>
          <w:p w:rsidR="006803B1" w:rsidRPr="00285F7E" w:rsidRDefault="006803B1" w:rsidP="00D53E7C">
            <w:pPr>
              <w:pStyle w:val="T2BaseArray"/>
              <w:jc w:val="left"/>
              <w:rPr>
                <w:rFonts w:ascii="Arial" w:hAnsi="Arial" w:cs="Arial"/>
              </w:rPr>
            </w:pPr>
            <w:r w:rsidRPr="00285F7E">
              <w:rPr>
                <w:rFonts w:ascii="Arial" w:hAnsi="Arial" w:cs="Arial"/>
              </w:rPr>
              <w:t>D</w:t>
            </w:r>
          </w:p>
        </w:tc>
        <w:tc>
          <w:tcPr>
            <w:tcW w:w="2693" w:type="dxa"/>
            <w:shd w:val="clear" w:color="auto" w:fill="FFFFFF"/>
          </w:tcPr>
          <w:p w:rsidR="006803B1" w:rsidRPr="00285F7E" w:rsidRDefault="006803B1" w:rsidP="00D53E7C">
            <w:pPr>
              <w:pStyle w:val="T2BaseArray"/>
              <w:rPr>
                <w:rFonts w:ascii="Arial" w:hAnsi="Arial" w:cs="Arial"/>
              </w:rPr>
            </w:pPr>
            <w:r w:rsidRPr="00285F7E">
              <w:rPr>
                <w:rFonts w:ascii="Arial" w:hAnsi="Arial" w:cs="Arial"/>
              </w:rPr>
              <w:t>CFI Code</w:t>
            </w:r>
          </w:p>
        </w:tc>
        <w:tc>
          <w:tcPr>
            <w:tcW w:w="2835" w:type="dxa"/>
            <w:shd w:val="clear" w:color="auto" w:fill="FFFFFF"/>
          </w:tcPr>
          <w:p w:rsidR="006803B1" w:rsidRPr="00285F7E" w:rsidRDefault="006803B1" w:rsidP="00D53E7C">
            <w:pPr>
              <w:pStyle w:val="T2BaseArray"/>
              <w:rPr>
                <w:rFonts w:ascii="Arial" w:hAnsi="Arial" w:cs="Arial"/>
              </w:rPr>
            </w:pPr>
            <w:r w:rsidRPr="00285F7E">
              <w:rPr>
                <w:rFonts w:ascii="Arial" w:hAnsi="Arial" w:cs="Arial"/>
              </w:rPr>
              <w:t>CHAR (6)</w:t>
            </w:r>
          </w:p>
        </w:tc>
        <w:tc>
          <w:tcPr>
            <w:tcW w:w="3402" w:type="dxa"/>
            <w:shd w:val="clear" w:color="auto" w:fill="FFFFFF"/>
          </w:tcPr>
          <w:p w:rsidR="006803B1" w:rsidRPr="00285F7E" w:rsidRDefault="006803B1" w:rsidP="009F3FB3">
            <w:pPr>
              <w:pStyle w:val="T2BaseArray"/>
              <w:ind w:left="0" w:firstLine="0"/>
              <w:jc w:val="left"/>
              <w:rPr>
                <w:rFonts w:ascii="Arial" w:hAnsi="Arial" w:cs="Arial"/>
              </w:rPr>
            </w:pPr>
            <w:r w:rsidRPr="00285F7E">
              <w:rPr>
                <w:rFonts w:ascii="Arial" w:hAnsi="Arial" w:cs="Arial"/>
              </w:rPr>
              <w:t>Classification of the security according to ISO 10962 standard.</w:t>
            </w:r>
          </w:p>
        </w:tc>
        <w:tc>
          <w:tcPr>
            <w:tcW w:w="2551" w:type="dxa"/>
            <w:shd w:val="clear" w:color="auto" w:fill="FFFFFF"/>
          </w:tcPr>
          <w:p w:rsidR="006803B1" w:rsidRPr="00285F7E" w:rsidRDefault="006803B1" w:rsidP="00D53E7C">
            <w:pPr>
              <w:pStyle w:val="Default"/>
              <w:spacing w:before="60"/>
              <w:jc w:val="both"/>
              <w:rPr>
                <w:rFonts w:ascii="Arial" w:hAnsi="Arial" w:cs="Arial"/>
                <w:color w:val="auto"/>
                <w:sz w:val="18"/>
                <w:szCs w:val="18"/>
                <w:lang w:val="en-GB" w:eastAsia="fr-FR"/>
              </w:rPr>
            </w:pPr>
          </w:p>
        </w:tc>
        <w:tc>
          <w:tcPr>
            <w:tcW w:w="677" w:type="dxa"/>
            <w:shd w:val="clear" w:color="auto" w:fill="FFFFFF"/>
          </w:tcPr>
          <w:p w:rsidR="006803B1" w:rsidRPr="00285F7E" w:rsidRDefault="006803B1" w:rsidP="00D53E7C">
            <w:pPr>
              <w:pStyle w:val="T2BaseArray"/>
              <w:ind w:left="0" w:firstLine="0"/>
              <w:rPr>
                <w:rFonts w:ascii="Arial" w:hAnsi="Arial" w:cs="Arial"/>
              </w:rPr>
            </w:pPr>
          </w:p>
        </w:tc>
        <w:tc>
          <w:tcPr>
            <w:tcW w:w="678"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1..1</w:t>
            </w:r>
          </w:p>
        </w:tc>
      </w:tr>
      <w:tr w:rsidR="006803B1" w:rsidRPr="00285F7E" w:rsidTr="003904BF">
        <w:tc>
          <w:tcPr>
            <w:tcW w:w="534" w:type="dxa"/>
            <w:shd w:val="clear" w:color="auto" w:fill="FFFFFF"/>
          </w:tcPr>
          <w:p w:rsidR="006803B1" w:rsidRPr="00285F7E" w:rsidRDefault="006803B1" w:rsidP="00D53E7C">
            <w:pPr>
              <w:pStyle w:val="T2BaseArray"/>
              <w:jc w:val="left"/>
              <w:rPr>
                <w:rFonts w:ascii="Arial" w:hAnsi="Arial" w:cs="Arial"/>
              </w:rPr>
            </w:pPr>
            <w:r w:rsidRPr="00285F7E">
              <w:rPr>
                <w:rFonts w:ascii="Arial" w:hAnsi="Arial" w:cs="Arial"/>
              </w:rPr>
              <w:t>5</w:t>
            </w:r>
          </w:p>
        </w:tc>
        <w:tc>
          <w:tcPr>
            <w:tcW w:w="567" w:type="dxa"/>
            <w:shd w:val="clear" w:color="auto" w:fill="FFFFFF"/>
          </w:tcPr>
          <w:p w:rsidR="006803B1" w:rsidRPr="00285F7E" w:rsidRDefault="006803B1" w:rsidP="00D53E7C">
            <w:pPr>
              <w:pStyle w:val="T2BaseArray"/>
              <w:jc w:val="left"/>
              <w:rPr>
                <w:rFonts w:ascii="Arial" w:hAnsi="Arial" w:cs="Arial"/>
              </w:rPr>
            </w:pPr>
            <w:r w:rsidRPr="00285F7E">
              <w:rPr>
                <w:rFonts w:ascii="Arial" w:hAnsi="Arial" w:cs="Arial"/>
              </w:rPr>
              <w:t>E</w:t>
            </w:r>
          </w:p>
        </w:tc>
        <w:tc>
          <w:tcPr>
            <w:tcW w:w="2693" w:type="dxa"/>
            <w:shd w:val="clear" w:color="auto" w:fill="FFFFFF"/>
          </w:tcPr>
          <w:p w:rsidR="006803B1" w:rsidRPr="00285F7E" w:rsidRDefault="006803B1" w:rsidP="00D53E7C">
            <w:pPr>
              <w:pStyle w:val="T2BaseArray"/>
              <w:rPr>
                <w:rFonts w:ascii="Arial" w:hAnsi="Arial" w:cs="Arial"/>
              </w:rPr>
            </w:pPr>
            <w:r w:rsidRPr="00285F7E">
              <w:rPr>
                <w:rFonts w:ascii="Arial" w:hAnsi="Arial" w:cs="Arial"/>
              </w:rPr>
              <w:t>Issue Date</w:t>
            </w:r>
          </w:p>
        </w:tc>
        <w:tc>
          <w:tcPr>
            <w:tcW w:w="2835" w:type="dxa"/>
            <w:shd w:val="clear" w:color="auto" w:fill="FFFFFF"/>
          </w:tcPr>
          <w:p w:rsidR="006803B1" w:rsidRPr="00285F7E" w:rsidRDefault="006803B1" w:rsidP="00D53E7C">
            <w:pPr>
              <w:pStyle w:val="T2BaseArray"/>
              <w:rPr>
                <w:rFonts w:ascii="Arial" w:hAnsi="Arial" w:cs="Arial"/>
              </w:rPr>
            </w:pPr>
            <w:r w:rsidRPr="00285F7E">
              <w:rPr>
                <w:rFonts w:ascii="Arial" w:hAnsi="Arial" w:cs="Arial"/>
              </w:rPr>
              <w:t>DATE</w:t>
            </w:r>
          </w:p>
        </w:tc>
        <w:tc>
          <w:tcPr>
            <w:tcW w:w="3402" w:type="dxa"/>
            <w:shd w:val="clear" w:color="auto" w:fill="FFFFFF"/>
          </w:tcPr>
          <w:p w:rsidR="006803B1" w:rsidRPr="00285F7E" w:rsidRDefault="006803B1" w:rsidP="009F3FB3">
            <w:pPr>
              <w:pStyle w:val="T2BaseArray"/>
              <w:ind w:left="0" w:firstLine="0"/>
              <w:jc w:val="left"/>
              <w:rPr>
                <w:rFonts w:ascii="Arial" w:hAnsi="Arial" w:cs="Arial"/>
              </w:rPr>
            </w:pPr>
            <w:r w:rsidRPr="006C699C">
              <w:rPr>
                <w:rFonts w:ascii="Arial" w:hAnsi="Arial" w:cs="Arial"/>
              </w:rPr>
              <w:t>Date from which the settlement is allowed for the security.</w:t>
            </w:r>
          </w:p>
        </w:tc>
        <w:tc>
          <w:tcPr>
            <w:tcW w:w="2551" w:type="dxa"/>
            <w:shd w:val="clear" w:color="auto" w:fill="FFFFFF"/>
          </w:tcPr>
          <w:p w:rsidR="006803B1" w:rsidRPr="00285F7E" w:rsidRDefault="006803B1" w:rsidP="00D53E7C">
            <w:pPr>
              <w:pStyle w:val="T2BaseArray"/>
              <w:rPr>
                <w:rFonts w:ascii="Arial" w:hAnsi="Arial" w:cs="Arial"/>
              </w:rPr>
            </w:pPr>
          </w:p>
        </w:tc>
        <w:tc>
          <w:tcPr>
            <w:tcW w:w="677" w:type="dxa"/>
            <w:shd w:val="clear" w:color="auto" w:fill="FFFFFF"/>
          </w:tcPr>
          <w:p w:rsidR="006803B1" w:rsidRPr="00285F7E" w:rsidRDefault="006803B1" w:rsidP="00D53E7C">
            <w:pPr>
              <w:pStyle w:val="T2BaseArray"/>
              <w:ind w:left="0" w:firstLine="0"/>
              <w:rPr>
                <w:rFonts w:ascii="Arial" w:hAnsi="Arial" w:cs="Arial"/>
              </w:rPr>
            </w:pPr>
          </w:p>
        </w:tc>
        <w:tc>
          <w:tcPr>
            <w:tcW w:w="678"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1..1</w:t>
            </w:r>
          </w:p>
        </w:tc>
      </w:tr>
      <w:tr w:rsidR="006803B1" w:rsidRPr="00285F7E" w:rsidTr="003904BF">
        <w:tc>
          <w:tcPr>
            <w:tcW w:w="534" w:type="dxa"/>
            <w:shd w:val="clear" w:color="auto" w:fill="FFFFFF"/>
          </w:tcPr>
          <w:p w:rsidR="006803B1" w:rsidRPr="00285F7E" w:rsidRDefault="006803B1" w:rsidP="00D53E7C">
            <w:pPr>
              <w:pStyle w:val="T2BaseArray"/>
              <w:jc w:val="left"/>
              <w:rPr>
                <w:rFonts w:ascii="Arial" w:hAnsi="Arial" w:cs="Arial"/>
              </w:rPr>
            </w:pPr>
            <w:r w:rsidRPr="00285F7E">
              <w:rPr>
                <w:rFonts w:ascii="Arial" w:hAnsi="Arial" w:cs="Arial"/>
              </w:rPr>
              <w:t>6</w:t>
            </w:r>
          </w:p>
        </w:tc>
        <w:tc>
          <w:tcPr>
            <w:tcW w:w="567" w:type="dxa"/>
            <w:shd w:val="clear" w:color="auto" w:fill="FFFFFF"/>
          </w:tcPr>
          <w:p w:rsidR="006803B1" w:rsidRPr="00285F7E" w:rsidRDefault="006803B1" w:rsidP="00D53E7C">
            <w:pPr>
              <w:pStyle w:val="T2BaseArray"/>
              <w:jc w:val="left"/>
              <w:rPr>
                <w:rFonts w:ascii="Arial" w:hAnsi="Arial" w:cs="Arial"/>
              </w:rPr>
            </w:pPr>
            <w:r w:rsidRPr="00285F7E">
              <w:rPr>
                <w:rFonts w:ascii="Arial" w:hAnsi="Arial" w:cs="Arial"/>
              </w:rPr>
              <w:t>F</w:t>
            </w:r>
          </w:p>
        </w:tc>
        <w:tc>
          <w:tcPr>
            <w:tcW w:w="2693" w:type="dxa"/>
            <w:shd w:val="clear" w:color="auto" w:fill="FFFFFF"/>
          </w:tcPr>
          <w:p w:rsidR="006803B1" w:rsidRPr="00285F7E" w:rsidRDefault="006803B1" w:rsidP="00D53E7C">
            <w:pPr>
              <w:pStyle w:val="T2BaseArray"/>
              <w:rPr>
                <w:rFonts w:ascii="Arial" w:hAnsi="Arial" w:cs="Arial"/>
              </w:rPr>
            </w:pPr>
            <w:r w:rsidRPr="00285F7E">
              <w:rPr>
                <w:rFonts w:ascii="Arial" w:hAnsi="Arial" w:cs="Arial"/>
              </w:rPr>
              <w:t>Maturity Date</w:t>
            </w:r>
          </w:p>
        </w:tc>
        <w:tc>
          <w:tcPr>
            <w:tcW w:w="2835" w:type="dxa"/>
            <w:shd w:val="clear" w:color="auto" w:fill="FFFFFF"/>
          </w:tcPr>
          <w:p w:rsidR="006803B1" w:rsidRPr="00285F7E" w:rsidRDefault="006803B1" w:rsidP="00D53E7C">
            <w:pPr>
              <w:pStyle w:val="T2BaseArray"/>
              <w:rPr>
                <w:rFonts w:ascii="Arial" w:hAnsi="Arial" w:cs="Arial"/>
              </w:rPr>
            </w:pPr>
            <w:r w:rsidRPr="00285F7E">
              <w:rPr>
                <w:rFonts w:ascii="Arial" w:hAnsi="Arial" w:cs="Arial"/>
              </w:rPr>
              <w:t>DATE</w:t>
            </w:r>
          </w:p>
        </w:tc>
        <w:tc>
          <w:tcPr>
            <w:tcW w:w="3402" w:type="dxa"/>
            <w:shd w:val="clear" w:color="auto" w:fill="FFFFFF"/>
          </w:tcPr>
          <w:p w:rsidR="006803B1" w:rsidRPr="00285F7E" w:rsidRDefault="006803B1" w:rsidP="009F3FB3">
            <w:pPr>
              <w:pStyle w:val="T2BaseArray"/>
              <w:ind w:left="0" w:firstLine="0"/>
              <w:jc w:val="left"/>
              <w:rPr>
                <w:rFonts w:ascii="Arial" w:hAnsi="Arial" w:cs="Arial"/>
              </w:rPr>
            </w:pPr>
            <w:r w:rsidRPr="00285F7E">
              <w:rPr>
                <w:rFonts w:ascii="Arial" w:hAnsi="Arial" w:cs="Arial"/>
              </w:rPr>
              <w:t xml:space="preserve">Final maturity or </w:t>
            </w:r>
            <w:r w:rsidRPr="006C699C">
              <w:rPr>
                <w:rFonts w:ascii="Arial" w:hAnsi="Arial" w:cs="Arial"/>
              </w:rPr>
              <w:t>expiry date</w:t>
            </w:r>
            <w:r w:rsidRPr="00285F7E">
              <w:rPr>
                <w:rFonts w:ascii="Arial" w:hAnsi="Arial" w:cs="Arial"/>
              </w:rPr>
              <w:t xml:space="preserve"> of the security.</w:t>
            </w:r>
          </w:p>
        </w:tc>
        <w:tc>
          <w:tcPr>
            <w:tcW w:w="2551" w:type="dxa"/>
            <w:shd w:val="clear" w:color="auto" w:fill="FFFFFF"/>
          </w:tcPr>
          <w:p w:rsidR="006803B1" w:rsidRPr="00285F7E" w:rsidRDefault="006803B1" w:rsidP="009F3FB3">
            <w:pPr>
              <w:pStyle w:val="T2BaseArray"/>
              <w:ind w:left="0" w:firstLine="0"/>
              <w:jc w:val="left"/>
              <w:rPr>
                <w:rFonts w:ascii="Arial" w:hAnsi="Arial" w:cs="Arial"/>
              </w:rPr>
            </w:pPr>
            <w:r>
              <w:rPr>
                <w:rFonts w:ascii="Arial" w:hAnsi="Arial" w:cs="Arial"/>
              </w:rPr>
              <w:t>M</w:t>
            </w:r>
            <w:r w:rsidRPr="00285F7E">
              <w:rPr>
                <w:rFonts w:ascii="Arial" w:hAnsi="Arial" w:cs="Arial"/>
              </w:rPr>
              <w:t>ust be equal or greater than the current date</w:t>
            </w:r>
            <w:r>
              <w:rPr>
                <w:rFonts w:ascii="Arial" w:hAnsi="Arial" w:cs="Arial"/>
              </w:rPr>
              <w:t>.</w:t>
            </w:r>
          </w:p>
        </w:tc>
        <w:tc>
          <w:tcPr>
            <w:tcW w:w="677" w:type="dxa"/>
            <w:shd w:val="clear" w:color="auto" w:fill="FFFFFF"/>
          </w:tcPr>
          <w:p w:rsidR="006803B1" w:rsidRPr="00285F7E" w:rsidRDefault="006803B1" w:rsidP="00D53E7C">
            <w:pPr>
              <w:pStyle w:val="T2BaseArray"/>
              <w:ind w:left="0" w:firstLine="0"/>
              <w:rPr>
                <w:rFonts w:ascii="Arial" w:hAnsi="Arial" w:cs="Arial"/>
              </w:rPr>
            </w:pPr>
          </w:p>
        </w:tc>
        <w:tc>
          <w:tcPr>
            <w:tcW w:w="678"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0..1</w:t>
            </w:r>
          </w:p>
        </w:tc>
      </w:tr>
      <w:tr w:rsidR="006803B1" w:rsidRPr="00285F7E" w:rsidTr="003904BF">
        <w:tc>
          <w:tcPr>
            <w:tcW w:w="534" w:type="dxa"/>
            <w:shd w:val="clear" w:color="auto" w:fill="FFFFFF"/>
          </w:tcPr>
          <w:p w:rsidR="006803B1" w:rsidRPr="00285F7E" w:rsidRDefault="006803B1" w:rsidP="00D53E7C">
            <w:pPr>
              <w:pStyle w:val="T2BaseArray"/>
              <w:jc w:val="left"/>
              <w:rPr>
                <w:rFonts w:ascii="Arial" w:hAnsi="Arial" w:cs="Arial"/>
              </w:rPr>
            </w:pPr>
            <w:r w:rsidRPr="00285F7E">
              <w:rPr>
                <w:rFonts w:ascii="Arial" w:hAnsi="Arial" w:cs="Arial"/>
              </w:rPr>
              <w:t>7</w:t>
            </w:r>
          </w:p>
        </w:tc>
        <w:tc>
          <w:tcPr>
            <w:tcW w:w="567" w:type="dxa"/>
            <w:shd w:val="clear" w:color="auto" w:fill="FFFFFF"/>
          </w:tcPr>
          <w:p w:rsidR="006803B1" w:rsidRPr="00285F7E" w:rsidRDefault="006803B1" w:rsidP="00D53E7C">
            <w:pPr>
              <w:pStyle w:val="T2BaseArray"/>
              <w:jc w:val="left"/>
              <w:rPr>
                <w:rFonts w:ascii="Arial" w:hAnsi="Arial" w:cs="Arial"/>
              </w:rPr>
            </w:pPr>
            <w:r w:rsidRPr="00285F7E">
              <w:rPr>
                <w:rFonts w:ascii="Arial" w:hAnsi="Arial" w:cs="Arial"/>
              </w:rPr>
              <w:t>G</w:t>
            </w:r>
          </w:p>
        </w:tc>
        <w:tc>
          <w:tcPr>
            <w:tcW w:w="2693" w:type="dxa"/>
            <w:shd w:val="clear" w:color="auto" w:fill="FFFFFF"/>
          </w:tcPr>
          <w:p w:rsidR="006803B1" w:rsidRPr="00285F7E" w:rsidRDefault="006803B1" w:rsidP="000265A8">
            <w:pPr>
              <w:pStyle w:val="T2BaseArray"/>
              <w:rPr>
                <w:rFonts w:ascii="Arial" w:hAnsi="Arial" w:cs="Arial"/>
              </w:rPr>
            </w:pPr>
            <w:r w:rsidRPr="00285F7E">
              <w:rPr>
                <w:rFonts w:ascii="Arial" w:hAnsi="Arial" w:cs="Arial"/>
              </w:rPr>
              <w:t xml:space="preserve">Issue </w:t>
            </w:r>
            <w:r>
              <w:rPr>
                <w:rFonts w:ascii="Arial" w:hAnsi="Arial" w:cs="Arial"/>
              </w:rPr>
              <w:t>C</w:t>
            </w:r>
            <w:r w:rsidRPr="00285F7E">
              <w:rPr>
                <w:rFonts w:ascii="Arial" w:hAnsi="Arial" w:cs="Arial"/>
              </w:rPr>
              <w:t>urrency</w:t>
            </w:r>
          </w:p>
        </w:tc>
        <w:tc>
          <w:tcPr>
            <w:tcW w:w="2835" w:type="dxa"/>
            <w:shd w:val="clear" w:color="auto" w:fill="FFFFFF"/>
          </w:tcPr>
          <w:p w:rsidR="006803B1" w:rsidRPr="00285F7E" w:rsidRDefault="006803B1" w:rsidP="00D53E7C">
            <w:pPr>
              <w:pStyle w:val="T2BaseArray"/>
              <w:rPr>
                <w:rFonts w:ascii="Arial" w:hAnsi="Arial" w:cs="Arial"/>
              </w:rPr>
            </w:pPr>
            <w:r w:rsidRPr="00285F7E">
              <w:rPr>
                <w:rFonts w:ascii="Arial" w:hAnsi="Arial" w:cs="Arial"/>
              </w:rPr>
              <w:t>CHAR (3)</w:t>
            </w:r>
          </w:p>
        </w:tc>
        <w:tc>
          <w:tcPr>
            <w:tcW w:w="3402" w:type="dxa"/>
            <w:shd w:val="clear" w:color="auto" w:fill="FFFFFF"/>
          </w:tcPr>
          <w:p w:rsidR="006803B1" w:rsidRPr="00285F7E" w:rsidRDefault="006803B1" w:rsidP="009F3FB3">
            <w:pPr>
              <w:pStyle w:val="T2BaseArray"/>
              <w:ind w:left="0" w:firstLine="0"/>
              <w:jc w:val="left"/>
              <w:rPr>
                <w:rFonts w:ascii="Arial" w:hAnsi="Arial" w:cs="Arial"/>
              </w:rPr>
            </w:pPr>
            <w:r w:rsidRPr="00285F7E">
              <w:rPr>
                <w:rFonts w:ascii="Arial" w:hAnsi="Arial" w:cs="Arial"/>
              </w:rPr>
              <w:t>Issue currency of a security in the</w:t>
            </w:r>
            <w:r>
              <w:rPr>
                <w:rFonts w:ascii="Arial" w:hAnsi="Arial" w:cs="Arial"/>
              </w:rPr>
              <w:t xml:space="preserve"> system </w:t>
            </w:r>
            <w:r w:rsidRPr="00285F7E">
              <w:rPr>
                <w:rFonts w:ascii="Arial" w:hAnsi="Arial" w:cs="Arial"/>
              </w:rPr>
              <w:t>using ISO 4217 standard</w:t>
            </w:r>
            <w:r>
              <w:rPr>
                <w:rFonts w:ascii="Arial" w:hAnsi="Arial" w:cs="Arial"/>
              </w:rPr>
              <w:t>.</w:t>
            </w:r>
          </w:p>
        </w:tc>
        <w:tc>
          <w:tcPr>
            <w:tcW w:w="2551" w:type="dxa"/>
            <w:shd w:val="clear" w:color="auto" w:fill="FFFFFF"/>
          </w:tcPr>
          <w:p w:rsidR="006803B1" w:rsidRPr="00285F7E" w:rsidRDefault="006803B1" w:rsidP="00D53E7C">
            <w:pPr>
              <w:pStyle w:val="T2BaseArray"/>
              <w:rPr>
                <w:rFonts w:ascii="Arial" w:hAnsi="Arial" w:cs="Arial"/>
              </w:rPr>
            </w:pPr>
          </w:p>
        </w:tc>
        <w:tc>
          <w:tcPr>
            <w:tcW w:w="677" w:type="dxa"/>
            <w:shd w:val="clear" w:color="auto" w:fill="FFFFFF"/>
          </w:tcPr>
          <w:p w:rsidR="006803B1" w:rsidRPr="00285F7E" w:rsidRDefault="006803B1" w:rsidP="00D53E7C">
            <w:pPr>
              <w:pStyle w:val="T2BaseArray"/>
              <w:ind w:left="0" w:firstLine="0"/>
              <w:rPr>
                <w:rFonts w:ascii="Arial" w:hAnsi="Arial" w:cs="Arial"/>
              </w:rPr>
            </w:pPr>
          </w:p>
        </w:tc>
        <w:tc>
          <w:tcPr>
            <w:tcW w:w="678"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1..1</w:t>
            </w:r>
          </w:p>
        </w:tc>
      </w:tr>
      <w:tr w:rsidR="006803B1" w:rsidRPr="00285F7E" w:rsidTr="003904BF">
        <w:tc>
          <w:tcPr>
            <w:tcW w:w="534" w:type="dxa"/>
            <w:shd w:val="clear" w:color="auto" w:fill="FFFFFF"/>
          </w:tcPr>
          <w:p w:rsidR="006803B1" w:rsidRPr="00285F7E" w:rsidRDefault="006803B1" w:rsidP="00D53E7C">
            <w:pPr>
              <w:pStyle w:val="T2BaseArray"/>
              <w:jc w:val="left"/>
              <w:rPr>
                <w:rFonts w:ascii="Arial" w:hAnsi="Arial" w:cs="Arial"/>
              </w:rPr>
            </w:pPr>
            <w:r w:rsidRPr="00285F7E">
              <w:rPr>
                <w:rFonts w:ascii="Arial" w:hAnsi="Arial" w:cs="Arial"/>
              </w:rPr>
              <w:t>8</w:t>
            </w:r>
          </w:p>
        </w:tc>
        <w:tc>
          <w:tcPr>
            <w:tcW w:w="567" w:type="dxa"/>
            <w:shd w:val="clear" w:color="auto" w:fill="FFFFFF"/>
          </w:tcPr>
          <w:p w:rsidR="006803B1" w:rsidRPr="00285F7E" w:rsidRDefault="006803B1" w:rsidP="00D53E7C">
            <w:pPr>
              <w:pStyle w:val="T2BaseArray"/>
              <w:jc w:val="left"/>
              <w:rPr>
                <w:rFonts w:ascii="Arial" w:hAnsi="Arial" w:cs="Arial"/>
              </w:rPr>
            </w:pPr>
            <w:r w:rsidRPr="00285F7E">
              <w:rPr>
                <w:rFonts w:ascii="Arial" w:hAnsi="Arial" w:cs="Arial"/>
              </w:rPr>
              <w:t>H</w:t>
            </w:r>
          </w:p>
        </w:tc>
        <w:tc>
          <w:tcPr>
            <w:tcW w:w="2693" w:type="dxa"/>
            <w:shd w:val="clear" w:color="auto" w:fill="FFFFFF"/>
          </w:tcPr>
          <w:p w:rsidR="006803B1" w:rsidRPr="00285F7E" w:rsidRDefault="006803B1" w:rsidP="00D53E7C">
            <w:pPr>
              <w:pStyle w:val="T2BaseArray"/>
              <w:jc w:val="left"/>
              <w:rPr>
                <w:rFonts w:ascii="Arial" w:hAnsi="Arial" w:cs="Arial"/>
              </w:rPr>
            </w:pPr>
            <w:r>
              <w:rPr>
                <w:rFonts w:ascii="Arial" w:hAnsi="Arial" w:cs="Arial"/>
              </w:rPr>
              <w:t>Country of I</w:t>
            </w:r>
            <w:r w:rsidRPr="00285F7E">
              <w:rPr>
                <w:rFonts w:ascii="Arial" w:hAnsi="Arial" w:cs="Arial"/>
              </w:rPr>
              <w:t>ssuance</w:t>
            </w:r>
          </w:p>
        </w:tc>
        <w:tc>
          <w:tcPr>
            <w:tcW w:w="2835" w:type="dxa"/>
            <w:shd w:val="clear" w:color="auto" w:fill="FFFFFF"/>
          </w:tcPr>
          <w:p w:rsidR="006803B1" w:rsidRPr="00285F7E" w:rsidRDefault="006803B1" w:rsidP="00D53E7C">
            <w:pPr>
              <w:pStyle w:val="T2BaseArray"/>
              <w:rPr>
                <w:rFonts w:ascii="Arial" w:hAnsi="Arial" w:cs="Arial"/>
              </w:rPr>
            </w:pPr>
            <w:r w:rsidRPr="00285F7E">
              <w:rPr>
                <w:rFonts w:ascii="Arial" w:hAnsi="Arial" w:cs="Arial"/>
              </w:rPr>
              <w:t>CHAR (2)</w:t>
            </w:r>
          </w:p>
        </w:tc>
        <w:tc>
          <w:tcPr>
            <w:tcW w:w="3402" w:type="dxa"/>
            <w:shd w:val="clear" w:color="auto" w:fill="FFFFFF"/>
          </w:tcPr>
          <w:p w:rsidR="006803B1" w:rsidRPr="00285F7E" w:rsidRDefault="006803B1" w:rsidP="00505062">
            <w:pPr>
              <w:pStyle w:val="T2BaseArray"/>
              <w:ind w:left="0" w:firstLine="0"/>
              <w:jc w:val="left"/>
              <w:rPr>
                <w:rFonts w:ascii="Arial" w:hAnsi="Arial" w:cs="Arial"/>
              </w:rPr>
            </w:pPr>
            <w:r w:rsidRPr="00285F7E">
              <w:rPr>
                <w:rFonts w:ascii="Arial" w:hAnsi="Arial" w:cs="Arial"/>
              </w:rPr>
              <w:t xml:space="preserve">Country in which </w:t>
            </w:r>
            <w:r>
              <w:rPr>
                <w:rFonts w:ascii="Arial" w:hAnsi="Arial" w:cs="Arial"/>
              </w:rPr>
              <w:t xml:space="preserve">the security is </w:t>
            </w:r>
            <w:r w:rsidRPr="00285F7E">
              <w:rPr>
                <w:rFonts w:ascii="Arial" w:hAnsi="Arial" w:cs="Arial"/>
              </w:rPr>
              <w:t>issued</w:t>
            </w:r>
            <w:r>
              <w:rPr>
                <w:rFonts w:ascii="Arial" w:hAnsi="Arial" w:cs="Arial"/>
              </w:rPr>
              <w:t>.</w:t>
            </w:r>
          </w:p>
        </w:tc>
        <w:tc>
          <w:tcPr>
            <w:tcW w:w="2551" w:type="dxa"/>
            <w:shd w:val="clear" w:color="auto" w:fill="FFFFFF"/>
          </w:tcPr>
          <w:p w:rsidR="006803B1" w:rsidRPr="00285F7E" w:rsidRDefault="006803B1" w:rsidP="00D53E7C">
            <w:pPr>
              <w:pStyle w:val="T2BaseArray"/>
              <w:rPr>
                <w:rFonts w:ascii="Arial" w:hAnsi="Arial" w:cs="Arial"/>
              </w:rPr>
            </w:pPr>
          </w:p>
        </w:tc>
        <w:tc>
          <w:tcPr>
            <w:tcW w:w="677" w:type="dxa"/>
            <w:shd w:val="clear" w:color="auto" w:fill="FFFFFF"/>
          </w:tcPr>
          <w:p w:rsidR="006803B1" w:rsidRPr="00285F7E" w:rsidRDefault="006803B1" w:rsidP="00D53E7C">
            <w:pPr>
              <w:pStyle w:val="T2BaseArray"/>
              <w:ind w:left="0" w:firstLine="0"/>
              <w:rPr>
                <w:rFonts w:ascii="Arial" w:hAnsi="Arial" w:cs="Arial"/>
              </w:rPr>
            </w:pPr>
          </w:p>
        </w:tc>
        <w:tc>
          <w:tcPr>
            <w:tcW w:w="678"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1..1</w:t>
            </w:r>
          </w:p>
        </w:tc>
      </w:tr>
      <w:tr w:rsidR="006803B1" w:rsidRPr="00285F7E" w:rsidTr="003904BF">
        <w:tc>
          <w:tcPr>
            <w:tcW w:w="10031" w:type="dxa"/>
            <w:gridSpan w:val="5"/>
            <w:shd w:val="clear" w:color="auto" w:fill="F2F2F2"/>
          </w:tcPr>
          <w:p w:rsidR="006803B1" w:rsidRPr="00285F7E" w:rsidRDefault="006803B1" w:rsidP="00D53E7C">
            <w:pPr>
              <w:pStyle w:val="T2BaseArray"/>
              <w:jc w:val="left"/>
              <w:rPr>
                <w:rFonts w:ascii="Arial" w:hAnsi="Arial" w:cs="Arial"/>
              </w:rPr>
            </w:pPr>
            <w:r w:rsidRPr="00285F7E">
              <w:rPr>
                <w:rFonts w:ascii="Arial" w:hAnsi="Arial" w:cs="Arial"/>
              </w:rPr>
              <w:t>Group “Security Name”</w:t>
            </w:r>
          </w:p>
        </w:tc>
        <w:tc>
          <w:tcPr>
            <w:tcW w:w="2551" w:type="dxa"/>
            <w:shd w:val="clear" w:color="auto" w:fill="F2F2F2"/>
          </w:tcPr>
          <w:p w:rsidR="006803B1" w:rsidRPr="00285F7E" w:rsidRDefault="006803B1" w:rsidP="00D53E7C">
            <w:pPr>
              <w:pStyle w:val="T2BaseArray"/>
              <w:jc w:val="left"/>
              <w:rPr>
                <w:rFonts w:ascii="Arial" w:hAnsi="Arial" w:cs="Arial"/>
              </w:rPr>
            </w:pPr>
          </w:p>
        </w:tc>
        <w:tc>
          <w:tcPr>
            <w:tcW w:w="677" w:type="dxa"/>
            <w:shd w:val="clear" w:color="auto" w:fill="F2F2F2"/>
          </w:tcPr>
          <w:p w:rsidR="006803B1" w:rsidRPr="00285F7E" w:rsidRDefault="006803B1" w:rsidP="00D53E7C">
            <w:pPr>
              <w:pStyle w:val="T2BaseArray"/>
              <w:ind w:left="0" w:firstLine="0"/>
              <w:rPr>
                <w:rFonts w:ascii="Arial" w:hAnsi="Arial" w:cs="Arial"/>
              </w:rPr>
            </w:pPr>
            <w:r>
              <w:rPr>
                <w:rFonts w:ascii="Arial" w:hAnsi="Arial" w:cs="Arial"/>
              </w:rPr>
              <w:t>1..1</w:t>
            </w:r>
          </w:p>
        </w:tc>
        <w:tc>
          <w:tcPr>
            <w:tcW w:w="678" w:type="dxa"/>
            <w:shd w:val="clear" w:color="auto" w:fill="F2F2F2"/>
          </w:tcPr>
          <w:p w:rsidR="006803B1" w:rsidRPr="00285F7E" w:rsidRDefault="006803B1" w:rsidP="00D53E7C">
            <w:pPr>
              <w:pStyle w:val="T2BaseArray"/>
              <w:ind w:left="0" w:firstLine="0"/>
              <w:rPr>
                <w:rFonts w:ascii="Arial" w:hAnsi="Arial" w:cs="Arial"/>
              </w:rPr>
            </w:pPr>
          </w:p>
        </w:tc>
      </w:tr>
      <w:tr w:rsidR="006803B1" w:rsidRPr="00285F7E" w:rsidTr="003904BF">
        <w:tc>
          <w:tcPr>
            <w:tcW w:w="534"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9</w:t>
            </w:r>
          </w:p>
        </w:tc>
        <w:tc>
          <w:tcPr>
            <w:tcW w:w="567"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I</w:t>
            </w:r>
          </w:p>
        </w:tc>
        <w:tc>
          <w:tcPr>
            <w:tcW w:w="2693"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Long Name</w:t>
            </w:r>
          </w:p>
        </w:tc>
        <w:tc>
          <w:tcPr>
            <w:tcW w:w="2835"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VARCHAR (350)</w:t>
            </w:r>
          </w:p>
        </w:tc>
        <w:tc>
          <w:tcPr>
            <w:tcW w:w="3402" w:type="dxa"/>
            <w:shd w:val="clear" w:color="auto" w:fill="FFFFFF"/>
          </w:tcPr>
          <w:p w:rsidR="006803B1" w:rsidRPr="00285F7E" w:rsidRDefault="006803B1" w:rsidP="00505062">
            <w:pPr>
              <w:pStyle w:val="T2BaseArray"/>
              <w:ind w:left="0" w:firstLine="0"/>
              <w:jc w:val="left"/>
              <w:rPr>
                <w:rFonts w:ascii="Arial" w:hAnsi="Arial" w:cs="Arial"/>
              </w:rPr>
            </w:pPr>
            <w:r w:rsidRPr="00285F7E">
              <w:rPr>
                <w:rFonts w:ascii="Arial" w:hAnsi="Arial" w:cs="Arial"/>
              </w:rPr>
              <w:t>Lo</w:t>
            </w:r>
            <w:r>
              <w:rPr>
                <w:rFonts w:ascii="Arial" w:hAnsi="Arial" w:cs="Arial"/>
              </w:rPr>
              <w:t>ng description of the security</w:t>
            </w:r>
            <w:r w:rsidRPr="00285F7E">
              <w:rPr>
                <w:rFonts w:ascii="Arial" w:hAnsi="Arial" w:cs="Arial"/>
              </w:rPr>
              <w:t xml:space="preserve"> according to ISO 18774 standard Part 1 and Part 2</w:t>
            </w:r>
            <w:r>
              <w:rPr>
                <w:rFonts w:ascii="Arial" w:hAnsi="Arial" w:cs="Arial"/>
              </w:rPr>
              <w:t>.</w:t>
            </w:r>
          </w:p>
        </w:tc>
        <w:tc>
          <w:tcPr>
            <w:tcW w:w="2551" w:type="dxa"/>
            <w:shd w:val="clear" w:color="auto" w:fill="FFFFFF"/>
          </w:tcPr>
          <w:p w:rsidR="006803B1" w:rsidRPr="00285F7E" w:rsidRDefault="006803B1" w:rsidP="00D53E7C">
            <w:pPr>
              <w:pStyle w:val="T2BaseArray"/>
              <w:jc w:val="left"/>
              <w:rPr>
                <w:rFonts w:ascii="Arial" w:hAnsi="Arial" w:cs="Arial"/>
              </w:rPr>
            </w:pPr>
          </w:p>
        </w:tc>
        <w:tc>
          <w:tcPr>
            <w:tcW w:w="677" w:type="dxa"/>
            <w:shd w:val="clear" w:color="auto" w:fill="FFFFFF"/>
          </w:tcPr>
          <w:p w:rsidR="006803B1" w:rsidRPr="00285F7E" w:rsidRDefault="006803B1" w:rsidP="00D53E7C">
            <w:pPr>
              <w:pStyle w:val="T2BaseArray"/>
              <w:ind w:left="0" w:firstLine="0"/>
              <w:rPr>
                <w:rFonts w:ascii="Arial" w:hAnsi="Arial" w:cs="Arial"/>
              </w:rPr>
            </w:pPr>
          </w:p>
        </w:tc>
        <w:tc>
          <w:tcPr>
            <w:tcW w:w="678"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1..1</w:t>
            </w:r>
          </w:p>
        </w:tc>
      </w:tr>
      <w:tr w:rsidR="006803B1" w:rsidRPr="00285F7E" w:rsidTr="003904BF">
        <w:tc>
          <w:tcPr>
            <w:tcW w:w="534"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10</w:t>
            </w:r>
          </w:p>
        </w:tc>
        <w:tc>
          <w:tcPr>
            <w:tcW w:w="567"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J</w:t>
            </w:r>
          </w:p>
        </w:tc>
        <w:tc>
          <w:tcPr>
            <w:tcW w:w="2693"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Short Name</w:t>
            </w:r>
          </w:p>
        </w:tc>
        <w:tc>
          <w:tcPr>
            <w:tcW w:w="2835"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VARCHAR (35)</w:t>
            </w:r>
          </w:p>
        </w:tc>
        <w:tc>
          <w:tcPr>
            <w:tcW w:w="3402" w:type="dxa"/>
            <w:shd w:val="clear" w:color="auto" w:fill="FFFFFF"/>
          </w:tcPr>
          <w:p w:rsidR="006803B1" w:rsidRPr="00285F7E" w:rsidRDefault="006803B1" w:rsidP="00505062">
            <w:pPr>
              <w:pStyle w:val="T2BaseArray"/>
              <w:ind w:left="0" w:firstLine="0"/>
              <w:jc w:val="left"/>
              <w:rPr>
                <w:rFonts w:ascii="Arial" w:hAnsi="Arial" w:cs="Arial"/>
              </w:rPr>
            </w:pPr>
            <w:r w:rsidRPr="00285F7E">
              <w:rPr>
                <w:rFonts w:ascii="Arial" w:hAnsi="Arial" w:cs="Arial"/>
              </w:rPr>
              <w:t>Sho</w:t>
            </w:r>
            <w:r>
              <w:rPr>
                <w:rFonts w:ascii="Arial" w:hAnsi="Arial" w:cs="Arial"/>
              </w:rPr>
              <w:t>rt description of the security</w:t>
            </w:r>
            <w:r w:rsidRPr="00285F7E">
              <w:rPr>
                <w:rFonts w:ascii="Arial" w:hAnsi="Arial" w:cs="Arial"/>
              </w:rPr>
              <w:t xml:space="preserve"> (FIDS) according to ISO 18774 standard</w:t>
            </w:r>
            <w:r>
              <w:rPr>
                <w:rFonts w:ascii="Arial" w:hAnsi="Arial" w:cs="Arial"/>
              </w:rPr>
              <w:t>.</w:t>
            </w:r>
          </w:p>
        </w:tc>
        <w:tc>
          <w:tcPr>
            <w:tcW w:w="2551" w:type="dxa"/>
            <w:shd w:val="clear" w:color="auto" w:fill="FFFFFF"/>
          </w:tcPr>
          <w:p w:rsidR="006803B1" w:rsidRPr="00285F7E" w:rsidRDefault="006803B1" w:rsidP="00D53E7C">
            <w:pPr>
              <w:pStyle w:val="T2BaseArray"/>
              <w:jc w:val="left"/>
              <w:rPr>
                <w:rFonts w:ascii="Arial" w:hAnsi="Arial" w:cs="Arial"/>
              </w:rPr>
            </w:pPr>
          </w:p>
        </w:tc>
        <w:tc>
          <w:tcPr>
            <w:tcW w:w="677" w:type="dxa"/>
            <w:shd w:val="clear" w:color="auto" w:fill="FFFFFF"/>
          </w:tcPr>
          <w:p w:rsidR="006803B1" w:rsidRPr="00285F7E" w:rsidRDefault="006803B1" w:rsidP="00D53E7C">
            <w:pPr>
              <w:pStyle w:val="T2BaseArray"/>
              <w:ind w:left="0" w:firstLine="0"/>
              <w:rPr>
                <w:rFonts w:ascii="Arial" w:hAnsi="Arial" w:cs="Arial"/>
              </w:rPr>
            </w:pPr>
          </w:p>
        </w:tc>
        <w:tc>
          <w:tcPr>
            <w:tcW w:w="678"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1..1</w:t>
            </w:r>
          </w:p>
        </w:tc>
      </w:tr>
      <w:tr w:rsidR="006803B1" w:rsidRPr="00285F7E" w:rsidTr="003904BF">
        <w:tc>
          <w:tcPr>
            <w:tcW w:w="10031" w:type="dxa"/>
            <w:gridSpan w:val="5"/>
            <w:shd w:val="clear" w:color="auto" w:fill="F2F2F2"/>
          </w:tcPr>
          <w:p w:rsidR="006803B1" w:rsidRPr="00285F7E" w:rsidRDefault="006803B1" w:rsidP="00D53E7C">
            <w:pPr>
              <w:pStyle w:val="T2BaseArray"/>
              <w:jc w:val="left"/>
              <w:rPr>
                <w:rFonts w:ascii="Arial" w:hAnsi="Arial" w:cs="Arial"/>
              </w:rPr>
            </w:pPr>
            <w:r w:rsidRPr="00285F7E">
              <w:rPr>
                <w:rFonts w:ascii="Arial" w:hAnsi="Arial" w:cs="Arial"/>
              </w:rPr>
              <w:t>Group “Security Settlement Data”</w:t>
            </w:r>
          </w:p>
        </w:tc>
        <w:tc>
          <w:tcPr>
            <w:tcW w:w="2551" w:type="dxa"/>
            <w:shd w:val="clear" w:color="auto" w:fill="F2F2F2"/>
          </w:tcPr>
          <w:p w:rsidR="006803B1" w:rsidRPr="00285F7E" w:rsidRDefault="006803B1" w:rsidP="00D53E7C">
            <w:pPr>
              <w:pStyle w:val="T2BaseArray"/>
              <w:jc w:val="left"/>
              <w:rPr>
                <w:rFonts w:ascii="Arial" w:hAnsi="Arial" w:cs="Arial"/>
              </w:rPr>
            </w:pPr>
          </w:p>
        </w:tc>
        <w:tc>
          <w:tcPr>
            <w:tcW w:w="677" w:type="dxa"/>
            <w:shd w:val="clear" w:color="auto" w:fill="F2F2F2"/>
          </w:tcPr>
          <w:p w:rsidR="006803B1" w:rsidRPr="00285F7E" w:rsidRDefault="006803B1" w:rsidP="00D53E7C">
            <w:pPr>
              <w:pStyle w:val="T2BaseArray"/>
              <w:ind w:left="0" w:firstLine="0"/>
              <w:rPr>
                <w:rFonts w:ascii="Arial" w:hAnsi="Arial" w:cs="Arial"/>
              </w:rPr>
            </w:pPr>
            <w:r>
              <w:rPr>
                <w:rFonts w:ascii="Arial" w:hAnsi="Arial" w:cs="Arial"/>
              </w:rPr>
              <w:t>1..1</w:t>
            </w:r>
          </w:p>
        </w:tc>
        <w:tc>
          <w:tcPr>
            <w:tcW w:w="678" w:type="dxa"/>
            <w:shd w:val="clear" w:color="auto" w:fill="F2F2F2"/>
          </w:tcPr>
          <w:p w:rsidR="006803B1" w:rsidRPr="00285F7E" w:rsidRDefault="006803B1" w:rsidP="00D53E7C">
            <w:pPr>
              <w:pStyle w:val="T2BaseArray"/>
              <w:ind w:left="0" w:firstLine="0"/>
              <w:rPr>
                <w:rFonts w:ascii="Arial" w:hAnsi="Arial" w:cs="Arial"/>
              </w:rPr>
            </w:pPr>
          </w:p>
        </w:tc>
      </w:tr>
      <w:tr w:rsidR="006803B1" w:rsidRPr="00285F7E" w:rsidTr="003904BF">
        <w:tc>
          <w:tcPr>
            <w:tcW w:w="534" w:type="dxa"/>
            <w:shd w:val="clear" w:color="auto" w:fill="FFFFFF"/>
          </w:tcPr>
          <w:p w:rsidR="006803B1" w:rsidRPr="00285F7E" w:rsidRDefault="006803B1" w:rsidP="00D53E7C">
            <w:pPr>
              <w:pStyle w:val="T2BaseArray"/>
              <w:jc w:val="left"/>
              <w:rPr>
                <w:rFonts w:ascii="Arial" w:hAnsi="Arial" w:cs="Arial"/>
              </w:rPr>
            </w:pPr>
            <w:r>
              <w:rPr>
                <w:rFonts w:ascii="Arial" w:hAnsi="Arial" w:cs="Arial"/>
              </w:rPr>
              <w:t>11</w:t>
            </w:r>
          </w:p>
        </w:tc>
        <w:tc>
          <w:tcPr>
            <w:tcW w:w="567" w:type="dxa"/>
            <w:shd w:val="clear" w:color="auto" w:fill="FFFFFF"/>
          </w:tcPr>
          <w:p w:rsidR="006803B1" w:rsidRPr="00285F7E" w:rsidRDefault="006803B1" w:rsidP="00D53E7C">
            <w:pPr>
              <w:pStyle w:val="T2BaseArray"/>
              <w:jc w:val="left"/>
              <w:rPr>
                <w:rFonts w:ascii="Arial" w:hAnsi="Arial" w:cs="Arial"/>
              </w:rPr>
            </w:pPr>
            <w:r>
              <w:rPr>
                <w:rFonts w:ascii="Arial" w:hAnsi="Arial" w:cs="Arial"/>
              </w:rPr>
              <w:t>K</w:t>
            </w:r>
          </w:p>
        </w:tc>
        <w:tc>
          <w:tcPr>
            <w:tcW w:w="2693" w:type="dxa"/>
            <w:shd w:val="clear" w:color="auto" w:fill="FFFFFF"/>
          </w:tcPr>
          <w:p w:rsidR="006803B1" w:rsidRPr="00285F7E" w:rsidRDefault="006803B1" w:rsidP="00D53E7C">
            <w:pPr>
              <w:pStyle w:val="T2BaseArray"/>
              <w:jc w:val="left"/>
              <w:rPr>
                <w:rFonts w:ascii="Arial" w:hAnsi="Arial" w:cs="Arial"/>
              </w:rPr>
            </w:pPr>
            <w:r w:rsidRPr="00285F7E">
              <w:rPr>
                <w:rFonts w:ascii="Arial" w:hAnsi="Arial" w:cs="Arial"/>
              </w:rPr>
              <w:t>Settlement Type</w:t>
            </w:r>
          </w:p>
        </w:tc>
        <w:tc>
          <w:tcPr>
            <w:tcW w:w="2835" w:type="dxa"/>
            <w:shd w:val="clear" w:color="auto" w:fill="FFFFFF"/>
          </w:tcPr>
          <w:p w:rsidR="006803B1" w:rsidRPr="00285F7E" w:rsidRDefault="006803B1" w:rsidP="00D53E7C">
            <w:pPr>
              <w:pStyle w:val="T2BaseArray"/>
              <w:rPr>
                <w:rFonts w:ascii="Arial" w:hAnsi="Arial" w:cs="Arial"/>
              </w:rPr>
            </w:pPr>
            <w:r w:rsidRPr="00285F7E">
              <w:rPr>
                <w:rFonts w:ascii="Arial" w:hAnsi="Arial" w:cs="Arial"/>
              </w:rPr>
              <w:t>Possible values:</w:t>
            </w:r>
          </w:p>
          <w:p w:rsidR="006803B1" w:rsidRPr="00285F7E" w:rsidRDefault="006803B1" w:rsidP="00DE32BA">
            <w:pPr>
              <w:pStyle w:val="T2BaseArray"/>
              <w:numPr>
                <w:ilvl w:val="0"/>
                <w:numId w:val="14"/>
              </w:numPr>
              <w:rPr>
                <w:rFonts w:ascii="Arial" w:hAnsi="Arial" w:cs="Arial"/>
              </w:rPr>
              <w:pPrChange w:id="138" w:author="Author">
                <w:pPr>
                  <w:pStyle w:val="T2BaseArray"/>
                  <w:framePr w:hSpace="141" w:wrap="around" w:vAnchor="text" w:hAnchor="margin" w:xAlign="right" w:y="145"/>
                  <w:numPr>
                    <w:numId w:val="15"/>
                  </w:numPr>
                  <w:tabs>
                    <w:tab w:val="num" w:pos="360"/>
                  </w:tabs>
                  <w:ind w:left="360" w:hanging="360"/>
                </w:pPr>
              </w:pPrChange>
            </w:pPr>
            <w:r>
              <w:rPr>
                <w:rFonts w:ascii="Arial" w:hAnsi="Arial" w:cs="Arial"/>
              </w:rPr>
              <w:t>UNIT</w:t>
            </w:r>
          </w:p>
          <w:p w:rsidR="006803B1" w:rsidRPr="00285F7E" w:rsidRDefault="006803B1" w:rsidP="00DE32BA">
            <w:pPr>
              <w:pStyle w:val="T2BaseArray"/>
              <w:numPr>
                <w:ilvl w:val="0"/>
                <w:numId w:val="14"/>
              </w:numPr>
              <w:rPr>
                <w:rFonts w:ascii="Arial" w:hAnsi="Arial" w:cs="Arial"/>
              </w:rPr>
              <w:pPrChange w:id="139" w:author="Author">
                <w:pPr>
                  <w:pStyle w:val="T2BaseArray"/>
                  <w:framePr w:hSpace="141" w:wrap="around" w:vAnchor="text" w:hAnchor="margin" w:xAlign="right" w:y="145"/>
                  <w:numPr>
                    <w:numId w:val="15"/>
                  </w:numPr>
                  <w:tabs>
                    <w:tab w:val="num" w:pos="360"/>
                  </w:tabs>
                  <w:ind w:left="360" w:hanging="360"/>
                </w:pPr>
              </w:pPrChange>
            </w:pPr>
            <w:r>
              <w:rPr>
                <w:rFonts w:ascii="Arial" w:hAnsi="Arial" w:cs="Arial"/>
              </w:rPr>
              <w:t>FAMT</w:t>
            </w:r>
          </w:p>
        </w:tc>
        <w:tc>
          <w:tcPr>
            <w:tcW w:w="3402" w:type="dxa"/>
            <w:shd w:val="clear" w:color="auto" w:fill="FFFFFF"/>
          </w:tcPr>
          <w:p w:rsidR="006803B1" w:rsidRDefault="006803B1" w:rsidP="00D53E7C">
            <w:pPr>
              <w:pStyle w:val="T2BaseArray"/>
              <w:ind w:left="0" w:firstLine="0"/>
              <w:rPr>
                <w:rFonts w:ascii="Arial" w:hAnsi="Arial" w:cs="Arial"/>
              </w:rPr>
            </w:pPr>
            <w:r w:rsidRPr="00285F7E">
              <w:rPr>
                <w:rFonts w:ascii="Arial" w:hAnsi="Arial" w:cs="Arial"/>
              </w:rPr>
              <w:t>Type of settlement foreseen for the security</w:t>
            </w:r>
            <w:r>
              <w:rPr>
                <w:rFonts w:ascii="Arial" w:hAnsi="Arial" w:cs="Arial"/>
              </w:rPr>
              <w:t>:</w:t>
            </w:r>
          </w:p>
          <w:p w:rsidR="006803B1" w:rsidRPr="00285F7E" w:rsidRDefault="006803B1" w:rsidP="00DE32BA">
            <w:pPr>
              <w:pStyle w:val="T2BaseArray"/>
              <w:numPr>
                <w:ilvl w:val="0"/>
                <w:numId w:val="14"/>
              </w:numPr>
              <w:rPr>
                <w:rFonts w:ascii="Arial" w:hAnsi="Arial" w:cs="Arial"/>
              </w:rPr>
              <w:pPrChange w:id="140" w:author="Author">
                <w:pPr>
                  <w:pStyle w:val="T2BaseArray"/>
                  <w:framePr w:hSpace="141" w:wrap="around" w:vAnchor="text" w:hAnchor="margin" w:xAlign="right" w:y="145"/>
                  <w:numPr>
                    <w:numId w:val="15"/>
                  </w:numPr>
                  <w:tabs>
                    <w:tab w:val="num" w:pos="360"/>
                  </w:tabs>
                  <w:ind w:left="360" w:hanging="360"/>
                </w:pPr>
              </w:pPrChange>
            </w:pPr>
            <w:r>
              <w:rPr>
                <w:rFonts w:ascii="Arial" w:hAnsi="Arial" w:cs="Arial"/>
              </w:rPr>
              <w:t xml:space="preserve">UNIT = </w:t>
            </w:r>
            <w:r w:rsidRPr="00285F7E">
              <w:rPr>
                <w:rFonts w:ascii="Arial" w:hAnsi="Arial" w:cs="Arial"/>
              </w:rPr>
              <w:t>Units</w:t>
            </w:r>
          </w:p>
          <w:p w:rsidR="006803B1" w:rsidRPr="00285F7E" w:rsidRDefault="006803B1" w:rsidP="00DE32BA">
            <w:pPr>
              <w:pStyle w:val="T2BaseArray"/>
              <w:numPr>
                <w:ilvl w:val="0"/>
                <w:numId w:val="14"/>
              </w:numPr>
              <w:rPr>
                <w:rFonts w:ascii="Arial" w:hAnsi="Arial" w:cs="Arial"/>
              </w:rPr>
              <w:pPrChange w:id="141" w:author="Author">
                <w:pPr>
                  <w:pStyle w:val="T2BaseArray"/>
                  <w:framePr w:hSpace="141" w:wrap="around" w:vAnchor="text" w:hAnchor="margin" w:xAlign="right" w:y="145"/>
                  <w:numPr>
                    <w:numId w:val="15"/>
                  </w:numPr>
                  <w:tabs>
                    <w:tab w:val="num" w:pos="360"/>
                  </w:tabs>
                  <w:ind w:left="360" w:hanging="360"/>
                </w:pPr>
              </w:pPrChange>
            </w:pPr>
            <w:r>
              <w:rPr>
                <w:rFonts w:ascii="Arial" w:hAnsi="Arial" w:cs="Arial"/>
              </w:rPr>
              <w:t xml:space="preserve">FAMT = </w:t>
            </w:r>
            <w:r w:rsidRPr="00285F7E">
              <w:rPr>
                <w:rFonts w:ascii="Arial" w:hAnsi="Arial" w:cs="Arial"/>
              </w:rPr>
              <w:t xml:space="preserve">Nominal </w:t>
            </w:r>
          </w:p>
        </w:tc>
        <w:tc>
          <w:tcPr>
            <w:tcW w:w="2551" w:type="dxa"/>
            <w:shd w:val="clear" w:color="auto" w:fill="FFFFFF"/>
          </w:tcPr>
          <w:p w:rsidR="006803B1" w:rsidRPr="00285F7E" w:rsidRDefault="006803B1" w:rsidP="00D53E7C">
            <w:pPr>
              <w:pStyle w:val="T2BaseArray"/>
              <w:rPr>
                <w:rFonts w:ascii="Arial" w:hAnsi="Arial" w:cs="Arial"/>
              </w:rPr>
            </w:pPr>
          </w:p>
        </w:tc>
        <w:tc>
          <w:tcPr>
            <w:tcW w:w="677" w:type="dxa"/>
            <w:shd w:val="clear" w:color="auto" w:fill="FFFFFF"/>
          </w:tcPr>
          <w:p w:rsidR="006803B1" w:rsidRPr="00285F7E" w:rsidRDefault="006803B1" w:rsidP="00D53E7C">
            <w:pPr>
              <w:pStyle w:val="T2BaseArray"/>
              <w:ind w:left="0" w:firstLine="0"/>
              <w:rPr>
                <w:rFonts w:ascii="Arial" w:hAnsi="Arial" w:cs="Arial"/>
              </w:rPr>
            </w:pPr>
          </w:p>
        </w:tc>
        <w:tc>
          <w:tcPr>
            <w:tcW w:w="678"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1..1</w:t>
            </w:r>
          </w:p>
        </w:tc>
      </w:tr>
      <w:tr w:rsidR="006803B1" w:rsidRPr="00285F7E" w:rsidTr="003904BF">
        <w:tc>
          <w:tcPr>
            <w:tcW w:w="534" w:type="dxa"/>
            <w:shd w:val="clear" w:color="auto" w:fill="FFFFFF"/>
          </w:tcPr>
          <w:p w:rsidR="006803B1" w:rsidRPr="00285F7E" w:rsidRDefault="006803B1" w:rsidP="00D53E7C">
            <w:pPr>
              <w:pStyle w:val="T2BaseArray"/>
              <w:jc w:val="left"/>
              <w:rPr>
                <w:rFonts w:ascii="Arial" w:hAnsi="Arial" w:cs="Arial"/>
              </w:rPr>
            </w:pPr>
            <w:r>
              <w:rPr>
                <w:rFonts w:ascii="Arial" w:hAnsi="Arial" w:cs="Arial"/>
              </w:rPr>
              <w:t>12</w:t>
            </w:r>
          </w:p>
        </w:tc>
        <w:tc>
          <w:tcPr>
            <w:tcW w:w="567" w:type="dxa"/>
            <w:shd w:val="clear" w:color="auto" w:fill="FFFFFF"/>
          </w:tcPr>
          <w:p w:rsidR="006803B1" w:rsidRPr="00285F7E" w:rsidRDefault="006803B1" w:rsidP="00D53E7C">
            <w:pPr>
              <w:pStyle w:val="T2BaseArray"/>
              <w:jc w:val="left"/>
              <w:rPr>
                <w:rFonts w:ascii="Arial" w:hAnsi="Arial" w:cs="Arial"/>
              </w:rPr>
            </w:pPr>
            <w:r>
              <w:rPr>
                <w:rFonts w:ascii="Arial" w:hAnsi="Arial" w:cs="Arial"/>
              </w:rPr>
              <w:t>L</w:t>
            </w:r>
          </w:p>
        </w:tc>
        <w:tc>
          <w:tcPr>
            <w:tcW w:w="2693" w:type="dxa"/>
            <w:shd w:val="clear" w:color="auto" w:fill="FFFFFF"/>
          </w:tcPr>
          <w:p w:rsidR="006803B1" w:rsidRPr="00285F7E" w:rsidRDefault="006803B1" w:rsidP="00D53E7C">
            <w:pPr>
              <w:pStyle w:val="T2BaseArray"/>
              <w:jc w:val="left"/>
              <w:rPr>
                <w:rFonts w:ascii="Arial" w:hAnsi="Arial" w:cs="Arial"/>
              </w:rPr>
            </w:pPr>
            <w:r w:rsidRPr="00285F7E">
              <w:rPr>
                <w:rFonts w:ascii="Arial" w:hAnsi="Arial" w:cs="Arial"/>
              </w:rPr>
              <w:t>Minimum Settlement Unit</w:t>
            </w:r>
          </w:p>
        </w:tc>
        <w:tc>
          <w:tcPr>
            <w:tcW w:w="2835" w:type="dxa"/>
            <w:shd w:val="clear" w:color="auto" w:fill="FFFFFF"/>
          </w:tcPr>
          <w:p w:rsidR="006803B1" w:rsidRPr="006C699C" w:rsidRDefault="006803B1" w:rsidP="000265A8">
            <w:pPr>
              <w:pStyle w:val="T2BaseArray"/>
              <w:ind w:left="0" w:firstLine="0"/>
              <w:jc w:val="left"/>
              <w:rPr>
                <w:rFonts w:ascii="Arial" w:hAnsi="Arial" w:cs="Arial"/>
              </w:rPr>
            </w:pPr>
            <w:r w:rsidRPr="006C699C">
              <w:rPr>
                <w:rFonts w:ascii="Arial" w:hAnsi="Arial" w:cs="Arial"/>
              </w:rPr>
              <w:t>DEC (14,14)</w:t>
            </w:r>
          </w:p>
        </w:tc>
        <w:tc>
          <w:tcPr>
            <w:tcW w:w="3402" w:type="dxa"/>
            <w:shd w:val="clear" w:color="auto" w:fill="FFFFFF"/>
          </w:tcPr>
          <w:p w:rsidR="006803B1" w:rsidRPr="00285F7E" w:rsidRDefault="006803B1" w:rsidP="00F51AA2">
            <w:pPr>
              <w:pStyle w:val="T2BaseArray"/>
              <w:ind w:left="0" w:firstLine="0"/>
              <w:rPr>
                <w:rFonts w:ascii="Arial" w:hAnsi="Arial" w:cs="Arial"/>
              </w:rPr>
            </w:pPr>
            <w:r>
              <w:rPr>
                <w:rFonts w:ascii="Arial" w:hAnsi="Arial" w:cs="Arial"/>
              </w:rPr>
              <w:t>Minimum settlement u</w:t>
            </w:r>
            <w:r w:rsidRPr="00285F7E">
              <w:rPr>
                <w:rFonts w:ascii="Arial" w:hAnsi="Arial" w:cs="Arial"/>
              </w:rPr>
              <w:t>nit for a security</w:t>
            </w:r>
            <w:r>
              <w:rPr>
                <w:rFonts w:ascii="Arial" w:hAnsi="Arial" w:cs="Arial"/>
              </w:rPr>
              <w:t>.</w:t>
            </w:r>
            <w:r w:rsidRPr="00285F7E">
              <w:rPr>
                <w:rFonts w:ascii="Arial" w:hAnsi="Arial" w:cs="Arial"/>
              </w:rPr>
              <w:t xml:space="preserve"> </w:t>
            </w:r>
          </w:p>
        </w:tc>
        <w:tc>
          <w:tcPr>
            <w:tcW w:w="2551" w:type="dxa"/>
            <w:shd w:val="clear" w:color="auto" w:fill="FFFFFF"/>
          </w:tcPr>
          <w:p w:rsidR="006803B1" w:rsidRPr="00285F7E" w:rsidRDefault="006803B1" w:rsidP="00D53E7C">
            <w:pPr>
              <w:pStyle w:val="T2BaseArray"/>
              <w:jc w:val="left"/>
              <w:rPr>
                <w:rFonts w:ascii="Arial" w:hAnsi="Arial" w:cs="Arial"/>
              </w:rPr>
            </w:pPr>
          </w:p>
        </w:tc>
        <w:tc>
          <w:tcPr>
            <w:tcW w:w="677" w:type="dxa"/>
            <w:shd w:val="clear" w:color="auto" w:fill="FFFFFF"/>
          </w:tcPr>
          <w:p w:rsidR="006803B1" w:rsidRPr="00285F7E" w:rsidRDefault="006803B1" w:rsidP="00D53E7C">
            <w:pPr>
              <w:pStyle w:val="T2BaseArray"/>
              <w:ind w:left="0" w:firstLine="0"/>
              <w:rPr>
                <w:rFonts w:ascii="Arial" w:hAnsi="Arial" w:cs="Arial"/>
              </w:rPr>
            </w:pPr>
          </w:p>
        </w:tc>
        <w:tc>
          <w:tcPr>
            <w:tcW w:w="678"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1..1</w:t>
            </w:r>
          </w:p>
        </w:tc>
      </w:tr>
      <w:tr w:rsidR="006803B1" w:rsidRPr="00285F7E" w:rsidTr="003904BF">
        <w:tc>
          <w:tcPr>
            <w:tcW w:w="534" w:type="dxa"/>
            <w:shd w:val="clear" w:color="auto" w:fill="FFFFFF"/>
          </w:tcPr>
          <w:p w:rsidR="006803B1" w:rsidRPr="00285F7E" w:rsidRDefault="006803B1" w:rsidP="00D53E7C">
            <w:pPr>
              <w:pStyle w:val="T2BaseArray"/>
              <w:jc w:val="left"/>
              <w:rPr>
                <w:rFonts w:ascii="Arial" w:hAnsi="Arial" w:cs="Arial"/>
              </w:rPr>
            </w:pPr>
            <w:r>
              <w:rPr>
                <w:rFonts w:ascii="Arial" w:hAnsi="Arial" w:cs="Arial"/>
              </w:rPr>
              <w:t>13</w:t>
            </w:r>
          </w:p>
        </w:tc>
        <w:tc>
          <w:tcPr>
            <w:tcW w:w="567" w:type="dxa"/>
            <w:shd w:val="clear" w:color="auto" w:fill="FFFFFF"/>
          </w:tcPr>
          <w:p w:rsidR="006803B1" w:rsidRPr="00285F7E" w:rsidRDefault="006803B1" w:rsidP="00D53E7C">
            <w:pPr>
              <w:pStyle w:val="T2BaseArray"/>
              <w:jc w:val="left"/>
              <w:rPr>
                <w:rFonts w:ascii="Arial" w:hAnsi="Arial" w:cs="Arial"/>
              </w:rPr>
            </w:pPr>
            <w:r>
              <w:rPr>
                <w:rFonts w:ascii="Arial" w:hAnsi="Arial" w:cs="Arial"/>
              </w:rPr>
              <w:t>M</w:t>
            </w:r>
          </w:p>
        </w:tc>
        <w:tc>
          <w:tcPr>
            <w:tcW w:w="2693" w:type="dxa"/>
            <w:shd w:val="clear" w:color="auto" w:fill="FFFFFF"/>
          </w:tcPr>
          <w:p w:rsidR="006803B1" w:rsidRPr="00285F7E" w:rsidRDefault="006803B1" w:rsidP="00D53E7C">
            <w:pPr>
              <w:pStyle w:val="T2BaseArray"/>
              <w:jc w:val="left"/>
              <w:rPr>
                <w:rFonts w:ascii="Arial" w:hAnsi="Arial" w:cs="Arial"/>
              </w:rPr>
            </w:pPr>
            <w:r>
              <w:rPr>
                <w:rFonts w:ascii="Arial" w:hAnsi="Arial" w:cs="Arial"/>
              </w:rPr>
              <w:t>Settlement Multiple for U</w:t>
            </w:r>
            <w:r w:rsidRPr="00285F7E">
              <w:rPr>
                <w:rFonts w:ascii="Arial" w:hAnsi="Arial" w:cs="Arial"/>
              </w:rPr>
              <w:t>nits</w:t>
            </w:r>
          </w:p>
        </w:tc>
        <w:tc>
          <w:tcPr>
            <w:tcW w:w="2835" w:type="dxa"/>
            <w:shd w:val="clear" w:color="auto" w:fill="FFFFFF"/>
          </w:tcPr>
          <w:p w:rsidR="006803B1" w:rsidRPr="006C699C" w:rsidRDefault="006803B1" w:rsidP="000265A8">
            <w:pPr>
              <w:pStyle w:val="T2BaseArray"/>
              <w:ind w:left="0" w:firstLine="0"/>
              <w:jc w:val="left"/>
              <w:rPr>
                <w:rFonts w:ascii="Arial" w:hAnsi="Arial" w:cs="Arial"/>
              </w:rPr>
            </w:pPr>
            <w:r w:rsidRPr="006C699C">
              <w:rPr>
                <w:rFonts w:ascii="Arial" w:hAnsi="Arial" w:cs="Arial"/>
              </w:rPr>
              <w:t>DEC (14,14)</w:t>
            </w:r>
          </w:p>
        </w:tc>
        <w:tc>
          <w:tcPr>
            <w:tcW w:w="3402" w:type="dxa"/>
            <w:shd w:val="clear" w:color="auto" w:fill="FFFFFF"/>
          </w:tcPr>
          <w:p w:rsidR="006803B1" w:rsidRPr="003E7402" w:rsidRDefault="006803B1" w:rsidP="00F51AA2">
            <w:pPr>
              <w:pStyle w:val="T2BaseArray"/>
              <w:ind w:left="0" w:firstLine="0"/>
              <w:rPr>
                <w:rFonts w:ascii="Arial" w:hAnsi="Arial" w:cs="Arial"/>
                <w:highlight w:val="yellow"/>
              </w:rPr>
            </w:pPr>
            <w:r w:rsidRPr="00CB6C53">
              <w:rPr>
                <w:rFonts w:ascii="Arial" w:hAnsi="Arial" w:cs="Arial"/>
              </w:rPr>
              <w:t>Settlement multiple for units</w:t>
            </w:r>
            <w:r>
              <w:rPr>
                <w:rFonts w:ascii="Arial" w:hAnsi="Arial" w:cs="Arial"/>
              </w:rPr>
              <w:t>.</w:t>
            </w:r>
          </w:p>
        </w:tc>
        <w:tc>
          <w:tcPr>
            <w:tcW w:w="2551" w:type="dxa"/>
            <w:shd w:val="clear" w:color="auto" w:fill="FFFFFF"/>
          </w:tcPr>
          <w:p w:rsidR="006803B1" w:rsidRPr="00285F7E" w:rsidRDefault="006803B1" w:rsidP="00D53E7C">
            <w:pPr>
              <w:pStyle w:val="T2BaseArray"/>
              <w:jc w:val="left"/>
              <w:rPr>
                <w:rFonts w:ascii="Arial" w:hAnsi="Arial" w:cs="Arial"/>
              </w:rPr>
            </w:pPr>
          </w:p>
        </w:tc>
        <w:tc>
          <w:tcPr>
            <w:tcW w:w="677" w:type="dxa"/>
            <w:shd w:val="clear" w:color="auto" w:fill="FFFFFF"/>
          </w:tcPr>
          <w:p w:rsidR="006803B1" w:rsidRPr="00285F7E" w:rsidRDefault="006803B1" w:rsidP="00D53E7C">
            <w:pPr>
              <w:pStyle w:val="T2BaseArray"/>
              <w:ind w:left="0" w:firstLine="0"/>
              <w:rPr>
                <w:rFonts w:ascii="Arial" w:hAnsi="Arial" w:cs="Arial"/>
              </w:rPr>
            </w:pPr>
          </w:p>
        </w:tc>
        <w:tc>
          <w:tcPr>
            <w:tcW w:w="678"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1..1</w:t>
            </w:r>
          </w:p>
        </w:tc>
      </w:tr>
      <w:tr w:rsidR="006803B1" w:rsidRPr="00285F7E" w:rsidTr="003904BF">
        <w:tc>
          <w:tcPr>
            <w:tcW w:w="10031" w:type="dxa"/>
            <w:gridSpan w:val="5"/>
            <w:shd w:val="clear" w:color="auto" w:fill="F2F2F2"/>
          </w:tcPr>
          <w:p w:rsidR="006803B1" w:rsidRPr="006C699C" w:rsidRDefault="006803B1" w:rsidP="00D53E7C">
            <w:pPr>
              <w:pStyle w:val="T2BaseArray"/>
              <w:jc w:val="left"/>
              <w:rPr>
                <w:rFonts w:ascii="Arial" w:hAnsi="Arial" w:cs="Arial"/>
              </w:rPr>
            </w:pPr>
            <w:r w:rsidRPr="006C699C">
              <w:rPr>
                <w:rFonts w:ascii="Arial" w:hAnsi="Arial" w:cs="Arial"/>
              </w:rPr>
              <w:t>Group “Deviating Settlement Unit”</w:t>
            </w:r>
          </w:p>
        </w:tc>
        <w:tc>
          <w:tcPr>
            <w:tcW w:w="2551" w:type="dxa"/>
            <w:shd w:val="clear" w:color="auto" w:fill="F2F2F2"/>
          </w:tcPr>
          <w:p w:rsidR="006803B1" w:rsidRPr="00285F7E" w:rsidRDefault="006803B1" w:rsidP="00D53E7C">
            <w:pPr>
              <w:pStyle w:val="T2BaseArray"/>
              <w:jc w:val="left"/>
              <w:rPr>
                <w:rFonts w:ascii="Arial" w:hAnsi="Arial" w:cs="Arial"/>
              </w:rPr>
            </w:pPr>
          </w:p>
        </w:tc>
        <w:tc>
          <w:tcPr>
            <w:tcW w:w="677" w:type="dxa"/>
            <w:shd w:val="clear" w:color="auto" w:fill="F2F2F2"/>
          </w:tcPr>
          <w:p w:rsidR="006803B1" w:rsidRPr="00285F7E" w:rsidRDefault="006803B1" w:rsidP="00D53E7C">
            <w:pPr>
              <w:pStyle w:val="T2BaseArray"/>
              <w:ind w:left="0" w:firstLine="0"/>
              <w:rPr>
                <w:rFonts w:ascii="Arial" w:hAnsi="Arial" w:cs="Arial"/>
              </w:rPr>
            </w:pPr>
            <w:r>
              <w:rPr>
                <w:rFonts w:ascii="Arial" w:hAnsi="Arial" w:cs="Arial"/>
              </w:rPr>
              <w:t>0..10</w:t>
            </w:r>
          </w:p>
        </w:tc>
        <w:tc>
          <w:tcPr>
            <w:tcW w:w="678" w:type="dxa"/>
            <w:shd w:val="clear" w:color="auto" w:fill="F2F2F2"/>
          </w:tcPr>
          <w:p w:rsidR="006803B1" w:rsidRPr="00285F7E" w:rsidRDefault="006803B1" w:rsidP="00D53E7C">
            <w:pPr>
              <w:pStyle w:val="T2BaseArray"/>
              <w:ind w:left="0" w:firstLine="0"/>
              <w:rPr>
                <w:rFonts w:ascii="Arial" w:hAnsi="Arial" w:cs="Arial"/>
              </w:rPr>
            </w:pPr>
          </w:p>
        </w:tc>
      </w:tr>
      <w:tr w:rsidR="006803B1" w:rsidRPr="00285F7E" w:rsidTr="003904BF">
        <w:tc>
          <w:tcPr>
            <w:tcW w:w="534" w:type="dxa"/>
            <w:shd w:val="clear" w:color="auto" w:fill="FFFFFF"/>
          </w:tcPr>
          <w:p w:rsidR="006803B1" w:rsidRPr="00285F7E" w:rsidRDefault="006803B1" w:rsidP="00D53E7C">
            <w:pPr>
              <w:pStyle w:val="T2BaseArray"/>
              <w:jc w:val="left"/>
              <w:rPr>
                <w:rFonts w:ascii="Arial" w:hAnsi="Arial" w:cs="Arial"/>
              </w:rPr>
            </w:pPr>
            <w:r>
              <w:rPr>
                <w:rFonts w:ascii="Arial" w:hAnsi="Arial" w:cs="Arial"/>
              </w:rPr>
              <w:t>14</w:t>
            </w:r>
          </w:p>
        </w:tc>
        <w:tc>
          <w:tcPr>
            <w:tcW w:w="567" w:type="dxa"/>
            <w:shd w:val="clear" w:color="auto" w:fill="FFFFFF"/>
          </w:tcPr>
          <w:p w:rsidR="006803B1" w:rsidRPr="00285F7E" w:rsidRDefault="006803B1" w:rsidP="00D53E7C">
            <w:pPr>
              <w:pStyle w:val="T2BaseArray"/>
              <w:jc w:val="left"/>
              <w:rPr>
                <w:rFonts w:ascii="Arial" w:hAnsi="Arial" w:cs="Arial"/>
              </w:rPr>
            </w:pPr>
            <w:r>
              <w:rPr>
                <w:rFonts w:ascii="Arial" w:hAnsi="Arial" w:cs="Arial"/>
              </w:rPr>
              <w:t>N</w:t>
            </w:r>
          </w:p>
        </w:tc>
        <w:tc>
          <w:tcPr>
            <w:tcW w:w="2693" w:type="dxa"/>
            <w:shd w:val="clear" w:color="auto" w:fill="FFFFFF"/>
          </w:tcPr>
          <w:p w:rsidR="006803B1" w:rsidRPr="00285F7E" w:rsidRDefault="006803B1" w:rsidP="00F51AA2">
            <w:pPr>
              <w:pStyle w:val="T2BaseArray"/>
              <w:rPr>
                <w:rFonts w:ascii="Arial" w:hAnsi="Arial" w:cs="Arial"/>
              </w:rPr>
            </w:pPr>
            <w:r w:rsidRPr="00285F7E">
              <w:rPr>
                <w:rFonts w:ascii="Arial" w:hAnsi="Arial" w:cs="Arial"/>
              </w:rPr>
              <w:t>Deviating Settlement Unit</w:t>
            </w:r>
          </w:p>
        </w:tc>
        <w:tc>
          <w:tcPr>
            <w:tcW w:w="2835" w:type="dxa"/>
            <w:shd w:val="clear" w:color="auto" w:fill="FFFFFF"/>
          </w:tcPr>
          <w:p w:rsidR="006803B1" w:rsidRPr="006C699C" w:rsidRDefault="006803B1" w:rsidP="000265A8">
            <w:pPr>
              <w:pStyle w:val="T2BaseArray"/>
              <w:ind w:left="0" w:firstLine="0"/>
              <w:rPr>
                <w:rFonts w:ascii="Arial" w:hAnsi="Arial" w:cs="Arial"/>
              </w:rPr>
            </w:pPr>
            <w:r w:rsidRPr="006C699C">
              <w:rPr>
                <w:rFonts w:ascii="Arial" w:hAnsi="Arial" w:cs="Arial"/>
              </w:rPr>
              <w:t>DEC (14,14)</w:t>
            </w:r>
          </w:p>
        </w:tc>
        <w:tc>
          <w:tcPr>
            <w:tcW w:w="3402" w:type="dxa"/>
            <w:shd w:val="clear" w:color="auto" w:fill="FFFFFF"/>
          </w:tcPr>
          <w:p w:rsidR="006803B1" w:rsidRPr="00285F7E" w:rsidRDefault="006803B1" w:rsidP="003E7402">
            <w:pPr>
              <w:pStyle w:val="T2BaseArray"/>
              <w:rPr>
                <w:rFonts w:ascii="Arial" w:hAnsi="Arial" w:cs="Arial"/>
              </w:rPr>
            </w:pPr>
            <w:r w:rsidRPr="00285F7E">
              <w:rPr>
                <w:rFonts w:ascii="Arial" w:hAnsi="Arial" w:cs="Arial"/>
              </w:rPr>
              <w:t xml:space="preserve">Deviating </w:t>
            </w:r>
            <w:r>
              <w:rPr>
                <w:rFonts w:ascii="Arial" w:hAnsi="Arial" w:cs="Arial"/>
              </w:rPr>
              <w:t>s</w:t>
            </w:r>
            <w:r w:rsidRPr="00285F7E">
              <w:rPr>
                <w:rFonts w:ascii="Arial" w:hAnsi="Arial" w:cs="Arial"/>
              </w:rPr>
              <w:t xml:space="preserve">ettlement </w:t>
            </w:r>
            <w:r>
              <w:rPr>
                <w:rFonts w:ascii="Arial" w:hAnsi="Arial" w:cs="Arial"/>
              </w:rPr>
              <w:t>u</w:t>
            </w:r>
            <w:r w:rsidRPr="00285F7E">
              <w:rPr>
                <w:rFonts w:ascii="Arial" w:hAnsi="Arial" w:cs="Arial"/>
              </w:rPr>
              <w:t>nit for a security</w:t>
            </w:r>
            <w:r>
              <w:rPr>
                <w:rFonts w:ascii="Arial" w:hAnsi="Arial" w:cs="Arial"/>
              </w:rPr>
              <w:t>.</w:t>
            </w:r>
          </w:p>
        </w:tc>
        <w:tc>
          <w:tcPr>
            <w:tcW w:w="2551" w:type="dxa"/>
            <w:shd w:val="clear" w:color="auto" w:fill="FFFFFF"/>
          </w:tcPr>
          <w:p w:rsidR="006803B1" w:rsidRPr="00285F7E" w:rsidRDefault="006803B1" w:rsidP="00D53E7C">
            <w:pPr>
              <w:pStyle w:val="T2BaseArray"/>
              <w:rPr>
                <w:rFonts w:ascii="Arial" w:hAnsi="Arial" w:cs="Arial"/>
              </w:rPr>
            </w:pPr>
          </w:p>
        </w:tc>
        <w:tc>
          <w:tcPr>
            <w:tcW w:w="677" w:type="dxa"/>
            <w:shd w:val="clear" w:color="auto" w:fill="FFFFFF"/>
          </w:tcPr>
          <w:p w:rsidR="006803B1" w:rsidRPr="00285F7E" w:rsidRDefault="006803B1" w:rsidP="00D53E7C">
            <w:pPr>
              <w:pStyle w:val="T2BaseArray"/>
              <w:ind w:left="0" w:firstLine="0"/>
              <w:rPr>
                <w:rFonts w:ascii="Arial" w:hAnsi="Arial" w:cs="Arial"/>
              </w:rPr>
            </w:pPr>
          </w:p>
        </w:tc>
        <w:tc>
          <w:tcPr>
            <w:tcW w:w="678"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1..1</w:t>
            </w:r>
          </w:p>
        </w:tc>
      </w:tr>
      <w:tr w:rsidR="006803B1" w:rsidRPr="00285F7E" w:rsidTr="003904BF">
        <w:tc>
          <w:tcPr>
            <w:tcW w:w="10031" w:type="dxa"/>
            <w:gridSpan w:val="5"/>
            <w:shd w:val="clear" w:color="auto" w:fill="F2F2F2"/>
          </w:tcPr>
          <w:p w:rsidR="006803B1" w:rsidRPr="00285F7E" w:rsidRDefault="006803B1" w:rsidP="00D53E7C">
            <w:pPr>
              <w:pStyle w:val="T2BaseArray"/>
              <w:rPr>
                <w:rFonts w:ascii="Arial" w:hAnsi="Arial" w:cs="Arial"/>
              </w:rPr>
            </w:pPr>
            <w:r>
              <w:rPr>
                <w:rFonts w:ascii="Arial" w:hAnsi="Arial" w:cs="Arial"/>
              </w:rPr>
              <w:t>Group “Market Specific Attributes”</w:t>
            </w:r>
          </w:p>
        </w:tc>
        <w:tc>
          <w:tcPr>
            <w:tcW w:w="2551" w:type="dxa"/>
            <w:shd w:val="clear" w:color="auto" w:fill="F2F2F2"/>
          </w:tcPr>
          <w:p w:rsidR="006803B1" w:rsidRPr="00285F7E" w:rsidRDefault="006803B1" w:rsidP="00D53E7C">
            <w:pPr>
              <w:pStyle w:val="T2BaseArray"/>
              <w:rPr>
                <w:rFonts w:ascii="Arial" w:hAnsi="Arial" w:cs="Arial"/>
              </w:rPr>
            </w:pPr>
          </w:p>
        </w:tc>
        <w:tc>
          <w:tcPr>
            <w:tcW w:w="677" w:type="dxa"/>
            <w:shd w:val="clear" w:color="auto" w:fill="F2F2F2"/>
          </w:tcPr>
          <w:p w:rsidR="006803B1" w:rsidRPr="00285F7E" w:rsidRDefault="006803B1" w:rsidP="00D53E7C">
            <w:pPr>
              <w:pStyle w:val="T2BaseArray"/>
              <w:ind w:left="0" w:firstLine="0"/>
              <w:rPr>
                <w:rFonts w:ascii="Arial" w:hAnsi="Arial" w:cs="Arial"/>
              </w:rPr>
            </w:pPr>
            <w:r>
              <w:rPr>
                <w:rFonts w:ascii="Arial" w:hAnsi="Arial" w:cs="Arial"/>
              </w:rPr>
              <w:t>0</w:t>
            </w:r>
            <w:r w:rsidRPr="00285F7E">
              <w:rPr>
                <w:rFonts w:ascii="Arial" w:hAnsi="Arial" w:cs="Arial"/>
              </w:rPr>
              <w:t>..1</w:t>
            </w:r>
            <w:r>
              <w:rPr>
                <w:rFonts w:ascii="Arial" w:hAnsi="Arial" w:cs="Arial"/>
              </w:rPr>
              <w:t>0</w:t>
            </w:r>
          </w:p>
        </w:tc>
        <w:tc>
          <w:tcPr>
            <w:tcW w:w="678" w:type="dxa"/>
            <w:shd w:val="clear" w:color="auto" w:fill="F2F2F2"/>
          </w:tcPr>
          <w:p w:rsidR="006803B1" w:rsidRPr="00285F7E" w:rsidRDefault="006803B1" w:rsidP="00D53E7C">
            <w:pPr>
              <w:pStyle w:val="T2BaseArray"/>
              <w:ind w:left="0" w:firstLine="0"/>
              <w:rPr>
                <w:rFonts w:ascii="Arial" w:hAnsi="Arial" w:cs="Arial"/>
              </w:rPr>
            </w:pPr>
          </w:p>
        </w:tc>
      </w:tr>
      <w:tr w:rsidR="006803B1" w:rsidRPr="00285F7E" w:rsidTr="003904BF">
        <w:tc>
          <w:tcPr>
            <w:tcW w:w="534" w:type="dxa"/>
            <w:shd w:val="clear" w:color="auto" w:fill="FFFFFF"/>
          </w:tcPr>
          <w:p w:rsidR="006803B1" w:rsidRDefault="006803B1" w:rsidP="00D53E7C">
            <w:pPr>
              <w:pStyle w:val="T2BaseArray"/>
              <w:ind w:left="0" w:firstLine="0"/>
              <w:rPr>
                <w:rFonts w:ascii="Arial" w:hAnsi="Arial" w:cs="Arial"/>
              </w:rPr>
            </w:pPr>
            <w:r>
              <w:rPr>
                <w:rFonts w:ascii="Arial" w:hAnsi="Arial" w:cs="Arial"/>
              </w:rPr>
              <w:t>15</w:t>
            </w:r>
          </w:p>
        </w:tc>
        <w:tc>
          <w:tcPr>
            <w:tcW w:w="567" w:type="dxa"/>
            <w:shd w:val="clear" w:color="auto" w:fill="FFFFFF"/>
          </w:tcPr>
          <w:p w:rsidR="006803B1" w:rsidRDefault="006803B1" w:rsidP="00D53E7C">
            <w:pPr>
              <w:pStyle w:val="T2BaseArray"/>
              <w:ind w:left="0" w:firstLine="0"/>
              <w:rPr>
                <w:rFonts w:ascii="Arial" w:hAnsi="Arial" w:cs="Arial"/>
              </w:rPr>
            </w:pPr>
            <w:r>
              <w:rPr>
                <w:rFonts w:ascii="Arial" w:hAnsi="Arial" w:cs="Arial"/>
              </w:rPr>
              <w:t>O</w:t>
            </w:r>
          </w:p>
        </w:tc>
        <w:tc>
          <w:tcPr>
            <w:tcW w:w="2693" w:type="dxa"/>
            <w:shd w:val="clear" w:color="auto" w:fill="FFFFFF"/>
          </w:tcPr>
          <w:p w:rsidR="006803B1" w:rsidRPr="00212951" w:rsidRDefault="006803B1" w:rsidP="00871D3E">
            <w:pPr>
              <w:pStyle w:val="T2BaseArray"/>
              <w:ind w:left="0" w:firstLine="0"/>
              <w:jc w:val="left"/>
              <w:rPr>
                <w:rFonts w:ascii="Arial" w:hAnsi="Arial" w:cs="Arial"/>
              </w:rPr>
            </w:pPr>
            <w:r w:rsidRPr="00212951">
              <w:rPr>
                <w:rFonts w:ascii="Arial" w:hAnsi="Arial" w:cs="Arial"/>
              </w:rPr>
              <w:t xml:space="preserve">Market-Specific </w:t>
            </w:r>
            <w:r>
              <w:rPr>
                <w:rFonts w:ascii="Arial" w:hAnsi="Arial" w:cs="Arial"/>
              </w:rPr>
              <w:t xml:space="preserve">Security </w:t>
            </w:r>
            <w:r w:rsidRPr="00212951">
              <w:rPr>
                <w:rFonts w:ascii="Arial" w:hAnsi="Arial" w:cs="Arial"/>
              </w:rPr>
              <w:lastRenderedPageBreak/>
              <w:t>Attribute Name</w:t>
            </w:r>
          </w:p>
        </w:tc>
        <w:tc>
          <w:tcPr>
            <w:tcW w:w="2835" w:type="dxa"/>
            <w:shd w:val="clear" w:color="auto" w:fill="FFFFFF"/>
          </w:tcPr>
          <w:p w:rsidR="006803B1" w:rsidRPr="00212951" w:rsidRDefault="006803B1" w:rsidP="00D53E7C">
            <w:pPr>
              <w:pStyle w:val="T2BaseArray"/>
              <w:ind w:left="0" w:firstLine="0"/>
              <w:rPr>
                <w:rFonts w:ascii="Arial" w:hAnsi="Arial" w:cs="Arial"/>
              </w:rPr>
            </w:pPr>
            <w:r w:rsidRPr="00212951">
              <w:rPr>
                <w:rFonts w:ascii="Arial" w:hAnsi="Arial" w:cs="Arial"/>
              </w:rPr>
              <w:lastRenderedPageBreak/>
              <w:t>VARCHAR (35)</w:t>
            </w:r>
          </w:p>
        </w:tc>
        <w:tc>
          <w:tcPr>
            <w:tcW w:w="3402" w:type="dxa"/>
            <w:shd w:val="clear" w:color="auto" w:fill="FFFFFF"/>
          </w:tcPr>
          <w:p w:rsidR="006803B1" w:rsidRPr="00212951" w:rsidRDefault="006803B1" w:rsidP="00D53E7C">
            <w:pPr>
              <w:pStyle w:val="T2BaseArray"/>
              <w:ind w:left="0" w:firstLine="0"/>
              <w:rPr>
                <w:rFonts w:ascii="Arial" w:hAnsi="Arial" w:cs="Arial"/>
              </w:rPr>
            </w:pPr>
            <w:r w:rsidRPr="00212951">
              <w:rPr>
                <w:rFonts w:ascii="Arial" w:hAnsi="Arial" w:cs="Arial"/>
              </w:rPr>
              <w:t>Name of the market specific attribute</w:t>
            </w:r>
            <w:r>
              <w:rPr>
                <w:rFonts w:ascii="Arial" w:hAnsi="Arial" w:cs="Arial"/>
              </w:rPr>
              <w:t>.</w:t>
            </w:r>
          </w:p>
        </w:tc>
        <w:tc>
          <w:tcPr>
            <w:tcW w:w="2551" w:type="dxa"/>
            <w:shd w:val="clear" w:color="auto" w:fill="FFFFFF"/>
          </w:tcPr>
          <w:p w:rsidR="006803B1" w:rsidRPr="00285F7E" w:rsidRDefault="006803B1" w:rsidP="00D53E7C">
            <w:pPr>
              <w:pStyle w:val="T2BaseArray"/>
              <w:rPr>
                <w:rFonts w:ascii="Arial" w:hAnsi="Arial" w:cs="Arial"/>
              </w:rPr>
            </w:pPr>
          </w:p>
        </w:tc>
        <w:tc>
          <w:tcPr>
            <w:tcW w:w="677" w:type="dxa"/>
            <w:shd w:val="clear" w:color="auto" w:fill="FFFFFF"/>
          </w:tcPr>
          <w:p w:rsidR="006803B1" w:rsidRPr="00285F7E" w:rsidRDefault="006803B1" w:rsidP="00D53E7C">
            <w:pPr>
              <w:pStyle w:val="T2BaseArray"/>
              <w:ind w:left="0" w:firstLine="0"/>
              <w:rPr>
                <w:rFonts w:ascii="Arial" w:hAnsi="Arial" w:cs="Arial"/>
              </w:rPr>
            </w:pPr>
          </w:p>
        </w:tc>
        <w:tc>
          <w:tcPr>
            <w:tcW w:w="678"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1..1</w:t>
            </w:r>
          </w:p>
        </w:tc>
      </w:tr>
      <w:tr w:rsidR="006803B1" w:rsidRPr="00285F7E" w:rsidTr="003904BF">
        <w:tc>
          <w:tcPr>
            <w:tcW w:w="534" w:type="dxa"/>
            <w:shd w:val="clear" w:color="auto" w:fill="FFFFFF"/>
          </w:tcPr>
          <w:p w:rsidR="006803B1" w:rsidRDefault="006803B1" w:rsidP="00D53E7C">
            <w:pPr>
              <w:pStyle w:val="T2BaseArray"/>
              <w:ind w:left="0" w:firstLine="0"/>
              <w:rPr>
                <w:rFonts w:ascii="Arial" w:hAnsi="Arial" w:cs="Arial"/>
              </w:rPr>
            </w:pPr>
            <w:r>
              <w:rPr>
                <w:rFonts w:ascii="Arial" w:hAnsi="Arial" w:cs="Arial"/>
              </w:rPr>
              <w:lastRenderedPageBreak/>
              <w:t>16</w:t>
            </w:r>
          </w:p>
        </w:tc>
        <w:tc>
          <w:tcPr>
            <w:tcW w:w="567" w:type="dxa"/>
            <w:shd w:val="clear" w:color="auto" w:fill="FFFFFF"/>
          </w:tcPr>
          <w:p w:rsidR="006803B1" w:rsidRDefault="006803B1" w:rsidP="00D53E7C">
            <w:pPr>
              <w:pStyle w:val="T2BaseArray"/>
              <w:ind w:left="0" w:firstLine="0"/>
              <w:rPr>
                <w:rFonts w:ascii="Arial" w:hAnsi="Arial" w:cs="Arial"/>
              </w:rPr>
            </w:pPr>
            <w:r>
              <w:rPr>
                <w:rFonts w:ascii="Arial" w:hAnsi="Arial" w:cs="Arial"/>
              </w:rPr>
              <w:t>P</w:t>
            </w:r>
          </w:p>
        </w:tc>
        <w:tc>
          <w:tcPr>
            <w:tcW w:w="2693" w:type="dxa"/>
            <w:shd w:val="clear" w:color="auto" w:fill="FFFFFF"/>
          </w:tcPr>
          <w:p w:rsidR="006803B1" w:rsidRPr="00212951" w:rsidRDefault="006803B1" w:rsidP="00871D3E">
            <w:pPr>
              <w:pStyle w:val="T2BaseArray"/>
              <w:ind w:left="0" w:firstLine="0"/>
              <w:jc w:val="left"/>
              <w:rPr>
                <w:rFonts w:ascii="Arial" w:hAnsi="Arial" w:cs="Arial"/>
              </w:rPr>
            </w:pPr>
            <w:r w:rsidRPr="00212951">
              <w:rPr>
                <w:rFonts w:ascii="Arial" w:hAnsi="Arial" w:cs="Arial"/>
              </w:rPr>
              <w:t xml:space="preserve">Market-Specific </w:t>
            </w:r>
            <w:r>
              <w:rPr>
                <w:rFonts w:ascii="Arial" w:hAnsi="Arial" w:cs="Arial"/>
              </w:rPr>
              <w:t xml:space="preserve">Security </w:t>
            </w:r>
            <w:r w:rsidRPr="00212951">
              <w:rPr>
                <w:rFonts w:ascii="Arial" w:hAnsi="Arial" w:cs="Arial"/>
              </w:rPr>
              <w:t>Attribute Value</w:t>
            </w:r>
          </w:p>
        </w:tc>
        <w:tc>
          <w:tcPr>
            <w:tcW w:w="2835" w:type="dxa"/>
            <w:shd w:val="clear" w:color="auto" w:fill="FFFFFF"/>
          </w:tcPr>
          <w:p w:rsidR="006803B1" w:rsidRPr="00212951" w:rsidRDefault="006803B1" w:rsidP="00D53E7C">
            <w:pPr>
              <w:pStyle w:val="T2BaseArray"/>
              <w:ind w:left="0" w:firstLine="0"/>
              <w:rPr>
                <w:rFonts w:ascii="Arial" w:hAnsi="Arial" w:cs="Arial"/>
              </w:rPr>
            </w:pPr>
            <w:r w:rsidRPr="00212951">
              <w:rPr>
                <w:rFonts w:ascii="Arial" w:hAnsi="Arial" w:cs="Arial"/>
              </w:rPr>
              <w:t>VARCHAR (350)</w:t>
            </w:r>
          </w:p>
        </w:tc>
        <w:tc>
          <w:tcPr>
            <w:tcW w:w="3402" w:type="dxa"/>
            <w:shd w:val="clear" w:color="auto" w:fill="FFFFFF"/>
          </w:tcPr>
          <w:p w:rsidR="006803B1" w:rsidRPr="00212951" w:rsidRDefault="006803B1" w:rsidP="00D53E7C">
            <w:pPr>
              <w:pStyle w:val="T2BaseArray"/>
              <w:ind w:left="0" w:firstLine="0"/>
              <w:rPr>
                <w:rFonts w:ascii="Arial" w:hAnsi="Arial" w:cs="Arial"/>
              </w:rPr>
            </w:pPr>
            <w:r w:rsidRPr="00212951">
              <w:rPr>
                <w:rFonts w:ascii="Arial" w:hAnsi="Arial" w:cs="Arial"/>
              </w:rPr>
              <w:t>Value of the market specific attribute</w:t>
            </w:r>
            <w:r>
              <w:rPr>
                <w:rFonts w:ascii="Arial" w:hAnsi="Arial" w:cs="Arial"/>
              </w:rPr>
              <w:t>.</w:t>
            </w:r>
          </w:p>
        </w:tc>
        <w:tc>
          <w:tcPr>
            <w:tcW w:w="2551" w:type="dxa"/>
            <w:shd w:val="clear" w:color="auto" w:fill="FFFFFF"/>
          </w:tcPr>
          <w:p w:rsidR="006803B1" w:rsidRPr="00285F7E" w:rsidRDefault="006803B1" w:rsidP="00D53E7C">
            <w:pPr>
              <w:pStyle w:val="T2BaseArray"/>
              <w:rPr>
                <w:rFonts w:ascii="Arial" w:hAnsi="Arial" w:cs="Arial"/>
              </w:rPr>
            </w:pPr>
          </w:p>
        </w:tc>
        <w:tc>
          <w:tcPr>
            <w:tcW w:w="677" w:type="dxa"/>
            <w:shd w:val="clear" w:color="auto" w:fill="FFFFFF"/>
          </w:tcPr>
          <w:p w:rsidR="006803B1" w:rsidRPr="00285F7E" w:rsidRDefault="006803B1" w:rsidP="00D53E7C">
            <w:pPr>
              <w:pStyle w:val="T2BaseArray"/>
              <w:ind w:left="0" w:firstLine="0"/>
              <w:rPr>
                <w:rFonts w:ascii="Arial" w:hAnsi="Arial" w:cs="Arial"/>
              </w:rPr>
            </w:pPr>
          </w:p>
        </w:tc>
        <w:tc>
          <w:tcPr>
            <w:tcW w:w="678"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1..1</w:t>
            </w:r>
          </w:p>
        </w:tc>
      </w:tr>
      <w:tr w:rsidR="006803B1" w:rsidRPr="00285F7E" w:rsidTr="003904BF">
        <w:tc>
          <w:tcPr>
            <w:tcW w:w="10031" w:type="dxa"/>
            <w:gridSpan w:val="5"/>
            <w:shd w:val="clear" w:color="auto" w:fill="F2F2F2"/>
          </w:tcPr>
          <w:p w:rsidR="006803B1" w:rsidRPr="00285F7E" w:rsidRDefault="006803B1" w:rsidP="00D53E7C">
            <w:pPr>
              <w:pStyle w:val="T2BaseArray"/>
              <w:rPr>
                <w:rFonts w:ascii="Arial" w:hAnsi="Arial" w:cs="Arial"/>
              </w:rPr>
            </w:pPr>
            <w:r>
              <w:rPr>
                <w:rFonts w:ascii="Arial" w:hAnsi="Arial" w:cs="Arial"/>
              </w:rPr>
              <w:t>Group “Security Restriction”</w:t>
            </w:r>
          </w:p>
        </w:tc>
        <w:tc>
          <w:tcPr>
            <w:tcW w:w="2551" w:type="dxa"/>
            <w:shd w:val="clear" w:color="auto" w:fill="F2F2F2"/>
          </w:tcPr>
          <w:p w:rsidR="006803B1" w:rsidRPr="00285F7E" w:rsidRDefault="006803B1" w:rsidP="00D53E7C">
            <w:pPr>
              <w:pStyle w:val="T2BaseArray"/>
              <w:rPr>
                <w:rFonts w:ascii="Arial" w:hAnsi="Arial" w:cs="Arial"/>
              </w:rPr>
            </w:pPr>
          </w:p>
        </w:tc>
        <w:tc>
          <w:tcPr>
            <w:tcW w:w="677" w:type="dxa"/>
            <w:shd w:val="clear" w:color="auto" w:fill="F2F2F2"/>
          </w:tcPr>
          <w:p w:rsidR="006803B1" w:rsidRPr="00285F7E" w:rsidRDefault="006803B1" w:rsidP="00D53E7C">
            <w:pPr>
              <w:pStyle w:val="T2BaseArray"/>
              <w:ind w:left="0" w:firstLine="0"/>
              <w:rPr>
                <w:rFonts w:ascii="Arial" w:hAnsi="Arial" w:cs="Arial"/>
              </w:rPr>
            </w:pPr>
            <w:r>
              <w:rPr>
                <w:rFonts w:ascii="Arial" w:hAnsi="Arial" w:cs="Arial"/>
              </w:rPr>
              <w:t>0..10</w:t>
            </w:r>
          </w:p>
        </w:tc>
        <w:tc>
          <w:tcPr>
            <w:tcW w:w="678" w:type="dxa"/>
            <w:shd w:val="clear" w:color="auto" w:fill="F2F2F2"/>
          </w:tcPr>
          <w:p w:rsidR="006803B1" w:rsidRPr="00285F7E" w:rsidRDefault="006803B1" w:rsidP="00D53E7C">
            <w:pPr>
              <w:pStyle w:val="T2BaseArray"/>
              <w:ind w:left="0" w:firstLine="0"/>
              <w:rPr>
                <w:rFonts w:ascii="Arial" w:hAnsi="Arial" w:cs="Arial"/>
              </w:rPr>
            </w:pPr>
          </w:p>
        </w:tc>
      </w:tr>
      <w:tr w:rsidR="006803B1" w:rsidRPr="00285F7E" w:rsidTr="003904BF">
        <w:tc>
          <w:tcPr>
            <w:tcW w:w="534" w:type="dxa"/>
            <w:shd w:val="clear" w:color="auto" w:fill="FFFFFF"/>
          </w:tcPr>
          <w:p w:rsidR="006803B1" w:rsidRDefault="006803B1" w:rsidP="00D53E7C">
            <w:pPr>
              <w:pStyle w:val="T2BaseArray"/>
              <w:ind w:left="0" w:firstLine="0"/>
              <w:rPr>
                <w:rFonts w:ascii="Arial" w:hAnsi="Arial" w:cs="Arial"/>
              </w:rPr>
            </w:pPr>
            <w:r>
              <w:rPr>
                <w:rFonts w:ascii="Arial" w:hAnsi="Arial" w:cs="Arial"/>
              </w:rPr>
              <w:t>17</w:t>
            </w:r>
          </w:p>
        </w:tc>
        <w:tc>
          <w:tcPr>
            <w:tcW w:w="567" w:type="dxa"/>
            <w:shd w:val="clear" w:color="auto" w:fill="FFFFFF"/>
          </w:tcPr>
          <w:p w:rsidR="006803B1" w:rsidRDefault="006803B1" w:rsidP="00D53E7C">
            <w:pPr>
              <w:pStyle w:val="T2BaseArray"/>
              <w:ind w:left="0" w:firstLine="0"/>
              <w:rPr>
                <w:rFonts w:ascii="Arial" w:hAnsi="Arial" w:cs="Arial"/>
              </w:rPr>
            </w:pPr>
            <w:r>
              <w:rPr>
                <w:rFonts w:ascii="Arial" w:hAnsi="Arial" w:cs="Arial"/>
              </w:rPr>
              <w:t>Q</w:t>
            </w:r>
          </w:p>
        </w:tc>
        <w:tc>
          <w:tcPr>
            <w:tcW w:w="2693"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Restriction Type</w:t>
            </w:r>
          </w:p>
        </w:tc>
        <w:tc>
          <w:tcPr>
            <w:tcW w:w="2835" w:type="dxa"/>
            <w:shd w:val="clear" w:color="auto" w:fill="FFFFFF"/>
          </w:tcPr>
          <w:p w:rsidR="006803B1" w:rsidRPr="00285F7E" w:rsidRDefault="006803B1" w:rsidP="00983F0C">
            <w:pPr>
              <w:pStyle w:val="T2BaseArray"/>
              <w:ind w:left="0" w:firstLine="0"/>
              <w:rPr>
                <w:rFonts w:ascii="Arial" w:hAnsi="Arial" w:cs="Arial"/>
              </w:rPr>
            </w:pPr>
            <w:r w:rsidRPr="00285F7E">
              <w:rPr>
                <w:rFonts w:ascii="Arial" w:hAnsi="Arial" w:cs="Arial"/>
              </w:rPr>
              <w:t>CHAR (</w:t>
            </w:r>
            <w:r>
              <w:rPr>
                <w:rFonts w:ascii="Arial" w:hAnsi="Arial" w:cs="Arial"/>
              </w:rPr>
              <w:t>4</w:t>
            </w:r>
            <w:r w:rsidRPr="00285F7E">
              <w:rPr>
                <w:rFonts w:ascii="Arial" w:hAnsi="Arial" w:cs="Arial"/>
              </w:rPr>
              <w:t>)</w:t>
            </w:r>
          </w:p>
        </w:tc>
        <w:tc>
          <w:tcPr>
            <w:tcW w:w="3402" w:type="dxa"/>
            <w:shd w:val="clear" w:color="auto" w:fill="FFFFFF"/>
          </w:tcPr>
          <w:p w:rsidR="006803B1" w:rsidRPr="00285F7E" w:rsidRDefault="006803B1" w:rsidP="00F51AA2">
            <w:pPr>
              <w:pStyle w:val="T2BaseArray"/>
              <w:ind w:left="0" w:firstLine="0"/>
              <w:rPr>
                <w:rFonts w:ascii="Arial" w:hAnsi="Arial" w:cs="Arial"/>
              </w:rPr>
            </w:pPr>
            <w:r>
              <w:rPr>
                <w:rFonts w:ascii="Arial" w:hAnsi="Arial" w:cs="Arial"/>
              </w:rPr>
              <w:t>R</w:t>
            </w:r>
            <w:r w:rsidRPr="00285F7E">
              <w:rPr>
                <w:rFonts w:ascii="Arial" w:hAnsi="Arial" w:cs="Arial"/>
              </w:rPr>
              <w:t>eason type applied to the security.</w:t>
            </w:r>
          </w:p>
        </w:tc>
        <w:tc>
          <w:tcPr>
            <w:tcW w:w="2551" w:type="dxa"/>
            <w:shd w:val="clear" w:color="auto" w:fill="FFFFFF"/>
          </w:tcPr>
          <w:p w:rsidR="006803B1" w:rsidRPr="00285F7E" w:rsidRDefault="006803B1" w:rsidP="00D53E7C">
            <w:pPr>
              <w:pStyle w:val="T2BaseArray"/>
              <w:rPr>
                <w:rFonts w:ascii="Arial" w:hAnsi="Arial" w:cs="Arial"/>
              </w:rPr>
            </w:pPr>
          </w:p>
        </w:tc>
        <w:tc>
          <w:tcPr>
            <w:tcW w:w="677" w:type="dxa"/>
            <w:shd w:val="clear" w:color="auto" w:fill="FFFFFF"/>
          </w:tcPr>
          <w:p w:rsidR="006803B1" w:rsidRPr="00285F7E" w:rsidRDefault="006803B1" w:rsidP="00D53E7C">
            <w:pPr>
              <w:pStyle w:val="T2BaseArray"/>
              <w:ind w:left="0" w:firstLine="0"/>
              <w:rPr>
                <w:rFonts w:ascii="Arial" w:hAnsi="Arial" w:cs="Arial"/>
              </w:rPr>
            </w:pPr>
          </w:p>
        </w:tc>
        <w:tc>
          <w:tcPr>
            <w:tcW w:w="678"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1..1</w:t>
            </w:r>
          </w:p>
        </w:tc>
      </w:tr>
      <w:tr w:rsidR="006803B1" w:rsidRPr="00285F7E" w:rsidTr="003904BF">
        <w:tc>
          <w:tcPr>
            <w:tcW w:w="534" w:type="dxa"/>
            <w:shd w:val="clear" w:color="auto" w:fill="FFFFFF"/>
          </w:tcPr>
          <w:p w:rsidR="006803B1" w:rsidRDefault="006803B1" w:rsidP="00D53E7C">
            <w:pPr>
              <w:pStyle w:val="T2BaseArray"/>
              <w:ind w:left="0" w:firstLine="0"/>
              <w:rPr>
                <w:rFonts w:ascii="Arial" w:hAnsi="Arial" w:cs="Arial"/>
              </w:rPr>
            </w:pPr>
            <w:r>
              <w:rPr>
                <w:rFonts w:ascii="Arial" w:hAnsi="Arial" w:cs="Arial"/>
              </w:rPr>
              <w:t>18</w:t>
            </w:r>
          </w:p>
        </w:tc>
        <w:tc>
          <w:tcPr>
            <w:tcW w:w="567" w:type="dxa"/>
            <w:shd w:val="clear" w:color="auto" w:fill="FFFFFF"/>
          </w:tcPr>
          <w:p w:rsidR="006803B1" w:rsidRDefault="006803B1" w:rsidP="00D53E7C">
            <w:pPr>
              <w:pStyle w:val="T2BaseArray"/>
              <w:ind w:left="0" w:firstLine="0"/>
              <w:rPr>
                <w:rFonts w:ascii="Arial" w:hAnsi="Arial" w:cs="Arial"/>
              </w:rPr>
            </w:pPr>
            <w:r>
              <w:rPr>
                <w:rFonts w:ascii="Arial" w:hAnsi="Arial" w:cs="Arial"/>
              </w:rPr>
              <w:t>R</w:t>
            </w:r>
          </w:p>
        </w:tc>
        <w:tc>
          <w:tcPr>
            <w:tcW w:w="2693"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Restriction Valid From Date</w:t>
            </w:r>
          </w:p>
        </w:tc>
        <w:tc>
          <w:tcPr>
            <w:tcW w:w="2835"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DATE</w:t>
            </w:r>
          </w:p>
        </w:tc>
        <w:tc>
          <w:tcPr>
            <w:tcW w:w="3402" w:type="dxa"/>
            <w:vMerge w:val="restart"/>
            <w:shd w:val="clear" w:color="auto" w:fill="FFFFFF"/>
          </w:tcPr>
          <w:p w:rsidR="006803B1" w:rsidRPr="00285F7E" w:rsidRDefault="006803B1" w:rsidP="00D335E0">
            <w:pPr>
              <w:pStyle w:val="T2BaseArray"/>
              <w:ind w:left="0" w:firstLine="0"/>
              <w:rPr>
                <w:rFonts w:ascii="Arial" w:hAnsi="Arial" w:cs="Arial"/>
              </w:rPr>
            </w:pPr>
            <w:r>
              <w:rPr>
                <w:rFonts w:ascii="Arial" w:hAnsi="Arial" w:cs="Arial"/>
              </w:rPr>
              <w:t xml:space="preserve">Valid from date and time of the security. </w:t>
            </w:r>
          </w:p>
        </w:tc>
        <w:tc>
          <w:tcPr>
            <w:tcW w:w="2551" w:type="dxa"/>
            <w:vMerge w:val="restart"/>
            <w:shd w:val="clear" w:color="auto" w:fill="FFFFFF"/>
          </w:tcPr>
          <w:p w:rsidR="006803B1" w:rsidRPr="00285F7E" w:rsidRDefault="006803B1" w:rsidP="00066B6E">
            <w:pPr>
              <w:pStyle w:val="T2BaseArray"/>
              <w:ind w:left="0" w:firstLine="0"/>
              <w:rPr>
                <w:rFonts w:ascii="Arial" w:hAnsi="Arial" w:cs="Arial"/>
              </w:rPr>
            </w:pPr>
            <w:r>
              <w:rPr>
                <w:rFonts w:ascii="Arial" w:hAnsi="Arial" w:cs="Arial"/>
              </w:rPr>
              <w:t>M</w:t>
            </w:r>
            <w:r w:rsidRPr="002E341A">
              <w:rPr>
                <w:rFonts w:ascii="Arial" w:hAnsi="Arial" w:cs="Arial"/>
              </w:rPr>
              <w:t>ust be equal or greater than the current date and time</w:t>
            </w:r>
            <w:r>
              <w:rPr>
                <w:rFonts w:ascii="Arial" w:hAnsi="Arial" w:cs="Arial"/>
              </w:rPr>
              <w:t>.</w:t>
            </w:r>
          </w:p>
        </w:tc>
        <w:tc>
          <w:tcPr>
            <w:tcW w:w="677" w:type="dxa"/>
            <w:vMerge w:val="restart"/>
            <w:shd w:val="clear" w:color="auto" w:fill="FFFFFF"/>
          </w:tcPr>
          <w:p w:rsidR="006803B1" w:rsidRPr="00285F7E" w:rsidRDefault="006803B1" w:rsidP="00D53E7C">
            <w:pPr>
              <w:pStyle w:val="T2BaseArray"/>
              <w:ind w:left="0" w:firstLine="0"/>
              <w:rPr>
                <w:rFonts w:ascii="Arial" w:hAnsi="Arial" w:cs="Arial"/>
              </w:rPr>
            </w:pPr>
          </w:p>
        </w:tc>
        <w:tc>
          <w:tcPr>
            <w:tcW w:w="678" w:type="dxa"/>
            <w:vMerge w:val="restart"/>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1..1</w:t>
            </w:r>
          </w:p>
          <w:p w:rsidR="006803B1" w:rsidRPr="00285F7E" w:rsidRDefault="006803B1" w:rsidP="006E7766">
            <w:pPr>
              <w:pStyle w:val="T2BaseArray"/>
              <w:ind w:left="0"/>
              <w:rPr>
                <w:rFonts w:ascii="Arial" w:hAnsi="Arial" w:cs="Arial"/>
              </w:rPr>
            </w:pPr>
          </w:p>
        </w:tc>
      </w:tr>
      <w:tr w:rsidR="006803B1" w:rsidRPr="00285F7E" w:rsidTr="003904BF">
        <w:tc>
          <w:tcPr>
            <w:tcW w:w="534" w:type="dxa"/>
            <w:shd w:val="clear" w:color="auto" w:fill="FFFFFF"/>
          </w:tcPr>
          <w:p w:rsidR="006803B1" w:rsidRDefault="006803B1" w:rsidP="00D53E7C">
            <w:pPr>
              <w:pStyle w:val="T2BaseArray"/>
              <w:ind w:left="0" w:firstLine="0"/>
              <w:rPr>
                <w:rFonts w:ascii="Arial" w:hAnsi="Arial" w:cs="Arial"/>
              </w:rPr>
            </w:pPr>
            <w:r>
              <w:rPr>
                <w:rFonts w:ascii="Arial" w:hAnsi="Arial" w:cs="Arial"/>
              </w:rPr>
              <w:t>19</w:t>
            </w:r>
          </w:p>
        </w:tc>
        <w:tc>
          <w:tcPr>
            <w:tcW w:w="567" w:type="dxa"/>
            <w:shd w:val="clear" w:color="auto" w:fill="FFFFFF"/>
          </w:tcPr>
          <w:p w:rsidR="006803B1" w:rsidRDefault="006803B1" w:rsidP="00D53E7C">
            <w:pPr>
              <w:pStyle w:val="T2BaseArray"/>
              <w:ind w:left="0" w:firstLine="0"/>
              <w:rPr>
                <w:rFonts w:ascii="Arial" w:hAnsi="Arial" w:cs="Arial"/>
              </w:rPr>
            </w:pPr>
            <w:r>
              <w:rPr>
                <w:rFonts w:ascii="Arial" w:hAnsi="Arial" w:cs="Arial"/>
              </w:rPr>
              <w:t>S</w:t>
            </w:r>
          </w:p>
        </w:tc>
        <w:tc>
          <w:tcPr>
            <w:tcW w:w="2693"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Restriction Valid From Time</w:t>
            </w:r>
          </w:p>
        </w:tc>
        <w:tc>
          <w:tcPr>
            <w:tcW w:w="2835" w:type="dxa"/>
            <w:shd w:val="clear" w:color="auto" w:fill="FFFFFF"/>
          </w:tcPr>
          <w:p w:rsidR="006803B1" w:rsidRPr="00285F7E" w:rsidRDefault="006803B1" w:rsidP="00D53E7C">
            <w:pPr>
              <w:pStyle w:val="T2BaseArray"/>
              <w:ind w:left="0" w:firstLine="0"/>
              <w:rPr>
                <w:rFonts w:ascii="Arial" w:hAnsi="Arial" w:cs="Arial"/>
              </w:rPr>
            </w:pPr>
            <w:r w:rsidRPr="00285F7E">
              <w:rPr>
                <w:rFonts w:ascii="Arial" w:hAnsi="Arial" w:cs="Arial"/>
              </w:rPr>
              <w:t>TIME</w:t>
            </w:r>
          </w:p>
        </w:tc>
        <w:tc>
          <w:tcPr>
            <w:tcW w:w="3402" w:type="dxa"/>
            <w:vMerge/>
            <w:shd w:val="clear" w:color="auto" w:fill="FFFFFF"/>
          </w:tcPr>
          <w:p w:rsidR="006803B1" w:rsidRPr="00285F7E" w:rsidRDefault="006803B1" w:rsidP="00D53E7C">
            <w:pPr>
              <w:pStyle w:val="T2BaseArray"/>
              <w:rPr>
                <w:rFonts w:ascii="Arial" w:hAnsi="Arial" w:cs="Arial"/>
              </w:rPr>
            </w:pPr>
          </w:p>
        </w:tc>
        <w:tc>
          <w:tcPr>
            <w:tcW w:w="2551" w:type="dxa"/>
            <w:vMerge/>
            <w:shd w:val="clear" w:color="auto" w:fill="FFFFFF"/>
          </w:tcPr>
          <w:p w:rsidR="006803B1" w:rsidRPr="00285F7E" w:rsidRDefault="006803B1" w:rsidP="00D53E7C">
            <w:pPr>
              <w:pStyle w:val="T2BaseArray"/>
              <w:rPr>
                <w:rFonts w:ascii="Arial" w:hAnsi="Arial" w:cs="Arial"/>
              </w:rPr>
            </w:pPr>
          </w:p>
        </w:tc>
        <w:tc>
          <w:tcPr>
            <w:tcW w:w="677" w:type="dxa"/>
            <w:vMerge/>
            <w:shd w:val="clear" w:color="auto" w:fill="FFFFFF"/>
          </w:tcPr>
          <w:p w:rsidR="006803B1" w:rsidRPr="00285F7E" w:rsidRDefault="006803B1" w:rsidP="00D53E7C">
            <w:pPr>
              <w:pStyle w:val="T2BaseArray"/>
              <w:ind w:left="0" w:firstLine="0"/>
              <w:rPr>
                <w:rFonts w:ascii="Arial" w:hAnsi="Arial" w:cs="Arial"/>
              </w:rPr>
            </w:pPr>
          </w:p>
        </w:tc>
        <w:tc>
          <w:tcPr>
            <w:tcW w:w="678" w:type="dxa"/>
            <w:vMerge/>
            <w:shd w:val="clear" w:color="auto" w:fill="FFFFFF"/>
          </w:tcPr>
          <w:p w:rsidR="006803B1" w:rsidRPr="00285F7E" w:rsidRDefault="006803B1" w:rsidP="00D53E7C">
            <w:pPr>
              <w:pStyle w:val="T2BaseArray"/>
              <w:ind w:left="0" w:firstLine="0"/>
              <w:rPr>
                <w:rFonts w:ascii="Arial" w:hAnsi="Arial" w:cs="Arial"/>
              </w:rPr>
            </w:pPr>
          </w:p>
        </w:tc>
      </w:tr>
      <w:tr w:rsidR="00D05C39" w:rsidRPr="00285F7E" w:rsidTr="003904BF">
        <w:trPr>
          <w:ins w:id="142" w:author="Author"/>
        </w:trPr>
        <w:tc>
          <w:tcPr>
            <w:tcW w:w="534" w:type="dxa"/>
            <w:shd w:val="clear" w:color="auto" w:fill="FFFFFF"/>
          </w:tcPr>
          <w:p w:rsidR="00D05C39" w:rsidRDefault="00D05C39" w:rsidP="00D05C39">
            <w:pPr>
              <w:pStyle w:val="T2BaseArray"/>
              <w:ind w:left="0" w:firstLine="0"/>
              <w:rPr>
                <w:ins w:id="143" w:author="Author"/>
                <w:rFonts w:ascii="Arial" w:hAnsi="Arial" w:cs="Arial"/>
              </w:rPr>
            </w:pPr>
            <w:commentRangeStart w:id="144"/>
            <w:commentRangeStart w:id="145"/>
            <w:ins w:id="146" w:author="Author">
              <w:r>
                <w:rPr>
                  <w:rFonts w:ascii="Arial" w:hAnsi="Arial" w:cs="Arial"/>
                </w:rPr>
                <w:t>20</w:t>
              </w:r>
            </w:ins>
          </w:p>
        </w:tc>
        <w:tc>
          <w:tcPr>
            <w:tcW w:w="567" w:type="dxa"/>
            <w:shd w:val="clear" w:color="auto" w:fill="FFFFFF"/>
          </w:tcPr>
          <w:p w:rsidR="00D05C39" w:rsidRDefault="00D05C39" w:rsidP="00D05C39">
            <w:pPr>
              <w:pStyle w:val="T2BaseArray"/>
              <w:ind w:left="0" w:firstLine="0"/>
              <w:rPr>
                <w:ins w:id="147" w:author="Author"/>
                <w:rFonts w:ascii="Arial" w:hAnsi="Arial" w:cs="Arial"/>
              </w:rPr>
            </w:pPr>
            <w:ins w:id="148" w:author="Author">
              <w:r>
                <w:rPr>
                  <w:rFonts w:ascii="Arial" w:hAnsi="Arial" w:cs="Arial"/>
                </w:rPr>
                <w:t>T</w:t>
              </w:r>
            </w:ins>
          </w:p>
        </w:tc>
        <w:tc>
          <w:tcPr>
            <w:tcW w:w="2693" w:type="dxa"/>
            <w:shd w:val="clear" w:color="auto" w:fill="FFFFFF"/>
          </w:tcPr>
          <w:p w:rsidR="00D05C39" w:rsidRPr="00285F7E" w:rsidRDefault="00D05C39" w:rsidP="00D05C39">
            <w:pPr>
              <w:pStyle w:val="T2BaseArray"/>
              <w:ind w:left="0" w:firstLine="0"/>
              <w:rPr>
                <w:ins w:id="149" w:author="Author"/>
                <w:rFonts w:ascii="Arial" w:hAnsi="Arial" w:cs="Arial"/>
              </w:rPr>
            </w:pPr>
            <w:ins w:id="150" w:author="Author">
              <w:r w:rsidRPr="00374DED">
                <w:rPr>
                  <w:rFonts w:ascii="Arial" w:hAnsi="Arial" w:cs="Arial"/>
                </w:rPr>
                <w:t xml:space="preserve">Restriction Valid </w:t>
              </w:r>
              <w:r>
                <w:rPr>
                  <w:rFonts w:ascii="Arial" w:hAnsi="Arial" w:cs="Arial"/>
                </w:rPr>
                <w:t xml:space="preserve">To </w:t>
              </w:r>
              <w:r w:rsidRPr="00374DED">
                <w:rPr>
                  <w:rFonts w:ascii="Arial" w:hAnsi="Arial" w:cs="Arial"/>
                </w:rPr>
                <w:t xml:space="preserve"> Date</w:t>
              </w:r>
            </w:ins>
          </w:p>
        </w:tc>
        <w:tc>
          <w:tcPr>
            <w:tcW w:w="2835" w:type="dxa"/>
            <w:shd w:val="clear" w:color="auto" w:fill="FFFFFF"/>
          </w:tcPr>
          <w:p w:rsidR="00D05C39" w:rsidRPr="00285F7E" w:rsidRDefault="00D05C39" w:rsidP="00D05C39">
            <w:pPr>
              <w:pStyle w:val="T2BaseArray"/>
              <w:ind w:left="0" w:firstLine="0"/>
              <w:rPr>
                <w:ins w:id="151" w:author="Author"/>
                <w:rFonts w:ascii="Arial" w:hAnsi="Arial" w:cs="Arial"/>
              </w:rPr>
            </w:pPr>
            <w:ins w:id="152" w:author="Author">
              <w:r w:rsidRPr="00374DED">
                <w:rPr>
                  <w:rFonts w:ascii="Arial" w:hAnsi="Arial" w:cs="Arial"/>
                </w:rPr>
                <w:t>DATE</w:t>
              </w:r>
            </w:ins>
          </w:p>
        </w:tc>
        <w:tc>
          <w:tcPr>
            <w:tcW w:w="3402" w:type="dxa"/>
            <w:vMerge w:val="restart"/>
            <w:shd w:val="clear" w:color="auto" w:fill="FFFFFF"/>
          </w:tcPr>
          <w:p w:rsidR="00D05C39" w:rsidRPr="00285F7E" w:rsidRDefault="00D05C39" w:rsidP="00D05C39">
            <w:pPr>
              <w:pStyle w:val="T2BaseArray"/>
              <w:rPr>
                <w:ins w:id="153" w:author="Author"/>
                <w:rFonts w:ascii="Arial" w:hAnsi="Arial" w:cs="Arial"/>
              </w:rPr>
            </w:pPr>
            <w:ins w:id="154" w:author="Author">
              <w:r w:rsidRPr="00374DED">
                <w:rPr>
                  <w:rFonts w:ascii="Arial" w:hAnsi="Arial" w:cs="Arial"/>
                </w:rPr>
                <w:t xml:space="preserve">Valid </w:t>
              </w:r>
              <w:r>
                <w:rPr>
                  <w:rFonts w:ascii="Arial" w:hAnsi="Arial" w:cs="Arial"/>
                </w:rPr>
                <w:t>to</w:t>
              </w:r>
              <w:r w:rsidRPr="00374DED">
                <w:rPr>
                  <w:rFonts w:ascii="Arial" w:hAnsi="Arial" w:cs="Arial"/>
                </w:rPr>
                <w:t xml:space="preserve"> date and time of the restriction.</w:t>
              </w:r>
            </w:ins>
          </w:p>
        </w:tc>
        <w:tc>
          <w:tcPr>
            <w:tcW w:w="2551" w:type="dxa"/>
            <w:vMerge w:val="restart"/>
            <w:shd w:val="clear" w:color="auto" w:fill="FFFFFF"/>
          </w:tcPr>
          <w:p w:rsidR="00D05C39" w:rsidRPr="00285F7E" w:rsidRDefault="00D05C39" w:rsidP="00D05C39">
            <w:pPr>
              <w:pStyle w:val="T2BaseArray"/>
              <w:rPr>
                <w:ins w:id="155" w:author="Author"/>
                <w:rFonts w:ascii="Arial" w:hAnsi="Arial" w:cs="Arial"/>
              </w:rPr>
            </w:pPr>
            <w:ins w:id="156" w:author="Author">
              <w:r w:rsidRPr="00374DED">
                <w:rPr>
                  <w:rFonts w:ascii="Arial" w:hAnsi="Arial" w:cs="Arial"/>
                </w:rPr>
                <w:t>Must be equal or greater than the</w:t>
              </w:r>
              <w:r>
                <w:rPr>
                  <w:rFonts w:ascii="Arial" w:hAnsi="Arial" w:cs="Arial"/>
                </w:rPr>
                <w:t xml:space="preserve"> valid from </w:t>
              </w:r>
              <w:proofErr w:type="gramStart"/>
              <w:r w:rsidRPr="00374DED">
                <w:rPr>
                  <w:rFonts w:ascii="Arial" w:hAnsi="Arial" w:cs="Arial"/>
                </w:rPr>
                <w:t>date</w:t>
              </w:r>
              <w:r>
                <w:rPr>
                  <w:rFonts w:ascii="Arial" w:hAnsi="Arial" w:cs="Arial"/>
                </w:rPr>
                <w:t xml:space="preserve"> </w:t>
              </w:r>
              <w:r w:rsidRPr="00374DED">
                <w:rPr>
                  <w:rFonts w:ascii="Arial" w:hAnsi="Arial" w:cs="Arial"/>
                </w:rPr>
                <w:t xml:space="preserve"> and</w:t>
              </w:r>
              <w:proofErr w:type="gramEnd"/>
              <w:r w:rsidRPr="00374DED">
                <w:rPr>
                  <w:rFonts w:ascii="Arial" w:hAnsi="Arial" w:cs="Arial"/>
                </w:rPr>
                <w:t xml:space="preserve"> time.</w:t>
              </w:r>
            </w:ins>
          </w:p>
        </w:tc>
        <w:tc>
          <w:tcPr>
            <w:tcW w:w="677" w:type="dxa"/>
            <w:shd w:val="clear" w:color="auto" w:fill="FFFFFF"/>
          </w:tcPr>
          <w:p w:rsidR="00D05C39" w:rsidRPr="00285F7E" w:rsidRDefault="00D05C39" w:rsidP="00D05C39">
            <w:pPr>
              <w:pStyle w:val="T2BaseArray"/>
              <w:ind w:left="0" w:firstLine="0"/>
              <w:rPr>
                <w:ins w:id="157" w:author="Author"/>
                <w:rFonts w:ascii="Arial" w:hAnsi="Arial" w:cs="Arial"/>
              </w:rPr>
            </w:pPr>
          </w:p>
        </w:tc>
        <w:tc>
          <w:tcPr>
            <w:tcW w:w="678" w:type="dxa"/>
            <w:shd w:val="clear" w:color="auto" w:fill="FFFFFF"/>
          </w:tcPr>
          <w:p w:rsidR="00D05C39" w:rsidRPr="00374DED" w:rsidRDefault="00D05C39" w:rsidP="00D05C39">
            <w:pPr>
              <w:pStyle w:val="T2BaseArray"/>
              <w:ind w:left="0" w:firstLine="0"/>
              <w:jc w:val="left"/>
              <w:rPr>
                <w:ins w:id="158" w:author="Author"/>
                <w:rFonts w:ascii="Arial" w:hAnsi="Arial" w:cs="Arial"/>
              </w:rPr>
            </w:pPr>
            <w:ins w:id="159" w:author="Author">
              <w:r>
                <w:rPr>
                  <w:rFonts w:ascii="Arial" w:hAnsi="Arial" w:cs="Arial"/>
                </w:rPr>
                <w:t>0</w:t>
              </w:r>
              <w:r w:rsidRPr="00374DED">
                <w:rPr>
                  <w:rFonts w:ascii="Arial" w:hAnsi="Arial" w:cs="Arial"/>
                </w:rPr>
                <w:t>..1</w:t>
              </w:r>
            </w:ins>
          </w:p>
          <w:p w:rsidR="00D05C39" w:rsidRPr="00285F7E" w:rsidRDefault="00D05C39" w:rsidP="00D05C39">
            <w:pPr>
              <w:pStyle w:val="T2BaseArray"/>
              <w:ind w:left="0" w:firstLine="0"/>
              <w:rPr>
                <w:ins w:id="160" w:author="Author"/>
                <w:rFonts w:ascii="Arial" w:hAnsi="Arial" w:cs="Arial"/>
              </w:rPr>
            </w:pPr>
          </w:p>
        </w:tc>
      </w:tr>
      <w:tr w:rsidR="00D05C39" w:rsidRPr="00285F7E" w:rsidTr="003904BF">
        <w:trPr>
          <w:ins w:id="161" w:author="Author"/>
        </w:trPr>
        <w:tc>
          <w:tcPr>
            <w:tcW w:w="534" w:type="dxa"/>
            <w:shd w:val="clear" w:color="auto" w:fill="FFFFFF"/>
          </w:tcPr>
          <w:p w:rsidR="00D05C39" w:rsidRDefault="00D05C39" w:rsidP="00D05C39">
            <w:pPr>
              <w:pStyle w:val="T2BaseArray"/>
              <w:ind w:left="0" w:firstLine="0"/>
              <w:rPr>
                <w:ins w:id="162" w:author="Author"/>
                <w:rFonts w:ascii="Arial" w:hAnsi="Arial" w:cs="Arial"/>
              </w:rPr>
            </w:pPr>
            <w:ins w:id="163" w:author="Author">
              <w:r>
                <w:rPr>
                  <w:rFonts w:ascii="Arial" w:hAnsi="Arial" w:cs="Arial"/>
                </w:rPr>
                <w:t>21</w:t>
              </w:r>
            </w:ins>
          </w:p>
        </w:tc>
        <w:tc>
          <w:tcPr>
            <w:tcW w:w="567" w:type="dxa"/>
            <w:shd w:val="clear" w:color="auto" w:fill="FFFFFF"/>
          </w:tcPr>
          <w:p w:rsidR="00D05C39" w:rsidRDefault="00D05C39" w:rsidP="00D05C39">
            <w:pPr>
              <w:pStyle w:val="T2BaseArray"/>
              <w:ind w:left="0" w:firstLine="0"/>
              <w:rPr>
                <w:ins w:id="164" w:author="Author"/>
                <w:rFonts w:ascii="Arial" w:hAnsi="Arial" w:cs="Arial"/>
              </w:rPr>
            </w:pPr>
            <w:ins w:id="165" w:author="Author">
              <w:r>
                <w:rPr>
                  <w:rFonts w:ascii="Arial" w:hAnsi="Arial" w:cs="Arial"/>
                </w:rPr>
                <w:t>U</w:t>
              </w:r>
            </w:ins>
          </w:p>
        </w:tc>
        <w:tc>
          <w:tcPr>
            <w:tcW w:w="2693" w:type="dxa"/>
            <w:shd w:val="clear" w:color="auto" w:fill="FFFFFF"/>
          </w:tcPr>
          <w:p w:rsidR="00D05C39" w:rsidRPr="00285F7E" w:rsidRDefault="00D05C39" w:rsidP="00D05C39">
            <w:pPr>
              <w:pStyle w:val="T2BaseArray"/>
              <w:ind w:left="0" w:firstLine="0"/>
              <w:rPr>
                <w:ins w:id="166" w:author="Author"/>
                <w:rFonts w:ascii="Arial" w:hAnsi="Arial" w:cs="Arial"/>
              </w:rPr>
            </w:pPr>
            <w:ins w:id="167" w:author="Author">
              <w:r w:rsidRPr="00374DED">
                <w:rPr>
                  <w:rFonts w:ascii="Arial" w:hAnsi="Arial" w:cs="Arial"/>
                </w:rPr>
                <w:t xml:space="preserve">Restriction Valid </w:t>
              </w:r>
              <w:r>
                <w:rPr>
                  <w:rFonts w:ascii="Arial" w:hAnsi="Arial" w:cs="Arial"/>
                </w:rPr>
                <w:t>To</w:t>
              </w:r>
              <w:r w:rsidRPr="00374DED">
                <w:rPr>
                  <w:rFonts w:ascii="Arial" w:hAnsi="Arial" w:cs="Arial"/>
                </w:rPr>
                <w:t xml:space="preserve"> Time</w:t>
              </w:r>
            </w:ins>
          </w:p>
        </w:tc>
        <w:tc>
          <w:tcPr>
            <w:tcW w:w="2835" w:type="dxa"/>
            <w:shd w:val="clear" w:color="auto" w:fill="FFFFFF"/>
          </w:tcPr>
          <w:p w:rsidR="00D05C39" w:rsidRPr="00285F7E" w:rsidRDefault="00D05C39" w:rsidP="00D05C39">
            <w:pPr>
              <w:pStyle w:val="T2BaseArray"/>
              <w:ind w:left="0" w:firstLine="0"/>
              <w:rPr>
                <w:ins w:id="168" w:author="Author"/>
                <w:rFonts w:ascii="Arial" w:hAnsi="Arial" w:cs="Arial"/>
              </w:rPr>
            </w:pPr>
            <w:ins w:id="169" w:author="Author">
              <w:r w:rsidRPr="00374DED">
                <w:rPr>
                  <w:rFonts w:ascii="Arial" w:hAnsi="Arial" w:cs="Arial"/>
                </w:rPr>
                <w:t>TIME</w:t>
              </w:r>
            </w:ins>
          </w:p>
        </w:tc>
        <w:tc>
          <w:tcPr>
            <w:tcW w:w="3402" w:type="dxa"/>
            <w:vMerge/>
            <w:shd w:val="clear" w:color="auto" w:fill="FFFFFF"/>
          </w:tcPr>
          <w:p w:rsidR="00D05C39" w:rsidRPr="00285F7E" w:rsidRDefault="00D05C39" w:rsidP="00D05C39">
            <w:pPr>
              <w:pStyle w:val="T2BaseArray"/>
              <w:rPr>
                <w:ins w:id="170" w:author="Author"/>
                <w:rFonts w:ascii="Arial" w:hAnsi="Arial" w:cs="Arial"/>
              </w:rPr>
            </w:pPr>
          </w:p>
        </w:tc>
        <w:tc>
          <w:tcPr>
            <w:tcW w:w="2551" w:type="dxa"/>
            <w:vMerge/>
            <w:shd w:val="clear" w:color="auto" w:fill="FFFFFF"/>
          </w:tcPr>
          <w:p w:rsidR="00D05C39" w:rsidRPr="00285F7E" w:rsidRDefault="00D05C39" w:rsidP="00D05C39">
            <w:pPr>
              <w:pStyle w:val="T2BaseArray"/>
              <w:rPr>
                <w:ins w:id="171" w:author="Author"/>
                <w:rFonts w:ascii="Arial" w:hAnsi="Arial" w:cs="Arial"/>
              </w:rPr>
            </w:pPr>
          </w:p>
        </w:tc>
        <w:commentRangeEnd w:id="144"/>
        <w:tc>
          <w:tcPr>
            <w:tcW w:w="677" w:type="dxa"/>
            <w:shd w:val="clear" w:color="auto" w:fill="FFFFFF"/>
          </w:tcPr>
          <w:p w:rsidR="00D05C39" w:rsidRPr="00285F7E" w:rsidRDefault="00D05C39" w:rsidP="00D05C39">
            <w:pPr>
              <w:pStyle w:val="T2BaseArray"/>
              <w:ind w:left="0" w:firstLine="0"/>
              <w:rPr>
                <w:ins w:id="172" w:author="Author"/>
                <w:rFonts w:ascii="Arial" w:hAnsi="Arial" w:cs="Arial"/>
              </w:rPr>
            </w:pPr>
            <w:ins w:id="173" w:author="Author">
              <w:r>
                <w:rPr>
                  <w:rStyle w:val="CommentReference"/>
                  <w:rFonts w:ascii="Times New Roman" w:hAnsi="Times New Roman"/>
                  <w:lang w:val="fr-FR"/>
                </w:rPr>
                <w:commentReference w:id="144"/>
              </w:r>
              <w:commentRangeEnd w:id="145"/>
              <w:r>
                <w:rPr>
                  <w:rStyle w:val="CommentReference"/>
                  <w:rFonts w:ascii="Times New Roman" w:hAnsi="Times New Roman"/>
                  <w:lang w:val="fr-FR"/>
                </w:rPr>
                <w:commentReference w:id="145"/>
              </w:r>
            </w:ins>
          </w:p>
        </w:tc>
        <w:tc>
          <w:tcPr>
            <w:tcW w:w="678" w:type="dxa"/>
            <w:shd w:val="clear" w:color="auto" w:fill="FFFFFF"/>
          </w:tcPr>
          <w:p w:rsidR="00D05C39" w:rsidRPr="00285F7E" w:rsidRDefault="00D05C39" w:rsidP="00D05C39">
            <w:pPr>
              <w:pStyle w:val="T2BaseArray"/>
              <w:ind w:left="0" w:firstLine="0"/>
              <w:rPr>
                <w:ins w:id="174" w:author="Author"/>
                <w:rFonts w:ascii="Arial" w:hAnsi="Arial" w:cs="Arial"/>
              </w:rPr>
            </w:pPr>
          </w:p>
        </w:tc>
      </w:tr>
    </w:tbl>
    <w:p w:rsidR="006803B1" w:rsidRPr="002318F1" w:rsidRDefault="006803B1" w:rsidP="00174AC2">
      <w:pPr>
        <w:rPr>
          <w:rFonts w:ascii="Arial" w:hAnsi="Arial" w:cs="Arial"/>
          <w:color w:val="000000"/>
          <w:szCs w:val="22"/>
          <w:lang w:val="en-GB"/>
        </w:rPr>
      </w:pPr>
      <w:r>
        <w:rPr>
          <w:rFonts w:ascii="Arial" w:hAnsi="Arial" w:cs="Arial"/>
          <w:color w:val="000000"/>
          <w:szCs w:val="22"/>
          <w:lang w:val="en-GB"/>
        </w:rPr>
        <w:tab/>
      </w:r>
    </w:p>
    <w:p w:rsidR="006803B1" w:rsidRPr="002318F1" w:rsidRDefault="006803B1" w:rsidP="00174AC2">
      <w:pPr>
        <w:rPr>
          <w:rFonts w:ascii="Arial" w:hAnsi="Arial" w:cs="Arial"/>
          <w:color w:val="000000"/>
          <w:szCs w:val="22"/>
          <w:lang w:val="en-GB"/>
        </w:rPr>
      </w:pPr>
    </w:p>
    <w:p w:rsidR="006803B1" w:rsidRPr="002318F1" w:rsidRDefault="006803B1" w:rsidP="008A4CBB">
      <w:pPr>
        <w:rPr>
          <w:rFonts w:ascii="Arial" w:hAnsi="Arial" w:cs="Arial"/>
          <w:color w:val="000000"/>
          <w:szCs w:val="22"/>
          <w:lang w:val="en-GB"/>
        </w:rPr>
      </w:pPr>
    </w:p>
    <w:p w:rsidR="006803B1" w:rsidRDefault="006803B1" w:rsidP="008A4CBB">
      <w:pPr>
        <w:pStyle w:val="Heading4"/>
      </w:pPr>
      <w:bookmarkStart w:id="175" w:name="_Toc385494934"/>
      <w:r>
        <w:t>Securities Market Specific Attributes - New</w:t>
      </w:r>
      <w:bookmarkEnd w:id="175"/>
      <w:r w:rsidRPr="002318F1">
        <w:t xml:space="preserve"> </w:t>
      </w:r>
    </w:p>
    <w:p w:rsidR="006803B1" w:rsidRDefault="006803B1" w:rsidP="00DE32BA">
      <w:pPr>
        <w:pStyle w:val="ListParagraph"/>
        <w:numPr>
          <w:ilvl w:val="0"/>
          <w:numId w:val="14"/>
        </w:numPr>
        <w:rPr>
          <w:rFonts w:ascii="Arial" w:hAnsi="Arial" w:cs="Arial"/>
          <w:lang w:val="en-GB"/>
        </w:rPr>
        <w:pPrChange w:id="176" w:author="Author">
          <w:pPr>
            <w:pStyle w:val="ListParagraph"/>
            <w:numPr>
              <w:numId w:val="15"/>
            </w:numPr>
            <w:tabs>
              <w:tab w:val="num" w:pos="360"/>
            </w:tabs>
            <w:ind w:left="360" w:hanging="360"/>
          </w:pPr>
        </w:pPrChange>
      </w:pPr>
      <w:r w:rsidRPr="00D813B1">
        <w:rPr>
          <w:rFonts w:ascii="Arial" w:hAnsi="Arial" w:cs="Arial"/>
          <w:lang w:val="en-GB"/>
        </w:rPr>
        <w:t>Record Type: “</w:t>
      </w:r>
      <w:r>
        <w:rPr>
          <w:rFonts w:ascii="Arial" w:hAnsi="Arial" w:cs="Arial"/>
          <w:lang w:val="en-GB"/>
        </w:rPr>
        <w:t>Securities Market Specific Attribute</w:t>
      </w:r>
      <w:r w:rsidRPr="00D813B1">
        <w:rPr>
          <w:rFonts w:ascii="Arial" w:hAnsi="Arial" w:cs="Arial"/>
          <w:lang w:val="en-GB"/>
        </w:rPr>
        <w:t>”</w:t>
      </w:r>
    </w:p>
    <w:p w:rsidR="006803B1" w:rsidRDefault="006803B1" w:rsidP="008A4CBB">
      <w:pPr>
        <w:pStyle w:val="T2BaseArray"/>
        <w:ind w:left="0" w:firstLine="0"/>
        <w:jc w:val="left"/>
        <w:rPr>
          <w:rFonts w:ascii="Arial" w:hAnsi="Arial" w:cs="Arial"/>
          <w:sz w:val="22"/>
          <w:szCs w:val="22"/>
        </w:rPr>
      </w:pPr>
      <w:r>
        <w:rPr>
          <w:rFonts w:ascii="Arial" w:hAnsi="Arial" w:cs="Arial"/>
          <w:sz w:val="22"/>
          <w:szCs w:val="22"/>
        </w:rPr>
        <w:t>The record is used for two purposes:</w:t>
      </w:r>
    </w:p>
    <w:p w:rsidR="006803B1" w:rsidRPr="00B678E2" w:rsidRDefault="006803B1" w:rsidP="00DE32BA">
      <w:pPr>
        <w:pStyle w:val="T2BaseArray"/>
        <w:numPr>
          <w:ilvl w:val="0"/>
          <w:numId w:val="33"/>
        </w:numPr>
        <w:jc w:val="left"/>
        <w:pPrChange w:id="177" w:author="Author">
          <w:pPr>
            <w:pStyle w:val="T2BaseArray"/>
            <w:numPr>
              <w:numId w:val="41"/>
            </w:numPr>
            <w:tabs>
              <w:tab w:val="num" w:pos="360"/>
              <w:tab w:val="num" w:pos="720"/>
            </w:tabs>
            <w:ind w:left="720" w:hanging="720"/>
            <w:jc w:val="left"/>
          </w:pPr>
        </w:pPrChange>
      </w:pPr>
      <w:r>
        <w:rPr>
          <w:rFonts w:ascii="Arial" w:hAnsi="Arial" w:cs="Arial"/>
          <w:sz w:val="22"/>
          <w:szCs w:val="22"/>
        </w:rPr>
        <w:t>to let Security Maintenance Entity create additional market specific attributes for an existing security</w:t>
      </w:r>
    </w:p>
    <w:p w:rsidR="006803B1" w:rsidRPr="002976F2" w:rsidRDefault="006803B1" w:rsidP="00DE32BA">
      <w:pPr>
        <w:pStyle w:val="T2BaseArray"/>
        <w:numPr>
          <w:ilvl w:val="0"/>
          <w:numId w:val="33"/>
        </w:numPr>
        <w:jc w:val="left"/>
        <w:pPrChange w:id="178" w:author="Author">
          <w:pPr>
            <w:pStyle w:val="T2BaseArray"/>
            <w:numPr>
              <w:numId w:val="41"/>
            </w:numPr>
            <w:tabs>
              <w:tab w:val="num" w:pos="360"/>
              <w:tab w:val="num" w:pos="720"/>
            </w:tabs>
            <w:ind w:left="720" w:hanging="720"/>
            <w:jc w:val="left"/>
          </w:pPr>
        </w:pPrChange>
      </w:pPr>
      <w:r>
        <w:rPr>
          <w:rFonts w:ascii="Arial" w:hAnsi="Arial" w:cs="Arial"/>
          <w:sz w:val="22"/>
          <w:szCs w:val="22"/>
        </w:rPr>
        <w:t>to let Investor CSDs create their own set of market specific attributes for an existing security</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ACT.5.2</w:t>
      </w:r>
    </w:p>
    <w:p w:rsidR="006803B1" w:rsidRDefault="006803B1" w:rsidP="002976F2">
      <w:pPr>
        <w:pStyle w:val="T2BaseArray"/>
        <w:jc w:val="left"/>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693"/>
        <w:gridCol w:w="2835"/>
        <w:gridCol w:w="3402"/>
        <w:gridCol w:w="2551"/>
        <w:gridCol w:w="677"/>
        <w:gridCol w:w="678"/>
      </w:tblGrid>
      <w:tr w:rsidR="006803B1" w:rsidRPr="002318F1" w:rsidTr="00BF7C55">
        <w:trPr>
          <w:cantSplit/>
          <w:trHeight w:val="1260"/>
        </w:trPr>
        <w:tc>
          <w:tcPr>
            <w:tcW w:w="534" w:type="dxa"/>
            <w:shd w:val="pct15" w:color="auto" w:fill="auto"/>
            <w:textDirection w:val="btLr"/>
          </w:tcPr>
          <w:p w:rsidR="006803B1" w:rsidRPr="00E126BE" w:rsidRDefault="006803B1" w:rsidP="00BF7C55">
            <w:pPr>
              <w:ind w:left="113" w:right="113"/>
              <w:jc w:val="center"/>
              <w:rPr>
                <w:rFonts w:ascii="Arial" w:hAnsi="Arial" w:cs="Arial"/>
                <w:b/>
                <w:sz w:val="18"/>
                <w:szCs w:val="18"/>
                <w:lang w:val="en-GB"/>
              </w:rPr>
            </w:pPr>
            <w:r w:rsidRPr="00E126BE">
              <w:rPr>
                <w:rFonts w:ascii="Arial" w:hAnsi="Arial" w:cs="Arial"/>
                <w:b/>
                <w:sz w:val="18"/>
                <w:szCs w:val="18"/>
                <w:lang w:val="en-GB"/>
              </w:rPr>
              <w:t>Flat file  column</w:t>
            </w:r>
          </w:p>
        </w:tc>
        <w:tc>
          <w:tcPr>
            <w:tcW w:w="567" w:type="dxa"/>
            <w:shd w:val="pct15" w:color="auto" w:fill="auto"/>
            <w:textDirection w:val="btLr"/>
          </w:tcPr>
          <w:p w:rsidR="006803B1" w:rsidRPr="00E126BE" w:rsidRDefault="006803B1" w:rsidP="00BF7C55">
            <w:pPr>
              <w:ind w:left="113" w:right="113"/>
              <w:jc w:val="center"/>
              <w:rPr>
                <w:rFonts w:ascii="Arial" w:hAnsi="Arial" w:cs="Arial"/>
                <w:b/>
                <w:sz w:val="18"/>
                <w:szCs w:val="18"/>
                <w:lang w:val="en-GB"/>
              </w:rPr>
            </w:pPr>
            <w:r w:rsidRPr="00E126BE">
              <w:rPr>
                <w:rFonts w:ascii="Arial" w:hAnsi="Arial" w:cs="Arial"/>
                <w:b/>
                <w:sz w:val="18"/>
                <w:szCs w:val="18"/>
                <w:lang w:val="en-GB"/>
              </w:rPr>
              <w:t>Excel Column</w:t>
            </w:r>
          </w:p>
        </w:tc>
        <w:tc>
          <w:tcPr>
            <w:tcW w:w="2693" w:type="dxa"/>
            <w:shd w:val="pct15" w:color="auto" w:fill="auto"/>
          </w:tcPr>
          <w:p w:rsidR="006803B1" w:rsidRPr="00E126BE" w:rsidRDefault="006803B1" w:rsidP="00BF7C55">
            <w:pPr>
              <w:pStyle w:val="T2BaseArray"/>
              <w:ind w:left="0" w:firstLine="0"/>
              <w:jc w:val="center"/>
              <w:rPr>
                <w:rFonts w:ascii="Arial" w:hAnsi="Arial" w:cs="Arial"/>
                <w:b/>
              </w:rPr>
            </w:pPr>
            <w:r w:rsidRPr="00E126BE">
              <w:rPr>
                <w:rFonts w:ascii="Arial" w:hAnsi="Arial" w:cs="Arial"/>
                <w:b/>
              </w:rPr>
              <w:t>Column Name</w:t>
            </w:r>
          </w:p>
        </w:tc>
        <w:tc>
          <w:tcPr>
            <w:tcW w:w="2835" w:type="dxa"/>
            <w:shd w:val="pct15" w:color="auto" w:fill="auto"/>
          </w:tcPr>
          <w:p w:rsidR="006803B1" w:rsidRPr="00E126BE" w:rsidRDefault="006803B1" w:rsidP="00BF7C55">
            <w:pPr>
              <w:pStyle w:val="T2BaseArray"/>
              <w:ind w:left="0" w:firstLine="0"/>
              <w:jc w:val="center"/>
              <w:rPr>
                <w:rFonts w:ascii="Arial" w:hAnsi="Arial" w:cs="Arial"/>
                <w:b/>
              </w:rPr>
            </w:pPr>
            <w:r w:rsidRPr="00E126BE">
              <w:rPr>
                <w:rFonts w:ascii="Arial" w:hAnsi="Arial" w:cs="Arial"/>
                <w:b/>
              </w:rPr>
              <w:t>Format</w:t>
            </w:r>
          </w:p>
        </w:tc>
        <w:tc>
          <w:tcPr>
            <w:tcW w:w="3402" w:type="dxa"/>
            <w:shd w:val="pct15" w:color="auto" w:fill="auto"/>
          </w:tcPr>
          <w:p w:rsidR="006803B1" w:rsidRPr="00E126BE" w:rsidRDefault="006803B1" w:rsidP="00BF7C55">
            <w:pPr>
              <w:pStyle w:val="T2BaseArray"/>
              <w:ind w:left="0" w:firstLine="0"/>
              <w:jc w:val="center"/>
              <w:rPr>
                <w:rFonts w:ascii="Arial" w:hAnsi="Arial" w:cs="Arial"/>
                <w:b/>
              </w:rPr>
            </w:pPr>
            <w:r w:rsidRPr="00E126BE">
              <w:rPr>
                <w:rFonts w:ascii="Arial" w:hAnsi="Arial" w:cs="Arial"/>
                <w:b/>
              </w:rPr>
              <w:t>Description</w:t>
            </w:r>
          </w:p>
        </w:tc>
        <w:tc>
          <w:tcPr>
            <w:tcW w:w="2551" w:type="dxa"/>
            <w:shd w:val="pct15" w:color="auto" w:fill="auto"/>
          </w:tcPr>
          <w:p w:rsidR="006803B1" w:rsidRPr="00E126BE" w:rsidRDefault="006803B1" w:rsidP="00BF7C55">
            <w:pPr>
              <w:pStyle w:val="T2BaseArray"/>
              <w:ind w:left="0" w:firstLine="0"/>
              <w:jc w:val="center"/>
              <w:rPr>
                <w:rFonts w:ascii="Arial" w:hAnsi="Arial" w:cs="Arial"/>
                <w:b/>
              </w:rPr>
            </w:pPr>
            <w:r>
              <w:rPr>
                <w:rFonts w:ascii="Arial" w:hAnsi="Arial" w:cs="Arial"/>
                <w:b/>
              </w:rPr>
              <w:t>Rules</w:t>
            </w:r>
          </w:p>
        </w:tc>
        <w:tc>
          <w:tcPr>
            <w:tcW w:w="677" w:type="dxa"/>
            <w:shd w:val="pct15" w:color="auto" w:fill="auto"/>
            <w:textDirection w:val="btLr"/>
          </w:tcPr>
          <w:p w:rsidR="006803B1" w:rsidRPr="00285F7E" w:rsidRDefault="006803B1" w:rsidP="00BF7C55">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pct15" w:color="auto" w:fill="auto"/>
            <w:textDirection w:val="btLr"/>
          </w:tcPr>
          <w:p w:rsidR="006803B1" w:rsidRPr="00285F7E" w:rsidRDefault="006803B1" w:rsidP="00BF7C55">
            <w:pPr>
              <w:pStyle w:val="T2BaseArray"/>
              <w:ind w:left="113" w:right="113" w:firstLine="0"/>
              <w:jc w:val="center"/>
              <w:rPr>
                <w:rFonts w:ascii="Arial" w:hAnsi="Arial" w:cs="Arial"/>
                <w:b/>
              </w:rPr>
            </w:pPr>
            <w:r>
              <w:rPr>
                <w:rFonts w:ascii="Arial" w:hAnsi="Arial" w:cs="Arial"/>
                <w:b/>
              </w:rPr>
              <w:t>Occurs per Group</w:t>
            </w:r>
          </w:p>
        </w:tc>
      </w:tr>
      <w:tr w:rsidR="006803B1" w:rsidRPr="002318F1" w:rsidTr="00BF7C55">
        <w:tc>
          <w:tcPr>
            <w:tcW w:w="534"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2</w:t>
            </w:r>
          </w:p>
        </w:tc>
        <w:tc>
          <w:tcPr>
            <w:tcW w:w="567"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B</w:t>
            </w:r>
          </w:p>
        </w:tc>
        <w:tc>
          <w:tcPr>
            <w:tcW w:w="2693"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Record Id</w:t>
            </w:r>
          </w:p>
        </w:tc>
        <w:tc>
          <w:tcPr>
            <w:tcW w:w="2835"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NUMERIC (10)</w:t>
            </w:r>
          </w:p>
        </w:tc>
        <w:tc>
          <w:tcPr>
            <w:tcW w:w="3402" w:type="dxa"/>
          </w:tcPr>
          <w:p w:rsidR="006803B1" w:rsidRPr="00212951" w:rsidRDefault="006803B1" w:rsidP="00BF7C55">
            <w:pPr>
              <w:pStyle w:val="T2BaseArray"/>
              <w:ind w:left="0" w:firstLine="0"/>
              <w:jc w:val="left"/>
              <w:rPr>
                <w:rFonts w:ascii="Arial" w:hAnsi="Arial" w:cs="Arial"/>
              </w:rPr>
            </w:pPr>
            <w:r w:rsidRPr="00212951">
              <w:rPr>
                <w:rFonts w:ascii="Arial" w:hAnsi="Arial" w:cs="Arial"/>
              </w:rPr>
              <w:t>Unique identifier of the record</w:t>
            </w:r>
            <w:r>
              <w:rPr>
                <w:rFonts w:ascii="Arial" w:hAnsi="Arial" w:cs="Arial"/>
              </w:rPr>
              <w:t>.</w:t>
            </w:r>
          </w:p>
        </w:tc>
        <w:tc>
          <w:tcPr>
            <w:tcW w:w="2551" w:type="dxa"/>
          </w:tcPr>
          <w:p w:rsidR="006803B1" w:rsidRPr="00212951" w:rsidRDefault="006803B1" w:rsidP="00BF7C55">
            <w:pPr>
              <w:pStyle w:val="T2BaseArray"/>
              <w:ind w:left="0" w:firstLine="0"/>
              <w:jc w:val="left"/>
              <w:rPr>
                <w:rFonts w:ascii="Arial" w:hAnsi="Arial" w:cs="Arial"/>
              </w:rPr>
            </w:pPr>
            <w:r>
              <w:rPr>
                <w:rFonts w:ascii="Arial" w:hAnsi="Arial" w:cs="Arial"/>
              </w:rPr>
              <w:t>Must occur in each line of the record.</w:t>
            </w:r>
          </w:p>
        </w:tc>
        <w:tc>
          <w:tcPr>
            <w:tcW w:w="677"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1..n</w:t>
            </w:r>
          </w:p>
        </w:tc>
        <w:tc>
          <w:tcPr>
            <w:tcW w:w="678" w:type="dxa"/>
          </w:tcPr>
          <w:p w:rsidR="006803B1" w:rsidRPr="00E126BE" w:rsidRDefault="006803B1" w:rsidP="00BF7C55">
            <w:pPr>
              <w:pStyle w:val="T2BaseArray"/>
              <w:ind w:left="0" w:firstLine="0"/>
              <w:jc w:val="left"/>
              <w:rPr>
                <w:rFonts w:ascii="Arial" w:hAnsi="Arial" w:cs="Arial"/>
              </w:rPr>
            </w:pPr>
          </w:p>
        </w:tc>
      </w:tr>
      <w:tr w:rsidR="006803B1" w:rsidRPr="002318F1" w:rsidTr="00BF7C55">
        <w:tc>
          <w:tcPr>
            <w:tcW w:w="10031" w:type="dxa"/>
            <w:gridSpan w:val="5"/>
            <w:shd w:val="clear" w:color="auto" w:fill="F2F2F2"/>
          </w:tcPr>
          <w:p w:rsidR="006803B1" w:rsidRPr="00212951" w:rsidRDefault="006803B1" w:rsidP="00BF7C55">
            <w:pPr>
              <w:pStyle w:val="T2BaseArray"/>
              <w:ind w:left="0" w:firstLine="0"/>
              <w:jc w:val="left"/>
              <w:rPr>
                <w:rFonts w:ascii="Arial" w:hAnsi="Arial" w:cs="Arial"/>
              </w:rPr>
            </w:pPr>
            <w:r>
              <w:rPr>
                <w:rFonts w:ascii="Arial" w:hAnsi="Arial" w:cs="Arial"/>
              </w:rPr>
              <w:t>Group “Security Identification”</w:t>
            </w:r>
          </w:p>
        </w:tc>
        <w:tc>
          <w:tcPr>
            <w:tcW w:w="2551" w:type="dxa"/>
            <w:shd w:val="clear" w:color="auto" w:fill="F2F2F2"/>
          </w:tcPr>
          <w:p w:rsidR="006803B1" w:rsidRDefault="006803B1" w:rsidP="00BF7C55">
            <w:pPr>
              <w:pStyle w:val="T2BaseArray"/>
              <w:ind w:left="0" w:firstLine="0"/>
              <w:jc w:val="left"/>
              <w:rPr>
                <w:rFonts w:ascii="Arial" w:hAnsi="Arial" w:cs="Arial"/>
              </w:rPr>
            </w:pPr>
          </w:p>
        </w:tc>
        <w:tc>
          <w:tcPr>
            <w:tcW w:w="677" w:type="dxa"/>
            <w:shd w:val="clear" w:color="auto" w:fill="F2F2F2"/>
          </w:tcPr>
          <w:p w:rsidR="006803B1" w:rsidRPr="00E126BE" w:rsidRDefault="006803B1" w:rsidP="00BF7C55">
            <w:pPr>
              <w:pStyle w:val="T2BaseArray"/>
              <w:ind w:left="0" w:firstLine="0"/>
              <w:jc w:val="left"/>
              <w:rPr>
                <w:rFonts w:ascii="Arial" w:hAnsi="Arial" w:cs="Arial"/>
              </w:rPr>
            </w:pPr>
            <w:r>
              <w:rPr>
                <w:rFonts w:ascii="Arial" w:hAnsi="Arial" w:cs="Arial"/>
              </w:rPr>
              <w:t>1..1</w:t>
            </w:r>
          </w:p>
        </w:tc>
        <w:tc>
          <w:tcPr>
            <w:tcW w:w="678" w:type="dxa"/>
            <w:shd w:val="clear" w:color="auto" w:fill="F2F2F2"/>
          </w:tcPr>
          <w:p w:rsidR="006803B1" w:rsidRPr="00E126BE" w:rsidRDefault="006803B1" w:rsidP="00BF7C55">
            <w:pPr>
              <w:pStyle w:val="T2BaseArray"/>
              <w:ind w:left="0" w:firstLine="0"/>
              <w:jc w:val="left"/>
              <w:rPr>
                <w:rFonts w:ascii="Arial" w:hAnsi="Arial" w:cs="Arial"/>
              </w:rPr>
            </w:pPr>
          </w:p>
        </w:tc>
      </w:tr>
      <w:tr w:rsidR="006803B1" w:rsidRPr="002318F1" w:rsidTr="00BF7C55">
        <w:tc>
          <w:tcPr>
            <w:tcW w:w="534"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lastRenderedPageBreak/>
              <w:t>3</w:t>
            </w:r>
          </w:p>
        </w:tc>
        <w:tc>
          <w:tcPr>
            <w:tcW w:w="567"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C</w:t>
            </w:r>
          </w:p>
        </w:tc>
        <w:tc>
          <w:tcPr>
            <w:tcW w:w="2693" w:type="dxa"/>
          </w:tcPr>
          <w:p w:rsidR="006803B1" w:rsidRPr="00E126BE" w:rsidRDefault="006803B1" w:rsidP="00BF7C55">
            <w:pPr>
              <w:pStyle w:val="T2BaseArray"/>
              <w:ind w:left="0" w:firstLine="0"/>
              <w:jc w:val="left"/>
              <w:rPr>
                <w:rFonts w:ascii="Arial" w:hAnsi="Arial" w:cs="Arial"/>
              </w:rPr>
            </w:pPr>
            <w:r w:rsidRPr="00285F7E">
              <w:rPr>
                <w:rFonts w:ascii="Arial" w:hAnsi="Arial" w:cs="Arial"/>
              </w:rPr>
              <w:t>ISIN</w:t>
            </w:r>
          </w:p>
        </w:tc>
        <w:tc>
          <w:tcPr>
            <w:tcW w:w="2835" w:type="dxa"/>
          </w:tcPr>
          <w:p w:rsidR="006803B1" w:rsidRPr="00E126BE" w:rsidRDefault="006803B1" w:rsidP="00BF7C55">
            <w:pPr>
              <w:pStyle w:val="T2BaseArray"/>
              <w:ind w:left="0" w:firstLine="0"/>
              <w:jc w:val="left"/>
              <w:rPr>
                <w:rFonts w:ascii="Arial" w:hAnsi="Arial" w:cs="Arial"/>
              </w:rPr>
            </w:pPr>
            <w:r w:rsidRPr="00285F7E">
              <w:rPr>
                <w:rFonts w:ascii="Arial" w:hAnsi="Arial" w:cs="Arial"/>
              </w:rPr>
              <w:t>CHAR (12)</w:t>
            </w:r>
          </w:p>
        </w:tc>
        <w:tc>
          <w:tcPr>
            <w:tcW w:w="3402" w:type="dxa"/>
          </w:tcPr>
          <w:p w:rsidR="006803B1" w:rsidRPr="00E126BE" w:rsidRDefault="006803B1" w:rsidP="00BF7C55">
            <w:pPr>
              <w:pStyle w:val="T2BaseArray"/>
              <w:ind w:left="0" w:firstLine="0"/>
              <w:jc w:val="left"/>
              <w:rPr>
                <w:rFonts w:ascii="Arial" w:hAnsi="Arial" w:cs="Arial"/>
              </w:rPr>
            </w:pPr>
            <w:r w:rsidRPr="00285F7E">
              <w:rPr>
                <w:rFonts w:ascii="Arial" w:hAnsi="Arial" w:cs="Arial"/>
              </w:rPr>
              <w:t>Actual value for the securities code, (the ISIN for the security)</w:t>
            </w:r>
            <w:r>
              <w:rPr>
                <w:rFonts w:ascii="Arial" w:hAnsi="Arial" w:cs="Arial"/>
              </w:rPr>
              <w:t>.</w:t>
            </w:r>
          </w:p>
        </w:tc>
        <w:tc>
          <w:tcPr>
            <w:tcW w:w="2551" w:type="dxa"/>
          </w:tcPr>
          <w:p w:rsidR="006803B1" w:rsidRPr="00E126BE" w:rsidRDefault="006803B1" w:rsidP="00BF7C55">
            <w:pPr>
              <w:pStyle w:val="T2BaseArray"/>
              <w:ind w:left="0" w:firstLine="0"/>
              <w:jc w:val="left"/>
              <w:rPr>
                <w:rFonts w:ascii="Arial" w:hAnsi="Arial" w:cs="Arial"/>
              </w:rPr>
            </w:pPr>
          </w:p>
        </w:tc>
        <w:tc>
          <w:tcPr>
            <w:tcW w:w="677" w:type="dxa"/>
          </w:tcPr>
          <w:p w:rsidR="006803B1" w:rsidRPr="00E126BE" w:rsidRDefault="006803B1" w:rsidP="00BF7C55">
            <w:pPr>
              <w:pStyle w:val="T2BaseArray"/>
              <w:ind w:left="0" w:firstLine="0"/>
              <w:jc w:val="left"/>
              <w:rPr>
                <w:rFonts w:ascii="Arial" w:hAnsi="Arial" w:cs="Arial"/>
              </w:rPr>
            </w:pPr>
          </w:p>
        </w:tc>
        <w:tc>
          <w:tcPr>
            <w:tcW w:w="678"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1..1</w:t>
            </w:r>
          </w:p>
        </w:tc>
      </w:tr>
      <w:tr w:rsidR="006803B1" w:rsidRPr="002318F1" w:rsidTr="00BF7C55">
        <w:tc>
          <w:tcPr>
            <w:tcW w:w="10031" w:type="dxa"/>
            <w:gridSpan w:val="5"/>
            <w:shd w:val="clear" w:color="auto" w:fill="F2F2F2"/>
          </w:tcPr>
          <w:p w:rsidR="006803B1" w:rsidRPr="00E126BE" w:rsidRDefault="006803B1" w:rsidP="00BF7C55">
            <w:pPr>
              <w:pStyle w:val="T2BaseArray"/>
              <w:ind w:left="0" w:firstLine="0"/>
              <w:rPr>
                <w:rFonts w:ascii="Arial" w:hAnsi="Arial" w:cs="Arial"/>
              </w:rPr>
            </w:pPr>
            <w:r w:rsidRPr="00E126BE">
              <w:rPr>
                <w:rFonts w:ascii="Arial" w:hAnsi="Arial" w:cs="Arial"/>
              </w:rPr>
              <w:t>Group “Market-Specific Attributes”</w:t>
            </w:r>
          </w:p>
        </w:tc>
        <w:tc>
          <w:tcPr>
            <w:tcW w:w="2551" w:type="dxa"/>
            <w:shd w:val="clear" w:color="auto" w:fill="F2F2F2"/>
          </w:tcPr>
          <w:p w:rsidR="006803B1" w:rsidRPr="00E126BE" w:rsidRDefault="006803B1" w:rsidP="00BF7C55">
            <w:pPr>
              <w:pStyle w:val="T2BaseArray"/>
              <w:ind w:left="0" w:firstLine="0"/>
              <w:jc w:val="left"/>
              <w:rPr>
                <w:rFonts w:ascii="Arial" w:hAnsi="Arial" w:cs="Arial"/>
              </w:rPr>
            </w:pPr>
          </w:p>
        </w:tc>
        <w:tc>
          <w:tcPr>
            <w:tcW w:w="677" w:type="dxa"/>
            <w:shd w:val="clear" w:color="auto" w:fill="F2F2F2"/>
          </w:tcPr>
          <w:p w:rsidR="006803B1" w:rsidRPr="00E126BE" w:rsidRDefault="006803B1" w:rsidP="00BF7C55">
            <w:pPr>
              <w:pStyle w:val="T2BaseArray"/>
              <w:ind w:left="0" w:firstLine="0"/>
              <w:jc w:val="left"/>
              <w:rPr>
                <w:rFonts w:ascii="Arial" w:hAnsi="Arial" w:cs="Arial"/>
              </w:rPr>
            </w:pPr>
            <w:r>
              <w:rPr>
                <w:rFonts w:ascii="Arial" w:hAnsi="Arial" w:cs="Arial"/>
              </w:rPr>
              <w:t>1</w:t>
            </w:r>
            <w:r w:rsidRPr="00E126BE">
              <w:rPr>
                <w:rFonts w:ascii="Arial" w:hAnsi="Arial" w:cs="Arial"/>
              </w:rPr>
              <w:t>..10</w:t>
            </w:r>
          </w:p>
        </w:tc>
        <w:tc>
          <w:tcPr>
            <w:tcW w:w="678" w:type="dxa"/>
            <w:shd w:val="clear" w:color="auto" w:fill="F2F2F2"/>
          </w:tcPr>
          <w:p w:rsidR="006803B1" w:rsidRPr="00E126BE" w:rsidRDefault="006803B1" w:rsidP="00BF7C55">
            <w:pPr>
              <w:pStyle w:val="T2BaseArray"/>
              <w:ind w:left="0" w:firstLine="0"/>
              <w:jc w:val="left"/>
              <w:rPr>
                <w:rFonts w:ascii="Arial" w:hAnsi="Arial" w:cs="Arial"/>
              </w:rPr>
            </w:pPr>
          </w:p>
        </w:tc>
      </w:tr>
      <w:tr w:rsidR="006803B1" w:rsidRPr="002318F1" w:rsidTr="00BF7C55">
        <w:tc>
          <w:tcPr>
            <w:tcW w:w="534" w:type="dxa"/>
          </w:tcPr>
          <w:p w:rsidR="006803B1" w:rsidRPr="00E126BE" w:rsidRDefault="006803B1" w:rsidP="00BF7C55">
            <w:pPr>
              <w:pStyle w:val="T2BaseArray"/>
              <w:ind w:left="0" w:firstLine="0"/>
              <w:jc w:val="left"/>
              <w:rPr>
                <w:rFonts w:ascii="Arial" w:hAnsi="Arial" w:cs="Arial"/>
              </w:rPr>
            </w:pPr>
            <w:r>
              <w:rPr>
                <w:rFonts w:ascii="Arial" w:hAnsi="Arial" w:cs="Arial"/>
              </w:rPr>
              <w:t>4</w:t>
            </w:r>
          </w:p>
        </w:tc>
        <w:tc>
          <w:tcPr>
            <w:tcW w:w="567" w:type="dxa"/>
          </w:tcPr>
          <w:p w:rsidR="006803B1" w:rsidRPr="00E126BE" w:rsidRDefault="006803B1" w:rsidP="00BF7C55">
            <w:pPr>
              <w:pStyle w:val="T2BaseArray"/>
              <w:ind w:left="0" w:firstLine="0"/>
              <w:jc w:val="left"/>
              <w:rPr>
                <w:rFonts w:ascii="Arial" w:hAnsi="Arial" w:cs="Arial"/>
              </w:rPr>
            </w:pPr>
            <w:r>
              <w:rPr>
                <w:rFonts w:ascii="Arial" w:hAnsi="Arial" w:cs="Arial"/>
              </w:rPr>
              <w:t>D</w:t>
            </w:r>
            <w:r>
              <w:rPr>
                <w:rFonts w:ascii="Arial" w:hAnsi="Arial" w:cs="Arial"/>
              </w:rPr>
              <w:tab/>
            </w:r>
          </w:p>
        </w:tc>
        <w:tc>
          <w:tcPr>
            <w:tcW w:w="2693"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 xml:space="preserve">Market-Specific </w:t>
            </w:r>
            <w:r>
              <w:rPr>
                <w:rFonts w:ascii="Arial" w:hAnsi="Arial" w:cs="Arial"/>
              </w:rPr>
              <w:t xml:space="preserve">Party </w:t>
            </w:r>
            <w:r w:rsidRPr="00E126BE">
              <w:rPr>
                <w:rFonts w:ascii="Arial" w:hAnsi="Arial" w:cs="Arial"/>
              </w:rPr>
              <w:t>Attribute Name</w:t>
            </w:r>
          </w:p>
        </w:tc>
        <w:tc>
          <w:tcPr>
            <w:tcW w:w="2835"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VARCHAR (35)</w:t>
            </w:r>
          </w:p>
        </w:tc>
        <w:tc>
          <w:tcPr>
            <w:tcW w:w="3402" w:type="dxa"/>
          </w:tcPr>
          <w:p w:rsidR="006803B1" w:rsidRDefault="006803B1" w:rsidP="00BF7C55">
            <w:pPr>
              <w:pStyle w:val="T2BaseArray"/>
              <w:ind w:left="0" w:firstLine="0"/>
              <w:jc w:val="left"/>
              <w:rPr>
                <w:rFonts w:ascii="Arial" w:hAnsi="Arial" w:cs="Arial"/>
              </w:rPr>
            </w:pPr>
            <w:r>
              <w:rPr>
                <w:rFonts w:ascii="Arial" w:hAnsi="Arial" w:cs="Arial"/>
              </w:rPr>
              <w:t>Name</w:t>
            </w:r>
            <w:r w:rsidRPr="00131A93">
              <w:rPr>
                <w:rFonts w:ascii="Arial" w:hAnsi="Arial" w:cs="Arial"/>
              </w:rPr>
              <w:t xml:space="preserve"> of the market specific attribute</w:t>
            </w:r>
            <w:r>
              <w:rPr>
                <w:rFonts w:ascii="Arial" w:hAnsi="Arial" w:cs="Arial"/>
              </w:rPr>
              <w:t>.</w:t>
            </w:r>
          </w:p>
        </w:tc>
        <w:tc>
          <w:tcPr>
            <w:tcW w:w="2551" w:type="dxa"/>
          </w:tcPr>
          <w:p w:rsidR="006803B1" w:rsidRPr="00E126BE" w:rsidRDefault="006803B1" w:rsidP="00BF7C55">
            <w:pPr>
              <w:pStyle w:val="T2BaseArray"/>
              <w:ind w:left="0" w:firstLine="0"/>
              <w:jc w:val="left"/>
              <w:rPr>
                <w:rFonts w:ascii="Arial" w:hAnsi="Arial" w:cs="Arial"/>
              </w:rPr>
            </w:pPr>
          </w:p>
        </w:tc>
        <w:tc>
          <w:tcPr>
            <w:tcW w:w="677" w:type="dxa"/>
          </w:tcPr>
          <w:p w:rsidR="006803B1" w:rsidRPr="00E126BE" w:rsidRDefault="006803B1" w:rsidP="00BF7C55">
            <w:pPr>
              <w:pStyle w:val="T2BaseArray"/>
              <w:ind w:left="0" w:firstLine="0"/>
              <w:jc w:val="left"/>
              <w:rPr>
                <w:rFonts w:ascii="Arial" w:hAnsi="Arial" w:cs="Arial"/>
              </w:rPr>
            </w:pPr>
          </w:p>
        </w:tc>
        <w:tc>
          <w:tcPr>
            <w:tcW w:w="678"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1..1</w:t>
            </w:r>
          </w:p>
        </w:tc>
      </w:tr>
      <w:tr w:rsidR="006803B1" w:rsidRPr="002318F1" w:rsidTr="00BF7C55">
        <w:tc>
          <w:tcPr>
            <w:tcW w:w="534" w:type="dxa"/>
          </w:tcPr>
          <w:p w:rsidR="006803B1" w:rsidRPr="00E126BE" w:rsidRDefault="006803B1" w:rsidP="00BF7C55">
            <w:pPr>
              <w:pStyle w:val="T2BaseArray"/>
              <w:ind w:left="0" w:firstLine="0"/>
              <w:jc w:val="left"/>
              <w:rPr>
                <w:rFonts w:ascii="Arial" w:hAnsi="Arial" w:cs="Arial"/>
              </w:rPr>
            </w:pPr>
            <w:r>
              <w:rPr>
                <w:rFonts w:ascii="Arial" w:hAnsi="Arial" w:cs="Arial"/>
              </w:rPr>
              <w:t>5</w:t>
            </w:r>
          </w:p>
        </w:tc>
        <w:tc>
          <w:tcPr>
            <w:tcW w:w="567" w:type="dxa"/>
          </w:tcPr>
          <w:p w:rsidR="006803B1" w:rsidRPr="00E126BE" w:rsidRDefault="006803B1" w:rsidP="00BF7C55">
            <w:pPr>
              <w:pStyle w:val="T2BaseArray"/>
              <w:ind w:left="0" w:firstLine="0"/>
              <w:jc w:val="left"/>
              <w:rPr>
                <w:rFonts w:ascii="Arial" w:hAnsi="Arial" w:cs="Arial"/>
              </w:rPr>
            </w:pPr>
            <w:r>
              <w:rPr>
                <w:rFonts w:ascii="Arial" w:hAnsi="Arial" w:cs="Arial"/>
              </w:rPr>
              <w:t>E</w:t>
            </w:r>
          </w:p>
        </w:tc>
        <w:tc>
          <w:tcPr>
            <w:tcW w:w="2693"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 xml:space="preserve">Market-Specific </w:t>
            </w:r>
            <w:r>
              <w:rPr>
                <w:rFonts w:ascii="Arial" w:hAnsi="Arial" w:cs="Arial"/>
              </w:rPr>
              <w:t xml:space="preserve">Party </w:t>
            </w:r>
            <w:r w:rsidRPr="00E126BE">
              <w:rPr>
                <w:rFonts w:ascii="Arial" w:hAnsi="Arial" w:cs="Arial"/>
              </w:rPr>
              <w:t>Attribute Value</w:t>
            </w:r>
          </w:p>
        </w:tc>
        <w:tc>
          <w:tcPr>
            <w:tcW w:w="2835"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VARCHAR (350)</w:t>
            </w:r>
          </w:p>
        </w:tc>
        <w:tc>
          <w:tcPr>
            <w:tcW w:w="3402" w:type="dxa"/>
          </w:tcPr>
          <w:p w:rsidR="006803B1" w:rsidRDefault="006803B1" w:rsidP="00BF7C55">
            <w:pPr>
              <w:pStyle w:val="T2BaseArray"/>
              <w:ind w:left="0" w:firstLine="0"/>
              <w:jc w:val="left"/>
              <w:rPr>
                <w:rFonts w:ascii="Arial" w:hAnsi="Arial" w:cs="Arial"/>
              </w:rPr>
            </w:pPr>
            <w:r>
              <w:rPr>
                <w:rFonts w:ascii="Arial" w:hAnsi="Arial" w:cs="Arial"/>
              </w:rPr>
              <w:t>V</w:t>
            </w:r>
            <w:r w:rsidRPr="00131A93">
              <w:rPr>
                <w:rFonts w:ascii="Arial" w:hAnsi="Arial" w:cs="Arial"/>
              </w:rPr>
              <w:t>alue of the market specific attribute</w:t>
            </w:r>
            <w:r>
              <w:rPr>
                <w:rFonts w:ascii="Arial" w:hAnsi="Arial" w:cs="Arial"/>
              </w:rPr>
              <w:t>.</w:t>
            </w:r>
          </w:p>
        </w:tc>
        <w:tc>
          <w:tcPr>
            <w:tcW w:w="2551" w:type="dxa"/>
          </w:tcPr>
          <w:p w:rsidR="006803B1" w:rsidRPr="00E126BE" w:rsidRDefault="006803B1" w:rsidP="00BF7C55">
            <w:pPr>
              <w:pStyle w:val="T2BaseArray"/>
              <w:ind w:left="0" w:firstLine="0"/>
              <w:jc w:val="left"/>
              <w:rPr>
                <w:rFonts w:ascii="Arial" w:hAnsi="Arial" w:cs="Arial"/>
              </w:rPr>
            </w:pPr>
          </w:p>
        </w:tc>
        <w:tc>
          <w:tcPr>
            <w:tcW w:w="677" w:type="dxa"/>
          </w:tcPr>
          <w:p w:rsidR="006803B1" w:rsidRPr="00E126BE" w:rsidRDefault="006803B1" w:rsidP="00BF7C55">
            <w:pPr>
              <w:pStyle w:val="T2BaseArray"/>
              <w:ind w:left="0" w:firstLine="0"/>
              <w:jc w:val="left"/>
              <w:rPr>
                <w:rFonts w:ascii="Arial" w:hAnsi="Arial" w:cs="Arial"/>
              </w:rPr>
            </w:pPr>
          </w:p>
        </w:tc>
        <w:tc>
          <w:tcPr>
            <w:tcW w:w="678" w:type="dxa"/>
          </w:tcPr>
          <w:p w:rsidR="006803B1" w:rsidRPr="00E126BE" w:rsidRDefault="006803B1" w:rsidP="00BF7C55">
            <w:pPr>
              <w:pStyle w:val="T2BaseArray"/>
              <w:ind w:left="0" w:firstLine="0"/>
              <w:jc w:val="left"/>
              <w:rPr>
                <w:rFonts w:ascii="Arial" w:hAnsi="Arial" w:cs="Arial"/>
              </w:rPr>
            </w:pPr>
            <w:r w:rsidRPr="00E126BE">
              <w:rPr>
                <w:rFonts w:ascii="Arial" w:hAnsi="Arial" w:cs="Arial"/>
              </w:rPr>
              <w:t>1..1</w:t>
            </w:r>
          </w:p>
        </w:tc>
      </w:tr>
    </w:tbl>
    <w:p w:rsidR="006803B1" w:rsidRPr="0093286D" w:rsidRDefault="006803B1" w:rsidP="008A4CBB">
      <w:pPr>
        <w:rPr>
          <w:rFonts w:ascii="Arial" w:hAnsi="Arial"/>
          <w:u w:val="single"/>
          <w:lang w:val="en-GB"/>
        </w:rPr>
      </w:pPr>
    </w:p>
    <w:p w:rsidR="006803B1" w:rsidRDefault="006803B1" w:rsidP="00AB523B">
      <w:pPr>
        <w:pStyle w:val="Heading4"/>
      </w:pPr>
      <w:bookmarkStart w:id="179" w:name="_Toc385494935"/>
      <w:r>
        <w:t>Investor CSD Security Restrictions - New</w:t>
      </w:r>
      <w:bookmarkEnd w:id="179"/>
      <w:r w:rsidRPr="002318F1">
        <w:t xml:space="preserve"> </w:t>
      </w:r>
    </w:p>
    <w:p w:rsidR="006803B1" w:rsidRDefault="006803B1" w:rsidP="00DE32BA">
      <w:pPr>
        <w:pStyle w:val="ListParagraph"/>
        <w:numPr>
          <w:ilvl w:val="0"/>
          <w:numId w:val="14"/>
        </w:numPr>
        <w:rPr>
          <w:rFonts w:ascii="Arial" w:hAnsi="Arial" w:cs="Arial"/>
          <w:lang w:val="en-GB"/>
        </w:rPr>
        <w:pPrChange w:id="180" w:author="Author">
          <w:pPr>
            <w:pStyle w:val="ListParagraph"/>
            <w:numPr>
              <w:numId w:val="15"/>
            </w:numPr>
            <w:tabs>
              <w:tab w:val="num" w:pos="360"/>
            </w:tabs>
            <w:ind w:left="360" w:hanging="360"/>
          </w:pPr>
        </w:pPrChange>
      </w:pPr>
      <w:r w:rsidRPr="00D813B1">
        <w:rPr>
          <w:rFonts w:ascii="Arial" w:hAnsi="Arial" w:cs="Arial"/>
          <w:lang w:val="en-GB"/>
        </w:rPr>
        <w:t>Record Type: “</w:t>
      </w:r>
      <w:r>
        <w:rPr>
          <w:rFonts w:ascii="Arial" w:hAnsi="Arial" w:cs="Arial"/>
          <w:lang w:val="en-GB"/>
        </w:rPr>
        <w:t>Investor CSD Security Restrictions</w:t>
      </w:r>
      <w:r w:rsidRPr="00D813B1">
        <w:rPr>
          <w:rFonts w:ascii="Arial" w:hAnsi="Arial" w:cs="Arial"/>
          <w:lang w:val="en-GB"/>
        </w:rPr>
        <w:t>”</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The record is used by Investor CSDs to apply restrictions on securities.</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ACT.5.3</w:t>
      </w:r>
    </w:p>
    <w:p w:rsidR="006803B1" w:rsidRPr="00CA3A19" w:rsidRDefault="006803B1" w:rsidP="00AB523B">
      <w:pPr>
        <w:pStyle w:val="T2BaseArray"/>
        <w:ind w:left="0" w:firstLine="0"/>
        <w:jc w:val="left"/>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693"/>
        <w:gridCol w:w="2835"/>
        <w:gridCol w:w="3402"/>
        <w:gridCol w:w="2551"/>
        <w:gridCol w:w="677"/>
        <w:gridCol w:w="678"/>
      </w:tblGrid>
      <w:tr w:rsidR="006803B1" w:rsidRPr="002318F1" w:rsidTr="00874B3B">
        <w:trPr>
          <w:cantSplit/>
          <w:trHeight w:val="1260"/>
        </w:trPr>
        <w:tc>
          <w:tcPr>
            <w:tcW w:w="534" w:type="dxa"/>
            <w:shd w:val="pct15" w:color="auto" w:fill="auto"/>
            <w:textDirection w:val="btLr"/>
          </w:tcPr>
          <w:p w:rsidR="006803B1" w:rsidRPr="00E126BE" w:rsidRDefault="006803B1" w:rsidP="00874B3B">
            <w:pPr>
              <w:ind w:left="113" w:right="113"/>
              <w:jc w:val="center"/>
              <w:rPr>
                <w:rFonts w:ascii="Arial" w:hAnsi="Arial" w:cs="Arial"/>
                <w:b/>
                <w:sz w:val="18"/>
                <w:szCs w:val="18"/>
                <w:lang w:val="en-GB"/>
              </w:rPr>
            </w:pPr>
            <w:r w:rsidRPr="00E126BE">
              <w:rPr>
                <w:rFonts w:ascii="Arial" w:hAnsi="Arial" w:cs="Arial"/>
                <w:b/>
                <w:sz w:val="18"/>
                <w:szCs w:val="18"/>
                <w:lang w:val="en-GB"/>
              </w:rPr>
              <w:t>Flat file  column</w:t>
            </w:r>
          </w:p>
        </w:tc>
        <w:tc>
          <w:tcPr>
            <w:tcW w:w="567" w:type="dxa"/>
            <w:shd w:val="pct15" w:color="auto" w:fill="auto"/>
            <w:textDirection w:val="btLr"/>
          </w:tcPr>
          <w:p w:rsidR="006803B1" w:rsidRPr="00E126BE" w:rsidRDefault="006803B1" w:rsidP="00874B3B">
            <w:pPr>
              <w:ind w:left="113" w:right="113"/>
              <w:jc w:val="center"/>
              <w:rPr>
                <w:rFonts w:ascii="Arial" w:hAnsi="Arial" w:cs="Arial"/>
                <w:b/>
                <w:sz w:val="18"/>
                <w:szCs w:val="18"/>
                <w:lang w:val="en-GB"/>
              </w:rPr>
            </w:pPr>
            <w:r w:rsidRPr="00E126BE">
              <w:rPr>
                <w:rFonts w:ascii="Arial" w:hAnsi="Arial" w:cs="Arial"/>
                <w:b/>
                <w:sz w:val="18"/>
                <w:szCs w:val="18"/>
                <w:lang w:val="en-GB"/>
              </w:rPr>
              <w:t>Excel Column</w:t>
            </w:r>
          </w:p>
        </w:tc>
        <w:tc>
          <w:tcPr>
            <w:tcW w:w="2693" w:type="dxa"/>
            <w:shd w:val="pct15" w:color="auto" w:fill="auto"/>
          </w:tcPr>
          <w:p w:rsidR="006803B1" w:rsidRPr="00E126BE" w:rsidRDefault="006803B1" w:rsidP="00874B3B">
            <w:pPr>
              <w:pStyle w:val="T2BaseArray"/>
              <w:ind w:left="0" w:firstLine="0"/>
              <w:jc w:val="center"/>
              <w:rPr>
                <w:rFonts w:ascii="Arial" w:hAnsi="Arial" w:cs="Arial"/>
                <w:b/>
              </w:rPr>
            </w:pPr>
            <w:r w:rsidRPr="00E126BE">
              <w:rPr>
                <w:rFonts w:ascii="Arial" w:hAnsi="Arial" w:cs="Arial"/>
                <w:b/>
              </w:rPr>
              <w:t>Column Name</w:t>
            </w:r>
          </w:p>
        </w:tc>
        <w:tc>
          <w:tcPr>
            <w:tcW w:w="2835" w:type="dxa"/>
            <w:shd w:val="pct15" w:color="auto" w:fill="auto"/>
          </w:tcPr>
          <w:p w:rsidR="006803B1" w:rsidRPr="00E126BE" w:rsidRDefault="006803B1" w:rsidP="00874B3B">
            <w:pPr>
              <w:pStyle w:val="T2BaseArray"/>
              <w:ind w:left="0" w:firstLine="0"/>
              <w:jc w:val="center"/>
              <w:rPr>
                <w:rFonts w:ascii="Arial" w:hAnsi="Arial" w:cs="Arial"/>
                <w:b/>
              </w:rPr>
            </w:pPr>
            <w:r w:rsidRPr="00E126BE">
              <w:rPr>
                <w:rFonts w:ascii="Arial" w:hAnsi="Arial" w:cs="Arial"/>
                <w:b/>
              </w:rPr>
              <w:t>Format</w:t>
            </w:r>
          </w:p>
        </w:tc>
        <w:tc>
          <w:tcPr>
            <w:tcW w:w="3402" w:type="dxa"/>
            <w:shd w:val="pct15" w:color="auto" w:fill="auto"/>
          </w:tcPr>
          <w:p w:rsidR="006803B1" w:rsidRPr="00E126BE" w:rsidRDefault="006803B1" w:rsidP="00874B3B">
            <w:pPr>
              <w:pStyle w:val="T2BaseArray"/>
              <w:ind w:left="0" w:firstLine="0"/>
              <w:jc w:val="center"/>
              <w:rPr>
                <w:rFonts w:ascii="Arial" w:hAnsi="Arial" w:cs="Arial"/>
                <w:b/>
              </w:rPr>
            </w:pPr>
            <w:r w:rsidRPr="00E126BE">
              <w:rPr>
                <w:rFonts w:ascii="Arial" w:hAnsi="Arial" w:cs="Arial"/>
                <w:b/>
              </w:rPr>
              <w:t>Description</w:t>
            </w:r>
          </w:p>
        </w:tc>
        <w:tc>
          <w:tcPr>
            <w:tcW w:w="2551" w:type="dxa"/>
            <w:shd w:val="pct15" w:color="auto" w:fill="auto"/>
          </w:tcPr>
          <w:p w:rsidR="006803B1" w:rsidRPr="00E126BE" w:rsidRDefault="006803B1" w:rsidP="00874B3B">
            <w:pPr>
              <w:pStyle w:val="T2BaseArray"/>
              <w:ind w:left="0" w:firstLine="0"/>
              <w:jc w:val="center"/>
              <w:rPr>
                <w:rFonts w:ascii="Arial" w:hAnsi="Arial" w:cs="Arial"/>
                <w:b/>
              </w:rPr>
            </w:pPr>
            <w:r>
              <w:rPr>
                <w:rFonts w:ascii="Arial" w:hAnsi="Arial" w:cs="Arial"/>
                <w:b/>
              </w:rPr>
              <w:t>Rules</w:t>
            </w:r>
          </w:p>
        </w:tc>
        <w:tc>
          <w:tcPr>
            <w:tcW w:w="677" w:type="dxa"/>
            <w:shd w:val="pct15" w:color="auto" w:fill="auto"/>
            <w:textDirection w:val="btLr"/>
          </w:tcPr>
          <w:p w:rsidR="006803B1" w:rsidRPr="00285F7E" w:rsidRDefault="006803B1" w:rsidP="00874B3B">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pct15" w:color="auto" w:fill="auto"/>
            <w:textDirection w:val="btLr"/>
          </w:tcPr>
          <w:p w:rsidR="006803B1" w:rsidRPr="00285F7E" w:rsidRDefault="006803B1" w:rsidP="00874B3B">
            <w:pPr>
              <w:pStyle w:val="T2BaseArray"/>
              <w:ind w:left="113" w:right="113" w:firstLine="0"/>
              <w:jc w:val="center"/>
              <w:rPr>
                <w:rFonts w:ascii="Arial" w:hAnsi="Arial" w:cs="Arial"/>
                <w:b/>
              </w:rPr>
            </w:pPr>
            <w:r>
              <w:rPr>
                <w:rFonts w:ascii="Arial" w:hAnsi="Arial" w:cs="Arial"/>
                <w:b/>
              </w:rPr>
              <w:t>Occurs per Group</w:t>
            </w:r>
          </w:p>
        </w:tc>
      </w:tr>
      <w:tr w:rsidR="006803B1" w:rsidRPr="002318F1" w:rsidTr="00874B3B">
        <w:tc>
          <w:tcPr>
            <w:tcW w:w="534" w:type="dxa"/>
          </w:tcPr>
          <w:p w:rsidR="006803B1" w:rsidRPr="00E126BE" w:rsidRDefault="006803B1" w:rsidP="00874B3B">
            <w:pPr>
              <w:pStyle w:val="T2BaseArray"/>
              <w:ind w:left="0" w:firstLine="0"/>
              <w:jc w:val="left"/>
              <w:rPr>
                <w:rFonts w:ascii="Arial" w:hAnsi="Arial" w:cs="Arial"/>
              </w:rPr>
            </w:pPr>
            <w:r w:rsidRPr="00E126BE">
              <w:rPr>
                <w:rFonts w:ascii="Arial" w:hAnsi="Arial" w:cs="Arial"/>
              </w:rPr>
              <w:t>2</w:t>
            </w:r>
          </w:p>
        </w:tc>
        <w:tc>
          <w:tcPr>
            <w:tcW w:w="567" w:type="dxa"/>
          </w:tcPr>
          <w:p w:rsidR="006803B1" w:rsidRPr="00E126BE" w:rsidRDefault="006803B1" w:rsidP="00874B3B">
            <w:pPr>
              <w:pStyle w:val="T2BaseArray"/>
              <w:ind w:left="0" w:firstLine="0"/>
              <w:jc w:val="left"/>
              <w:rPr>
                <w:rFonts w:ascii="Arial" w:hAnsi="Arial" w:cs="Arial"/>
              </w:rPr>
            </w:pPr>
            <w:r w:rsidRPr="00E126BE">
              <w:rPr>
                <w:rFonts w:ascii="Arial" w:hAnsi="Arial" w:cs="Arial"/>
              </w:rPr>
              <w:t>B</w:t>
            </w:r>
          </w:p>
        </w:tc>
        <w:tc>
          <w:tcPr>
            <w:tcW w:w="2693" w:type="dxa"/>
          </w:tcPr>
          <w:p w:rsidR="006803B1" w:rsidRPr="00E126BE" w:rsidRDefault="006803B1" w:rsidP="00874B3B">
            <w:pPr>
              <w:pStyle w:val="T2BaseArray"/>
              <w:ind w:left="0" w:firstLine="0"/>
              <w:jc w:val="left"/>
              <w:rPr>
                <w:rFonts w:ascii="Arial" w:hAnsi="Arial" w:cs="Arial"/>
              </w:rPr>
            </w:pPr>
            <w:r w:rsidRPr="00E126BE">
              <w:rPr>
                <w:rFonts w:ascii="Arial" w:hAnsi="Arial" w:cs="Arial"/>
              </w:rPr>
              <w:t>Record Id</w:t>
            </w:r>
          </w:p>
        </w:tc>
        <w:tc>
          <w:tcPr>
            <w:tcW w:w="2835" w:type="dxa"/>
          </w:tcPr>
          <w:p w:rsidR="006803B1" w:rsidRPr="00E126BE" w:rsidRDefault="006803B1" w:rsidP="00874B3B">
            <w:pPr>
              <w:pStyle w:val="T2BaseArray"/>
              <w:ind w:left="0" w:firstLine="0"/>
              <w:jc w:val="left"/>
              <w:rPr>
                <w:rFonts w:ascii="Arial" w:hAnsi="Arial" w:cs="Arial"/>
              </w:rPr>
            </w:pPr>
            <w:r w:rsidRPr="00E126BE">
              <w:rPr>
                <w:rFonts w:ascii="Arial" w:hAnsi="Arial" w:cs="Arial"/>
              </w:rPr>
              <w:t>NUMERIC (10)</w:t>
            </w:r>
          </w:p>
        </w:tc>
        <w:tc>
          <w:tcPr>
            <w:tcW w:w="3402" w:type="dxa"/>
          </w:tcPr>
          <w:p w:rsidR="006803B1" w:rsidRPr="00212951" w:rsidRDefault="006803B1" w:rsidP="00874B3B">
            <w:pPr>
              <w:pStyle w:val="T2BaseArray"/>
              <w:ind w:left="0" w:firstLine="0"/>
              <w:jc w:val="left"/>
              <w:rPr>
                <w:rFonts w:ascii="Arial" w:hAnsi="Arial" w:cs="Arial"/>
              </w:rPr>
            </w:pPr>
            <w:r w:rsidRPr="00212951">
              <w:rPr>
                <w:rFonts w:ascii="Arial" w:hAnsi="Arial" w:cs="Arial"/>
              </w:rPr>
              <w:t>Unique identifier of the record</w:t>
            </w:r>
            <w:r>
              <w:rPr>
                <w:rFonts w:ascii="Arial" w:hAnsi="Arial" w:cs="Arial"/>
              </w:rPr>
              <w:t>.</w:t>
            </w:r>
          </w:p>
        </w:tc>
        <w:tc>
          <w:tcPr>
            <w:tcW w:w="2551" w:type="dxa"/>
          </w:tcPr>
          <w:p w:rsidR="006803B1" w:rsidRPr="00212951" w:rsidRDefault="006803B1" w:rsidP="00874B3B">
            <w:pPr>
              <w:pStyle w:val="T2BaseArray"/>
              <w:ind w:left="0" w:firstLine="0"/>
              <w:jc w:val="left"/>
              <w:rPr>
                <w:rFonts w:ascii="Arial" w:hAnsi="Arial" w:cs="Arial"/>
              </w:rPr>
            </w:pPr>
            <w:r>
              <w:rPr>
                <w:rFonts w:ascii="Arial" w:hAnsi="Arial" w:cs="Arial"/>
              </w:rPr>
              <w:t>Must occur in each line of the record.</w:t>
            </w:r>
          </w:p>
        </w:tc>
        <w:tc>
          <w:tcPr>
            <w:tcW w:w="677" w:type="dxa"/>
          </w:tcPr>
          <w:p w:rsidR="006803B1" w:rsidRPr="00E126BE" w:rsidRDefault="006803B1" w:rsidP="00874B3B">
            <w:pPr>
              <w:pStyle w:val="T2BaseArray"/>
              <w:ind w:left="0" w:firstLine="0"/>
              <w:jc w:val="left"/>
              <w:rPr>
                <w:rFonts w:ascii="Arial" w:hAnsi="Arial" w:cs="Arial"/>
              </w:rPr>
            </w:pPr>
            <w:r w:rsidRPr="00E126BE">
              <w:rPr>
                <w:rFonts w:ascii="Arial" w:hAnsi="Arial" w:cs="Arial"/>
              </w:rPr>
              <w:t>1..n</w:t>
            </w:r>
          </w:p>
        </w:tc>
        <w:tc>
          <w:tcPr>
            <w:tcW w:w="678" w:type="dxa"/>
          </w:tcPr>
          <w:p w:rsidR="006803B1" w:rsidRPr="00E126BE" w:rsidRDefault="006803B1" w:rsidP="00874B3B">
            <w:pPr>
              <w:pStyle w:val="T2BaseArray"/>
              <w:ind w:left="0" w:firstLine="0"/>
              <w:jc w:val="left"/>
              <w:rPr>
                <w:rFonts w:ascii="Arial" w:hAnsi="Arial" w:cs="Arial"/>
              </w:rPr>
            </w:pPr>
          </w:p>
        </w:tc>
      </w:tr>
      <w:tr w:rsidR="006803B1" w:rsidRPr="002318F1" w:rsidTr="00874B3B">
        <w:tc>
          <w:tcPr>
            <w:tcW w:w="10031" w:type="dxa"/>
            <w:gridSpan w:val="5"/>
            <w:shd w:val="clear" w:color="auto" w:fill="F2F2F2"/>
          </w:tcPr>
          <w:p w:rsidR="006803B1" w:rsidRPr="00212951" w:rsidRDefault="006803B1" w:rsidP="00874B3B">
            <w:pPr>
              <w:pStyle w:val="T2BaseArray"/>
              <w:ind w:left="0" w:firstLine="0"/>
              <w:jc w:val="left"/>
              <w:rPr>
                <w:rFonts w:ascii="Arial" w:hAnsi="Arial" w:cs="Arial"/>
              </w:rPr>
            </w:pPr>
            <w:r>
              <w:rPr>
                <w:rFonts w:ascii="Arial" w:hAnsi="Arial" w:cs="Arial"/>
              </w:rPr>
              <w:t>Group “Securities”</w:t>
            </w:r>
          </w:p>
        </w:tc>
        <w:tc>
          <w:tcPr>
            <w:tcW w:w="2551" w:type="dxa"/>
            <w:shd w:val="clear" w:color="auto" w:fill="F2F2F2"/>
          </w:tcPr>
          <w:p w:rsidR="006803B1" w:rsidRDefault="006803B1" w:rsidP="00874B3B">
            <w:pPr>
              <w:pStyle w:val="T2BaseArray"/>
              <w:ind w:left="0" w:firstLine="0"/>
              <w:jc w:val="left"/>
              <w:rPr>
                <w:rFonts w:ascii="Arial" w:hAnsi="Arial" w:cs="Arial"/>
              </w:rPr>
            </w:pPr>
          </w:p>
        </w:tc>
        <w:tc>
          <w:tcPr>
            <w:tcW w:w="677" w:type="dxa"/>
            <w:shd w:val="clear" w:color="auto" w:fill="F2F2F2"/>
          </w:tcPr>
          <w:p w:rsidR="006803B1" w:rsidRPr="00E126BE" w:rsidRDefault="006803B1" w:rsidP="00874B3B">
            <w:pPr>
              <w:pStyle w:val="T2BaseArray"/>
              <w:ind w:left="0" w:firstLine="0"/>
              <w:jc w:val="left"/>
              <w:rPr>
                <w:rFonts w:ascii="Arial" w:hAnsi="Arial" w:cs="Arial"/>
              </w:rPr>
            </w:pPr>
            <w:r>
              <w:rPr>
                <w:rFonts w:ascii="Arial" w:hAnsi="Arial" w:cs="Arial"/>
              </w:rPr>
              <w:t>1..1</w:t>
            </w:r>
          </w:p>
        </w:tc>
        <w:tc>
          <w:tcPr>
            <w:tcW w:w="678" w:type="dxa"/>
            <w:shd w:val="clear" w:color="auto" w:fill="F2F2F2"/>
          </w:tcPr>
          <w:p w:rsidR="006803B1" w:rsidRPr="00E126BE" w:rsidRDefault="006803B1" w:rsidP="00874B3B">
            <w:pPr>
              <w:pStyle w:val="T2BaseArray"/>
              <w:ind w:left="0" w:firstLine="0"/>
              <w:jc w:val="left"/>
              <w:rPr>
                <w:rFonts w:ascii="Arial" w:hAnsi="Arial" w:cs="Arial"/>
              </w:rPr>
            </w:pPr>
          </w:p>
        </w:tc>
      </w:tr>
      <w:tr w:rsidR="006803B1" w:rsidRPr="002318F1" w:rsidTr="00874B3B">
        <w:tc>
          <w:tcPr>
            <w:tcW w:w="534" w:type="dxa"/>
          </w:tcPr>
          <w:p w:rsidR="006803B1" w:rsidRPr="00E126BE" w:rsidRDefault="006803B1" w:rsidP="00874B3B">
            <w:pPr>
              <w:pStyle w:val="T2BaseArray"/>
              <w:ind w:left="0" w:firstLine="0"/>
              <w:jc w:val="left"/>
              <w:rPr>
                <w:rFonts w:ascii="Arial" w:hAnsi="Arial" w:cs="Arial"/>
              </w:rPr>
            </w:pPr>
            <w:r w:rsidRPr="00285F7E">
              <w:rPr>
                <w:rFonts w:ascii="Arial" w:hAnsi="Arial" w:cs="Arial"/>
              </w:rPr>
              <w:t>3</w:t>
            </w:r>
          </w:p>
        </w:tc>
        <w:tc>
          <w:tcPr>
            <w:tcW w:w="567" w:type="dxa"/>
          </w:tcPr>
          <w:p w:rsidR="006803B1" w:rsidRPr="00E126BE" w:rsidRDefault="006803B1" w:rsidP="00874B3B">
            <w:pPr>
              <w:pStyle w:val="T2BaseArray"/>
              <w:ind w:left="0" w:firstLine="0"/>
              <w:jc w:val="left"/>
              <w:rPr>
                <w:rFonts w:ascii="Arial" w:hAnsi="Arial" w:cs="Arial"/>
              </w:rPr>
            </w:pPr>
            <w:r w:rsidRPr="00285F7E">
              <w:rPr>
                <w:rFonts w:ascii="Arial" w:hAnsi="Arial" w:cs="Arial"/>
              </w:rPr>
              <w:t>C</w:t>
            </w:r>
          </w:p>
        </w:tc>
        <w:tc>
          <w:tcPr>
            <w:tcW w:w="2693" w:type="dxa"/>
          </w:tcPr>
          <w:p w:rsidR="006803B1" w:rsidRPr="00E126BE" w:rsidRDefault="006803B1" w:rsidP="00874B3B">
            <w:pPr>
              <w:pStyle w:val="T2BaseArray"/>
              <w:ind w:left="0" w:firstLine="0"/>
              <w:jc w:val="left"/>
              <w:rPr>
                <w:rFonts w:ascii="Arial" w:hAnsi="Arial" w:cs="Arial"/>
              </w:rPr>
            </w:pPr>
            <w:r w:rsidRPr="00285F7E">
              <w:rPr>
                <w:rFonts w:ascii="Arial" w:hAnsi="Arial" w:cs="Arial"/>
              </w:rPr>
              <w:t>ISIN</w:t>
            </w:r>
          </w:p>
        </w:tc>
        <w:tc>
          <w:tcPr>
            <w:tcW w:w="2835" w:type="dxa"/>
          </w:tcPr>
          <w:p w:rsidR="006803B1" w:rsidRPr="00E126BE" w:rsidRDefault="006803B1" w:rsidP="00874B3B">
            <w:pPr>
              <w:pStyle w:val="T2BaseArray"/>
              <w:ind w:left="0" w:firstLine="0"/>
              <w:jc w:val="left"/>
              <w:rPr>
                <w:rFonts w:ascii="Arial" w:hAnsi="Arial" w:cs="Arial"/>
              </w:rPr>
            </w:pPr>
            <w:r w:rsidRPr="00285F7E">
              <w:rPr>
                <w:rFonts w:ascii="Arial" w:hAnsi="Arial" w:cs="Arial"/>
              </w:rPr>
              <w:t>CHAR (12)</w:t>
            </w:r>
          </w:p>
        </w:tc>
        <w:tc>
          <w:tcPr>
            <w:tcW w:w="3402" w:type="dxa"/>
          </w:tcPr>
          <w:p w:rsidR="006803B1" w:rsidRPr="00E126BE" w:rsidRDefault="006803B1" w:rsidP="00874B3B">
            <w:pPr>
              <w:pStyle w:val="T2BaseArray"/>
              <w:ind w:left="0" w:firstLine="0"/>
              <w:jc w:val="left"/>
              <w:rPr>
                <w:rFonts w:ascii="Arial" w:hAnsi="Arial" w:cs="Arial"/>
              </w:rPr>
            </w:pPr>
            <w:r w:rsidRPr="00285F7E">
              <w:rPr>
                <w:rFonts w:ascii="Arial" w:hAnsi="Arial" w:cs="Arial"/>
              </w:rPr>
              <w:t>Actual value for the securities code, (the ISIN for the security)</w:t>
            </w:r>
            <w:r>
              <w:rPr>
                <w:rFonts w:ascii="Arial" w:hAnsi="Arial" w:cs="Arial"/>
              </w:rPr>
              <w:t>.</w:t>
            </w:r>
          </w:p>
        </w:tc>
        <w:tc>
          <w:tcPr>
            <w:tcW w:w="2551" w:type="dxa"/>
          </w:tcPr>
          <w:p w:rsidR="006803B1" w:rsidRPr="00E126BE" w:rsidRDefault="006803B1" w:rsidP="00874B3B">
            <w:pPr>
              <w:pStyle w:val="T2BaseArray"/>
              <w:ind w:left="0" w:firstLine="0"/>
              <w:jc w:val="left"/>
              <w:rPr>
                <w:rFonts w:ascii="Arial" w:hAnsi="Arial" w:cs="Arial"/>
              </w:rPr>
            </w:pPr>
          </w:p>
        </w:tc>
        <w:tc>
          <w:tcPr>
            <w:tcW w:w="677" w:type="dxa"/>
          </w:tcPr>
          <w:p w:rsidR="006803B1" w:rsidRPr="00E126BE" w:rsidRDefault="006803B1" w:rsidP="00874B3B">
            <w:pPr>
              <w:pStyle w:val="T2BaseArray"/>
              <w:ind w:left="0" w:firstLine="0"/>
              <w:jc w:val="left"/>
              <w:rPr>
                <w:rFonts w:ascii="Arial" w:hAnsi="Arial" w:cs="Arial"/>
              </w:rPr>
            </w:pPr>
          </w:p>
        </w:tc>
        <w:tc>
          <w:tcPr>
            <w:tcW w:w="678" w:type="dxa"/>
          </w:tcPr>
          <w:p w:rsidR="006803B1" w:rsidRPr="00E126BE" w:rsidRDefault="006803B1" w:rsidP="00874B3B">
            <w:pPr>
              <w:pStyle w:val="T2BaseArray"/>
              <w:ind w:left="0" w:firstLine="0"/>
              <w:jc w:val="left"/>
              <w:rPr>
                <w:rFonts w:ascii="Arial" w:hAnsi="Arial" w:cs="Arial"/>
              </w:rPr>
            </w:pPr>
            <w:r w:rsidRPr="00285F7E">
              <w:rPr>
                <w:rFonts w:ascii="Arial" w:hAnsi="Arial" w:cs="Arial"/>
              </w:rPr>
              <w:t>1..1</w:t>
            </w:r>
          </w:p>
        </w:tc>
      </w:tr>
      <w:tr w:rsidR="006803B1" w:rsidRPr="002318F1" w:rsidTr="00874B3B">
        <w:tc>
          <w:tcPr>
            <w:tcW w:w="10031" w:type="dxa"/>
            <w:gridSpan w:val="5"/>
            <w:shd w:val="clear" w:color="auto" w:fill="F2F2F2"/>
          </w:tcPr>
          <w:p w:rsidR="006803B1" w:rsidRPr="00E126BE" w:rsidRDefault="006803B1" w:rsidP="00874B3B">
            <w:pPr>
              <w:pStyle w:val="T2BaseArray"/>
              <w:ind w:left="0" w:firstLine="0"/>
              <w:rPr>
                <w:rFonts w:ascii="Arial" w:hAnsi="Arial" w:cs="Arial"/>
              </w:rPr>
            </w:pPr>
            <w:r>
              <w:rPr>
                <w:rFonts w:ascii="Arial" w:hAnsi="Arial" w:cs="Arial"/>
              </w:rPr>
              <w:t>Group “Security Restriction</w:t>
            </w:r>
            <w:r w:rsidRPr="00E126BE">
              <w:rPr>
                <w:rFonts w:ascii="Arial" w:hAnsi="Arial" w:cs="Arial"/>
              </w:rPr>
              <w:t>”</w:t>
            </w:r>
          </w:p>
        </w:tc>
        <w:tc>
          <w:tcPr>
            <w:tcW w:w="2551" w:type="dxa"/>
            <w:shd w:val="clear" w:color="auto" w:fill="F2F2F2"/>
          </w:tcPr>
          <w:p w:rsidR="006803B1" w:rsidRPr="00E126BE" w:rsidRDefault="006803B1" w:rsidP="00874B3B">
            <w:pPr>
              <w:pStyle w:val="T2BaseArray"/>
              <w:ind w:left="0" w:firstLine="0"/>
              <w:jc w:val="left"/>
              <w:rPr>
                <w:rFonts w:ascii="Arial" w:hAnsi="Arial" w:cs="Arial"/>
              </w:rPr>
            </w:pPr>
          </w:p>
        </w:tc>
        <w:tc>
          <w:tcPr>
            <w:tcW w:w="677" w:type="dxa"/>
            <w:shd w:val="clear" w:color="auto" w:fill="F2F2F2"/>
          </w:tcPr>
          <w:p w:rsidR="006803B1" w:rsidRPr="00E126BE" w:rsidRDefault="006803B1" w:rsidP="00874B3B">
            <w:pPr>
              <w:pStyle w:val="T2BaseArray"/>
              <w:ind w:left="0" w:firstLine="0"/>
              <w:jc w:val="left"/>
              <w:rPr>
                <w:rFonts w:ascii="Arial" w:hAnsi="Arial" w:cs="Arial"/>
              </w:rPr>
            </w:pPr>
            <w:r>
              <w:rPr>
                <w:rFonts w:ascii="Arial" w:hAnsi="Arial" w:cs="Arial"/>
              </w:rPr>
              <w:t>1</w:t>
            </w:r>
            <w:r w:rsidRPr="00E126BE">
              <w:rPr>
                <w:rFonts w:ascii="Arial" w:hAnsi="Arial" w:cs="Arial"/>
              </w:rPr>
              <w:t>..10</w:t>
            </w:r>
          </w:p>
        </w:tc>
        <w:tc>
          <w:tcPr>
            <w:tcW w:w="678" w:type="dxa"/>
            <w:shd w:val="clear" w:color="auto" w:fill="F2F2F2"/>
          </w:tcPr>
          <w:p w:rsidR="006803B1" w:rsidRPr="00E126BE" w:rsidRDefault="006803B1" w:rsidP="00874B3B">
            <w:pPr>
              <w:pStyle w:val="T2BaseArray"/>
              <w:ind w:left="0" w:firstLine="0"/>
              <w:jc w:val="left"/>
              <w:rPr>
                <w:rFonts w:ascii="Arial" w:hAnsi="Arial" w:cs="Arial"/>
              </w:rPr>
            </w:pPr>
          </w:p>
        </w:tc>
      </w:tr>
      <w:tr w:rsidR="006803B1" w:rsidRPr="002318F1" w:rsidTr="00874B3B">
        <w:tc>
          <w:tcPr>
            <w:tcW w:w="534" w:type="dxa"/>
          </w:tcPr>
          <w:p w:rsidR="006803B1" w:rsidRDefault="006803B1" w:rsidP="00874B3B">
            <w:pPr>
              <w:pStyle w:val="T2BaseArray"/>
              <w:ind w:left="0" w:firstLine="0"/>
              <w:jc w:val="left"/>
              <w:rPr>
                <w:rFonts w:ascii="Arial" w:hAnsi="Arial" w:cs="Arial"/>
              </w:rPr>
            </w:pPr>
            <w:r>
              <w:rPr>
                <w:rFonts w:ascii="Arial" w:hAnsi="Arial" w:cs="Arial"/>
              </w:rPr>
              <w:t>4</w:t>
            </w:r>
          </w:p>
        </w:tc>
        <w:tc>
          <w:tcPr>
            <w:tcW w:w="567" w:type="dxa"/>
          </w:tcPr>
          <w:p w:rsidR="006803B1" w:rsidRDefault="006803B1" w:rsidP="00874B3B">
            <w:pPr>
              <w:pStyle w:val="T2BaseArray"/>
              <w:ind w:left="0" w:firstLine="0"/>
              <w:jc w:val="left"/>
              <w:rPr>
                <w:rFonts w:ascii="Arial" w:hAnsi="Arial" w:cs="Arial"/>
              </w:rPr>
            </w:pPr>
            <w:r>
              <w:rPr>
                <w:rFonts w:ascii="Arial" w:hAnsi="Arial" w:cs="Arial"/>
              </w:rPr>
              <w:t>D</w:t>
            </w:r>
          </w:p>
        </w:tc>
        <w:tc>
          <w:tcPr>
            <w:tcW w:w="2693" w:type="dxa"/>
          </w:tcPr>
          <w:p w:rsidR="006803B1" w:rsidRPr="00E126BE" w:rsidRDefault="006803B1" w:rsidP="00874B3B">
            <w:pPr>
              <w:pStyle w:val="T2BaseArray"/>
              <w:ind w:left="0" w:firstLine="0"/>
              <w:jc w:val="left"/>
              <w:rPr>
                <w:rFonts w:ascii="Arial" w:hAnsi="Arial" w:cs="Arial"/>
              </w:rPr>
            </w:pPr>
            <w:r w:rsidRPr="00E126BE">
              <w:rPr>
                <w:rFonts w:ascii="Arial" w:hAnsi="Arial" w:cs="Arial"/>
              </w:rPr>
              <w:t>Restriction Type</w:t>
            </w:r>
          </w:p>
        </w:tc>
        <w:tc>
          <w:tcPr>
            <w:tcW w:w="2835" w:type="dxa"/>
          </w:tcPr>
          <w:p w:rsidR="006803B1" w:rsidRPr="00E126BE" w:rsidRDefault="006803B1" w:rsidP="00874B3B">
            <w:pPr>
              <w:pStyle w:val="T2BaseArray"/>
              <w:ind w:left="0" w:firstLine="0"/>
              <w:jc w:val="left"/>
              <w:rPr>
                <w:rFonts w:ascii="Arial" w:hAnsi="Arial" w:cs="Arial"/>
              </w:rPr>
            </w:pPr>
            <w:r w:rsidRPr="00E126BE">
              <w:rPr>
                <w:rFonts w:ascii="Arial" w:hAnsi="Arial" w:cs="Arial"/>
              </w:rPr>
              <w:t>CHAR (</w:t>
            </w:r>
            <w:r>
              <w:rPr>
                <w:rFonts w:ascii="Arial" w:hAnsi="Arial" w:cs="Arial"/>
              </w:rPr>
              <w:t>4</w:t>
            </w:r>
            <w:r w:rsidRPr="00E126BE">
              <w:rPr>
                <w:rFonts w:ascii="Arial" w:hAnsi="Arial" w:cs="Arial"/>
              </w:rPr>
              <w:t>)</w:t>
            </w:r>
          </w:p>
        </w:tc>
        <w:tc>
          <w:tcPr>
            <w:tcW w:w="3402" w:type="dxa"/>
          </w:tcPr>
          <w:p w:rsidR="006803B1" w:rsidRDefault="006803B1" w:rsidP="00874B3B">
            <w:pPr>
              <w:pStyle w:val="T2BaseArray"/>
              <w:ind w:left="0" w:firstLine="0"/>
              <w:jc w:val="left"/>
              <w:rPr>
                <w:rFonts w:ascii="Arial" w:hAnsi="Arial" w:cs="Arial"/>
              </w:rPr>
            </w:pPr>
            <w:r w:rsidRPr="00E126BE">
              <w:rPr>
                <w:rFonts w:ascii="Arial" w:hAnsi="Arial" w:cs="Arial"/>
              </w:rPr>
              <w:t>List of blocking restrictions</w:t>
            </w:r>
            <w:r>
              <w:rPr>
                <w:rFonts w:ascii="Arial" w:hAnsi="Arial" w:cs="Arial"/>
              </w:rPr>
              <w:t>.</w:t>
            </w:r>
          </w:p>
        </w:tc>
        <w:tc>
          <w:tcPr>
            <w:tcW w:w="2551" w:type="dxa"/>
          </w:tcPr>
          <w:p w:rsidR="006803B1" w:rsidRPr="00E126BE" w:rsidRDefault="006803B1" w:rsidP="00874B3B">
            <w:pPr>
              <w:pStyle w:val="T2BaseArray"/>
              <w:ind w:left="0" w:firstLine="0"/>
              <w:jc w:val="left"/>
              <w:rPr>
                <w:rFonts w:ascii="Arial" w:hAnsi="Arial" w:cs="Arial"/>
              </w:rPr>
            </w:pPr>
          </w:p>
        </w:tc>
        <w:tc>
          <w:tcPr>
            <w:tcW w:w="677" w:type="dxa"/>
          </w:tcPr>
          <w:p w:rsidR="006803B1" w:rsidRPr="00E126BE" w:rsidRDefault="006803B1" w:rsidP="00874B3B">
            <w:pPr>
              <w:pStyle w:val="T2BaseArray"/>
              <w:ind w:left="0" w:firstLine="0"/>
              <w:jc w:val="left"/>
              <w:rPr>
                <w:rFonts w:ascii="Arial" w:hAnsi="Arial" w:cs="Arial"/>
              </w:rPr>
            </w:pPr>
          </w:p>
        </w:tc>
        <w:tc>
          <w:tcPr>
            <w:tcW w:w="678" w:type="dxa"/>
          </w:tcPr>
          <w:p w:rsidR="006803B1" w:rsidRPr="00E126BE" w:rsidRDefault="006803B1" w:rsidP="00874B3B">
            <w:pPr>
              <w:pStyle w:val="T2BaseArray"/>
              <w:ind w:left="0" w:firstLine="0"/>
              <w:jc w:val="left"/>
              <w:rPr>
                <w:rFonts w:ascii="Arial" w:hAnsi="Arial" w:cs="Arial"/>
              </w:rPr>
            </w:pPr>
            <w:r w:rsidRPr="00E126BE">
              <w:rPr>
                <w:rFonts w:ascii="Arial" w:hAnsi="Arial" w:cs="Arial"/>
              </w:rPr>
              <w:t>1..1</w:t>
            </w:r>
          </w:p>
        </w:tc>
      </w:tr>
      <w:tr w:rsidR="006803B1" w:rsidRPr="002318F1" w:rsidTr="00874B3B">
        <w:tc>
          <w:tcPr>
            <w:tcW w:w="534" w:type="dxa"/>
          </w:tcPr>
          <w:p w:rsidR="006803B1" w:rsidRPr="00E126BE" w:rsidRDefault="006803B1" w:rsidP="00874B3B">
            <w:pPr>
              <w:pStyle w:val="T2BaseArray"/>
              <w:ind w:left="0" w:firstLine="0"/>
              <w:jc w:val="left"/>
              <w:rPr>
                <w:rFonts w:ascii="Arial" w:hAnsi="Arial" w:cs="Arial"/>
              </w:rPr>
            </w:pPr>
            <w:r>
              <w:rPr>
                <w:rFonts w:ascii="Arial" w:hAnsi="Arial" w:cs="Arial"/>
              </w:rPr>
              <w:t>5</w:t>
            </w:r>
          </w:p>
        </w:tc>
        <w:tc>
          <w:tcPr>
            <w:tcW w:w="567" w:type="dxa"/>
          </w:tcPr>
          <w:p w:rsidR="006803B1" w:rsidRPr="00E126BE" w:rsidRDefault="006803B1" w:rsidP="00874B3B">
            <w:pPr>
              <w:pStyle w:val="T2BaseArray"/>
              <w:ind w:left="0" w:firstLine="0"/>
              <w:jc w:val="left"/>
              <w:rPr>
                <w:rFonts w:ascii="Arial" w:hAnsi="Arial" w:cs="Arial"/>
              </w:rPr>
            </w:pPr>
            <w:r>
              <w:rPr>
                <w:rFonts w:ascii="Arial" w:hAnsi="Arial" w:cs="Arial"/>
              </w:rPr>
              <w:t>E</w:t>
            </w:r>
          </w:p>
        </w:tc>
        <w:tc>
          <w:tcPr>
            <w:tcW w:w="2693" w:type="dxa"/>
          </w:tcPr>
          <w:p w:rsidR="006803B1" w:rsidRPr="00E126BE" w:rsidRDefault="006803B1" w:rsidP="00874B3B">
            <w:pPr>
              <w:pStyle w:val="T2BaseArray"/>
              <w:ind w:left="0" w:firstLine="0"/>
              <w:jc w:val="left"/>
              <w:rPr>
                <w:rFonts w:ascii="Arial" w:hAnsi="Arial" w:cs="Arial"/>
              </w:rPr>
            </w:pPr>
            <w:r w:rsidRPr="00E126BE">
              <w:rPr>
                <w:rFonts w:ascii="Arial" w:hAnsi="Arial" w:cs="Arial"/>
              </w:rPr>
              <w:t>Restriction Valid From Date</w:t>
            </w:r>
          </w:p>
        </w:tc>
        <w:tc>
          <w:tcPr>
            <w:tcW w:w="2835" w:type="dxa"/>
          </w:tcPr>
          <w:p w:rsidR="006803B1" w:rsidRPr="00E126BE" w:rsidRDefault="006803B1" w:rsidP="00874B3B">
            <w:pPr>
              <w:pStyle w:val="T2BaseArray"/>
              <w:ind w:left="0" w:firstLine="0"/>
              <w:jc w:val="left"/>
              <w:rPr>
                <w:rFonts w:ascii="Arial" w:hAnsi="Arial" w:cs="Arial"/>
              </w:rPr>
            </w:pPr>
            <w:r w:rsidRPr="00E126BE">
              <w:rPr>
                <w:rFonts w:ascii="Arial" w:hAnsi="Arial" w:cs="Arial"/>
              </w:rPr>
              <w:t>DATE</w:t>
            </w:r>
          </w:p>
        </w:tc>
        <w:tc>
          <w:tcPr>
            <w:tcW w:w="3402" w:type="dxa"/>
            <w:vMerge w:val="restart"/>
          </w:tcPr>
          <w:p w:rsidR="006803B1" w:rsidRDefault="006803B1" w:rsidP="00874B3B">
            <w:pPr>
              <w:pStyle w:val="T2BaseArray"/>
              <w:ind w:left="0" w:firstLine="0"/>
              <w:jc w:val="left"/>
              <w:rPr>
                <w:rFonts w:ascii="Arial" w:hAnsi="Arial" w:cs="Arial"/>
              </w:rPr>
            </w:pPr>
            <w:r>
              <w:rPr>
                <w:rFonts w:ascii="Arial" w:hAnsi="Arial" w:cs="Arial"/>
              </w:rPr>
              <w:t>Valid from date and time of the restriction.</w:t>
            </w:r>
          </w:p>
        </w:tc>
        <w:tc>
          <w:tcPr>
            <w:tcW w:w="2551" w:type="dxa"/>
            <w:vMerge w:val="restart"/>
          </w:tcPr>
          <w:p w:rsidR="006803B1" w:rsidRPr="00E126BE" w:rsidRDefault="006803B1" w:rsidP="00874B3B">
            <w:pPr>
              <w:pStyle w:val="T2BaseArray"/>
              <w:ind w:left="0" w:firstLine="0"/>
              <w:jc w:val="left"/>
              <w:rPr>
                <w:rFonts w:ascii="Arial" w:hAnsi="Arial" w:cs="Arial"/>
              </w:rPr>
            </w:pPr>
            <w:r>
              <w:rPr>
                <w:rFonts w:ascii="Arial" w:hAnsi="Arial" w:cs="Arial"/>
              </w:rPr>
              <w:t>Must be equal or greater than the current date and time.</w:t>
            </w:r>
          </w:p>
        </w:tc>
        <w:tc>
          <w:tcPr>
            <w:tcW w:w="677" w:type="dxa"/>
          </w:tcPr>
          <w:p w:rsidR="006803B1" w:rsidRPr="00E126BE" w:rsidRDefault="006803B1" w:rsidP="00874B3B">
            <w:pPr>
              <w:pStyle w:val="T2BaseArray"/>
              <w:ind w:left="0" w:firstLine="0"/>
              <w:jc w:val="left"/>
              <w:rPr>
                <w:rFonts w:ascii="Arial" w:hAnsi="Arial" w:cs="Arial"/>
              </w:rPr>
            </w:pPr>
          </w:p>
        </w:tc>
        <w:tc>
          <w:tcPr>
            <w:tcW w:w="678" w:type="dxa"/>
          </w:tcPr>
          <w:p w:rsidR="006803B1" w:rsidRPr="00D05C39" w:rsidRDefault="006803B1" w:rsidP="00874B3B">
            <w:pPr>
              <w:pStyle w:val="T2BaseArray"/>
              <w:ind w:left="0" w:firstLine="0"/>
              <w:jc w:val="left"/>
              <w:rPr>
                <w:rFonts w:ascii="Arial" w:hAnsi="Arial" w:cs="Arial"/>
              </w:rPr>
            </w:pPr>
            <w:r w:rsidRPr="00D05C39">
              <w:rPr>
                <w:rFonts w:ascii="Arial" w:hAnsi="Arial" w:cs="Arial"/>
              </w:rPr>
              <w:t>1..1</w:t>
            </w:r>
          </w:p>
        </w:tc>
      </w:tr>
      <w:tr w:rsidR="006803B1" w:rsidRPr="002318F1" w:rsidTr="00874B3B">
        <w:tc>
          <w:tcPr>
            <w:tcW w:w="534" w:type="dxa"/>
          </w:tcPr>
          <w:p w:rsidR="006803B1" w:rsidRPr="00E126BE" w:rsidRDefault="006803B1" w:rsidP="00874B3B">
            <w:pPr>
              <w:pStyle w:val="T2BaseArray"/>
              <w:ind w:left="0" w:firstLine="0"/>
              <w:jc w:val="left"/>
              <w:rPr>
                <w:rFonts w:ascii="Arial" w:hAnsi="Arial" w:cs="Arial"/>
              </w:rPr>
            </w:pPr>
            <w:r>
              <w:rPr>
                <w:rFonts w:ascii="Arial" w:hAnsi="Arial" w:cs="Arial"/>
              </w:rPr>
              <w:t>6</w:t>
            </w:r>
          </w:p>
        </w:tc>
        <w:tc>
          <w:tcPr>
            <w:tcW w:w="567" w:type="dxa"/>
          </w:tcPr>
          <w:p w:rsidR="006803B1" w:rsidRPr="00E126BE" w:rsidRDefault="006803B1" w:rsidP="00874B3B">
            <w:pPr>
              <w:pStyle w:val="T2BaseArray"/>
              <w:ind w:left="0" w:firstLine="0"/>
              <w:jc w:val="left"/>
              <w:rPr>
                <w:rFonts w:ascii="Arial" w:hAnsi="Arial" w:cs="Arial"/>
              </w:rPr>
            </w:pPr>
            <w:r>
              <w:rPr>
                <w:rFonts w:ascii="Arial" w:hAnsi="Arial" w:cs="Arial"/>
              </w:rPr>
              <w:t>G</w:t>
            </w:r>
          </w:p>
        </w:tc>
        <w:tc>
          <w:tcPr>
            <w:tcW w:w="2693" w:type="dxa"/>
          </w:tcPr>
          <w:p w:rsidR="006803B1" w:rsidRPr="00E126BE" w:rsidRDefault="006803B1" w:rsidP="00874B3B">
            <w:pPr>
              <w:pStyle w:val="T2BaseArray"/>
              <w:ind w:left="0" w:firstLine="0"/>
              <w:jc w:val="left"/>
              <w:rPr>
                <w:rFonts w:ascii="Arial" w:hAnsi="Arial" w:cs="Arial"/>
              </w:rPr>
            </w:pPr>
            <w:r w:rsidRPr="00E126BE">
              <w:rPr>
                <w:rFonts w:ascii="Arial" w:hAnsi="Arial" w:cs="Arial"/>
              </w:rPr>
              <w:t>Restriction Valid From Time</w:t>
            </w:r>
          </w:p>
        </w:tc>
        <w:tc>
          <w:tcPr>
            <w:tcW w:w="2835" w:type="dxa"/>
          </w:tcPr>
          <w:p w:rsidR="006803B1" w:rsidRPr="00E126BE" w:rsidRDefault="006803B1" w:rsidP="00874B3B">
            <w:pPr>
              <w:pStyle w:val="T2BaseArray"/>
              <w:ind w:left="0" w:firstLine="0"/>
              <w:jc w:val="left"/>
              <w:rPr>
                <w:rFonts w:ascii="Arial" w:hAnsi="Arial" w:cs="Arial"/>
              </w:rPr>
            </w:pPr>
            <w:r w:rsidRPr="00E126BE">
              <w:rPr>
                <w:rFonts w:ascii="Arial" w:hAnsi="Arial" w:cs="Arial"/>
              </w:rPr>
              <w:t>TIME</w:t>
            </w:r>
          </w:p>
        </w:tc>
        <w:tc>
          <w:tcPr>
            <w:tcW w:w="3402" w:type="dxa"/>
            <w:vMerge/>
          </w:tcPr>
          <w:p w:rsidR="006803B1" w:rsidRDefault="006803B1" w:rsidP="00874B3B">
            <w:pPr>
              <w:pStyle w:val="T2BaseArray"/>
              <w:ind w:left="0" w:firstLine="0"/>
              <w:jc w:val="left"/>
              <w:rPr>
                <w:rFonts w:ascii="Arial" w:hAnsi="Arial" w:cs="Arial"/>
              </w:rPr>
            </w:pPr>
          </w:p>
        </w:tc>
        <w:tc>
          <w:tcPr>
            <w:tcW w:w="2551" w:type="dxa"/>
            <w:vMerge/>
          </w:tcPr>
          <w:p w:rsidR="006803B1" w:rsidRPr="00E126BE" w:rsidRDefault="006803B1" w:rsidP="00874B3B">
            <w:pPr>
              <w:pStyle w:val="T2BaseArray"/>
              <w:ind w:left="0" w:firstLine="0"/>
              <w:jc w:val="left"/>
              <w:rPr>
                <w:rFonts w:ascii="Arial" w:hAnsi="Arial" w:cs="Arial"/>
              </w:rPr>
            </w:pPr>
          </w:p>
        </w:tc>
        <w:tc>
          <w:tcPr>
            <w:tcW w:w="677" w:type="dxa"/>
          </w:tcPr>
          <w:p w:rsidR="006803B1" w:rsidRPr="00E126BE" w:rsidRDefault="006803B1" w:rsidP="00874B3B">
            <w:pPr>
              <w:pStyle w:val="T2BaseArray"/>
              <w:ind w:left="0" w:firstLine="0"/>
              <w:jc w:val="left"/>
              <w:rPr>
                <w:rFonts w:ascii="Arial" w:hAnsi="Arial" w:cs="Arial"/>
              </w:rPr>
            </w:pPr>
          </w:p>
        </w:tc>
        <w:tc>
          <w:tcPr>
            <w:tcW w:w="678" w:type="dxa"/>
          </w:tcPr>
          <w:p w:rsidR="006803B1" w:rsidRPr="00D05C39" w:rsidRDefault="006803B1" w:rsidP="00874B3B">
            <w:pPr>
              <w:pStyle w:val="T2BaseArray"/>
              <w:ind w:left="0" w:firstLine="0"/>
              <w:jc w:val="left"/>
              <w:rPr>
                <w:rFonts w:ascii="Arial" w:hAnsi="Arial" w:cs="Arial"/>
              </w:rPr>
            </w:pPr>
            <w:r w:rsidRPr="00D05C39">
              <w:rPr>
                <w:rFonts w:ascii="Arial" w:hAnsi="Arial" w:cs="Arial"/>
              </w:rPr>
              <w:t>1..1</w:t>
            </w:r>
          </w:p>
        </w:tc>
      </w:tr>
      <w:tr w:rsidR="00D05C39" w:rsidRPr="00374DED" w:rsidTr="00D05C39">
        <w:trPr>
          <w:ins w:id="181" w:author="Author"/>
        </w:trPr>
        <w:tc>
          <w:tcPr>
            <w:tcW w:w="534" w:type="dxa"/>
          </w:tcPr>
          <w:p w:rsidR="00D05C39" w:rsidRPr="00374DED" w:rsidRDefault="00D05C39" w:rsidP="00D05C39">
            <w:pPr>
              <w:pStyle w:val="T2BaseArray"/>
              <w:ind w:left="0" w:firstLine="0"/>
              <w:jc w:val="left"/>
              <w:rPr>
                <w:ins w:id="182" w:author="Author"/>
                <w:rFonts w:ascii="Arial" w:hAnsi="Arial" w:cs="Arial"/>
              </w:rPr>
            </w:pPr>
            <w:ins w:id="183" w:author="Author">
              <w:r>
                <w:rPr>
                  <w:rFonts w:ascii="Arial" w:hAnsi="Arial" w:cs="Arial"/>
                </w:rPr>
                <w:t>7</w:t>
              </w:r>
              <w:commentRangeStart w:id="184"/>
            </w:ins>
          </w:p>
        </w:tc>
        <w:tc>
          <w:tcPr>
            <w:tcW w:w="567" w:type="dxa"/>
          </w:tcPr>
          <w:p w:rsidR="00D05C39" w:rsidRPr="00374DED" w:rsidRDefault="00D05C39" w:rsidP="00D05C39">
            <w:pPr>
              <w:pStyle w:val="T2BaseArray"/>
              <w:ind w:left="0" w:firstLine="0"/>
              <w:jc w:val="left"/>
              <w:rPr>
                <w:ins w:id="185" w:author="Author"/>
                <w:rFonts w:ascii="Arial" w:hAnsi="Arial" w:cs="Arial"/>
              </w:rPr>
            </w:pPr>
            <w:ins w:id="186" w:author="Author">
              <w:r>
                <w:rPr>
                  <w:rFonts w:ascii="Arial" w:hAnsi="Arial" w:cs="Arial"/>
                </w:rPr>
                <w:t>G</w:t>
              </w:r>
            </w:ins>
          </w:p>
        </w:tc>
        <w:tc>
          <w:tcPr>
            <w:tcW w:w="2693" w:type="dxa"/>
          </w:tcPr>
          <w:p w:rsidR="00D05C39" w:rsidRPr="00374DED" w:rsidRDefault="00D05C39" w:rsidP="00D05C39">
            <w:pPr>
              <w:pStyle w:val="T2BaseArray"/>
              <w:ind w:left="0" w:firstLine="0"/>
              <w:jc w:val="left"/>
              <w:rPr>
                <w:ins w:id="187" w:author="Author"/>
                <w:rFonts w:ascii="Arial" w:hAnsi="Arial" w:cs="Arial"/>
              </w:rPr>
            </w:pPr>
            <w:ins w:id="188" w:author="Author">
              <w:r w:rsidRPr="00374DED">
                <w:rPr>
                  <w:rFonts w:ascii="Arial" w:hAnsi="Arial" w:cs="Arial"/>
                </w:rPr>
                <w:t xml:space="preserve">Restriction Valid </w:t>
              </w:r>
              <w:r>
                <w:rPr>
                  <w:rFonts w:ascii="Arial" w:hAnsi="Arial" w:cs="Arial"/>
                </w:rPr>
                <w:t xml:space="preserve">To </w:t>
              </w:r>
              <w:r w:rsidRPr="00374DED">
                <w:rPr>
                  <w:rFonts w:ascii="Arial" w:hAnsi="Arial" w:cs="Arial"/>
                </w:rPr>
                <w:t xml:space="preserve"> Date</w:t>
              </w:r>
            </w:ins>
          </w:p>
        </w:tc>
        <w:tc>
          <w:tcPr>
            <w:tcW w:w="2835" w:type="dxa"/>
          </w:tcPr>
          <w:p w:rsidR="00D05C39" w:rsidRPr="00374DED" w:rsidRDefault="00D05C39" w:rsidP="00D05C39">
            <w:pPr>
              <w:pStyle w:val="T2BaseArray"/>
              <w:ind w:left="0" w:firstLine="0"/>
              <w:jc w:val="left"/>
              <w:rPr>
                <w:ins w:id="189" w:author="Author"/>
                <w:rFonts w:ascii="Arial" w:hAnsi="Arial" w:cs="Arial"/>
              </w:rPr>
            </w:pPr>
            <w:ins w:id="190" w:author="Author">
              <w:r w:rsidRPr="00374DED">
                <w:rPr>
                  <w:rFonts w:ascii="Arial" w:hAnsi="Arial" w:cs="Arial"/>
                </w:rPr>
                <w:t>DATE</w:t>
              </w:r>
            </w:ins>
          </w:p>
        </w:tc>
        <w:tc>
          <w:tcPr>
            <w:tcW w:w="3402" w:type="dxa"/>
            <w:vMerge w:val="restart"/>
          </w:tcPr>
          <w:p w:rsidR="00D05C39" w:rsidRPr="00374DED" w:rsidRDefault="00D05C39" w:rsidP="00D05C39">
            <w:pPr>
              <w:pStyle w:val="T2BaseArray"/>
              <w:ind w:left="0" w:firstLine="0"/>
              <w:jc w:val="left"/>
              <w:rPr>
                <w:ins w:id="191" w:author="Author"/>
                <w:rFonts w:ascii="Arial" w:hAnsi="Arial" w:cs="Arial"/>
              </w:rPr>
            </w:pPr>
            <w:ins w:id="192" w:author="Author">
              <w:r w:rsidRPr="00374DED">
                <w:rPr>
                  <w:rFonts w:ascii="Arial" w:hAnsi="Arial" w:cs="Arial"/>
                </w:rPr>
                <w:t xml:space="preserve">Valid </w:t>
              </w:r>
              <w:r>
                <w:rPr>
                  <w:rFonts w:ascii="Arial" w:hAnsi="Arial" w:cs="Arial"/>
                </w:rPr>
                <w:t>to</w:t>
              </w:r>
              <w:r w:rsidRPr="00374DED">
                <w:rPr>
                  <w:rFonts w:ascii="Arial" w:hAnsi="Arial" w:cs="Arial"/>
                </w:rPr>
                <w:t xml:space="preserve"> date and time of the restriction.</w:t>
              </w:r>
            </w:ins>
          </w:p>
        </w:tc>
        <w:tc>
          <w:tcPr>
            <w:tcW w:w="2551" w:type="dxa"/>
            <w:vMerge w:val="restart"/>
          </w:tcPr>
          <w:p w:rsidR="00D05C39" w:rsidRPr="00374DED" w:rsidRDefault="00D05C39" w:rsidP="00D05C39">
            <w:pPr>
              <w:pStyle w:val="T2BaseArray"/>
              <w:ind w:left="0"/>
              <w:jc w:val="left"/>
              <w:rPr>
                <w:ins w:id="193" w:author="Author"/>
                <w:rFonts w:ascii="Arial" w:hAnsi="Arial" w:cs="Arial"/>
              </w:rPr>
            </w:pPr>
            <w:ins w:id="194" w:author="Author">
              <w:r w:rsidRPr="00374DED">
                <w:rPr>
                  <w:rFonts w:ascii="Arial" w:hAnsi="Arial" w:cs="Arial"/>
                </w:rPr>
                <w:t xml:space="preserve">Must be equal or greater than </w:t>
              </w:r>
              <w:r w:rsidRPr="00374DED">
                <w:rPr>
                  <w:rFonts w:ascii="Arial" w:hAnsi="Arial" w:cs="Arial"/>
                </w:rPr>
                <w:lastRenderedPageBreak/>
                <w:t>the</w:t>
              </w:r>
              <w:r>
                <w:rPr>
                  <w:rFonts w:ascii="Arial" w:hAnsi="Arial" w:cs="Arial"/>
                </w:rPr>
                <w:t xml:space="preserve"> valid from </w:t>
              </w:r>
              <w:proofErr w:type="gramStart"/>
              <w:r w:rsidRPr="00374DED">
                <w:rPr>
                  <w:rFonts w:ascii="Arial" w:hAnsi="Arial" w:cs="Arial"/>
                </w:rPr>
                <w:t>date</w:t>
              </w:r>
              <w:r>
                <w:rPr>
                  <w:rFonts w:ascii="Arial" w:hAnsi="Arial" w:cs="Arial"/>
                </w:rPr>
                <w:t xml:space="preserve"> </w:t>
              </w:r>
              <w:r w:rsidRPr="00374DED">
                <w:rPr>
                  <w:rFonts w:ascii="Arial" w:hAnsi="Arial" w:cs="Arial"/>
                </w:rPr>
                <w:t xml:space="preserve"> and</w:t>
              </w:r>
              <w:proofErr w:type="gramEnd"/>
              <w:r w:rsidRPr="00374DED">
                <w:rPr>
                  <w:rFonts w:ascii="Arial" w:hAnsi="Arial" w:cs="Arial"/>
                </w:rPr>
                <w:t xml:space="preserve"> time.</w:t>
              </w:r>
            </w:ins>
          </w:p>
        </w:tc>
        <w:tc>
          <w:tcPr>
            <w:tcW w:w="677" w:type="dxa"/>
            <w:vMerge w:val="restart"/>
          </w:tcPr>
          <w:p w:rsidR="00D05C39" w:rsidRPr="00374DED" w:rsidRDefault="00D05C39" w:rsidP="00D05C39">
            <w:pPr>
              <w:pStyle w:val="T2BaseArray"/>
              <w:ind w:left="0" w:firstLine="0"/>
              <w:jc w:val="left"/>
              <w:rPr>
                <w:ins w:id="195" w:author="Author"/>
                <w:rFonts w:ascii="Arial" w:hAnsi="Arial" w:cs="Arial"/>
              </w:rPr>
            </w:pPr>
          </w:p>
        </w:tc>
        <w:tc>
          <w:tcPr>
            <w:tcW w:w="678" w:type="dxa"/>
            <w:vMerge w:val="restart"/>
          </w:tcPr>
          <w:p w:rsidR="00D05C39" w:rsidRPr="00374DED" w:rsidRDefault="00D05C39" w:rsidP="00D05C39">
            <w:pPr>
              <w:pStyle w:val="T2BaseArray"/>
              <w:ind w:left="0" w:firstLine="0"/>
              <w:jc w:val="left"/>
              <w:rPr>
                <w:ins w:id="196" w:author="Author"/>
                <w:rFonts w:ascii="Arial" w:hAnsi="Arial" w:cs="Arial"/>
              </w:rPr>
            </w:pPr>
            <w:ins w:id="197" w:author="Author">
              <w:r>
                <w:rPr>
                  <w:rFonts w:ascii="Arial" w:hAnsi="Arial" w:cs="Arial"/>
                </w:rPr>
                <w:t>0</w:t>
              </w:r>
              <w:r w:rsidRPr="00374DED">
                <w:rPr>
                  <w:rFonts w:ascii="Arial" w:hAnsi="Arial" w:cs="Arial"/>
                </w:rPr>
                <w:t>..1</w:t>
              </w:r>
            </w:ins>
          </w:p>
          <w:p w:rsidR="00D05C39" w:rsidRPr="00374DED" w:rsidRDefault="00D05C39" w:rsidP="00D05C39">
            <w:pPr>
              <w:pStyle w:val="T2BaseArray"/>
              <w:ind w:left="0"/>
              <w:jc w:val="left"/>
              <w:rPr>
                <w:ins w:id="198" w:author="Author"/>
                <w:rFonts w:ascii="Arial" w:hAnsi="Arial" w:cs="Arial"/>
              </w:rPr>
            </w:pPr>
            <w:ins w:id="199" w:author="Author">
              <w:r>
                <w:rPr>
                  <w:rStyle w:val="CommentReference"/>
                  <w:rFonts w:ascii="Times New Roman" w:hAnsi="Times New Roman"/>
                  <w:lang w:val="fr-FR"/>
                </w:rPr>
                <w:lastRenderedPageBreak/>
                <w:commentReference w:id="200"/>
              </w:r>
              <w:commentRangeEnd w:id="184"/>
              <w:r>
                <w:rPr>
                  <w:rStyle w:val="CommentReference"/>
                  <w:rFonts w:ascii="Times New Roman" w:hAnsi="Times New Roman"/>
                  <w:lang w:val="fr-FR"/>
                </w:rPr>
                <w:commentReference w:id="184"/>
              </w:r>
            </w:ins>
          </w:p>
        </w:tc>
      </w:tr>
      <w:tr w:rsidR="00D05C39" w:rsidRPr="00374DED" w:rsidTr="00D05C39">
        <w:trPr>
          <w:ins w:id="201" w:author="Author"/>
        </w:trPr>
        <w:tc>
          <w:tcPr>
            <w:tcW w:w="534" w:type="dxa"/>
          </w:tcPr>
          <w:p w:rsidR="00D05C39" w:rsidRPr="00374DED" w:rsidRDefault="00D05C39" w:rsidP="00D05C39">
            <w:pPr>
              <w:pStyle w:val="T2BaseArray"/>
              <w:ind w:left="0" w:firstLine="0"/>
              <w:jc w:val="left"/>
              <w:rPr>
                <w:ins w:id="202" w:author="Author"/>
                <w:rFonts w:ascii="Arial" w:hAnsi="Arial" w:cs="Arial"/>
              </w:rPr>
            </w:pPr>
            <w:ins w:id="203" w:author="Author">
              <w:r>
                <w:rPr>
                  <w:rFonts w:ascii="Arial" w:hAnsi="Arial" w:cs="Arial"/>
                </w:rPr>
                <w:lastRenderedPageBreak/>
                <w:t>8</w:t>
              </w:r>
              <w:commentRangeStart w:id="200"/>
            </w:ins>
          </w:p>
        </w:tc>
        <w:tc>
          <w:tcPr>
            <w:tcW w:w="567" w:type="dxa"/>
          </w:tcPr>
          <w:p w:rsidR="00D05C39" w:rsidRPr="00374DED" w:rsidRDefault="00D05C39" w:rsidP="00D05C39">
            <w:pPr>
              <w:pStyle w:val="T2BaseArray"/>
              <w:ind w:left="0" w:firstLine="0"/>
              <w:jc w:val="left"/>
              <w:rPr>
                <w:ins w:id="204" w:author="Author"/>
                <w:rFonts w:ascii="Arial" w:hAnsi="Arial" w:cs="Arial"/>
              </w:rPr>
            </w:pPr>
            <w:ins w:id="205" w:author="Author">
              <w:r>
                <w:rPr>
                  <w:rFonts w:ascii="Arial" w:hAnsi="Arial" w:cs="Arial"/>
                </w:rPr>
                <w:t>H</w:t>
              </w:r>
            </w:ins>
          </w:p>
        </w:tc>
        <w:tc>
          <w:tcPr>
            <w:tcW w:w="2693" w:type="dxa"/>
          </w:tcPr>
          <w:p w:rsidR="00D05C39" w:rsidRPr="00374DED" w:rsidRDefault="00D05C39" w:rsidP="00D05C39">
            <w:pPr>
              <w:pStyle w:val="T2BaseArray"/>
              <w:ind w:left="0" w:firstLine="0"/>
              <w:jc w:val="left"/>
              <w:rPr>
                <w:ins w:id="206" w:author="Author"/>
                <w:rFonts w:ascii="Arial" w:hAnsi="Arial" w:cs="Arial"/>
              </w:rPr>
            </w:pPr>
            <w:ins w:id="207" w:author="Author">
              <w:r w:rsidRPr="00374DED">
                <w:rPr>
                  <w:rFonts w:ascii="Arial" w:hAnsi="Arial" w:cs="Arial"/>
                </w:rPr>
                <w:t xml:space="preserve">Restriction Valid </w:t>
              </w:r>
              <w:r>
                <w:rPr>
                  <w:rFonts w:ascii="Arial" w:hAnsi="Arial" w:cs="Arial"/>
                </w:rPr>
                <w:t>To</w:t>
              </w:r>
              <w:r w:rsidRPr="00374DED">
                <w:rPr>
                  <w:rFonts w:ascii="Arial" w:hAnsi="Arial" w:cs="Arial"/>
                </w:rPr>
                <w:t xml:space="preserve"> Time</w:t>
              </w:r>
            </w:ins>
          </w:p>
        </w:tc>
        <w:tc>
          <w:tcPr>
            <w:tcW w:w="2835" w:type="dxa"/>
          </w:tcPr>
          <w:p w:rsidR="00D05C39" w:rsidRPr="00374DED" w:rsidRDefault="00D05C39" w:rsidP="00D05C39">
            <w:pPr>
              <w:pStyle w:val="T2BaseArray"/>
              <w:ind w:left="0" w:firstLine="0"/>
              <w:jc w:val="left"/>
              <w:rPr>
                <w:ins w:id="208" w:author="Author"/>
                <w:rFonts w:ascii="Arial" w:hAnsi="Arial" w:cs="Arial"/>
              </w:rPr>
            </w:pPr>
            <w:ins w:id="209" w:author="Author">
              <w:r w:rsidRPr="00374DED">
                <w:rPr>
                  <w:rFonts w:ascii="Arial" w:hAnsi="Arial" w:cs="Arial"/>
                </w:rPr>
                <w:t>TIME</w:t>
              </w:r>
            </w:ins>
          </w:p>
        </w:tc>
        <w:tc>
          <w:tcPr>
            <w:tcW w:w="3402" w:type="dxa"/>
            <w:vMerge/>
          </w:tcPr>
          <w:p w:rsidR="00D05C39" w:rsidRPr="00374DED" w:rsidRDefault="00D05C39" w:rsidP="00D05C39">
            <w:pPr>
              <w:pStyle w:val="T2BaseArray"/>
              <w:ind w:left="0" w:firstLine="0"/>
              <w:jc w:val="left"/>
              <w:rPr>
                <w:ins w:id="210" w:author="Author"/>
                <w:rFonts w:ascii="Arial" w:hAnsi="Arial" w:cs="Arial"/>
              </w:rPr>
            </w:pPr>
          </w:p>
        </w:tc>
        <w:tc>
          <w:tcPr>
            <w:tcW w:w="2551" w:type="dxa"/>
            <w:vMerge/>
          </w:tcPr>
          <w:p w:rsidR="00D05C39" w:rsidRPr="00374DED" w:rsidRDefault="00D05C39" w:rsidP="00D05C39">
            <w:pPr>
              <w:pStyle w:val="T2BaseArray"/>
              <w:ind w:left="0" w:firstLine="0"/>
              <w:jc w:val="left"/>
              <w:rPr>
                <w:ins w:id="211" w:author="Author"/>
                <w:rFonts w:ascii="Arial" w:hAnsi="Arial" w:cs="Arial"/>
              </w:rPr>
            </w:pPr>
          </w:p>
        </w:tc>
        <w:tc>
          <w:tcPr>
            <w:tcW w:w="677" w:type="dxa"/>
            <w:vMerge/>
          </w:tcPr>
          <w:p w:rsidR="00D05C39" w:rsidRPr="00374DED" w:rsidRDefault="00D05C39" w:rsidP="00D05C39">
            <w:pPr>
              <w:pStyle w:val="T2BaseArray"/>
              <w:ind w:left="0" w:firstLine="0"/>
              <w:jc w:val="left"/>
              <w:rPr>
                <w:ins w:id="212" w:author="Author"/>
                <w:rFonts w:ascii="Arial" w:hAnsi="Arial" w:cs="Arial"/>
              </w:rPr>
            </w:pPr>
          </w:p>
        </w:tc>
        <w:commentRangeEnd w:id="200"/>
        <w:tc>
          <w:tcPr>
            <w:tcW w:w="678" w:type="dxa"/>
            <w:vMerge/>
          </w:tcPr>
          <w:p w:rsidR="00D05C39" w:rsidRPr="00374DED" w:rsidRDefault="00D05C39" w:rsidP="00D05C39">
            <w:pPr>
              <w:pStyle w:val="T2BaseArray"/>
              <w:ind w:left="0" w:firstLine="0"/>
              <w:jc w:val="left"/>
              <w:rPr>
                <w:ins w:id="213" w:author="Author"/>
                <w:rFonts w:ascii="Arial" w:hAnsi="Arial" w:cs="Arial"/>
              </w:rPr>
            </w:pPr>
          </w:p>
        </w:tc>
      </w:tr>
    </w:tbl>
    <w:p w:rsidR="006803B1" w:rsidRPr="0093286D" w:rsidRDefault="006803B1" w:rsidP="00AB523B">
      <w:pPr>
        <w:rPr>
          <w:rFonts w:ascii="Arial" w:hAnsi="Arial"/>
          <w:u w:val="single"/>
          <w:lang w:val="en-GB"/>
        </w:rPr>
      </w:pPr>
    </w:p>
    <w:p w:rsidR="006803B1" w:rsidRDefault="006803B1">
      <w:pPr>
        <w:jc w:val="left"/>
        <w:rPr>
          <w:lang w:val="en-GB"/>
        </w:rPr>
      </w:pPr>
    </w:p>
    <w:p w:rsidR="006803B1" w:rsidRDefault="006803B1" w:rsidP="00C61562">
      <w:pPr>
        <w:pStyle w:val="Heading4"/>
      </w:pPr>
      <w:bookmarkStart w:id="214" w:name="_Toc385494936"/>
      <w:r w:rsidRPr="00C61562">
        <w:t>CSD Account Link</w:t>
      </w:r>
      <w:r>
        <w:t xml:space="preserve"> - New</w:t>
      </w:r>
      <w:bookmarkEnd w:id="214"/>
    </w:p>
    <w:p w:rsidR="006803B1" w:rsidRPr="00CA3A19" w:rsidRDefault="006803B1" w:rsidP="00DE32BA">
      <w:pPr>
        <w:pStyle w:val="ListParagraph"/>
        <w:numPr>
          <w:ilvl w:val="0"/>
          <w:numId w:val="14"/>
        </w:numPr>
        <w:rPr>
          <w:rFonts w:ascii="Arial" w:hAnsi="Arial" w:cs="Arial"/>
          <w:sz w:val="18"/>
          <w:szCs w:val="18"/>
          <w:lang w:val="en-GB"/>
        </w:rPr>
        <w:pPrChange w:id="215" w:author="Author">
          <w:pPr>
            <w:pStyle w:val="ListParagraph"/>
            <w:numPr>
              <w:numId w:val="15"/>
            </w:numPr>
            <w:tabs>
              <w:tab w:val="num" w:pos="360"/>
            </w:tabs>
            <w:ind w:left="360" w:hanging="360"/>
          </w:pPr>
        </w:pPrChange>
      </w:pPr>
      <w:r w:rsidRPr="003D2AA2">
        <w:rPr>
          <w:rFonts w:ascii="Arial" w:hAnsi="Arial" w:cs="Arial"/>
          <w:lang w:val="en-GB"/>
        </w:rPr>
        <w:t>Record Type: “</w:t>
      </w:r>
      <w:r w:rsidRPr="00C61562">
        <w:rPr>
          <w:rFonts w:ascii="Arial" w:hAnsi="Arial" w:cs="Arial"/>
          <w:lang w:val="en-GB"/>
        </w:rPr>
        <w:t>CSD Account Link</w:t>
      </w:r>
      <w:r>
        <w:rPr>
          <w:rFonts w:ascii="Arial" w:hAnsi="Arial" w:cs="Arial"/>
          <w:lang w:val="en-GB"/>
        </w:rPr>
        <w:t>”</w:t>
      </w:r>
    </w:p>
    <w:p w:rsidR="006803B1" w:rsidRDefault="006803B1" w:rsidP="00CA3A19">
      <w:pPr>
        <w:pStyle w:val="T2BaseArray"/>
        <w:ind w:left="0" w:firstLine="0"/>
        <w:jc w:val="left"/>
        <w:rPr>
          <w:rFonts w:ascii="Arial" w:hAnsi="Arial" w:cs="Arial"/>
          <w:sz w:val="22"/>
          <w:szCs w:val="22"/>
        </w:rPr>
      </w:pPr>
      <w:r w:rsidRPr="00CA3A19">
        <w:rPr>
          <w:rFonts w:ascii="Arial" w:hAnsi="Arial" w:cs="Arial"/>
          <w:sz w:val="22"/>
          <w:szCs w:val="22"/>
        </w:rPr>
        <w:t xml:space="preserve">The record </w:t>
      </w:r>
      <w:r>
        <w:rPr>
          <w:rFonts w:ascii="Arial" w:hAnsi="Arial" w:cs="Arial"/>
          <w:sz w:val="22"/>
          <w:szCs w:val="22"/>
        </w:rPr>
        <w:t>is used to create</w:t>
      </w:r>
      <w:r w:rsidRPr="00CA3A19">
        <w:rPr>
          <w:rFonts w:ascii="Arial" w:hAnsi="Arial" w:cs="Arial"/>
          <w:sz w:val="22"/>
          <w:szCs w:val="22"/>
        </w:rPr>
        <w:t xml:space="preserve"> a </w:t>
      </w:r>
      <w:r>
        <w:rPr>
          <w:rFonts w:ascii="Arial" w:hAnsi="Arial" w:cs="Arial"/>
          <w:sz w:val="22"/>
          <w:szCs w:val="22"/>
        </w:rPr>
        <w:t>link between a technical issuer and a CSD account</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ACT.4.2</w:t>
      </w:r>
    </w:p>
    <w:p w:rsidR="006803B1" w:rsidRPr="00CA3A19" w:rsidRDefault="006803B1" w:rsidP="00CA3A19">
      <w:pPr>
        <w:pStyle w:val="T2BaseArray"/>
        <w:ind w:left="0" w:firstLine="0"/>
        <w:jc w:val="left"/>
        <w:rPr>
          <w:rFonts w:ascii="Arial" w:hAnsi="Arial" w:cs="Arial"/>
        </w:rPr>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693"/>
        <w:gridCol w:w="2835"/>
        <w:gridCol w:w="3402"/>
        <w:gridCol w:w="2551"/>
        <w:gridCol w:w="677"/>
        <w:gridCol w:w="678"/>
      </w:tblGrid>
      <w:tr w:rsidR="006803B1" w:rsidRPr="00285F7E" w:rsidTr="00C61562">
        <w:trPr>
          <w:cantSplit/>
          <w:trHeight w:val="1260"/>
        </w:trPr>
        <w:tc>
          <w:tcPr>
            <w:tcW w:w="534" w:type="dxa"/>
            <w:shd w:val="clear" w:color="auto" w:fill="D9D9D9"/>
            <w:textDirection w:val="btLr"/>
          </w:tcPr>
          <w:p w:rsidR="006803B1" w:rsidRPr="00285F7E" w:rsidRDefault="006803B1" w:rsidP="00C61562">
            <w:pPr>
              <w:ind w:left="113" w:right="113"/>
              <w:jc w:val="center"/>
              <w:rPr>
                <w:rFonts w:ascii="Arial" w:hAnsi="Arial" w:cs="Arial"/>
                <w:b/>
                <w:sz w:val="18"/>
                <w:szCs w:val="18"/>
                <w:lang w:val="en-GB"/>
              </w:rPr>
            </w:pPr>
            <w:r w:rsidRPr="00285F7E">
              <w:rPr>
                <w:rFonts w:ascii="Arial" w:hAnsi="Arial" w:cs="Arial"/>
                <w:b/>
                <w:sz w:val="18"/>
                <w:szCs w:val="18"/>
                <w:lang w:val="en-GB"/>
              </w:rPr>
              <w:t>Flat file  column</w:t>
            </w:r>
          </w:p>
        </w:tc>
        <w:tc>
          <w:tcPr>
            <w:tcW w:w="567" w:type="dxa"/>
            <w:shd w:val="clear" w:color="auto" w:fill="D9D9D9"/>
            <w:textDirection w:val="btLr"/>
          </w:tcPr>
          <w:p w:rsidR="006803B1" w:rsidRPr="00285F7E" w:rsidRDefault="006803B1" w:rsidP="00C61562">
            <w:pPr>
              <w:ind w:left="113" w:right="113"/>
              <w:jc w:val="center"/>
              <w:rPr>
                <w:rFonts w:ascii="Arial" w:hAnsi="Arial" w:cs="Arial"/>
                <w:b/>
                <w:sz w:val="18"/>
                <w:szCs w:val="18"/>
                <w:lang w:val="en-GB"/>
              </w:rPr>
            </w:pPr>
            <w:r w:rsidRPr="00285F7E">
              <w:rPr>
                <w:rFonts w:ascii="Arial" w:hAnsi="Arial" w:cs="Arial"/>
                <w:b/>
                <w:sz w:val="18"/>
                <w:szCs w:val="18"/>
                <w:lang w:val="en-GB"/>
              </w:rPr>
              <w:t>Excel Column</w:t>
            </w:r>
          </w:p>
        </w:tc>
        <w:tc>
          <w:tcPr>
            <w:tcW w:w="2693" w:type="dxa"/>
            <w:shd w:val="clear" w:color="auto" w:fill="D9D9D9"/>
          </w:tcPr>
          <w:p w:rsidR="006803B1" w:rsidRPr="00285F7E" w:rsidRDefault="006803B1" w:rsidP="00C61562">
            <w:pPr>
              <w:pStyle w:val="T2BaseArray"/>
              <w:ind w:left="0" w:firstLine="0"/>
              <w:jc w:val="center"/>
              <w:rPr>
                <w:rFonts w:ascii="Arial" w:hAnsi="Arial" w:cs="Arial"/>
                <w:b/>
              </w:rPr>
            </w:pPr>
            <w:r w:rsidRPr="00285F7E">
              <w:rPr>
                <w:rFonts w:ascii="Arial" w:hAnsi="Arial" w:cs="Arial"/>
                <w:b/>
              </w:rPr>
              <w:t>Column Name</w:t>
            </w:r>
          </w:p>
        </w:tc>
        <w:tc>
          <w:tcPr>
            <w:tcW w:w="2835" w:type="dxa"/>
            <w:shd w:val="clear" w:color="auto" w:fill="D9D9D9"/>
          </w:tcPr>
          <w:p w:rsidR="006803B1" w:rsidRPr="00285F7E" w:rsidRDefault="006803B1" w:rsidP="00C61562">
            <w:pPr>
              <w:pStyle w:val="T2BaseArray"/>
              <w:ind w:left="0" w:firstLine="0"/>
              <w:jc w:val="center"/>
              <w:rPr>
                <w:rFonts w:ascii="Arial" w:hAnsi="Arial" w:cs="Arial"/>
                <w:b/>
              </w:rPr>
            </w:pPr>
            <w:r w:rsidRPr="00285F7E">
              <w:rPr>
                <w:rFonts w:ascii="Arial" w:hAnsi="Arial" w:cs="Arial"/>
                <w:b/>
              </w:rPr>
              <w:t>Format</w:t>
            </w:r>
          </w:p>
        </w:tc>
        <w:tc>
          <w:tcPr>
            <w:tcW w:w="3402" w:type="dxa"/>
            <w:shd w:val="clear" w:color="auto" w:fill="D9D9D9"/>
          </w:tcPr>
          <w:p w:rsidR="006803B1" w:rsidRPr="00285F7E" w:rsidRDefault="006803B1" w:rsidP="00C61562">
            <w:pPr>
              <w:pStyle w:val="T2BaseArray"/>
              <w:ind w:left="0" w:firstLine="0"/>
              <w:jc w:val="center"/>
              <w:rPr>
                <w:rFonts w:ascii="Arial" w:hAnsi="Arial" w:cs="Arial"/>
                <w:b/>
              </w:rPr>
            </w:pPr>
            <w:r w:rsidRPr="00285F7E">
              <w:rPr>
                <w:rFonts w:ascii="Arial" w:hAnsi="Arial" w:cs="Arial"/>
                <w:b/>
              </w:rPr>
              <w:t>Description</w:t>
            </w:r>
          </w:p>
        </w:tc>
        <w:tc>
          <w:tcPr>
            <w:tcW w:w="2551" w:type="dxa"/>
            <w:shd w:val="clear" w:color="auto" w:fill="D9D9D9"/>
          </w:tcPr>
          <w:p w:rsidR="006803B1" w:rsidRPr="00285F7E" w:rsidRDefault="006803B1" w:rsidP="00C61562">
            <w:pPr>
              <w:pStyle w:val="T2BaseArray"/>
              <w:ind w:left="0" w:firstLine="0"/>
              <w:jc w:val="center"/>
              <w:rPr>
                <w:rFonts w:ascii="Arial" w:hAnsi="Arial" w:cs="Arial"/>
                <w:b/>
              </w:rPr>
            </w:pPr>
            <w:r w:rsidRPr="00285F7E">
              <w:rPr>
                <w:rFonts w:ascii="Arial" w:hAnsi="Arial" w:cs="Arial"/>
                <w:b/>
              </w:rPr>
              <w:t>Rules</w:t>
            </w:r>
          </w:p>
        </w:tc>
        <w:tc>
          <w:tcPr>
            <w:tcW w:w="677" w:type="dxa"/>
            <w:shd w:val="clear" w:color="auto" w:fill="D9D9D9"/>
            <w:textDirection w:val="btLr"/>
          </w:tcPr>
          <w:p w:rsidR="006803B1" w:rsidRPr="00285F7E" w:rsidRDefault="006803B1" w:rsidP="00C61562">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clear" w:color="auto" w:fill="D9D9D9"/>
            <w:textDirection w:val="btLr"/>
          </w:tcPr>
          <w:p w:rsidR="006803B1" w:rsidRPr="00285F7E" w:rsidRDefault="006803B1" w:rsidP="00C61562">
            <w:pPr>
              <w:pStyle w:val="T2BaseArray"/>
              <w:ind w:left="113" w:right="113" w:firstLine="0"/>
              <w:jc w:val="center"/>
              <w:rPr>
                <w:rFonts w:ascii="Arial" w:hAnsi="Arial" w:cs="Arial"/>
                <w:b/>
              </w:rPr>
            </w:pPr>
            <w:r>
              <w:rPr>
                <w:rFonts w:ascii="Arial" w:hAnsi="Arial" w:cs="Arial"/>
                <w:b/>
              </w:rPr>
              <w:t>Occurs per Group</w:t>
            </w:r>
          </w:p>
        </w:tc>
      </w:tr>
      <w:tr w:rsidR="006803B1" w:rsidRPr="00285F7E" w:rsidTr="00C61562">
        <w:tc>
          <w:tcPr>
            <w:tcW w:w="534" w:type="dxa"/>
            <w:shd w:val="clear" w:color="auto" w:fill="FFFFFF"/>
          </w:tcPr>
          <w:p w:rsidR="006803B1" w:rsidRPr="00285F7E" w:rsidRDefault="006803B1" w:rsidP="00C61562">
            <w:pPr>
              <w:pStyle w:val="T2BaseArray"/>
              <w:jc w:val="left"/>
              <w:rPr>
                <w:rFonts w:ascii="Arial" w:hAnsi="Arial" w:cs="Arial"/>
              </w:rPr>
            </w:pPr>
            <w:r w:rsidRPr="00285F7E">
              <w:rPr>
                <w:rFonts w:ascii="Arial" w:hAnsi="Arial" w:cs="Arial"/>
              </w:rPr>
              <w:t>2</w:t>
            </w:r>
          </w:p>
        </w:tc>
        <w:tc>
          <w:tcPr>
            <w:tcW w:w="567" w:type="dxa"/>
            <w:shd w:val="clear" w:color="auto" w:fill="FFFFFF"/>
          </w:tcPr>
          <w:p w:rsidR="006803B1" w:rsidRPr="00285F7E" w:rsidRDefault="006803B1" w:rsidP="00C61562">
            <w:pPr>
              <w:pStyle w:val="T2BaseArray"/>
              <w:jc w:val="left"/>
              <w:rPr>
                <w:rFonts w:ascii="Arial" w:hAnsi="Arial" w:cs="Arial"/>
              </w:rPr>
            </w:pPr>
            <w:r w:rsidRPr="00285F7E">
              <w:rPr>
                <w:rFonts w:ascii="Arial" w:hAnsi="Arial" w:cs="Arial"/>
              </w:rPr>
              <w:t>B</w:t>
            </w:r>
          </w:p>
        </w:tc>
        <w:tc>
          <w:tcPr>
            <w:tcW w:w="2693" w:type="dxa"/>
            <w:shd w:val="clear" w:color="auto" w:fill="FFFFFF"/>
          </w:tcPr>
          <w:p w:rsidR="006803B1" w:rsidRPr="00285F7E" w:rsidRDefault="006803B1" w:rsidP="00C61562">
            <w:pPr>
              <w:pStyle w:val="T2BaseArray"/>
              <w:jc w:val="left"/>
              <w:rPr>
                <w:rFonts w:ascii="Arial" w:hAnsi="Arial" w:cs="Arial"/>
              </w:rPr>
            </w:pPr>
            <w:r w:rsidRPr="00285F7E">
              <w:rPr>
                <w:rFonts w:ascii="Arial" w:hAnsi="Arial" w:cs="Arial"/>
              </w:rPr>
              <w:t>Record Id</w:t>
            </w:r>
          </w:p>
        </w:tc>
        <w:tc>
          <w:tcPr>
            <w:tcW w:w="2835" w:type="dxa"/>
            <w:shd w:val="clear" w:color="auto" w:fill="FFFFFF"/>
          </w:tcPr>
          <w:p w:rsidR="006803B1" w:rsidRPr="00285F7E" w:rsidRDefault="006803B1" w:rsidP="00C61562">
            <w:pPr>
              <w:pStyle w:val="T2BaseArray"/>
              <w:jc w:val="left"/>
              <w:rPr>
                <w:rFonts w:ascii="Arial" w:hAnsi="Arial" w:cs="Arial"/>
              </w:rPr>
            </w:pPr>
            <w:r w:rsidRPr="00285F7E">
              <w:rPr>
                <w:rFonts w:ascii="Arial" w:hAnsi="Arial" w:cs="Arial"/>
              </w:rPr>
              <w:t>NUMERIC (10)</w:t>
            </w:r>
          </w:p>
        </w:tc>
        <w:tc>
          <w:tcPr>
            <w:tcW w:w="3402" w:type="dxa"/>
            <w:shd w:val="clear" w:color="auto" w:fill="FFFFFF"/>
          </w:tcPr>
          <w:p w:rsidR="006803B1" w:rsidRPr="00212951" w:rsidRDefault="006803B1" w:rsidP="00C61562">
            <w:pPr>
              <w:pStyle w:val="T2BaseArray"/>
              <w:jc w:val="left"/>
              <w:rPr>
                <w:rFonts w:ascii="Arial" w:hAnsi="Arial" w:cs="Arial"/>
              </w:rPr>
            </w:pPr>
            <w:r w:rsidRPr="00212951">
              <w:rPr>
                <w:rFonts w:ascii="Arial" w:hAnsi="Arial" w:cs="Arial"/>
              </w:rPr>
              <w:t>Unique identifier of the record</w:t>
            </w:r>
            <w:r>
              <w:rPr>
                <w:rFonts w:ascii="Arial" w:hAnsi="Arial" w:cs="Arial"/>
              </w:rPr>
              <w:t>.</w:t>
            </w:r>
          </w:p>
        </w:tc>
        <w:tc>
          <w:tcPr>
            <w:tcW w:w="2551" w:type="dxa"/>
            <w:shd w:val="clear" w:color="auto" w:fill="FFFFFF"/>
          </w:tcPr>
          <w:p w:rsidR="006803B1" w:rsidRPr="00212951" w:rsidRDefault="006803B1" w:rsidP="0096629D">
            <w:pPr>
              <w:pStyle w:val="T2BaseArray"/>
              <w:ind w:left="0" w:firstLine="0"/>
              <w:jc w:val="left"/>
              <w:rPr>
                <w:rFonts w:ascii="Arial" w:hAnsi="Arial" w:cs="Arial"/>
              </w:rPr>
            </w:pPr>
            <w:r>
              <w:rPr>
                <w:rFonts w:ascii="Arial" w:hAnsi="Arial" w:cs="Arial"/>
              </w:rPr>
              <w:t>Must occur in each line of the record.</w:t>
            </w:r>
          </w:p>
        </w:tc>
        <w:tc>
          <w:tcPr>
            <w:tcW w:w="677" w:type="dxa"/>
            <w:shd w:val="clear" w:color="auto" w:fill="FFFFFF"/>
          </w:tcPr>
          <w:p w:rsidR="006803B1" w:rsidRPr="00285F7E" w:rsidRDefault="006803B1" w:rsidP="00C61562">
            <w:pPr>
              <w:pStyle w:val="T2BaseArray"/>
              <w:ind w:left="0" w:firstLine="0"/>
              <w:rPr>
                <w:rFonts w:ascii="Arial" w:hAnsi="Arial" w:cs="Arial"/>
              </w:rPr>
            </w:pPr>
            <w:r w:rsidRPr="00285F7E">
              <w:rPr>
                <w:rFonts w:ascii="Arial" w:hAnsi="Arial" w:cs="Arial"/>
              </w:rPr>
              <w:t>1..n</w:t>
            </w:r>
          </w:p>
        </w:tc>
        <w:tc>
          <w:tcPr>
            <w:tcW w:w="678" w:type="dxa"/>
            <w:shd w:val="clear" w:color="auto" w:fill="FFFFFF"/>
          </w:tcPr>
          <w:p w:rsidR="006803B1" w:rsidRPr="00285F7E" w:rsidRDefault="006803B1" w:rsidP="00C61562">
            <w:pPr>
              <w:pStyle w:val="T2BaseArray"/>
              <w:ind w:left="0" w:firstLine="0"/>
              <w:rPr>
                <w:rFonts w:ascii="Arial" w:hAnsi="Arial" w:cs="Arial"/>
              </w:rPr>
            </w:pPr>
          </w:p>
        </w:tc>
      </w:tr>
      <w:tr w:rsidR="006803B1" w:rsidRPr="00285F7E" w:rsidTr="00C61562">
        <w:tc>
          <w:tcPr>
            <w:tcW w:w="10031" w:type="dxa"/>
            <w:gridSpan w:val="5"/>
            <w:shd w:val="clear" w:color="auto" w:fill="F2F2F2"/>
          </w:tcPr>
          <w:p w:rsidR="006803B1" w:rsidRPr="00285F7E" w:rsidRDefault="006803B1" w:rsidP="001164F8">
            <w:pPr>
              <w:pStyle w:val="T2BaseArray"/>
              <w:jc w:val="left"/>
              <w:rPr>
                <w:rFonts w:ascii="Arial" w:hAnsi="Arial" w:cs="Arial"/>
              </w:rPr>
            </w:pPr>
            <w:r w:rsidRPr="00285F7E">
              <w:rPr>
                <w:rFonts w:ascii="Arial" w:hAnsi="Arial" w:cs="Arial"/>
              </w:rPr>
              <w:t>Group “</w:t>
            </w:r>
            <w:r>
              <w:rPr>
                <w:rFonts w:ascii="Arial" w:hAnsi="Arial" w:cs="Arial"/>
              </w:rPr>
              <w:t>Investor</w:t>
            </w:r>
            <w:r w:rsidRPr="00285F7E">
              <w:rPr>
                <w:rFonts w:ascii="Arial" w:hAnsi="Arial" w:cs="Arial"/>
              </w:rPr>
              <w:t>”</w:t>
            </w:r>
          </w:p>
        </w:tc>
        <w:tc>
          <w:tcPr>
            <w:tcW w:w="2551" w:type="dxa"/>
            <w:shd w:val="clear" w:color="auto" w:fill="F2F2F2"/>
          </w:tcPr>
          <w:p w:rsidR="006803B1" w:rsidRPr="00285F7E" w:rsidRDefault="006803B1" w:rsidP="00C61562">
            <w:pPr>
              <w:pStyle w:val="Default"/>
              <w:spacing w:before="60"/>
              <w:jc w:val="both"/>
              <w:rPr>
                <w:rFonts w:ascii="Arial" w:hAnsi="Arial" w:cs="Arial"/>
                <w:color w:val="auto"/>
                <w:sz w:val="18"/>
                <w:szCs w:val="18"/>
                <w:lang w:val="en-GB" w:eastAsia="fr-FR"/>
              </w:rPr>
            </w:pPr>
          </w:p>
        </w:tc>
        <w:tc>
          <w:tcPr>
            <w:tcW w:w="677" w:type="dxa"/>
            <w:shd w:val="clear" w:color="auto" w:fill="F2F2F2"/>
          </w:tcPr>
          <w:p w:rsidR="006803B1" w:rsidRPr="00285F7E" w:rsidRDefault="006803B1" w:rsidP="00C61562">
            <w:pPr>
              <w:pStyle w:val="T2BaseArray"/>
              <w:ind w:left="0" w:firstLine="0"/>
              <w:rPr>
                <w:rFonts w:ascii="Arial" w:hAnsi="Arial" w:cs="Arial"/>
              </w:rPr>
            </w:pPr>
            <w:r w:rsidRPr="00285F7E">
              <w:rPr>
                <w:rFonts w:ascii="Arial" w:hAnsi="Arial" w:cs="Arial"/>
              </w:rPr>
              <w:t>1..1</w:t>
            </w:r>
          </w:p>
        </w:tc>
        <w:tc>
          <w:tcPr>
            <w:tcW w:w="678" w:type="dxa"/>
            <w:shd w:val="clear" w:color="auto" w:fill="F2F2F2"/>
          </w:tcPr>
          <w:p w:rsidR="006803B1" w:rsidRPr="00285F7E" w:rsidRDefault="006803B1" w:rsidP="00C61562">
            <w:pPr>
              <w:pStyle w:val="T2BaseArray"/>
              <w:ind w:left="0" w:firstLine="0"/>
              <w:rPr>
                <w:rFonts w:ascii="Arial" w:hAnsi="Arial" w:cs="Arial"/>
              </w:rPr>
            </w:pPr>
          </w:p>
        </w:tc>
      </w:tr>
      <w:tr w:rsidR="006803B1" w:rsidRPr="00285F7E" w:rsidTr="00C61562">
        <w:tc>
          <w:tcPr>
            <w:tcW w:w="534" w:type="dxa"/>
            <w:shd w:val="clear" w:color="auto" w:fill="FFFFFF"/>
          </w:tcPr>
          <w:p w:rsidR="006803B1" w:rsidRPr="00C61562" w:rsidRDefault="006803B1" w:rsidP="00C61562">
            <w:pPr>
              <w:pStyle w:val="T2BaseArray"/>
              <w:jc w:val="left"/>
              <w:rPr>
                <w:rFonts w:ascii="Arial" w:hAnsi="Arial" w:cs="Arial"/>
              </w:rPr>
            </w:pPr>
            <w:r w:rsidRPr="00C61562">
              <w:rPr>
                <w:rFonts w:ascii="Arial" w:hAnsi="Arial" w:cs="Arial"/>
              </w:rPr>
              <w:t>3</w:t>
            </w:r>
          </w:p>
        </w:tc>
        <w:tc>
          <w:tcPr>
            <w:tcW w:w="567" w:type="dxa"/>
            <w:shd w:val="clear" w:color="auto" w:fill="FFFFFF"/>
          </w:tcPr>
          <w:p w:rsidR="006803B1" w:rsidRPr="00C61562" w:rsidRDefault="006803B1" w:rsidP="00C61562">
            <w:pPr>
              <w:pStyle w:val="T2BaseArray"/>
              <w:jc w:val="left"/>
              <w:rPr>
                <w:rFonts w:ascii="Arial" w:hAnsi="Arial" w:cs="Arial"/>
              </w:rPr>
            </w:pPr>
            <w:r w:rsidRPr="00C61562">
              <w:rPr>
                <w:rFonts w:ascii="Arial" w:hAnsi="Arial" w:cs="Arial"/>
              </w:rPr>
              <w:t>C</w:t>
            </w:r>
          </w:p>
        </w:tc>
        <w:tc>
          <w:tcPr>
            <w:tcW w:w="2693" w:type="dxa"/>
            <w:shd w:val="clear" w:color="auto" w:fill="FFFFFF"/>
          </w:tcPr>
          <w:p w:rsidR="006803B1" w:rsidRPr="00C61562" w:rsidRDefault="006803B1" w:rsidP="00C61562">
            <w:pPr>
              <w:pStyle w:val="T2BaseArray"/>
              <w:jc w:val="left"/>
              <w:rPr>
                <w:rFonts w:ascii="Arial" w:hAnsi="Arial" w:cs="Arial"/>
              </w:rPr>
            </w:pPr>
            <w:r w:rsidRPr="00C61562">
              <w:rPr>
                <w:rFonts w:ascii="Arial" w:hAnsi="Arial" w:cs="Arial"/>
              </w:rPr>
              <w:t>Investor Parent BIC</w:t>
            </w:r>
          </w:p>
        </w:tc>
        <w:tc>
          <w:tcPr>
            <w:tcW w:w="2835" w:type="dxa"/>
            <w:shd w:val="clear" w:color="auto" w:fill="FFFFFF"/>
          </w:tcPr>
          <w:p w:rsidR="006803B1" w:rsidRPr="00C61562" w:rsidRDefault="006803B1" w:rsidP="00C61562">
            <w:pPr>
              <w:pStyle w:val="T2BaseArray"/>
              <w:jc w:val="left"/>
              <w:rPr>
                <w:rFonts w:ascii="Arial" w:hAnsi="Arial" w:cs="Arial"/>
              </w:rPr>
            </w:pPr>
            <w:r w:rsidRPr="00C61562">
              <w:rPr>
                <w:rFonts w:ascii="Arial" w:hAnsi="Arial" w:cs="Arial"/>
              </w:rPr>
              <w:t>CHAR (11)</w:t>
            </w:r>
          </w:p>
        </w:tc>
        <w:tc>
          <w:tcPr>
            <w:tcW w:w="3402" w:type="dxa"/>
            <w:shd w:val="clear" w:color="auto" w:fill="FFFFFF"/>
          </w:tcPr>
          <w:p w:rsidR="006803B1" w:rsidRPr="00C61562" w:rsidRDefault="006803B1" w:rsidP="00EF497F">
            <w:pPr>
              <w:pStyle w:val="T2BaseArray"/>
              <w:ind w:left="0" w:firstLine="0"/>
              <w:jc w:val="left"/>
              <w:rPr>
                <w:rFonts w:ascii="Arial" w:hAnsi="Arial" w:cs="Arial"/>
              </w:rPr>
            </w:pPr>
            <w:r>
              <w:rPr>
                <w:rFonts w:ascii="Arial" w:hAnsi="Arial" w:cs="Arial"/>
              </w:rPr>
              <w:t>P</w:t>
            </w:r>
            <w:r w:rsidRPr="00C61562">
              <w:rPr>
                <w:rFonts w:ascii="Arial" w:hAnsi="Arial" w:cs="Arial"/>
              </w:rPr>
              <w:t xml:space="preserve">arent BIC related to </w:t>
            </w:r>
            <w:r>
              <w:rPr>
                <w:rFonts w:ascii="Arial" w:hAnsi="Arial" w:cs="Arial"/>
              </w:rPr>
              <w:t>the i</w:t>
            </w:r>
            <w:r w:rsidRPr="00C61562">
              <w:rPr>
                <w:rFonts w:ascii="Arial" w:hAnsi="Arial" w:cs="Arial"/>
              </w:rPr>
              <w:t>nvestor</w:t>
            </w:r>
            <w:r>
              <w:rPr>
                <w:rFonts w:ascii="Arial" w:hAnsi="Arial" w:cs="Arial"/>
              </w:rPr>
              <w:t>.</w:t>
            </w:r>
          </w:p>
        </w:tc>
        <w:tc>
          <w:tcPr>
            <w:tcW w:w="2551" w:type="dxa"/>
            <w:shd w:val="clear" w:color="auto" w:fill="FFFFFF"/>
          </w:tcPr>
          <w:p w:rsidR="006803B1" w:rsidRPr="00C61562" w:rsidRDefault="006803B1" w:rsidP="00C61562">
            <w:pPr>
              <w:pStyle w:val="T2BaseArray"/>
              <w:jc w:val="left"/>
              <w:rPr>
                <w:rFonts w:ascii="Arial" w:hAnsi="Arial" w:cs="Arial"/>
              </w:rPr>
            </w:pPr>
          </w:p>
        </w:tc>
        <w:tc>
          <w:tcPr>
            <w:tcW w:w="677" w:type="dxa"/>
            <w:shd w:val="clear" w:color="auto" w:fill="FFFFFF"/>
          </w:tcPr>
          <w:p w:rsidR="006803B1" w:rsidRPr="00C61562" w:rsidRDefault="006803B1" w:rsidP="00C61562">
            <w:pPr>
              <w:pStyle w:val="T2BaseArray"/>
              <w:jc w:val="left"/>
              <w:rPr>
                <w:rFonts w:ascii="Arial" w:hAnsi="Arial" w:cs="Arial"/>
              </w:rPr>
            </w:pPr>
          </w:p>
        </w:tc>
        <w:tc>
          <w:tcPr>
            <w:tcW w:w="678" w:type="dxa"/>
            <w:shd w:val="clear" w:color="auto" w:fill="FFFFFF"/>
          </w:tcPr>
          <w:p w:rsidR="006803B1" w:rsidRPr="00C61562" w:rsidRDefault="006803B1" w:rsidP="00C61562">
            <w:pPr>
              <w:pStyle w:val="T2BaseArray"/>
              <w:ind w:left="0" w:firstLine="0"/>
              <w:jc w:val="left"/>
              <w:rPr>
                <w:rFonts w:ascii="Arial" w:hAnsi="Arial" w:cs="Arial"/>
              </w:rPr>
            </w:pPr>
            <w:r w:rsidRPr="00C61562">
              <w:rPr>
                <w:rFonts w:ascii="Arial" w:hAnsi="Arial" w:cs="Arial"/>
              </w:rPr>
              <w:t>1..1</w:t>
            </w:r>
          </w:p>
        </w:tc>
      </w:tr>
      <w:tr w:rsidR="006803B1" w:rsidRPr="00285F7E" w:rsidTr="00EF497F">
        <w:tc>
          <w:tcPr>
            <w:tcW w:w="534" w:type="dxa"/>
            <w:shd w:val="clear" w:color="auto" w:fill="FFFFFF"/>
          </w:tcPr>
          <w:p w:rsidR="006803B1" w:rsidRPr="00C61562" w:rsidRDefault="006803B1" w:rsidP="00C61562">
            <w:pPr>
              <w:pStyle w:val="T2BaseArray"/>
              <w:jc w:val="left"/>
              <w:rPr>
                <w:rFonts w:ascii="Arial" w:hAnsi="Arial" w:cs="Arial"/>
              </w:rPr>
            </w:pPr>
            <w:r w:rsidRPr="00C61562">
              <w:rPr>
                <w:rFonts w:ascii="Arial" w:hAnsi="Arial" w:cs="Arial"/>
              </w:rPr>
              <w:t>4</w:t>
            </w:r>
          </w:p>
        </w:tc>
        <w:tc>
          <w:tcPr>
            <w:tcW w:w="567" w:type="dxa"/>
            <w:shd w:val="clear" w:color="auto" w:fill="FFFFFF"/>
          </w:tcPr>
          <w:p w:rsidR="006803B1" w:rsidRPr="00C61562" w:rsidRDefault="006803B1" w:rsidP="00C61562">
            <w:pPr>
              <w:pStyle w:val="T2BaseArray"/>
              <w:jc w:val="left"/>
              <w:rPr>
                <w:rFonts w:ascii="Arial" w:hAnsi="Arial" w:cs="Arial"/>
              </w:rPr>
            </w:pPr>
            <w:r w:rsidRPr="00C61562">
              <w:rPr>
                <w:rFonts w:ascii="Arial" w:hAnsi="Arial" w:cs="Arial"/>
              </w:rPr>
              <w:t>D</w:t>
            </w:r>
          </w:p>
        </w:tc>
        <w:tc>
          <w:tcPr>
            <w:tcW w:w="2693" w:type="dxa"/>
            <w:shd w:val="clear" w:color="auto" w:fill="FFFFFF"/>
          </w:tcPr>
          <w:p w:rsidR="006803B1" w:rsidRPr="00C61562" w:rsidRDefault="006803B1" w:rsidP="00C61562">
            <w:pPr>
              <w:pStyle w:val="T2BaseArray"/>
              <w:jc w:val="left"/>
              <w:rPr>
                <w:rFonts w:ascii="Arial" w:hAnsi="Arial" w:cs="Arial"/>
              </w:rPr>
            </w:pPr>
            <w:r w:rsidRPr="00C61562">
              <w:rPr>
                <w:rFonts w:ascii="Arial" w:hAnsi="Arial" w:cs="Arial"/>
              </w:rPr>
              <w:t>Investor BIC</w:t>
            </w:r>
          </w:p>
        </w:tc>
        <w:tc>
          <w:tcPr>
            <w:tcW w:w="2835" w:type="dxa"/>
            <w:shd w:val="clear" w:color="auto" w:fill="FFFFFF"/>
          </w:tcPr>
          <w:p w:rsidR="006803B1" w:rsidRPr="00C61562" w:rsidRDefault="006803B1" w:rsidP="00C61562">
            <w:pPr>
              <w:pStyle w:val="T2BaseArray"/>
              <w:jc w:val="left"/>
              <w:rPr>
                <w:rFonts w:ascii="Arial" w:hAnsi="Arial" w:cs="Arial"/>
              </w:rPr>
            </w:pPr>
            <w:r w:rsidRPr="00C61562">
              <w:rPr>
                <w:rFonts w:ascii="Arial" w:hAnsi="Arial" w:cs="Arial"/>
              </w:rPr>
              <w:t>CHAR (11)</w:t>
            </w:r>
          </w:p>
        </w:tc>
        <w:tc>
          <w:tcPr>
            <w:tcW w:w="3402" w:type="dxa"/>
            <w:shd w:val="clear" w:color="auto" w:fill="FFFFFF"/>
          </w:tcPr>
          <w:p w:rsidR="006803B1" w:rsidRPr="00C61562" w:rsidRDefault="006803B1" w:rsidP="009636C8">
            <w:pPr>
              <w:pStyle w:val="T2BaseArray"/>
              <w:ind w:left="0" w:firstLine="0"/>
              <w:jc w:val="left"/>
              <w:rPr>
                <w:rFonts w:ascii="Arial" w:hAnsi="Arial" w:cs="Arial"/>
              </w:rPr>
            </w:pPr>
            <w:r w:rsidRPr="00C61562">
              <w:rPr>
                <w:rFonts w:ascii="Arial" w:hAnsi="Arial" w:cs="Arial"/>
              </w:rPr>
              <w:t xml:space="preserve">BIC related to </w:t>
            </w:r>
            <w:r>
              <w:rPr>
                <w:rFonts w:ascii="Arial" w:hAnsi="Arial" w:cs="Arial"/>
              </w:rPr>
              <w:t>i</w:t>
            </w:r>
            <w:r w:rsidRPr="00C61562">
              <w:rPr>
                <w:rFonts w:ascii="Arial" w:hAnsi="Arial" w:cs="Arial"/>
              </w:rPr>
              <w:t>nvestor</w:t>
            </w:r>
            <w:r>
              <w:rPr>
                <w:rFonts w:ascii="Arial" w:hAnsi="Arial" w:cs="Arial"/>
              </w:rPr>
              <w:t>.</w:t>
            </w:r>
          </w:p>
        </w:tc>
        <w:tc>
          <w:tcPr>
            <w:tcW w:w="2551" w:type="dxa"/>
            <w:shd w:val="clear" w:color="auto" w:fill="FFFFFF"/>
          </w:tcPr>
          <w:p w:rsidR="006803B1" w:rsidRPr="00C61562" w:rsidRDefault="006803B1" w:rsidP="00C61562">
            <w:pPr>
              <w:pStyle w:val="T2BaseArray"/>
              <w:jc w:val="left"/>
              <w:rPr>
                <w:rFonts w:ascii="Arial" w:hAnsi="Arial" w:cs="Arial"/>
              </w:rPr>
            </w:pPr>
          </w:p>
        </w:tc>
        <w:tc>
          <w:tcPr>
            <w:tcW w:w="677" w:type="dxa"/>
            <w:shd w:val="clear" w:color="auto" w:fill="FFFFFF"/>
          </w:tcPr>
          <w:p w:rsidR="006803B1" w:rsidRPr="00C61562" w:rsidRDefault="006803B1" w:rsidP="00C61562">
            <w:pPr>
              <w:pStyle w:val="T2BaseArray"/>
              <w:jc w:val="left"/>
              <w:rPr>
                <w:rFonts w:ascii="Arial" w:hAnsi="Arial" w:cs="Arial"/>
              </w:rPr>
            </w:pPr>
          </w:p>
        </w:tc>
        <w:tc>
          <w:tcPr>
            <w:tcW w:w="678" w:type="dxa"/>
            <w:shd w:val="clear" w:color="auto" w:fill="FFFFFF"/>
          </w:tcPr>
          <w:p w:rsidR="006803B1" w:rsidRPr="00C61562" w:rsidRDefault="006803B1" w:rsidP="00B0449F">
            <w:pPr>
              <w:pStyle w:val="T2BaseArray"/>
              <w:ind w:left="0" w:firstLine="0"/>
              <w:jc w:val="left"/>
              <w:rPr>
                <w:rFonts w:ascii="Arial" w:hAnsi="Arial" w:cs="Arial"/>
              </w:rPr>
            </w:pPr>
            <w:r w:rsidRPr="00C61562">
              <w:rPr>
                <w:rFonts w:ascii="Arial" w:hAnsi="Arial" w:cs="Arial"/>
              </w:rPr>
              <w:t>1..1</w:t>
            </w:r>
          </w:p>
        </w:tc>
      </w:tr>
      <w:tr w:rsidR="006803B1" w:rsidRPr="00285F7E" w:rsidTr="00EF497F">
        <w:tc>
          <w:tcPr>
            <w:tcW w:w="10031" w:type="dxa"/>
            <w:gridSpan w:val="5"/>
            <w:shd w:val="clear" w:color="auto" w:fill="F2F2F2"/>
          </w:tcPr>
          <w:p w:rsidR="006803B1" w:rsidRPr="00C61562" w:rsidRDefault="006803B1" w:rsidP="00C61562">
            <w:pPr>
              <w:pStyle w:val="T2BaseArray"/>
              <w:ind w:left="0" w:firstLine="0"/>
              <w:jc w:val="left"/>
              <w:rPr>
                <w:rFonts w:ascii="Arial" w:hAnsi="Arial" w:cs="Arial"/>
              </w:rPr>
            </w:pPr>
            <w:r>
              <w:rPr>
                <w:rFonts w:ascii="Arial" w:hAnsi="Arial" w:cs="Arial"/>
              </w:rPr>
              <w:t>Group “Technical Issuer”</w:t>
            </w:r>
          </w:p>
        </w:tc>
        <w:tc>
          <w:tcPr>
            <w:tcW w:w="2551" w:type="dxa"/>
            <w:shd w:val="clear" w:color="auto" w:fill="F2F2F2"/>
          </w:tcPr>
          <w:p w:rsidR="006803B1" w:rsidRPr="00C61562" w:rsidRDefault="006803B1" w:rsidP="00C61562">
            <w:pPr>
              <w:pStyle w:val="T2BaseArray"/>
              <w:jc w:val="left"/>
              <w:rPr>
                <w:rFonts w:ascii="Arial" w:hAnsi="Arial" w:cs="Arial"/>
              </w:rPr>
            </w:pPr>
          </w:p>
        </w:tc>
        <w:tc>
          <w:tcPr>
            <w:tcW w:w="677" w:type="dxa"/>
            <w:shd w:val="clear" w:color="auto" w:fill="F2F2F2"/>
          </w:tcPr>
          <w:p w:rsidR="006803B1" w:rsidRPr="00C61562" w:rsidRDefault="006803B1" w:rsidP="00C61562">
            <w:pPr>
              <w:pStyle w:val="T2BaseArray"/>
              <w:jc w:val="left"/>
              <w:rPr>
                <w:rFonts w:ascii="Arial" w:hAnsi="Arial" w:cs="Arial"/>
              </w:rPr>
            </w:pPr>
            <w:r>
              <w:rPr>
                <w:rFonts w:ascii="Arial" w:hAnsi="Arial" w:cs="Arial"/>
              </w:rPr>
              <w:t>1..1</w:t>
            </w:r>
          </w:p>
        </w:tc>
        <w:tc>
          <w:tcPr>
            <w:tcW w:w="678" w:type="dxa"/>
            <w:shd w:val="clear" w:color="auto" w:fill="F2F2F2"/>
          </w:tcPr>
          <w:p w:rsidR="006803B1" w:rsidRPr="00C61562" w:rsidRDefault="006803B1" w:rsidP="00B0449F">
            <w:pPr>
              <w:pStyle w:val="T2BaseArray"/>
              <w:ind w:left="0" w:firstLine="0"/>
              <w:jc w:val="left"/>
              <w:rPr>
                <w:rFonts w:ascii="Arial" w:hAnsi="Arial" w:cs="Arial"/>
              </w:rPr>
            </w:pPr>
          </w:p>
        </w:tc>
      </w:tr>
      <w:tr w:rsidR="006803B1" w:rsidRPr="00285F7E" w:rsidTr="00C61562">
        <w:tc>
          <w:tcPr>
            <w:tcW w:w="534" w:type="dxa"/>
            <w:shd w:val="clear" w:color="auto" w:fill="FFFFFF"/>
          </w:tcPr>
          <w:p w:rsidR="006803B1" w:rsidRPr="00C61562" w:rsidRDefault="006803B1" w:rsidP="00C61562">
            <w:pPr>
              <w:pStyle w:val="T2BaseArray"/>
              <w:jc w:val="left"/>
              <w:rPr>
                <w:rFonts w:ascii="Arial" w:hAnsi="Arial" w:cs="Arial"/>
              </w:rPr>
            </w:pPr>
            <w:r>
              <w:rPr>
                <w:rFonts w:ascii="Arial" w:hAnsi="Arial" w:cs="Arial"/>
              </w:rPr>
              <w:t>5</w:t>
            </w:r>
          </w:p>
        </w:tc>
        <w:tc>
          <w:tcPr>
            <w:tcW w:w="567" w:type="dxa"/>
            <w:shd w:val="clear" w:color="auto" w:fill="FFFFFF"/>
          </w:tcPr>
          <w:p w:rsidR="006803B1" w:rsidRPr="00C61562" w:rsidRDefault="006803B1" w:rsidP="00C61562">
            <w:pPr>
              <w:pStyle w:val="T2BaseArray"/>
              <w:jc w:val="left"/>
              <w:rPr>
                <w:rFonts w:ascii="Arial" w:hAnsi="Arial" w:cs="Arial"/>
              </w:rPr>
            </w:pPr>
            <w:r>
              <w:rPr>
                <w:rFonts w:ascii="Arial" w:hAnsi="Arial" w:cs="Arial"/>
              </w:rPr>
              <w:t>E</w:t>
            </w:r>
          </w:p>
        </w:tc>
        <w:tc>
          <w:tcPr>
            <w:tcW w:w="2693" w:type="dxa"/>
            <w:shd w:val="clear" w:color="auto" w:fill="FFFFFF"/>
          </w:tcPr>
          <w:p w:rsidR="006803B1" w:rsidRPr="00C61562" w:rsidRDefault="006803B1" w:rsidP="00C61562">
            <w:pPr>
              <w:pStyle w:val="T2BaseArray"/>
              <w:jc w:val="left"/>
              <w:rPr>
                <w:rFonts w:ascii="Arial" w:hAnsi="Arial" w:cs="Arial"/>
              </w:rPr>
            </w:pPr>
            <w:r w:rsidRPr="00C61562">
              <w:rPr>
                <w:rFonts w:ascii="Arial" w:hAnsi="Arial" w:cs="Arial"/>
              </w:rPr>
              <w:t>Issuer Parent BIC</w:t>
            </w:r>
          </w:p>
        </w:tc>
        <w:tc>
          <w:tcPr>
            <w:tcW w:w="2835" w:type="dxa"/>
            <w:shd w:val="clear" w:color="auto" w:fill="FFFFFF"/>
          </w:tcPr>
          <w:p w:rsidR="006803B1" w:rsidRPr="00C61562" w:rsidRDefault="006803B1" w:rsidP="00C61562">
            <w:pPr>
              <w:pStyle w:val="T2BaseArray"/>
              <w:jc w:val="left"/>
              <w:rPr>
                <w:rFonts w:ascii="Arial" w:hAnsi="Arial" w:cs="Arial"/>
              </w:rPr>
            </w:pPr>
            <w:r w:rsidRPr="00C61562">
              <w:rPr>
                <w:rFonts w:ascii="Arial" w:hAnsi="Arial" w:cs="Arial"/>
              </w:rPr>
              <w:t>CHAR (11)</w:t>
            </w:r>
          </w:p>
        </w:tc>
        <w:tc>
          <w:tcPr>
            <w:tcW w:w="3402" w:type="dxa"/>
            <w:shd w:val="clear" w:color="auto" w:fill="FFFFFF"/>
          </w:tcPr>
          <w:p w:rsidR="006803B1" w:rsidRPr="00C61562" w:rsidRDefault="006803B1" w:rsidP="009636C8">
            <w:pPr>
              <w:pStyle w:val="T2BaseArray"/>
              <w:ind w:left="0" w:firstLine="0"/>
              <w:jc w:val="left"/>
              <w:rPr>
                <w:rFonts w:ascii="Arial" w:hAnsi="Arial" w:cs="Arial"/>
              </w:rPr>
            </w:pPr>
            <w:r>
              <w:rPr>
                <w:rFonts w:ascii="Arial" w:hAnsi="Arial" w:cs="Arial"/>
              </w:rPr>
              <w:t>Parent</w:t>
            </w:r>
            <w:r w:rsidRPr="00C61562">
              <w:rPr>
                <w:rFonts w:ascii="Arial" w:hAnsi="Arial" w:cs="Arial"/>
              </w:rPr>
              <w:t xml:space="preserve"> BIC </w:t>
            </w:r>
            <w:r>
              <w:rPr>
                <w:rFonts w:ascii="Arial" w:hAnsi="Arial" w:cs="Arial"/>
              </w:rPr>
              <w:t>related to the t</w:t>
            </w:r>
            <w:r w:rsidRPr="00C61562">
              <w:rPr>
                <w:rFonts w:ascii="Arial" w:hAnsi="Arial" w:cs="Arial"/>
              </w:rPr>
              <w:t xml:space="preserve">echnical </w:t>
            </w:r>
            <w:r>
              <w:rPr>
                <w:rFonts w:ascii="Arial" w:hAnsi="Arial" w:cs="Arial"/>
              </w:rPr>
              <w:t>i</w:t>
            </w:r>
            <w:r w:rsidRPr="00C61562">
              <w:rPr>
                <w:rFonts w:ascii="Arial" w:hAnsi="Arial" w:cs="Arial"/>
              </w:rPr>
              <w:t>ssuer</w:t>
            </w:r>
            <w:r>
              <w:rPr>
                <w:rFonts w:ascii="Arial" w:hAnsi="Arial" w:cs="Arial"/>
              </w:rPr>
              <w:t>.</w:t>
            </w:r>
          </w:p>
        </w:tc>
        <w:tc>
          <w:tcPr>
            <w:tcW w:w="2551" w:type="dxa"/>
            <w:shd w:val="clear" w:color="auto" w:fill="FFFFFF"/>
          </w:tcPr>
          <w:p w:rsidR="006803B1" w:rsidRPr="00C61562" w:rsidRDefault="006803B1" w:rsidP="00C61562">
            <w:pPr>
              <w:pStyle w:val="T2BaseArray"/>
              <w:jc w:val="left"/>
              <w:rPr>
                <w:rFonts w:ascii="Arial" w:hAnsi="Arial" w:cs="Arial"/>
              </w:rPr>
            </w:pPr>
          </w:p>
        </w:tc>
        <w:tc>
          <w:tcPr>
            <w:tcW w:w="677" w:type="dxa"/>
            <w:shd w:val="clear" w:color="auto" w:fill="FFFFFF"/>
          </w:tcPr>
          <w:p w:rsidR="006803B1" w:rsidRPr="00C61562" w:rsidRDefault="006803B1" w:rsidP="00C61562">
            <w:pPr>
              <w:pStyle w:val="T2BaseArray"/>
              <w:jc w:val="left"/>
              <w:rPr>
                <w:rFonts w:ascii="Arial" w:hAnsi="Arial" w:cs="Arial"/>
              </w:rPr>
            </w:pPr>
          </w:p>
        </w:tc>
        <w:tc>
          <w:tcPr>
            <w:tcW w:w="678" w:type="dxa"/>
            <w:shd w:val="clear" w:color="auto" w:fill="FFFFFF"/>
          </w:tcPr>
          <w:p w:rsidR="006803B1" w:rsidRPr="00C61562" w:rsidRDefault="006803B1" w:rsidP="00B0449F">
            <w:pPr>
              <w:pStyle w:val="T2BaseArray"/>
              <w:ind w:left="0" w:firstLine="0"/>
              <w:jc w:val="left"/>
              <w:rPr>
                <w:rFonts w:ascii="Arial" w:hAnsi="Arial" w:cs="Arial"/>
              </w:rPr>
            </w:pPr>
            <w:r w:rsidRPr="00C61562">
              <w:rPr>
                <w:rFonts w:ascii="Arial" w:hAnsi="Arial" w:cs="Arial"/>
              </w:rPr>
              <w:t>1..1</w:t>
            </w:r>
          </w:p>
        </w:tc>
      </w:tr>
      <w:tr w:rsidR="006803B1" w:rsidRPr="00285F7E" w:rsidTr="00EF497F">
        <w:tc>
          <w:tcPr>
            <w:tcW w:w="534" w:type="dxa"/>
            <w:shd w:val="clear" w:color="auto" w:fill="FFFFFF"/>
          </w:tcPr>
          <w:p w:rsidR="006803B1" w:rsidRPr="00C61562" w:rsidRDefault="006803B1" w:rsidP="00C61562">
            <w:pPr>
              <w:pStyle w:val="T2BaseArray"/>
              <w:jc w:val="left"/>
              <w:rPr>
                <w:rFonts w:ascii="Arial" w:hAnsi="Arial" w:cs="Arial"/>
              </w:rPr>
            </w:pPr>
            <w:r>
              <w:rPr>
                <w:rFonts w:ascii="Arial" w:hAnsi="Arial" w:cs="Arial"/>
              </w:rPr>
              <w:t>6</w:t>
            </w:r>
          </w:p>
        </w:tc>
        <w:tc>
          <w:tcPr>
            <w:tcW w:w="567" w:type="dxa"/>
            <w:shd w:val="clear" w:color="auto" w:fill="FFFFFF"/>
          </w:tcPr>
          <w:p w:rsidR="006803B1" w:rsidRPr="00C61562" w:rsidRDefault="006803B1" w:rsidP="00C61562">
            <w:pPr>
              <w:pStyle w:val="T2BaseArray"/>
              <w:jc w:val="left"/>
              <w:rPr>
                <w:rFonts w:ascii="Arial" w:hAnsi="Arial" w:cs="Arial"/>
              </w:rPr>
            </w:pPr>
            <w:r>
              <w:rPr>
                <w:rFonts w:ascii="Arial" w:hAnsi="Arial" w:cs="Arial"/>
              </w:rPr>
              <w:t>F</w:t>
            </w:r>
          </w:p>
        </w:tc>
        <w:tc>
          <w:tcPr>
            <w:tcW w:w="2693" w:type="dxa"/>
            <w:shd w:val="clear" w:color="auto" w:fill="FFFFFF"/>
          </w:tcPr>
          <w:p w:rsidR="006803B1" w:rsidRPr="00C61562" w:rsidRDefault="006803B1" w:rsidP="00C61562">
            <w:pPr>
              <w:pStyle w:val="T2BaseArray"/>
              <w:jc w:val="left"/>
              <w:rPr>
                <w:rFonts w:ascii="Arial" w:hAnsi="Arial" w:cs="Arial"/>
              </w:rPr>
            </w:pPr>
            <w:r w:rsidRPr="00C61562">
              <w:rPr>
                <w:rFonts w:ascii="Arial" w:hAnsi="Arial" w:cs="Arial"/>
              </w:rPr>
              <w:t>Issuer BIC</w:t>
            </w:r>
          </w:p>
        </w:tc>
        <w:tc>
          <w:tcPr>
            <w:tcW w:w="2835" w:type="dxa"/>
            <w:shd w:val="clear" w:color="auto" w:fill="FFFFFF"/>
          </w:tcPr>
          <w:p w:rsidR="006803B1" w:rsidRPr="00C61562" w:rsidRDefault="006803B1" w:rsidP="00C61562">
            <w:pPr>
              <w:pStyle w:val="T2BaseArray"/>
              <w:jc w:val="left"/>
              <w:rPr>
                <w:rFonts w:ascii="Arial" w:hAnsi="Arial" w:cs="Arial"/>
              </w:rPr>
            </w:pPr>
            <w:r w:rsidRPr="00C61562">
              <w:rPr>
                <w:rFonts w:ascii="Arial" w:hAnsi="Arial" w:cs="Arial"/>
              </w:rPr>
              <w:t>CHAR (11)</w:t>
            </w:r>
          </w:p>
        </w:tc>
        <w:tc>
          <w:tcPr>
            <w:tcW w:w="3402" w:type="dxa"/>
            <w:shd w:val="clear" w:color="auto" w:fill="FFFFFF"/>
          </w:tcPr>
          <w:p w:rsidR="006803B1" w:rsidRPr="00C61562" w:rsidRDefault="006803B1" w:rsidP="00EF497F">
            <w:pPr>
              <w:pStyle w:val="T2BaseArray"/>
              <w:ind w:left="0" w:firstLine="0"/>
              <w:jc w:val="left"/>
              <w:rPr>
                <w:rFonts w:ascii="Arial" w:hAnsi="Arial" w:cs="Arial"/>
              </w:rPr>
            </w:pPr>
            <w:r w:rsidRPr="00C61562">
              <w:rPr>
                <w:rFonts w:ascii="Arial" w:hAnsi="Arial" w:cs="Arial"/>
              </w:rPr>
              <w:t xml:space="preserve">BIC </w:t>
            </w:r>
            <w:r>
              <w:rPr>
                <w:rFonts w:ascii="Arial" w:hAnsi="Arial" w:cs="Arial"/>
              </w:rPr>
              <w:t>related to the technical i</w:t>
            </w:r>
            <w:r w:rsidRPr="00C61562">
              <w:rPr>
                <w:rFonts w:ascii="Arial" w:hAnsi="Arial" w:cs="Arial"/>
              </w:rPr>
              <w:t>ssuer</w:t>
            </w:r>
            <w:r>
              <w:rPr>
                <w:rFonts w:ascii="Arial" w:hAnsi="Arial" w:cs="Arial"/>
              </w:rPr>
              <w:t>.</w:t>
            </w:r>
          </w:p>
        </w:tc>
        <w:tc>
          <w:tcPr>
            <w:tcW w:w="2551" w:type="dxa"/>
            <w:shd w:val="clear" w:color="auto" w:fill="FFFFFF"/>
          </w:tcPr>
          <w:p w:rsidR="006803B1" w:rsidRPr="00C61562" w:rsidRDefault="006803B1" w:rsidP="00C61562">
            <w:pPr>
              <w:pStyle w:val="T2BaseArray"/>
              <w:jc w:val="left"/>
              <w:rPr>
                <w:rFonts w:ascii="Arial" w:hAnsi="Arial" w:cs="Arial"/>
              </w:rPr>
            </w:pPr>
          </w:p>
        </w:tc>
        <w:tc>
          <w:tcPr>
            <w:tcW w:w="677" w:type="dxa"/>
            <w:shd w:val="clear" w:color="auto" w:fill="FFFFFF"/>
          </w:tcPr>
          <w:p w:rsidR="006803B1" w:rsidRPr="00C61562" w:rsidRDefault="006803B1" w:rsidP="00C61562">
            <w:pPr>
              <w:pStyle w:val="T2BaseArray"/>
              <w:jc w:val="left"/>
              <w:rPr>
                <w:rFonts w:ascii="Arial" w:hAnsi="Arial" w:cs="Arial"/>
              </w:rPr>
            </w:pPr>
          </w:p>
        </w:tc>
        <w:tc>
          <w:tcPr>
            <w:tcW w:w="678" w:type="dxa"/>
            <w:shd w:val="clear" w:color="auto" w:fill="FFFFFF"/>
          </w:tcPr>
          <w:p w:rsidR="006803B1" w:rsidRPr="00C61562" w:rsidRDefault="006803B1" w:rsidP="00B0449F">
            <w:pPr>
              <w:pStyle w:val="T2BaseArray"/>
              <w:ind w:left="0" w:firstLine="0"/>
              <w:jc w:val="left"/>
              <w:rPr>
                <w:rFonts w:ascii="Arial" w:hAnsi="Arial" w:cs="Arial"/>
              </w:rPr>
            </w:pPr>
            <w:r w:rsidRPr="00C61562">
              <w:rPr>
                <w:rFonts w:ascii="Arial" w:hAnsi="Arial" w:cs="Arial"/>
              </w:rPr>
              <w:t>1..1</w:t>
            </w:r>
          </w:p>
        </w:tc>
      </w:tr>
      <w:tr w:rsidR="006803B1" w:rsidRPr="00285F7E" w:rsidTr="00EF497F">
        <w:tc>
          <w:tcPr>
            <w:tcW w:w="10031" w:type="dxa"/>
            <w:gridSpan w:val="5"/>
            <w:shd w:val="clear" w:color="auto" w:fill="F2F2F2"/>
          </w:tcPr>
          <w:p w:rsidR="006803B1" w:rsidRPr="00C61562" w:rsidRDefault="006803B1" w:rsidP="00EF497F">
            <w:pPr>
              <w:pStyle w:val="T2BaseArray"/>
              <w:ind w:left="0" w:firstLine="0"/>
              <w:jc w:val="left"/>
              <w:rPr>
                <w:rFonts w:ascii="Arial" w:hAnsi="Arial" w:cs="Arial"/>
              </w:rPr>
            </w:pPr>
            <w:r>
              <w:rPr>
                <w:rFonts w:ascii="Arial" w:hAnsi="Arial" w:cs="Arial"/>
              </w:rPr>
              <w:t>Group “</w:t>
            </w:r>
            <w:r w:rsidRPr="00C61562">
              <w:rPr>
                <w:rFonts w:ascii="Arial" w:hAnsi="Arial" w:cs="Arial"/>
              </w:rPr>
              <w:t>CSD Account Link</w:t>
            </w:r>
            <w:r>
              <w:rPr>
                <w:rFonts w:ascii="Arial" w:hAnsi="Arial" w:cs="Arial"/>
              </w:rPr>
              <w:t>”</w:t>
            </w:r>
          </w:p>
        </w:tc>
        <w:tc>
          <w:tcPr>
            <w:tcW w:w="2551" w:type="dxa"/>
            <w:shd w:val="clear" w:color="auto" w:fill="F2F2F2"/>
          </w:tcPr>
          <w:p w:rsidR="006803B1" w:rsidRPr="00C61562" w:rsidRDefault="006803B1" w:rsidP="00C61562">
            <w:pPr>
              <w:pStyle w:val="T2BaseArray"/>
              <w:jc w:val="left"/>
              <w:rPr>
                <w:rFonts w:ascii="Arial" w:hAnsi="Arial" w:cs="Arial"/>
              </w:rPr>
            </w:pPr>
          </w:p>
        </w:tc>
        <w:tc>
          <w:tcPr>
            <w:tcW w:w="677" w:type="dxa"/>
            <w:shd w:val="clear" w:color="auto" w:fill="F2F2F2"/>
          </w:tcPr>
          <w:p w:rsidR="006803B1" w:rsidRPr="00C61562" w:rsidRDefault="006803B1" w:rsidP="00C61562">
            <w:pPr>
              <w:pStyle w:val="T2BaseArray"/>
              <w:jc w:val="left"/>
              <w:rPr>
                <w:rFonts w:ascii="Arial" w:hAnsi="Arial" w:cs="Arial"/>
              </w:rPr>
            </w:pPr>
            <w:r>
              <w:rPr>
                <w:rFonts w:ascii="Arial" w:hAnsi="Arial" w:cs="Arial"/>
              </w:rPr>
              <w:t>1..1</w:t>
            </w:r>
          </w:p>
        </w:tc>
        <w:tc>
          <w:tcPr>
            <w:tcW w:w="678" w:type="dxa"/>
            <w:shd w:val="clear" w:color="auto" w:fill="F2F2F2"/>
          </w:tcPr>
          <w:p w:rsidR="006803B1" w:rsidRPr="00C61562" w:rsidRDefault="006803B1" w:rsidP="00B0449F">
            <w:pPr>
              <w:pStyle w:val="T2BaseArray"/>
              <w:ind w:left="0" w:firstLine="0"/>
              <w:jc w:val="left"/>
              <w:rPr>
                <w:rFonts w:ascii="Arial" w:hAnsi="Arial" w:cs="Arial"/>
              </w:rPr>
            </w:pPr>
          </w:p>
        </w:tc>
      </w:tr>
      <w:tr w:rsidR="006803B1" w:rsidRPr="00285F7E" w:rsidTr="00C61562">
        <w:tc>
          <w:tcPr>
            <w:tcW w:w="534" w:type="dxa"/>
            <w:shd w:val="clear" w:color="auto" w:fill="FFFFFF"/>
          </w:tcPr>
          <w:p w:rsidR="006803B1" w:rsidRPr="00C61562" w:rsidRDefault="006803B1" w:rsidP="00C61562">
            <w:pPr>
              <w:pStyle w:val="T2BaseArray"/>
              <w:jc w:val="left"/>
              <w:rPr>
                <w:rFonts w:ascii="Arial" w:hAnsi="Arial" w:cs="Arial"/>
              </w:rPr>
            </w:pPr>
            <w:r>
              <w:rPr>
                <w:rFonts w:ascii="Arial" w:hAnsi="Arial" w:cs="Arial"/>
              </w:rPr>
              <w:t>7</w:t>
            </w:r>
          </w:p>
        </w:tc>
        <w:tc>
          <w:tcPr>
            <w:tcW w:w="567" w:type="dxa"/>
            <w:shd w:val="clear" w:color="auto" w:fill="FFFFFF"/>
          </w:tcPr>
          <w:p w:rsidR="006803B1" w:rsidRPr="00C61562" w:rsidRDefault="006803B1" w:rsidP="00C61562">
            <w:pPr>
              <w:pStyle w:val="T2BaseArray"/>
              <w:jc w:val="left"/>
              <w:rPr>
                <w:rFonts w:ascii="Arial" w:hAnsi="Arial" w:cs="Arial"/>
              </w:rPr>
            </w:pPr>
            <w:r>
              <w:rPr>
                <w:rFonts w:ascii="Arial" w:hAnsi="Arial" w:cs="Arial"/>
              </w:rPr>
              <w:t>G</w:t>
            </w:r>
          </w:p>
        </w:tc>
        <w:tc>
          <w:tcPr>
            <w:tcW w:w="2693" w:type="dxa"/>
            <w:shd w:val="clear" w:color="auto" w:fill="FFFFFF"/>
          </w:tcPr>
          <w:p w:rsidR="006803B1" w:rsidRPr="00C61562" w:rsidRDefault="006803B1" w:rsidP="00C61562">
            <w:pPr>
              <w:pStyle w:val="T2BaseArray"/>
              <w:jc w:val="left"/>
              <w:rPr>
                <w:rFonts w:ascii="Arial" w:hAnsi="Arial" w:cs="Arial"/>
              </w:rPr>
            </w:pPr>
            <w:r w:rsidRPr="00C61562">
              <w:rPr>
                <w:rFonts w:ascii="Arial" w:hAnsi="Arial" w:cs="Arial"/>
              </w:rPr>
              <w:t>Valid From</w:t>
            </w:r>
          </w:p>
        </w:tc>
        <w:tc>
          <w:tcPr>
            <w:tcW w:w="2835" w:type="dxa"/>
            <w:shd w:val="clear" w:color="auto" w:fill="FFFFFF"/>
          </w:tcPr>
          <w:p w:rsidR="006803B1" w:rsidRPr="00C61562" w:rsidRDefault="006803B1" w:rsidP="00C61562">
            <w:pPr>
              <w:pStyle w:val="T2BaseArray"/>
              <w:jc w:val="left"/>
              <w:rPr>
                <w:rFonts w:ascii="Arial" w:hAnsi="Arial" w:cs="Arial"/>
              </w:rPr>
            </w:pPr>
            <w:r w:rsidRPr="00C61562">
              <w:rPr>
                <w:rFonts w:ascii="Arial" w:hAnsi="Arial" w:cs="Arial"/>
              </w:rPr>
              <w:t>DATE</w:t>
            </w:r>
          </w:p>
        </w:tc>
        <w:tc>
          <w:tcPr>
            <w:tcW w:w="3402" w:type="dxa"/>
            <w:shd w:val="clear" w:color="auto" w:fill="FFFFFF"/>
          </w:tcPr>
          <w:p w:rsidR="006803B1" w:rsidRPr="00C61562" w:rsidRDefault="006803B1" w:rsidP="00C61562">
            <w:pPr>
              <w:pStyle w:val="T2BaseArray"/>
              <w:jc w:val="left"/>
              <w:rPr>
                <w:rFonts w:ascii="Arial" w:hAnsi="Arial" w:cs="Arial"/>
              </w:rPr>
            </w:pPr>
            <w:r>
              <w:rPr>
                <w:rFonts w:ascii="Arial" w:hAnsi="Arial" w:cs="Arial"/>
              </w:rPr>
              <w:t>Valid f</w:t>
            </w:r>
            <w:r w:rsidRPr="00C61562">
              <w:rPr>
                <w:rFonts w:ascii="Arial" w:hAnsi="Arial" w:cs="Arial"/>
              </w:rPr>
              <w:t>rom date of the link</w:t>
            </w:r>
            <w:r>
              <w:rPr>
                <w:rFonts w:ascii="Arial" w:hAnsi="Arial" w:cs="Arial"/>
              </w:rPr>
              <w:t>.</w:t>
            </w:r>
          </w:p>
        </w:tc>
        <w:tc>
          <w:tcPr>
            <w:tcW w:w="2551" w:type="dxa"/>
            <w:shd w:val="clear" w:color="auto" w:fill="FFFFFF"/>
          </w:tcPr>
          <w:p w:rsidR="006803B1" w:rsidRPr="00C61562" w:rsidRDefault="006803B1" w:rsidP="00284507">
            <w:pPr>
              <w:pStyle w:val="T2BaseArray"/>
              <w:ind w:left="0" w:firstLine="0"/>
              <w:jc w:val="left"/>
              <w:rPr>
                <w:rFonts w:ascii="Arial" w:hAnsi="Arial" w:cs="Arial"/>
              </w:rPr>
            </w:pPr>
            <w:r>
              <w:rPr>
                <w:rFonts w:ascii="Arial" w:hAnsi="Arial" w:cs="Arial"/>
              </w:rPr>
              <w:t>Must be equal or</w:t>
            </w:r>
            <w:r w:rsidRPr="00093533">
              <w:rPr>
                <w:rFonts w:ascii="Arial" w:hAnsi="Arial" w:cs="Arial"/>
              </w:rPr>
              <w:t xml:space="preserve"> greater than the current dat</w:t>
            </w:r>
            <w:r>
              <w:rPr>
                <w:rFonts w:ascii="Arial" w:hAnsi="Arial" w:cs="Arial"/>
              </w:rPr>
              <w:t>e.</w:t>
            </w:r>
          </w:p>
        </w:tc>
        <w:tc>
          <w:tcPr>
            <w:tcW w:w="677" w:type="dxa"/>
            <w:shd w:val="clear" w:color="auto" w:fill="FFFFFF"/>
          </w:tcPr>
          <w:p w:rsidR="006803B1" w:rsidRPr="00C61562" w:rsidRDefault="006803B1" w:rsidP="00C61562">
            <w:pPr>
              <w:pStyle w:val="T2BaseArray"/>
              <w:jc w:val="left"/>
              <w:rPr>
                <w:rFonts w:ascii="Arial" w:hAnsi="Arial" w:cs="Arial"/>
              </w:rPr>
            </w:pPr>
          </w:p>
        </w:tc>
        <w:tc>
          <w:tcPr>
            <w:tcW w:w="678" w:type="dxa"/>
            <w:shd w:val="clear" w:color="auto" w:fill="FFFFFF"/>
          </w:tcPr>
          <w:p w:rsidR="006803B1" w:rsidRPr="00C61562" w:rsidRDefault="006803B1" w:rsidP="00B0449F">
            <w:pPr>
              <w:pStyle w:val="T2BaseArray"/>
              <w:ind w:left="0" w:firstLine="0"/>
              <w:jc w:val="left"/>
              <w:rPr>
                <w:rFonts w:ascii="Arial" w:hAnsi="Arial" w:cs="Arial"/>
              </w:rPr>
            </w:pPr>
            <w:r w:rsidRPr="00C61562">
              <w:rPr>
                <w:rFonts w:ascii="Arial" w:hAnsi="Arial" w:cs="Arial"/>
              </w:rPr>
              <w:t>1..1</w:t>
            </w:r>
          </w:p>
        </w:tc>
      </w:tr>
      <w:tr w:rsidR="006803B1" w:rsidRPr="00285F7E" w:rsidTr="00C61562">
        <w:tc>
          <w:tcPr>
            <w:tcW w:w="534" w:type="dxa"/>
            <w:shd w:val="clear" w:color="auto" w:fill="FFFFFF"/>
          </w:tcPr>
          <w:p w:rsidR="006803B1" w:rsidRPr="00C61562" w:rsidRDefault="006803B1" w:rsidP="00093533">
            <w:pPr>
              <w:pStyle w:val="T2BaseArray"/>
              <w:jc w:val="left"/>
              <w:rPr>
                <w:rFonts w:ascii="Arial" w:hAnsi="Arial" w:cs="Arial"/>
              </w:rPr>
            </w:pPr>
            <w:r>
              <w:rPr>
                <w:rFonts w:ascii="Arial" w:hAnsi="Arial" w:cs="Arial"/>
              </w:rPr>
              <w:t>8</w:t>
            </w:r>
          </w:p>
        </w:tc>
        <w:tc>
          <w:tcPr>
            <w:tcW w:w="567" w:type="dxa"/>
            <w:shd w:val="clear" w:color="auto" w:fill="FFFFFF"/>
          </w:tcPr>
          <w:p w:rsidR="006803B1" w:rsidRPr="00C61562" w:rsidRDefault="006803B1" w:rsidP="00093533">
            <w:pPr>
              <w:pStyle w:val="T2BaseArray"/>
              <w:jc w:val="left"/>
              <w:rPr>
                <w:rFonts w:ascii="Arial" w:hAnsi="Arial" w:cs="Arial"/>
              </w:rPr>
            </w:pPr>
            <w:r>
              <w:rPr>
                <w:rFonts w:ascii="Arial" w:hAnsi="Arial" w:cs="Arial"/>
              </w:rPr>
              <w:t>H</w:t>
            </w:r>
          </w:p>
        </w:tc>
        <w:tc>
          <w:tcPr>
            <w:tcW w:w="2693" w:type="dxa"/>
            <w:shd w:val="clear" w:color="auto" w:fill="FFFFFF"/>
          </w:tcPr>
          <w:p w:rsidR="006803B1" w:rsidRPr="00C61562" w:rsidRDefault="006803B1" w:rsidP="00093533">
            <w:pPr>
              <w:pStyle w:val="T2BaseArray"/>
              <w:jc w:val="left"/>
              <w:rPr>
                <w:rFonts w:ascii="Arial" w:hAnsi="Arial" w:cs="Arial"/>
              </w:rPr>
            </w:pPr>
            <w:r w:rsidRPr="00C61562">
              <w:rPr>
                <w:rFonts w:ascii="Arial" w:hAnsi="Arial" w:cs="Arial"/>
              </w:rPr>
              <w:t>Valid To</w:t>
            </w:r>
          </w:p>
        </w:tc>
        <w:tc>
          <w:tcPr>
            <w:tcW w:w="2835" w:type="dxa"/>
            <w:shd w:val="clear" w:color="auto" w:fill="FFFFFF"/>
          </w:tcPr>
          <w:p w:rsidR="006803B1" w:rsidRPr="00C61562" w:rsidRDefault="006803B1" w:rsidP="00093533">
            <w:pPr>
              <w:pStyle w:val="T2BaseArray"/>
              <w:jc w:val="left"/>
              <w:rPr>
                <w:rFonts w:ascii="Arial" w:hAnsi="Arial" w:cs="Arial"/>
              </w:rPr>
            </w:pPr>
            <w:r w:rsidRPr="00C61562">
              <w:rPr>
                <w:rFonts w:ascii="Arial" w:hAnsi="Arial" w:cs="Arial"/>
              </w:rPr>
              <w:t>DATE</w:t>
            </w:r>
          </w:p>
        </w:tc>
        <w:tc>
          <w:tcPr>
            <w:tcW w:w="3402" w:type="dxa"/>
            <w:shd w:val="clear" w:color="auto" w:fill="FFFFFF"/>
          </w:tcPr>
          <w:p w:rsidR="006803B1" w:rsidRPr="00C61562" w:rsidRDefault="006803B1" w:rsidP="00093533">
            <w:pPr>
              <w:pStyle w:val="T2BaseArray"/>
              <w:jc w:val="left"/>
              <w:rPr>
                <w:rFonts w:ascii="Arial" w:hAnsi="Arial" w:cs="Arial"/>
              </w:rPr>
            </w:pPr>
            <w:r w:rsidRPr="00C61562">
              <w:rPr>
                <w:rFonts w:ascii="Arial" w:hAnsi="Arial" w:cs="Arial"/>
              </w:rPr>
              <w:t xml:space="preserve">Valid </w:t>
            </w:r>
            <w:r>
              <w:rPr>
                <w:rFonts w:ascii="Arial" w:hAnsi="Arial" w:cs="Arial"/>
              </w:rPr>
              <w:t>t</w:t>
            </w:r>
            <w:r w:rsidRPr="00C61562">
              <w:rPr>
                <w:rFonts w:ascii="Arial" w:hAnsi="Arial" w:cs="Arial"/>
              </w:rPr>
              <w:t>o date of the link</w:t>
            </w:r>
            <w:r>
              <w:rPr>
                <w:rFonts w:ascii="Arial" w:hAnsi="Arial" w:cs="Arial"/>
              </w:rPr>
              <w:t>.</w:t>
            </w:r>
          </w:p>
        </w:tc>
        <w:tc>
          <w:tcPr>
            <w:tcW w:w="2551" w:type="dxa"/>
            <w:shd w:val="clear" w:color="auto" w:fill="FFFFFF"/>
          </w:tcPr>
          <w:p w:rsidR="006803B1" w:rsidRPr="001C4643" w:rsidRDefault="006803B1" w:rsidP="00284507">
            <w:pPr>
              <w:pStyle w:val="T2BaseArray"/>
              <w:ind w:left="0" w:firstLine="0"/>
              <w:jc w:val="left"/>
              <w:rPr>
                <w:rFonts w:ascii="Arial" w:hAnsi="Arial" w:cs="Arial"/>
              </w:rPr>
            </w:pPr>
            <w:r>
              <w:rPr>
                <w:rFonts w:ascii="Arial" w:hAnsi="Arial" w:cs="Arial"/>
              </w:rPr>
              <w:t>Must be greater than the Valid From date.</w:t>
            </w:r>
          </w:p>
        </w:tc>
        <w:tc>
          <w:tcPr>
            <w:tcW w:w="677" w:type="dxa"/>
            <w:shd w:val="clear" w:color="auto" w:fill="FFFFFF"/>
          </w:tcPr>
          <w:p w:rsidR="006803B1" w:rsidRPr="00C61562" w:rsidRDefault="006803B1" w:rsidP="00093533">
            <w:pPr>
              <w:pStyle w:val="T2BaseArray"/>
              <w:jc w:val="left"/>
              <w:rPr>
                <w:rFonts w:ascii="Arial" w:hAnsi="Arial" w:cs="Arial"/>
              </w:rPr>
            </w:pPr>
          </w:p>
        </w:tc>
        <w:tc>
          <w:tcPr>
            <w:tcW w:w="678" w:type="dxa"/>
            <w:shd w:val="clear" w:color="auto" w:fill="FFFFFF"/>
          </w:tcPr>
          <w:p w:rsidR="006803B1" w:rsidRPr="00C61562" w:rsidRDefault="006803B1" w:rsidP="00093533">
            <w:pPr>
              <w:pStyle w:val="T2BaseArray"/>
              <w:ind w:left="0" w:firstLine="0"/>
              <w:jc w:val="left"/>
              <w:rPr>
                <w:rFonts w:ascii="Arial" w:hAnsi="Arial" w:cs="Arial"/>
              </w:rPr>
            </w:pPr>
            <w:r w:rsidRPr="00C61562">
              <w:rPr>
                <w:rFonts w:ascii="Arial" w:hAnsi="Arial" w:cs="Arial"/>
              </w:rPr>
              <w:t>0..1</w:t>
            </w:r>
          </w:p>
        </w:tc>
      </w:tr>
      <w:tr w:rsidR="006803B1" w:rsidRPr="00285F7E" w:rsidTr="00C61562">
        <w:tc>
          <w:tcPr>
            <w:tcW w:w="534" w:type="dxa"/>
            <w:shd w:val="clear" w:color="auto" w:fill="FFFFFF"/>
          </w:tcPr>
          <w:p w:rsidR="006803B1" w:rsidRPr="00C61562" w:rsidRDefault="006803B1" w:rsidP="00093533">
            <w:pPr>
              <w:pStyle w:val="T2BaseArray"/>
              <w:jc w:val="left"/>
              <w:rPr>
                <w:rFonts w:ascii="Arial" w:hAnsi="Arial" w:cs="Arial"/>
              </w:rPr>
            </w:pPr>
            <w:r>
              <w:rPr>
                <w:rFonts w:ascii="Arial" w:hAnsi="Arial" w:cs="Arial"/>
              </w:rPr>
              <w:t>9</w:t>
            </w:r>
          </w:p>
        </w:tc>
        <w:tc>
          <w:tcPr>
            <w:tcW w:w="567" w:type="dxa"/>
            <w:shd w:val="clear" w:color="auto" w:fill="FFFFFF"/>
          </w:tcPr>
          <w:p w:rsidR="006803B1" w:rsidRPr="00C61562" w:rsidRDefault="006803B1" w:rsidP="00093533">
            <w:pPr>
              <w:pStyle w:val="T2BaseArray"/>
              <w:jc w:val="left"/>
              <w:rPr>
                <w:rFonts w:ascii="Arial" w:hAnsi="Arial" w:cs="Arial"/>
              </w:rPr>
            </w:pPr>
            <w:r>
              <w:rPr>
                <w:rFonts w:ascii="Arial" w:hAnsi="Arial" w:cs="Arial"/>
              </w:rPr>
              <w:t>I</w:t>
            </w:r>
          </w:p>
        </w:tc>
        <w:tc>
          <w:tcPr>
            <w:tcW w:w="2693" w:type="dxa"/>
            <w:shd w:val="clear" w:color="auto" w:fill="FFFFFF"/>
          </w:tcPr>
          <w:p w:rsidR="006803B1" w:rsidRPr="00C61562" w:rsidRDefault="006803B1" w:rsidP="00093533">
            <w:pPr>
              <w:pStyle w:val="T2BaseArray"/>
              <w:jc w:val="left"/>
              <w:rPr>
                <w:rFonts w:ascii="Arial" w:hAnsi="Arial" w:cs="Arial"/>
              </w:rPr>
            </w:pPr>
            <w:r w:rsidRPr="00C61562">
              <w:rPr>
                <w:rFonts w:ascii="Arial" w:hAnsi="Arial" w:cs="Arial"/>
              </w:rPr>
              <w:t>CSD Participant Account</w:t>
            </w:r>
          </w:p>
        </w:tc>
        <w:tc>
          <w:tcPr>
            <w:tcW w:w="2835" w:type="dxa"/>
            <w:shd w:val="clear" w:color="auto" w:fill="FFFFFF"/>
          </w:tcPr>
          <w:p w:rsidR="006803B1" w:rsidRPr="00C61562" w:rsidRDefault="006803B1" w:rsidP="00093533">
            <w:pPr>
              <w:pStyle w:val="T2BaseArray"/>
              <w:jc w:val="left"/>
              <w:rPr>
                <w:rFonts w:ascii="Arial" w:hAnsi="Arial" w:cs="Arial"/>
              </w:rPr>
            </w:pPr>
            <w:r w:rsidRPr="00C61562">
              <w:rPr>
                <w:rFonts w:ascii="Arial" w:hAnsi="Arial" w:cs="Arial"/>
              </w:rPr>
              <w:t>VARCHAR (35)</w:t>
            </w:r>
          </w:p>
        </w:tc>
        <w:tc>
          <w:tcPr>
            <w:tcW w:w="3402" w:type="dxa"/>
            <w:shd w:val="clear" w:color="auto" w:fill="FFFFFF"/>
          </w:tcPr>
          <w:p w:rsidR="006803B1" w:rsidRPr="00C61562" w:rsidRDefault="006803B1" w:rsidP="00093533">
            <w:pPr>
              <w:pStyle w:val="T2BaseArray"/>
              <w:ind w:left="0" w:firstLine="0"/>
              <w:jc w:val="left"/>
              <w:rPr>
                <w:rFonts w:ascii="Arial" w:hAnsi="Arial" w:cs="Arial"/>
              </w:rPr>
            </w:pPr>
            <w:r w:rsidRPr="00C61562">
              <w:rPr>
                <w:rFonts w:ascii="Arial" w:hAnsi="Arial" w:cs="Arial"/>
              </w:rPr>
              <w:t xml:space="preserve">CSD </w:t>
            </w:r>
            <w:r>
              <w:rPr>
                <w:rFonts w:ascii="Arial" w:hAnsi="Arial" w:cs="Arial"/>
              </w:rPr>
              <w:t>participant a</w:t>
            </w:r>
            <w:r w:rsidRPr="00C61562">
              <w:rPr>
                <w:rFonts w:ascii="Arial" w:hAnsi="Arial" w:cs="Arial"/>
              </w:rPr>
              <w:t>ccount number</w:t>
            </w:r>
            <w:r>
              <w:rPr>
                <w:rFonts w:ascii="Arial" w:hAnsi="Arial" w:cs="Arial"/>
              </w:rPr>
              <w:t>.</w:t>
            </w:r>
          </w:p>
        </w:tc>
        <w:tc>
          <w:tcPr>
            <w:tcW w:w="2551" w:type="dxa"/>
            <w:shd w:val="clear" w:color="auto" w:fill="FFFFFF"/>
          </w:tcPr>
          <w:p w:rsidR="006803B1" w:rsidRPr="00C61562" w:rsidRDefault="006453F1" w:rsidP="00093533">
            <w:pPr>
              <w:pStyle w:val="T2BaseArray"/>
              <w:jc w:val="left"/>
              <w:rPr>
                <w:rFonts w:ascii="Arial" w:hAnsi="Arial" w:cs="Arial"/>
              </w:rPr>
            </w:pPr>
            <w:commentRangeStart w:id="216"/>
            <w:ins w:id="217" w:author="Author">
              <w:r>
                <w:rPr>
                  <w:rFonts w:ascii="Arial" w:hAnsi="Arial" w:cs="Arial"/>
                </w:rPr>
                <w:t xml:space="preserve">Not allowed if “External CSD </w:t>
              </w:r>
              <w:r>
                <w:rPr>
                  <w:rFonts w:ascii="Arial" w:hAnsi="Arial" w:cs="Arial"/>
                </w:rPr>
                <w:lastRenderedPageBreak/>
                <w:t>Participant Account” is specified.</w:t>
              </w:r>
              <w:commentRangeEnd w:id="216"/>
              <w:r>
                <w:rPr>
                  <w:rStyle w:val="CommentReference"/>
                  <w:rFonts w:ascii="Times New Roman" w:hAnsi="Times New Roman"/>
                  <w:lang w:val="fr-FR"/>
                </w:rPr>
                <w:commentReference w:id="216"/>
              </w:r>
            </w:ins>
          </w:p>
        </w:tc>
        <w:tc>
          <w:tcPr>
            <w:tcW w:w="677" w:type="dxa"/>
            <w:shd w:val="clear" w:color="auto" w:fill="FFFFFF"/>
          </w:tcPr>
          <w:p w:rsidR="006803B1" w:rsidRPr="00C61562" w:rsidRDefault="006803B1" w:rsidP="00093533">
            <w:pPr>
              <w:pStyle w:val="T2BaseArray"/>
              <w:jc w:val="left"/>
              <w:rPr>
                <w:rFonts w:ascii="Arial" w:hAnsi="Arial" w:cs="Arial"/>
              </w:rPr>
            </w:pPr>
          </w:p>
        </w:tc>
        <w:tc>
          <w:tcPr>
            <w:tcW w:w="678" w:type="dxa"/>
            <w:shd w:val="clear" w:color="auto" w:fill="FFFFFF"/>
          </w:tcPr>
          <w:p w:rsidR="006803B1" w:rsidRPr="00C61562" w:rsidRDefault="006803B1" w:rsidP="00093533">
            <w:pPr>
              <w:pStyle w:val="T2BaseArray"/>
              <w:ind w:left="0" w:firstLine="0"/>
              <w:jc w:val="left"/>
              <w:rPr>
                <w:rFonts w:ascii="Arial" w:hAnsi="Arial" w:cs="Arial"/>
              </w:rPr>
            </w:pPr>
            <w:r w:rsidRPr="00C61562">
              <w:rPr>
                <w:rFonts w:ascii="Arial" w:hAnsi="Arial" w:cs="Arial"/>
              </w:rPr>
              <w:t>0..1</w:t>
            </w:r>
          </w:p>
        </w:tc>
      </w:tr>
      <w:tr w:rsidR="006803B1" w:rsidRPr="00285F7E" w:rsidTr="00C61562">
        <w:tc>
          <w:tcPr>
            <w:tcW w:w="534" w:type="dxa"/>
            <w:shd w:val="clear" w:color="auto" w:fill="FFFFFF"/>
          </w:tcPr>
          <w:p w:rsidR="006803B1" w:rsidRPr="00C61562" w:rsidRDefault="006803B1" w:rsidP="00093533">
            <w:pPr>
              <w:pStyle w:val="T2BaseArray"/>
              <w:jc w:val="left"/>
              <w:rPr>
                <w:rFonts w:ascii="Arial" w:hAnsi="Arial" w:cs="Arial"/>
              </w:rPr>
            </w:pPr>
            <w:r>
              <w:rPr>
                <w:rFonts w:ascii="Arial" w:hAnsi="Arial" w:cs="Arial"/>
              </w:rPr>
              <w:lastRenderedPageBreak/>
              <w:t>10</w:t>
            </w:r>
          </w:p>
        </w:tc>
        <w:tc>
          <w:tcPr>
            <w:tcW w:w="567" w:type="dxa"/>
            <w:shd w:val="clear" w:color="auto" w:fill="FFFFFF"/>
          </w:tcPr>
          <w:p w:rsidR="006803B1" w:rsidRPr="00C61562" w:rsidRDefault="006803B1" w:rsidP="00093533">
            <w:pPr>
              <w:pStyle w:val="T2BaseArray"/>
              <w:jc w:val="left"/>
              <w:rPr>
                <w:rFonts w:ascii="Arial" w:hAnsi="Arial" w:cs="Arial"/>
              </w:rPr>
            </w:pPr>
            <w:r>
              <w:rPr>
                <w:rFonts w:ascii="Arial" w:hAnsi="Arial" w:cs="Arial"/>
              </w:rPr>
              <w:t>J</w:t>
            </w:r>
          </w:p>
        </w:tc>
        <w:tc>
          <w:tcPr>
            <w:tcW w:w="2693" w:type="dxa"/>
            <w:shd w:val="clear" w:color="auto" w:fill="FFFFFF"/>
          </w:tcPr>
          <w:p w:rsidR="006803B1" w:rsidRPr="00C61562" w:rsidRDefault="006803B1" w:rsidP="00093533">
            <w:pPr>
              <w:pStyle w:val="T2BaseArray"/>
              <w:jc w:val="left"/>
              <w:rPr>
                <w:rFonts w:ascii="Arial" w:hAnsi="Arial" w:cs="Arial"/>
              </w:rPr>
            </w:pPr>
            <w:r w:rsidRPr="00C61562">
              <w:rPr>
                <w:rFonts w:ascii="Arial" w:hAnsi="Arial" w:cs="Arial"/>
              </w:rPr>
              <w:t>Mirror Account</w:t>
            </w:r>
          </w:p>
        </w:tc>
        <w:tc>
          <w:tcPr>
            <w:tcW w:w="2835" w:type="dxa"/>
            <w:shd w:val="clear" w:color="auto" w:fill="FFFFFF"/>
          </w:tcPr>
          <w:p w:rsidR="006803B1" w:rsidRPr="00C61562" w:rsidRDefault="006803B1" w:rsidP="00093533">
            <w:pPr>
              <w:pStyle w:val="T2BaseArray"/>
              <w:jc w:val="left"/>
              <w:rPr>
                <w:rFonts w:ascii="Arial" w:hAnsi="Arial" w:cs="Arial"/>
              </w:rPr>
            </w:pPr>
            <w:r w:rsidRPr="00C61562">
              <w:rPr>
                <w:rFonts w:ascii="Arial" w:hAnsi="Arial" w:cs="Arial"/>
              </w:rPr>
              <w:t>VARCHAR (35)</w:t>
            </w:r>
          </w:p>
        </w:tc>
        <w:tc>
          <w:tcPr>
            <w:tcW w:w="3402" w:type="dxa"/>
            <w:shd w:val="clear" w:color="auto" w:fill="FFFFFF"/>
          </w:tcPr>
          <w:p w:rsidR="006803B1" w:rsidRPr="00C61562" w:rsidRDefault="006803B1" w:rsidP="00093533">
            <w:pPr>
              <w:pStyle w:val="T2BaseArray"/>
              <w:ind w:left="0" w:firstLine="0"/>
              <w:jc w:val="left"/>
              <w:rPr>
                <w:rFonts w:ascii="Arial" w:hAnsi="Arial" w:cs="Arial"/>
              </w:rPr>
            </w:pPr>
            <w:r>
              <w:rPr>
                <w:rFonts w:ascii="Arial" w:hAnsi="Arial" w:cs="Arial"/>
              </w:rPr>
              <w:t>Mirror a</w:t>
            </w:r>
            <w:r w:rsidRPr="00C61562">
              <w:rPr>
                <w:rFonts w:ascii="Arial" w:hAnsi="Arial" w:cs="Arial"/>
              </w:rPr>
              <w:t>ccount number</w:t>
            </w:r>
            <w:r>
              <w:rPr>
                <w:rFonts w:ascii="Arial" w:hAnsi="Arial" w:cs="Arial"/>
              </w:rPr>
              <w:t>.</w:t>
            </w:r>
          </w:p>
        </w:tc>
        <w:tc>
          <w:tcPr>
            <w:tcW w:w="2551" w:type="dxa"/>
            <w:shd w:val="clear" w:color="auto" w:fill="FFFFFF"/>
          </w:tcPr>
          <w:p w:rsidR="006803B1" w:rsidRPr="00C61562" w:rsidRDefault="006803B1" w:rsidP="00093533">
            <w:pPr>
              <w:pStyle w:val="T2BaseArray"/>
              <w:jc w:val="left"/>
              <w:rPr>
                <w:rFonts w:ascii="Arial" w:hAnsi="Arial" w:cs="Arial"/>
              </w:rPr>
            </w:pPr>
          </w:p>
        </w:tc>
        <w:tc>
          <w:tcPr>
            <w:tcW w:w="677" w:type="dxa"/>
            <w:shd w:val="clear" w:color="auto" w:fill="FFFFFF"/>
          </w:tcPr>
          <w:p w:rsidR="006803B1" w:rsidRPr="00C61562" w:rsidRDefault="006803B1" w:rsidP="00093533">
            <w:pPr>
              <w:pStyle w:val="T2BaseArray"/>
              <w:jc w:val="left"/>
              <w:rPr>
                <w:rFonts w:ascii="Arial" w:hAnsi="Arial" w:cs="Arial"/>
              </w:rPr>
            </w:pPr>
          </w:p>
        </w:tc>
        <w:tc>
          <w:tcPr>
            <w:tcW w:w="678" w:type="dxa"/>
            <w:shd w:val="clear" w:color="auto" w:fill="FFFFFF"/>
          </w:tcPr>
          <w:p w:rsidR="006803B1" w:rsidRPr="00C61562" w:rsidRDefault="006803B1" w:rsidP="00093533">
            <w:pPr>
              <w:pStyle w:val="T2BaseArray"/>
              <w:ind w:left="0" w:firstLine="0"/>
              <w:jc w:val="left"/>
              <w:rPr>
                <w:rFonts w:ascii="Arial" w:hAnsi="Arial" w:cs="Arial"/>
              </w:rPr>
            </w:pPr>
            <w:r w:rsidRPr="00C61562">
              <w:rPr>
                <w:rFonts w:ascii="Arial" w:hAnsi="Arial" w:cs="Arial"/>
              </w:rPr>
              <w:t>0..1</w:t>
            </w:r>
          </w:p>
        </w:tc>
      </w:tr>
      <w:tr w:rsidR="006803B1" w:rsidRPr="00285F7E" w:rsidTr="00C61562">
        <w:tc>
          <w:tcPr>
            <w:tcW w:w="534" w:type="dxa"/>
            <w:shd w:val="clear" w:color="auto" w:fill="FFFFFF"/>
          </w:tcPr>
          <w:p w:rsidR="006803B1" w:rsidRPr="00C61562" w:rsidRDefault="006803B1" w:rsidP="00093533">
            <w:pPr>
              <w:pStyle w:val="T2BaseArray"/>
              <w:jc w:val="left"/>
              <w:rPr>
                <w:rFonts w:ascii="Arial" w:hAnsi="Arial" w:cs="Arial"/>
              </w:rPr>
            </w:pPr>
            <w:r>
              <w:rPr>
                <w:rFonts w:ascii="Arial" w:hAnsi="Arial" w:cs="Arial"/>
              </w:rPr>
              <w:t>11</w:t>
            </w:r>
          </w:p>
        </w:tc>
        <w:tc>
          <w:tcPr>
            <w:tcW w:w="567" w:type="dxa"/>
            <w:shd w:val="clear" w:color="auto" w:fill="FFFFFF"/>
          </w:tcPr>
          <w:p w:rsidR="006803B1" w:rsidRPr="00C61562" w:rsidRDefault="006803B1" w:rsidP="00093533">
            <w:pPr>
              <w:pStyle w:val="T2BaseArray"/>
              <w:jc w:val="left"/>
              <w:rPr>
                <w:rFonts w:ascii="Arial" w:hAnsi="Arial" w:cs="Arial"/>
              </w:rPr>
            </w:pPr>
            <w:r>
              <w:rPr>
                <w:rFonts w:ascii="Arial" w:hAnsi="Arial" w:cs="Arial"/>
              </w:rPr>
              <w:t>K</w:t>
            </w:r>
          </w:p>
        </w:tc>
        <w:tc>
          <w:tcPr>
            <w:tcW w:w="2693" w:type="dxa"/>
            <w:shd w:val="clear" w:color="auto" w:fill="FFFFFF"/>
          </w:tcPr>
          <w:p w:rsidR="006803B1" w:rsidRPr="00C61562" w:rsidRDefault="006803B1" w:rsidP="00093533">
            <w:pPr>
              <w:pStyle w:val="T2BaseArray"/>
              <w:jc w:val="left"/>
              <w:rPr>
                <w:rFonts w:ascii="Arial" w:hAnsi="Arial" w:cs="Arial"/>
              </w:rPr>
            </w:pPr>
            <w:r w:rsidRPr="00C61562">
              <w:rPr>
                <w:rFonts w:ascii="Arial" w:hAnsi="Arial" w:cs="Arial"/>
              </w:rPr>
              <w:t>Inter-CSD Account</w:t>
            </w:r>
          </w:p>
        </w:tc>
        <w:tc>
          <w:tcPr>
            <w:tcW w:w="2835" w:type="dxa"/>
            <w:shd w:val="clear" w:color="auto" w:fill="FFFFFF"/>
          </w:tcPr>
          <w:p w:rsidR="006803B1" w:rsidRPr="00C61562" w:rsidRDefault="006803B1" w:rsidP="00093533">
            <w:pPr>
              <w:pStyle w:val="T2BaseArray"/>
              <w:jc w:val="left"/>
              <w:rPr>
                <w:rFonts w:ascii="Arial" w:hAnsi="Arial" w:cs="Arial"/>
              </w:rPr>
            </w:pPr>
            <w:r w:rsidRPr="00C61562">
              <w:rPr>
                <w:rFonts w:ascii="Arial" w:hAnsi="Arial" w:cs="Arial"/>
              </w:rPr>
              <w:t>VARCHAR (35)</w:t>
            </w:r>
          </w:p>
        </w:tc>
        <w:tc>
          <w:tcPr>
            <w:tcW w:w="3402" w:type="dxa"/>
            <w:shd w:val="clear" w:color="auto" w:fill="FFFFFF"/>
          </w:tcPr>
          <w:p w:rsidR="006803B1" w:rsidRPr="00C61562" w:rsidRDefault="006803B1" w:rsidP="00093533">
            <w:pPr>
              <w:pStyle w:val="T2BaseArray"/>
              <w:ind w:left="0" w:firstLine="0"/>
              <w:jc w:val="left"/>
              <w:rPr>
                <w:rFonts w:ascii="Arial" w:hAnsi="Arial" w:cs="Arial"/>
              </w:rPr>
            </w:pPr>
            <w:r w:rsidRPr="00C61562">
              <w:rPr>
                <w:rFonts w:ascii="Arial" w:hAnsi="Arial" w:cs="Arial"/>
              </w:rPr>
              <w:t>Inte</w:t>
            </w:r>
            <w:r>
              <w:rPr>
                <w:rFonts w:ascii="Arial" w:hAnsi="Arial" w:cs="Arial"/>
              </w:rPr>
              <w:t>r-CSD a</w:t>
            </w:r>
            <w:r w:rsidRPr="00C61562">
              <w:rPr>
                <w:rFonts w:ascii="Arial" w:hAnsi="Arial" w:cs="Arial"/>
              </w:rPr>
              <w:t>ccount number</w:t>
            </w:r>
            <w:r>
              <w:rPr>
                <w:rFonts w:ascii="Arial" w:hAnsi="Arial" w:cs="Arial"/>
              </w:rPr>
              <w:t>.</w:t>
            </w:r>
          </w:p>
        </w:tc>
        <w:tc>
          <w:tcPr>
            <w:tcW w:w="2551" w:type="dxa"/>
            <w:shd w:val="clear" w:color="auto" w:fill="FFFFFF"/>
          </w:tcPr>
          <w:p w:rsidR="006803B1" w:rsidRPr="00C61562" w:rsidRDefault="006803B1" w:rsidP="00093533">
            <w:pPr>
              <w:pStyle w:val="T2BaseArray"/>
              <w:jc w:val="left"/>
              <w:rPr>
                <w:rFonts w:ascii="Arial" w:hAnsi="Arial" w:cs="Arial"/>
              </w:rPr>
            </w:pPr>
          </w:p>
        </w:tc>
        <w:tc>
          <w:tcPr>
            <w:tcW w:w="677" w:type="dxa"/>
            <w:shd w:val="clear" w:color="auto" w:fill="FFFFFF"/>
          </w:tcPr>
          <w:p w:rsidR="006803B1" w:rsidRPr="00C61562" w:rsidRDefault="006803B1" w:rsidP="00093533">
            <w:pPr>
              <w:pStyle w:val="T2BaseArray"/>
              <w:jc w:val="left"/>
              <w:rPr>
                <w:rFonts w:ascii="Arial" w:hAnsi="Arial" w:cs="Arial"/>
              </w:rPr>
            </w:pPr>
          </w:p>
        </w:tc>
        <w:tc>
          <w:tcPr>
            <w:tcW w:w="678" w:type="dxa"/>
            <w:shd w:val="clear" w:color="auto" w:fill="FFFFFF"/>
          </w:tcPr>
          <w:p w:rsidR="006803B1" w:rsidRPr="00C61562" w:rsidRDefault="006803B1" w:rsidP="00093533">
            <w:pPr>
              <w:pStyle w:val="T2BaseArray"/>
              <w:ind w:left="0" w:firstLine="0"/>
              <w:jc w:val="left"/>
              <w:rPr>
                <w:rFonts w:ascii="Arial" w:hAnsi="Arial" w:cs="Arial"/>
              </w:rPr>
            </w:pPr>
            <w:r w:rsidRPr="00C61562">
              <w:rPr>
                <w:rFonts w:ascii="Arial" w:hAnsi="Arial" w:cs="Arial"/>
              </w:rPr>
              <w:t>0..1</w:t>
            </w:r>
          </w:p>
        </w:tc>
      </w:tr>
      <w:tr w:rsidR="006803B1" w:rsidRPr="00285F7E" w:rsidTr="00C61562">
        <w:tc>
          <w:tcPr>
            <w:tcW w:w="534" w:type="dxa"/>
            <w:shd w:val="clear" w:color="auto" w:fill="FFFFFF"/>
          </w:tcPr>
          <w:p w:rsidR="006803B1" w:rsidRPr="00C61562" w:rsidRDefault="006803B1" w:rsidP="00093533">
            <w:pPr>
              <w:pStyle w:val="T2BaseArray"/>
              <w:jc w:val="left"/>
              <w:rPr>
                <w:rFonts w:ascii="Arial" w:hAnsi="Arial" w:cs="Arial"/>
              </w:rPr>
            </w:pPr>
            <w:r>
              <w:rPr>
                <w:rFonts w:ascii="Arial" w:hAnsi="Arial" w:cs="Arial"/>
              </w:rPr>
              <w:t>12</w:t>
            </w:r>
          </w:p>
        </w:tc>
        <w:tc>
          <w:tcPr>
            <w:tcW w:w="567" w:type="dxa"/>
            <w:shd w:val="clear" w:color="auto" w:fill="FFFFFF"/>
          </w:tcPr>
          <w:p w:rsidR="006803B1" w:rsidRPr="00C61562" w:rsidRDefault="006803B1" w:rsidP="00093533">
            <w:pPr>
              <w:pStyle w:val="T2BaseArray"/>
              <w:jc w:val="left"/>
              <w:rPr>
                <w:rFonts w:ascii="Arial" w:hAnsi="Arial" w:cs="Arial"/>
              </w:rPr>
            </w:pPr>
            <w:r>
              <w:rPr>
                <w:rFonts w:ascii="Arial" w:hAnsi="Arial" w:cs="Arial"/>
              </w:rPr>
              <w:t>L</w:t>
            </w:r>
          </w:p>
        </w:tc>
        <w:tc>
          <w:tcPr>
            <w:tcW w:w="2693" w:type="dxa"/>
            <w:shd w:val="clear" w:color="auto" w:fill="FFFFFF"/>
          </w:tcPr>
          <w:p w:rsidR="006803B1" w:rsidRPr="00C61562" w:rsidRDefault="006803B1" w:rsidP="00093533">
            <w:pPr>
              <w:pStyle w:val="T2BaseArray"/>
              <w:jc w:val="left"/>
              <w:rPr>
                <w:rFonts w:ascii="Arial" w:hAnsi="Arial" w:cs="Arial"/>
              </w:rPr>
            </w:pPr>
            <w:r w:rsidRPr="00C61562">
              <w:rPr>
                <w:rFonts w:ascii="Arial" w:hAnsi="Arial" w:cs="Arial"/>
              </w:rPr>
              <w:t>Omnibus Account</w:t>
            </w:r>
          </w:p>
        </w:tc>
        <w:tc>
          <w:tcPr>
            <w:tcW w:w="2835" w:type="dxa"/>
            <w:shd w:val="clear" w:color="auto" w:fill="FFFFFF"/>
          </w:tcPr>
          <w:p w:rsidR="006803B1" w:rsidRPr="00C61562" w:rsidRDefault="006803B1" w:rsidP="00093533">
            <w:pPr>
              <w:pStyle w:val="T2BaseArray"/>
              <w:jc w:val="left"/>
              <w:rPr>
                <w:rFonts w:ascii="Arial" w:hAnsi="Arial" w:cs="Arial"/>
              </w:rPr>
            </w:pPr>
            <w:r w:rsidRPr="00C61562">
              <w:rPr>
                <w:rFonts w:ascii="Arial" w:hAnsi="Arial" w:cs="Arial"/>
              </w:rPr>
              <w:t>VARCHAR (35)</w:t>
            </w:r>
          </w:p>
        </w:tc>
        <w:tc>
          <w:tcPr>
            <w:tcW w:w="3402" w:type="dxa"/>
            <w:shd w:val="clear" w:color="auto" w:fill="FFFFFF"/>
          </w:tcPr>
          <w:p w:rsidR="006803B1" w:rsidRPr="00C61562" w:rsidRDefault="006803B1" w:rsidP="00093533">
            <w:pPr>
              <w:pStyle w:val="T2BaseArray"/>
              <w:ind w:left="0" w:firstLine="0"/>
              <w:jc w:val="left"/>
              <w:rPr>
                <w:rFonts w:ascii="Arial" w:hAnsi="Arial" w:cs="Arial"/>
              </w:rPr>
            </w:pPr>
            <w:r>
              <w:rPr>
                <w:rFonts w:ascii="Arial" w:hAnsi="Arial" w:cs="Arial"/>
              </w:rPr>
              <w:t>Omnibus a</w:t>
            </w:r>
            <w:r w:rsidRPr="00C61562">
              <w:rPr>
                <w:rFonts w:ascii="Arial" w:hAnsi="Arial" w:cs="Arial"/>
              </w:rPr>
              <w:t>ccount number</w:t>
            </w:r>
            <w:r>
              <w:rPr>
                <w:rFonts w:ascii="Arial" w:hAnsi="Arial" w:cs="Arial"/>
              </w:rPr>
              <w:t>.</w:t>
            </w:r>
          </w:p>
        </w:tc>
        <w:tc>
          <w:tcPr>
            <w:tcW w:w="2551" w:type="dxa"/>
            <w:shd w:val="clear" w:color="auto" w:fill="FFFFFF"/>
          </w:tcPr>
          <w:p w:rsidR="006803B1" w:rsidRPr="00C61562" w:rsidRDefault="006803B1" w:rsidP="00093533">
            <w:pPr>
              <w:pStyle w:val="T2BaseArray"/>
              <w:jc w:val="left"/>
              <w:rPr>
                <w:rFonts w:ascii="Arial" w:hAnsi="Arial" w:cs="Arial"/>
              </w:rPr>
            </w:pPr>
          </w:p>
        </w:tc>
        <w:tc>
          <w:tcPr>
            <w:tcW w:w="677" w:type="dxa"/>
            <w:shd w:val="clear" w:color="auto" w:fill="FFFFFF"/>
          </w:tcPr>
          <w:p w:rsidR="006803B1" w:rsidRPr="00C61562" w:rsidRDefault="006803B1" w:rsidP="00093533">
            <w:pPr>
              <w:pStyle w:val="T2BaseArray"/>
              <w:jc w:val="left"/>
              <w:rPr>
                <w:rFonts w:ascii="Arial" w:hAnsi="Arial" w:cs="Arial"/>
              </w:rPr>
            </w:pPr>
          </w:p>
        </w:tc>
        <w:tc>
          <w:tcPr>
            <w:tcW w:w="678" w:type="dxa"/>
            <w:shd w:val="clear" w:color="auto" w:fill="FFFFFF"/>
          </w:tcPr>
          <w:p w:rsidR="006803B1" w:rsidRPr="00C61562" w:rsidRDefault="006803B1" w:rsidP="00093533">
            <w:pPr>
              <w:pStyle w:val="T2BaseArray"/>
              <w:ind w:left="0" w:firstLine="0"/>
              <w:jc w:val="left"/>
              <w:rPr>
                <w:rFonts w:ascii="Arial" w:hAnsi="Arial" w:cs="Arial"/>
              </w:rPr>
            </w:pPr>
            <w:r w:rsidRPr="00C61562">
              <w:rPr>
                <w:rFonts w:ascii="Arial" w:hAnsi="Arial" w:cs="Arial"/>
              </w:rPr>
              <w:t>0..1</w:t>
            </w:r>
          </w:p>
        </w:tc>
      </w:tr>
      <w:tr w:rsidR="006453F1" w:rsidRPr="00374DED" w:rsidTr="006453F1">
        <w:trPr>
          <w:ins w:id="218" w:author="Author"/>
        </w:trPr>
        <w:tc>
          <w:tcPr>
            <w:tcW w:w="534" w:type="dxa"/>
            <w:shd w:val="clear" w:color="auto" w:fill="FFFFFF"/>
          </w:tcPr>
          <w:p w:rsidR="006453F1" w:rsidRPr="00374DED" w:rsidRDefault="006453F1" w:rsidP="006453F1">
            <w:pPr>
              <w:pStyle w:val="T2BaseArray"/>
              <w:jc w:val="left"/>
              <w:rPr>
                <w:ins w:id="219" w:author="Author"/>
                <w:rFonts w:ascii="Arial" w:hAnsi="Arial" w:cs="Arial"/>
              </w:rPr>
            </w:pPr>
            <w:commentRangeStart w:id="220"/>
            <w:ins w:id="221" w:author="Author">
              <w:r>
                <w:rPr>
                  <w:rFonts w:ascii="Arial" w:hAnsi="Arial" w:cs="Arial"/>
                </w:rPr>
                <w:t>13</w:t>
              </w:r>
            </w:ins>
          </w:p>
        </w:tc>
        <w:tc>
          <w:tcPr>
            <w:tcW w:w="567" w:type="dxa"/>
            <w:shd w:val="clear" w:color="auto" w:fill="FFFFFF"/>
          </w:tcPr>
          <w:p w:rsidR="006453F1" w:rsidRPr="00374DED" w:rsidRDefault="006453F1" w:rsidP="006453F1">
            <w:pPr>
              <w:pStyle w:val="T2BaseArray"/>
              <w:jc w:val="left"/>
              <w:rPr>
                <w:ins w:id="222" w:author="Author"/>
                <w:rFonts w:ascii="Arial" w:hAnsi="Arial" w:cs="Arial"/>
              </w:rPr>
            </w:pPr>
            <w:ins w:id="223" w:author="Author">
              <w:r>
                <w:rPr>
                  <w:rFonts w:ascii="Arial" w:hAnsi="Arial" w:cs="Arial"/>
                </w:rPr>
                <w:t>M</w:t>
              </w:r>
            </w:ins>
          </w:p>
        </w:tc>
        <w:tc>
          <w:tcPr>
            <w:tcW w:w="2693" w:type="dxa"/>
            <w:shd w:val="clear" w:color="auto" w:fill="FFFFFF"/>
          </w:tcPr>
          <w:p w:rsidR="006453F1" w:rsidRPr="00374DED" w:rsidRDefault="006453F1" w:rsidP="006453F1">
            <w:pPr>
              <w:pStyle w:val="T2BaseArray"/>
              <w:jc w:val="left"/>
              <w:rPr>
                <w:ins w:id="224" w:author="Author"/>
                <w:rFonts w:ascii="Arial" w:hAnsi="Arial" w:cs="Arial"/>
              </w:rPr>
            </w:pPr>
            <w:ins w:id="225" w:author="Author">
              <w:r w:rsidRPr="00820D04">
                <w:rPr>
                  <w:rFonts w:ascii="Arial" w:hAnsi="Arial" w:cs="Arial"/>
                </w:rPr>
                <w:t xml:space="preserve">External CSD Participant Account </w:t>
              </w:r>
            </w:ins>
          </w:p>
        </w:tc>
        <w:tc>
          <w:tcPr>
            <w:tcW w:w="2835" w:type="dxa"/>
            <w:shd w:val="clear" w:color="auto" w:fill="FFFFFF"/>
          </w:tcPr>
          <w:p w:rsidR="006453F1" w:rsidRPr="00374DED" w:rsidRDefault="006453F1" w:rsidP="006453F1">
            <w:pPr>
              <w:pStyle w:val="T2BaseArray"/>
              <w:jc w:val="left"/>
              <w:rPr>
                <w:ins w:id="226" w:author="Author"/>
                <w:rFonts w:ascii="Arial" w:hAnsi="Arial" w:cs="Arial"/>
              </w:rPr>
            </w:pPr>
            <w:ins w:id="227" w:author="Author">
              <w:r w:rsidRPr="00374DED">
                <w:rPr>
                  <w:rFonts w:ascii="Arial" w:hAnsi="Arial" w:cs="Arial"/>
                </w:rPr>
                <w:t>VARCHAR (35)</w:t>
              </w:r>
            </w:ins>
          </w:p>
        </w:tc>
        <w:tc>
          <w:tcPr>
            <w:tcW w:w="3402" w:type="dxa"/>
            <w:shd w:val="clear" w:color="auto" w:fill="FFFFFF"/>
          </w:tcPr>
          <w:p w:rsidR="006453F1" w:rsidRPr="00374DED" w:rsidRDefault="006453F1" w:rsidP="006453F1">
            <w:pPr>
              <w:pStyle w:val="T2BaseArray"/>
              <w:ind w:left="0" w:firstLine="0"/>
              <w:jc w:val="left"/>
              <w:rPr>
                <w:ins w:id="228" w:author="Author"/>
                <w:rFonts w:ascii="Arial" w:hAnsi="Arial" w:cs="Arial"/>
              </w:rPr>
            </w:pPr>
            <w:ins w:id="229" w:author="Author">
              <w:r>
                <w:rPr>
                  <w:rFonts w:ascii="Arial" w:hAnsi="Arial" w:cs="Arial"/>
                </w:rPr>
                <w:t>External CSD participant account number</w:t>
              </w:r>
            </w:ins>
          </w:p>
        </w:tc>
        <w:tc>
          <w:tcPr>
            <w:tcW w:w="2551" w:type="dxa"/>
            <w:shd w:val="clear" w:color="auto" w:fill="FFFFFF"/>
          </w:tcPr>
          <w:p w:rsidR="006453F1" w:rsidRPr="00374DED" w:rsidRDefault="006453F1" w:rsidP="006453F1">
            <w:pPr>
              <w:pStyle w:val="T2BaseArray"/>
              <w:jc w:val="left"/>
              <w:rPr>
                <w:ins w:id="230" w:author="Author"/>
                <w:rFonts w:ascii="Arial" w:hAnsi="Arial" w:cs="Arial"/>
              </w:rPr>
            </w:pPr>
            <w:ins w:id="231" w:author="Author">
              <w:r>
                <w:rPr>
                  <w:rFonts w:ascii="Arial" w:hAnsi="Arial" w:cs="Arial"/>
                </w:rPr>
                <w:t xml:space="preserve">Not </w:t>
              </w:r>
              <w:proofErr w:type="gramStart"/>
              <w:r>
                <w:rPr>
                  <w:rFonts w:ascii="Arial" w:hAnsi="Arial" w:cs="Arial"/>
                </w:rPr>
                <w:t>allowed  if</w:t>
              </w:r>
              <w:proofErr w:type="gramEnd"/>
              <w:r>
                <w:rPr>
                  <w:rFonts w:ascii="Arial" w:hAnsi="Arial" w:cs="Arial"/>
                </w:rPr>
                <w:t xml:space="preserve">  “CSD Participant Account” is specified.</w:t>
              </w:r>
            </w:ins>
          </w:p>
        </w:tc>
        <w:tc>
          <w:tcPr>
            <w:tcW w:w="677" w:type="dxa"/>
            <w:shd w:val="clear" w:color="auto" w:fill="FFFFFF"/>
          </w:tcPr>
          <w:p w:rsidR="006453F1" w:rsidRPr="00374DED" w:rsidRDefault="006453F1" w:rsidP="006453F1">
            <w:pPr>
              <w:pStyle w:val="T2BaseArray"/>
              <w:jc w:val="left"/>
              <w:rPr>
                <w:ins w:id="232" w:author="Author"/>
                <w:rFonts w:ascii="Arial" w:hAnsi="Arial" w:cs="Arial"/>
              </w:rPr>
            </w:pPr>
          </w:p>
        </w:tc>
        <w:tc>
          <w:tcPr>
            <w:tcW w:w="678" w:type="dxa"/>
            <w:shd w:val="clear" w:color="auto" w:fill="FFFFFF"/>
          </w:tcPr>
          <w:p w:rsidR="006453F1" w:rsidRPr="00374DED" w:rsidRDefault="006453F1" w:rsidP="006453F1">
            <w:pPr>
              <w:pStyle w:val="T2BaseArray"/>
              <w:ind w:left="0" w:firstLine="0"/>
              <w:jc w:val="left"/>
              <w:rPr>
                <w:ins w:id="233" w:author="Author"/>
                <w:rFonts w:ascii="Arial" w:hAnsi="Arial" w:cs="Arial"/>
              </w:rPr>
            </w:pPr>
            <w:ins w:id="234" w:author="Author">
              <w:r>
                <w:rPr>
                  <w:rFonts w:ascii="Arial" w:hAnsi="Arial" w:cs="Arial"/>
                </w:rPr>
                <w:t>0..1</w:t>
              </w:r>
              <w:commentRangeEnd w:id="220"/>
              <w:r>
                <w:rPr>
                  <w:rStyle w:val="CommentReference"/>
                  <w:rFonts w:ascii="Times New Roman" w:hAnsi="Times New Roman"/>
                  <w:lang w:val="fr-FR"/>
                </w:rPr>
                <w:commentReference w:id="220"/>
              </w:r>
            </w:ins>
          </w:p>
        </w:tc>
      </w:tr>
    </w:tbl>
    <w:p w:rsidR="006803B1" w:rsidRPr="00C61562" w:rsidRDefault="006803B1" w:rsidP="00C61562">
      <w:pPr>
        <w:rPr>
          <w:lang w:val="en-GB"/>
        </w:rPr>
      </w:pPr>
    </w:p>
    <w:p w:rsidR="006803B1" w:rsidRDefault="006803B1">
      <w:pPr>
        <w:jc w:val="left"/>
        <w:rPr>
          <w:rFonts w:ascii="Arial" w:hAnsi="Arial"/>
          <w:u w:val="single"/>
          <w:lang w:val="en-GB"/>
        </w:rPr>
      </w:pPr>
      <w:r>
        <w:br w:type="page"/>
      </w:r>
    </w:p>
    <w:p w:rsidR="006803B1" w:rsidRPr="002318F1" w:rsidRDefault="006803B1" w:rsidP="001429DB">
      <w:pPr>
        <w:pStyle w:val="Heading4"/>
      </w:pPr>
      <w:bookmarkStart w:id="235" w:name="_Toc385494937"/>
      <w:r>
        <w:lastRenderedPageBreak/>
        <w:t>Securities</w:t>
      </w:r>
      <w:r w:rsidRPr="002318F1">
        <w:t xml:space="preserve"> CSD Link</w:t>
      </w:r>
      <w:r>
        <w:t xml:space="preserve"> - New</w:t>
      </w:r>
      <w:bookmarkEnd w:id="235"/>
    </w:p>
    <w:p w:rsidR="006803B1" w:rsidRDefault="006803B1" w:rsidP="00DE32BA">
      <w:pPr>
        <w:pStyle w:val="ListParagraph"/>
        <w:numPr>
          <w:ilvl w:val="0"/>
          <w:numId w:val="14"/>
        </w:numPr>
        <w:rPr>
          <w:rFonts w:ascii="Arial" w:hAnsi="Arial" w:cs="Arial"/>
          <w:sz w:val="18"/>
          <w:szCs w:val="18"/>
          <w:lang w:val="en-GB"/>
        </w:rPr>
        <w:pPrChange w:id="236" w:author="Author">
          <w:pPr>
            <w:pStyle w:val="ListParagraph"/>
            <w:numPr>
              <w:numId w:val="15"/>
            </w:numPr>
            <w:tabs>
              <w:tab w:val="num" w:pos="360"/>
            </w:tabs>
            <w:ind w:left="360" w:hanging="360"/>
          </w:pPr>
        </w:pPrChange>
      </w:pPr>
      <w:r>
        <w:rPr>
          <w:rFonts w:ascii="Arial" w:hAnsi="Arial" w:cs="Arial"/>
          <w:lang w:val="en-GB"/>
        </w:rPr>
        <w:t>Record Type: “Securities</w:t>
      </w:r>
      <w:r w:rsidRPr="003D2AA2">
        <w:rPr>
          <w:rFonts w:ascii="Arial" w:hAnsi="Arial" w:cs="Arial"/>
          <w:lang w:val="en-GB"/>
        </w:rPr>
        <w:t xml:space="preserve"> CSD Link”</w:t>
      </w:r>
    </w:p>
    <w:p w:rsidR="006803B1" w:rsidRDefault="006803B1" w:rsidP="00CA3A19">
      <w:pPr>
        <w:pStyle w:val="T2BaseArray"/>
        <w:ind w:left="0" w:firstLine="0"/>
        <w:jc w:val="left"/>
        <w:rPr>
          <w:rFonts w:ascii="Arial" w:hAnsi="Arial" w:cs="Arial"/>
          <w:sz w:val="22"/>
          <w:szCs w:val="22"/>
        </w:rPr>
      </w:pPr>
      <w:r w:rsidRPr="00CA3A19">
        <w:rPr>
          <w:rFonts w:ascii="Arial" w:hAnsi="Arial" w:cs="Arial"/>
          <w:sz w:val="22"/>
          <w:szCs w:val="22"/>
        </w:rPr>
        <w:t xml:space="preserve">The record </w:t>
      </w:r>
      <w:r>
        <w:rPr>
          <w:rFonts w:ascii="Arial" w:hAnsi="Arial" w:cs="Arial"/>
          <w:sz w:val="22"/>
          <w:szCs w:val="22"/>
        </w:rPr>
        <w:t>is used to create</w:t>
      </w:r>
      <w:r w:rsidRPr="00CA3A19">
        <w:rPr>
          <w:rFonts w:ascii="Arial" w:hAnsi="Arial" w:cs="Arial"/>
          <w:sz w:val="22"/>
          <w:szCs w:val="22"/>
        </w:rPr>
        <w:t xml:space="preserve"> a </w:t>
      </w:r>
      <w:r>
        <w:rPr>
          <w:rFonts w:ascii="Arial" w:hAnsi="Arial" w:cs="Arial"/>
          <w:sz w:val="22"/>
          <w:szCs w:val="22"/>
        </w:rPr>
        <w:t>securities CSD link</w:t>
      </w:r>
      <w:r w:rsidRPr="00CA3A19">
        <w:rPr>
          <w:rFonts w:ascii="Arial" w:hAnsi="Arial" w:cs="Arial"/>
          <w:sz w:val="22"/>
          <w:szCs w:val="22"/>
        </w:rPr>
        <w:t>.</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ACT.6.1</w:t>
      </w:r>
    </w:p>
    <w:p w:rsidR="006803B1" w:rsidRPr="00CA3A19" w:rsidRDefault="006803B1" w:rsidP="00CA3A19">
      <w:pPr>
        <w:pStyle w:val="T2BaseArray"/>
        <w:ind w:left="0" w:firstLine="0"/>
        <w:jc w:val="left"/>
        <w:rPr>
          <w:rFonts w:ascii="Arial" w:hAnsi="Arial" w:cs="Arial"/>
        </w:rPr>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693"/>
        <w:gridCol w:w="2835"/>
        <w:gridCol w:w="3402"/>
        <w:gridCol w:w="2551"/>
        <w:gridCol w:w="677"/>
        <w:gridCol w:w="678"/>
      </w:tblGrid>
      <w:tr w:rsidR="006803B1" w:rsidRPr="00285F7E" w:rsidTr="003904BF">
        <w:trPr>
          <w:cantSplit/>
          <w:trHeight w:val="1260"/>
        </w:trPr>
        <w:tc>
          <w:tcPr>
            <w:tcW w:w="534" w:type="dxa"/>
            <w:shd w:val="clear" w:color="auto" w:fill="D9D9D9"/>
            <w:textDirection w:val="btLr"/>
          </w:tcPr>
          <w:p w:rsidR="006803B1" w:rsidRPr="00285F7E" w:rsidRDefault="006803B1" w:rsidP="00743925">
            <w:pPr>
              <w:ind w:left="113" w:right="113"/>
              <w:jc w:val="center"/>
              <w:rPr>
                <w:rFonts w:ascii="Arial" w:hAnsi="Arial" w:cs="Arial"/>
                <w:b/>
                <w:sz w:val="18"/>
                <w:szCs w:val="18"/>
                <w:lang w:val="en-GB"/>
              </w:rPr>
            </w:pPr>
            <w:r w:rsidRPr="00285F7E">
              <w:rPr>
                <w:rFonts w:ascii="Arial" w:hAnsi="Arial" w:cs="Arial"/>
                <w:b/>
                <w:sz w:val="18"/>
                <w:szCs w:val="18"/>
                <w:lang w:val="en-GB"/>
              </w:rPr>
              <w:t>Flat file  column</w:t>
            </w:r>
          </w:p>
        </w:tc>
        <w:tc>
          <w:tcPr>
            <w:tcW w:w="567" w:type="dxa"/>
            <w:shd w:val="clear" w:color="auto" w:fill="D9D9D9"/>
            <w:textDirection w:val="btLr"/>
          </w:tcPr>
          <w:p w:rsidR="006803B1" w:rsidRPr="00285F7E" w:rsidRDefault="006803B1" w:rsidP="00743925">
            <w:pPr>
              <w:ind w:left="113" w:right="113"/>
              <w:jc w:val="center"/>
              <w:rPr>
                <w:rFonts w:ascii="Arial" w:hAnsi="Arial" w:cs="Arial"/>
                <w:b/>
                <w:sz w:val="18"/>
                <w:szCs w:val="18"/>
                <w:lang w:val="en-GB"/>
              </w:rPr>
            </w:pPr>
            <w:r w:rsidRPr="00285F7E">
              <w:rPr>
                <w:rFonts w:ascii="Arial" w:hAnsi="Arial" w:cs="Arial"/>
                <w:b/>
                <w:sz w:val="18"/>
                <w:szCs w:val="18"/>
                <w:lang w:val="en-GB"/>
              </w:rPr>
              <w:t>Excel Column</w:t>
            </w:r>
          </w:p>
        </w:tc>
        <w:tc>
          <w:tcPr>
            <w:tcW w:w="2693" w:type="dxa"/>
            <w:shd w:val="clear" w:color="auto" w:fill="D9D9D9"/>
          </w:tcPr>
          <w:p w:rsidR="006803B1" w:rsidRPr="00285F7E" w:rsidRDefault="006803B1" w:rsidP="00743925">
            <w:pPr>
              <w:pStyle w:val="T2BaseArray"/>
              <w:ind w:left="0" w:firstLine="0"/>
              <w:jc w:val="center"/>
              <w:rPr>
                <w:rFonts w:ascii="Arial" w:hAnsi="Arial" w:cs="Arial"/>
                <w:b/>
              </w:rPr>
            </w:pPr>
            <w:r w:rsidRPr="00285F7E">
              <w:rPr>
                <w:rFonts w:ascii="Arial" w:hAnsi="Arial" w:cs="Arial"/>
                <w:b/>
              </w:rPr>
              <w:t>Column Name</w:t>
            </w:r>
          </w:p>
        </w:tc>
        <w:tc>
          <w:tcPr>
            <w:tcW w:w="2835" w:type="dxa"/>
            <w:shd w:val="clear" w:color="auto" w:fill="D9D9D9"/>
          </w:tcPr>
          <w:p w:rsidR="006803B1" w:rsidRPr="00285F7E" w:rsidRDefault="006803B1" w:rsidP="00743925">
            <w:pPr>
              <w:pStyle w:val="T2BaseArray"/>
              <w:ind w:left="0" w:firstLine="0"/>
              <w:jc w:val="center"/>
              <w:rPr>
                <w:rFonts w:ascii="Arial" w:hAnsi="Arial" w:cs="Arial"/>
                <w:b/>
              </w:rPr>
            </w:pPr>
            <w:r w:rsidRPr="00285F7E">
              <w:rPr>
                <w:rFonts w:ascii="Arial" w:hAnsi="Arial" w:cs="Arial"/>
                <w:b/>
              </w:rPr>
              <w:t>Format</w:t>
            </w:r>
          </w:p>
        </w:tc>
        <w:tc>
          <w:tcPr>
            <w:tcW w:w="3402" w:type="dxa"/>
            <w:shd w:val="clear" w:color="auto" w:fill="D9D9D9"/>
          </w:tcPr>
          <w:p w:rsidR="006803B1" w:rsidRPr="00285F7E" w:rsidRDefault="006803B1" w:rsidP="00743925">
            <w:pPr>
              <w:pStyle w:val="T2BaseArray"/>
              <w:ind w:left="0" w:firstLine="0"/>
              <w:jc w:val="center"/>
              <w:rPr>
                <w:rFonts w:ascii="Arial" w:hAnsi="Arial" w:cs="Arial"/>
                <w:b/>
              </w:rPr>
            </w:pPr>
            <w:r w:rsidRPr="00285F7E">
              <w:rPr>
                <w:rFonts w:ascii="Arial" w:hAnsi="Arial" w:cs="Arial"/>
                <w:b/>
              </w:rPr>
              <w:t>Description</w:t>
            </w:r>
          </w:p>
        </w:tc>
        <w:tc>
          <w:tcPr>
            <w:tcW w:w="2551" w:type="dxa"/>
            <w:shd w:val="clear" w:color="auto" w:fill="D9D9D9"/>
          </w:tcPr>
          <w:p w:rsidR="006803B1" w:rsidRPr="00285F7E" w:rsidRDefault="006803B1" w:rsidP="00743925">
            <w:pPr>
              <w:pStyle w:val="T2BaseArray"/>
              <w:ind w:left="0" w:firstLine="0"/>
              <w:jc w:val="center"/>
              <w:rPr>
                <w:rFonts w:ascii="Arial" w:hAnsi="Arial" w:cs="Arial"/>
                <w:b/>
              </w:rPr>
            </w:pPr>
            <w:r w:rsidRPr="00285F7E">
              <w:rPr>
                <w:rFonts w:ascii="Arial" w:hAnsi="Arial" w:cs="Arial"/>
                <w:b/>
              </w:rPr>
              <w:t>Rules</w:t>
            </w:r>
          </w:p>
        </w:tc>
        <w:tc>
          <w:tcPr>
            <w:tcW w:w="677" w:type="dxa"/>
            <w:shd w:val="clear" w:color="auto" w:fill="D9D9D9"/>
            <w:textDirection w:val="btLr"/>
          </w:tcPr>
          <w:p w:rsidR="006803B1" w:rsidRPr="00285F7E" w:rsidRDefault="006803B1" w:rsidP="00743925">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clear" w:color="auto" w:fill="D9D9D9"/>
            <w:textDirection w:val="btLr"/>
          </w:tcPr>
          <w:p w:rsidR="006803B1" w:rsidRPr="00285F7E" w:rsidRDefault="006803B1" w:rsidP="00743925">
            <w:pPr>
              <w:pStyle w:val="T2BaseArray"/>
              <w:ind w:left="113" w:right="113" w:firstLine="0"/>
              <w:jc w:val="center"/>
              <w:rPr>
                <w:rFonts w:ascii="Arial" w:hAnsi="Arial" w:cs="Arial"/>
                <w:b/>
              </w:rPr>
            </w:pPr>
            <w:r>
              <w:rPr>
                <w:rFonts w:ascii="Arial" w:hAnsi="Arial" w:cs="Arial"/>
                <w:b/>
              </w:rPr>
              <w:t>Occurs per Group</w:t>
            </w:r>
          </w:p>
        </w:tc>
      </w:tr>
      <w:tr w:rsidR="006803B1" w:rsidRPr="00FC32AE" w:rsidTr="003904BF">
        <w:tc>
          <w:tcPr>
            <w:tcW w:w="534" w:type="dxa"/>
            <w:shd w:val="clear" w:color="auto" w:fill="FFFFFF"/>
          </w:tcPr>
          <w:p w:rsidR="006803B1" w:rsidRPr="00FC32AE" w:rsidRDefault="006803B1" w:rsidP="00142991">
            <w:pPr>
              <w:pStyle w:val="T2BaseArray"/>
              <w:jc w:val="left"/>
              <w:rPr>
                <w:rFonts w:ascii="Arial" w:hAnsi="Arial" w:cs="Arial"/>
              </w:rPr>
            </w:pPr>
            <w:r w:rsidRPr="00FC32AE">
              <w:rPr>
                <w:rFonts w:ascii="Arial" w:hAnsi="Arial" w:cs="Arial"/>
              </w:rPr>
              <w:t>2</w:t>
            </w:r>
          </w:p>
        </w:tc>
        <w:tc>
          <w:tcPr>
            <w:tcW w:w="567" w:type="dxa"/>
            <w:shd w:val="clear" w:color="auto" w:fill="FFFFFF"/>
          </w:tcPr>
          <w:p w:rsidR="006803B1" w:rsidRPr="00FC32AE" w:rsidRDefault="006803B1" w:rsidP="00142991">
            <w:pPr>
              <w:pStyle w:val="T2BaseArray"/>
              <w:jc w:val="left"/>
              <w:rPr>
                <w:rFonts w:ascii="Arial" w:hAnsi="Arial" w:cs="Arial"/>
              </w:rPr>
            </w:pPr>
            <w:r w:rsidRPr="00FC32AE">
              <w:rPr>
                <w:rFonts w:ascii="Arial" w:hAnsi="Arial" w:cs="Arial"/>
              </w:rPr>
              <w:t>B</w:t>
            </w:r>
          </w:p>
        </w:tc>
        <w:tc>
          <w:tcPr>
            <w:tcW w:w="2693" w:type="dxa"/>
            <w:shd w:val="clear" w:color="auto" w:fill="FFFFFF"/>
          </w:tcPr>
          <w:p w:rsidR="006803B1" w:rsidRPr="00FC32AE" w:rsidRDefault="006803B1" w:rsidP="00142991">
            <w:pPr>
              <w:pStyle w:val="T2BaseArray"/>
              <w:jc w:val="left"/>
              <w:rPr>
                <w:rFonts w:ascii="Arial" w:hAnsi="Arial" w:cs="Arial"/>
              </w:rPr>
            </w:pPr>
            <w:r w:rsidRPr="00FC32AE">
              <w:rPr>
                <w:rFonts w:ascii="Arial" w:hAnsi="Arial" w:cs="Arial"/>
              </w:rPr>
              <w:t>Record Id</w:t>
            </w:r>
          </w:p>
        </w:tc>
        <w:tc>
          <w:tcPr>
            <w:tcW w:w="2835" w:type="dxa"/>
            <w:shd w:val="clear" w:color="auto" w:fill="FFFFFF"/>
          </w:tcPr>
          <w:p w:rsidR="006803B1" w:rsidRPr="00FC32AE" w:rsidRDefault="006803B1" w:rsidP="00142991">
            <w:pPr>
              <w:pStyle w:val="T2BaseArray"/>
              <w:jc w:val="left"/>
              <w:rPr>
                <w:rFonts w:ascii="Arial" w:hAnsi="Arial" w:cs="Arial"/>
              </w:rPr>
            </w:pPr>
            <w:r w:rsidRPr="00FC32AE">
              <w:rPr>
                <w:rFonts w:ascii="Arial" w:hAnsi="Arial" w:cs="Arial"/>
              </w:rPr>
              <w:t>NUMERIC (10)</w:t>
            </w:r>
          </w:p>
        </w:tc>
        <w:tc>
          <w:tcPr>
            <w:tcW w:w="3402" w:type="dxa"/>
            <w:shd w:val="clear" w:color="auto" w:fill="FFFFFF"/>
          </w:tcPr>
          <w:p w:rsidR="006803B1" w:rsidRPr="00212951" w:rsidRDefault="006803B1" w:rsidP="00142991">
            <w:pPr>
              <w:pStyle w:val="T2BaseArray"/>
              <w:jc w:val="left"/>
              <w:rPr>
                <w:rFonts w:ascii="Arial" w:hAnsi="Arial" w:cs="Arial"/>
              </w:rPr>
            </w:pPr>
            <w:r w:rsidRPr="00212951">
              <w:rPr>
                <w:rFonts w:ascii="Arial" w:hAnsi="Arial" w:cs="Arial"/>
              </w:rPr>
              <w:t>Unique identifier of the record</w:t>
            </w:r>
            <w:r>
              <w:rPr>
                <w:rFonts w:ascii="Arial" w:hAnsi="Arial" w:cs="Arial"/>
              </w:rPr>
              <w:t>.</w:t>
            </w:r>
          </w:p>
        </w:tc>
        <w:tc>
          <w:tcPr>
            <w:tcW w:w="2551" w:type="dxa"/>
            <w:shd w:val="clear" w:color="auto" w:fill="FFFFFF"/>
          </w:tcPr>
          <w:p w:rsidR="006803B1" w:rsidRPr="00142991" w:rsidRDefault="006803B1" w:rsidP="0096629D">
            <w:pPr>
              <w:pStyle w:val="T2BaseArray"/>
              <w:ind w:left="0" w:firstLine="0"/>
              <w:jc w:val="left"/>
              <w:rPr>
                <w:rFonts w:ascii="Arial" w:hAnsi="Arial" w:cs="Arial"/>
              </w:rPr>
            </w:pPr>
            <w:r w:rsidRPr="00142991">
              <w:rPr>
                <w:rFonts w:ascii="Arial" w:hAnsi="Arial" w:cs="Arial"/>
              </w:rPr>
              <w:t>Must occur in each line of the record</w:t>
            </w:r>
          </w:p>
        </w:tc>
        <w:tc>
          <w:tcPr>
            <w:tcW w:w="677" w:type="dxa"/>
            <w:shd w:val="clear" w:color="auto" w:fill="FFFFFF"/>
          </w:tcPr>
          <w:p w:rsidR="006803B1" w:rsidRPr="00FC32AE" w:rsidRDefault="006803B1" w:rsidP="00AC38BE">
            <w:pPr>
              <w:pStyle w:val="T2BaseArray"/>
              <w:jc w:val="left"/>
              <w:rPr>
                <w:rFonts w:ascii="Arial" w:hAnsi="Arial" w:cs="Arial"/>
              </w:rPr>
            </w:pPr>
            <w:r w:rsidRPr="00FC32AE">
              <w:rPr>
                <w:rFonts w:ascii="Arial" w:hAnsi="Arial" w:cs="Arial"/>
              </w:rPr>
              <w:t>1..n</w:t>
            </w:r>
          </w:p>
        </w:tc>
        <w:tc>
          <w:tcPr>
            <w:tcW w:w="678" w:type="dxa"/>
            <w:shd w:val="clear" w:color="auto" w:fill="FFFFFF"/>
          </w:tcPr>
          <w:p w:rsidR="006803B1" w:rsidRPr="00FC32AE" w:rsidRDefault="006803B1" w:rsidP="00AC38BE">
            <w:pPr>
              <w:pStyle w:val="T2BaseArray"/>
              <w:jc w:val="left"/>
              <w:rPr>
                <w:rFonts w:ascii="Arial" w:hAnsi="Arial" w:cs="Arial"/>
              </w:rPr>
            </w:pPr>
          </w:p>
        </w:tc>
      </w:tr>
      <w:tr w:rsidR="006803B1" w:rsidRPr="00FC32AE" w:rsidTr="003904BF">
        <w:tc>
          <w:tcPr>
            <w:tcW w:w="10031" w:type="dxa"/>
            <w:gridSpan w:val="5"/>
            <w:shd w:val="clear" w:color="auto" w:fill="F2F2F2"/>
          </w:tcPr>
          <w:p w:rsidR="006803B1" w:rsidRPr="00FC32AE" w:rsidRDefault="006803B1" w:rsidP="00B00CF8">
            <w:pPr>
              <w:pStyle w:val="T2BaseArray"/>
              <w:jc w:val="left"/>
              <w:rPr>
                <w:rFonts w:ascii="Arial" w:hAnsi="Arial" w:cs="Arial"/>
              </w:rPr>
            </w:pPr>
            <w:r w:rsidRPr="00FC32AE">
              <w:rPr>
                <w:rFonts w:ascii="Arial" w:hAnsi="Arial" w:cs="Arial"/>
              </w:rPr>
              <w:t>Gr</w:t>
            </w:r>
            <w:r w:rsidRPr="000977A2">
              <w:rPr>
                <w:rFonts w:ascii="Arial" w:hAnsi="Arial" w:cs="Arial"/>
                <w:shd w:val="clear" w:color="auto" w:fill="F2F2F2"/>
              </w:rPr>
              <w:t>oup “CSD Link”</w:t>
            </w:r>
          </w:p>
        </w:tc>
        <w:tc>
          <w:tcPr>
            <w:tcW w:w="2551" w:type="dxa"/>
            <w:shd w:val="clear" w:color="auto" w:fill="F2F2F2"/>
          </w:tcPr>
          <w:p w:rsidR="006803B1" w:rsidRPr="00FC32AE" w:rsidRDefault="006803B1" w:rsidP="00FC32AE">
            <w:pPr>
              <w:pStyle w:val="Default"/>
              <w:spacing w:before="60"/>
              <w:rPr>
                <w:rFonts w:ascii="Arial" w:hAnsi="Arial" w:cs="Arial"/>
                <w:color w:val="auto"/>
                <w:sz w:val="18"/>
                <w:szCs w:val="18"/>
                <w:lang w:val="en-GB" w:eastAsia="fr-FR"/>
              </w:rPr>
            </w:pPr>
          </w:p>
        </w:tc>
        <w:tc>
          <w:tcPr>
            <w:tcW w:w="677" w:type="dxa"/>
            <w:shd w:val="clear" w:color="auto" w:fill="F2F2F2"/>
          </w:tcPr>
          <w:p w:rsidR="006803B1" w:rsidRPr="00FC32AE" w:rsidRDefault="006803B1" w:rsidP="00AC38BE">
            <w:pPr>
              <w:pStyle w:val="T2BaseArray"/>
              <w:jc w:val="left"/>
              <w:rPr>
                <w:rFonts w:ascii="Arial" w:hAnsi="Arial" w:cs="Arial"/>
              </w:rPr>
            </w:pPr>
            <w:r w:rsidRPr="00FC32AE">
              <w:rPr>
                <w:rFonts w:ascii="Arial" w:hAnsi="Arial" w:cs="Arial"/>
              </w:rPr>
              <w:t>1..1</w:t>
            </w:r>
          </w:p>
        </w:tc>
        <w:tc>
          <w:tcPr>
            <w:tcW w:w="678" w:type="dxa"/>
            <w:shd w:val="clear" w:color="auto" w:fill="F2F2F2"/>
          </w:tcPr>
          <w:p w:rsidR="006803B1" w:rsidRPr="00FC32AE" w:rsidRDefault="006803B1" w:rsidP="00AC38BE">
            <w:pPr>
              <w:pStyle w:val="T2BaseArray"/>
              <w:jc w:val="left"/>
              <w:rPr>
                <w:rFonts w:ascii="Arial" w:hAnsi="Arial" w:cs="Arial"/>
              </w:rPr>
            </w:pPr>
          </w:p>
        </w:tc>
      </w:tr>
      <w:tr w:rsidR="006803B1" w:rsidRPr="00FC32AE" w:rsidTr="003904BF">
        <w:tc>
          <w:tcPr>
            <w:tcW w:w="534" w:type="dxa"/>
            <w:shd w:val="clear" w:color="auto" w:fill="FFFFFF"/>
          </w:tcPr>
          <w:p w:rsidR="006803B1" w:rsidRPr="00FC32AE" w:rsidRDefault="006803B1" w:rsidP="004826F2">
            <w:pPr>
              <w:pStyle w:val="T2BaseArray"/>
              <w:jc w:val="left"/>
              <w:rPr>
                <w:rFonts w:ascii="Arial" w:hAnsi="Arial" w:cs="Arial"/>
              </w:rPr>
            </w:pPr>
            <w:r w:rsidRPr="00FC32AE">
              <w:rPr>
                <w:rFonts w:ascii="Arial" w:hAnsi="Arial" w:cs="Arial"/>
              </w:rPr>
              <w:t>3</w:t>
            </w:r>
          </w:p>
        </w:tc>
        <w:tc>
          <w:tcPr>
            <w:tcW w:w="567" w:type="dxa"/>
            <w:shd w:val="clear" w:color="auto" w:fill="FFFFFF"/>
          </w:tcPr>
          <w:p w:rsidR="006803B1" w:rsidRPr="00FC32AE" w:rsidRDefault="006803B1" w:rsidP="004826F2">
            <w:pPr>
              <w:pStyle w:val="T2BaseArray"/>
              <w:jc w:val="left"/>
              <w:rPr>
                <w:rFonts w:ascii="Arial" w:hAnsi="Arial" w:cs="Arial"/>
              </w:rPr>
            </w:pPr>
            <w:r w:rsidRPr="00FC32AE">
              <w:rPr>
                <w:rFonts w:ascii="Arial" w:hAnsi="Arial" w:cs="Arial"/>
              </w:rPr>
              <w:t>C</w:t>
            </w:r>
          </w:p>
        </w:tc>
        <w:tc>
          <w:tcPr>
            <w:tcW w:w="2693" w:type="dxa"/>
            <w:shd w:val="clear" w:color="auto" w:fill="FFFFFF"/>
          </w:tcPr>
          <w:p w:rsidR="006803B1" w:rsidRPr="00FC32AE" w:rsidRDefault="006803B1" w:rsidP="004826F2">
            <w:pPr>
              <w:pStyle w:val="T2BaseArray"/>
              <w:jc w:val="left"/>
              <w:rPr>
                <w:rFonts w:ascii="Arial" w:hAnsi="Arial" w:cs="Arial"/>
              </w:rPr>
            </w:pPr>
            <w:r w:rsidRPr="00FC32AE">
              <w:rPr>
                <w:rFonts w:ascii="Arial" w:hAnsi="Arial" w:cs="Arial"/>
              </w:rPr>
              <w:t>ISIN</w:t>
            </w:r>
          </w:p>
        </w:tc>
        <w:tc>
          <w:tcPr>
            <w:tcW w:w="2835" w:type="dxa"/>
            <w:shd w:val="clear" w:color="auto" w:fill="FFFFFF"/>
          </w:tcPr>
          <w:p w:rsidR="006803B1" w:rsidRPr="00FC32AE" w:rsidRDefault="006803B1" w:rsidP="004826F2">
            <w:pPr>
              <w:pStyle w:val="T2BaseArray"/>
              <w:jc w:val="left"/>
              <w:rPr>
                <w:rFonts w:ascii="Arial" w:hAnsi="Arial" w:cs="Arial"/>
              </w:rPr>
            </w:pPr>
            <w:r w:rsidRPr="00FC32AE">
              <w:rPr>
                <w:rFonts w:ascii="Arial" w:hAnsi="Arial" w:cs="Arial"/>
              </w:rPr>
              <w:t>CHAR (12)</w:t>
            </w:r>
          </w:p>
        </w:tc>
        <w:tc>
          <w:tcPr>
            <w:tcW w:w="3402" w:type="dxa"/>
            <w:shd w:val="clear" w:color="auto" w:fill="FFFFFF"/>
          </w:tcPr>
          <w:p w:rsidR="006803B1" w:rsidRPr="00FC32AE" w:rsidRDefault="006803B1" w:rsidP="001719C5">
            <w:pPr>
              <w:pStyle w:val="T2BaseArray"/>
              <w:jc w:val="left"/>
              <w:rPr>
                <w:rFonts w:ascii="Arial" w:hAnsi="Arial" w:cs="Arial"/>
              </w:rPr>
            </w:pPr>
            <w:r w:rsidRPr="00FC32AE">
              <w:rPr>
                <w:rFonts w:ascii="Arial" w:hAnsi="Arial" w:cs="Arial"/>
              </w:rPr>
              <w:t xml:space="preserve">ISIN of the </w:t>
            </w:r>
            <w:r>
              <w:rPr>
                <w:rFonts w:ascii="Arial" w:hAnsi="Arial" w:cs="Arial"/>
              </w:rPr>
              <w:t>s</w:t>
            </w:r>
            <w:r w:rsidRPr="00FC32AE">
              <w:rPr>
                <w:rFonts w:ascii="Arial" w:hAnsi="Arial" w:cs="Arial"/>
              </w:rPr>
              <w:t>ecurity</w:t>
            </w:r>
            <w:r>
              <w:rPr>
                <w:rFonts w:ascii="Arial" w:hAnsi="Arial" w:cs="Arial"/>
              </w:rPr>
              <w:t>.</w:t>
            </w:r>
          </w:p>
        </w:tc>
        <w:tc>
          <w:tcPr>
            <w:tcW w:w="2551" w:type="dxa"/>
            <w:shd w:val="clear" w:color="auto" w:fill="FFFFFF"/>
          </w:tcPr>
          <w:p w:rsidR="006803B1" w:rsidRPr="00FC32AE" w:rsidRDefault="006803B1" w:rsidP="004826F2">
            <w:pPr>
              <w:pStyle w:val="T2BaseArray"/>
              <w:jc w:val="left"/>
              <w:rPr>
                <w:rFonts w:ascii="Arial" w:hAnsi="Arial" w:cs="Arial"/>
              </w:rPr>
            </w:pPr>
          </w:p>
        </w:tc>
        <w:tc>
          <w:tcPr>
            <w:tcW w:w="677" w:type="dxa"/>
            <w:shd w:val="clear" w:color="auto" w:fill="FFFFFF"/>
          </w:tcPr>
          <w:p w:rsidR="006803B1" w:rsidRPr="00FC32AE" w:rsidRDefault="006803B1" w:rsidP="004826F2">
            <w:pPr>
              <w:pStyle w:val="T2BaseArray"/>
              <w:jc w:val="left"/>
              <w:rPr>
                <w:rFonts w:ascii="Arial" w:hAnsi="Arial" w:cs="Arial"/>
              </w:rPr>
            </w:pPr>
          </w:p>
        </w:tc>
        <w:tc>
          <w:tcPr>
            <w:tcW w:w="678" w:type="dxa"/>
            <w:shd w:val="clear" w:color="auto" w:fill="FFFFFF"/>
          </w:tcPr>
          <w:p w:rsidR="006803B1" w:rsidRPr="00FC32AE" w:rsidRDefault="006803B1" w:rsidP="004826F2">
            <w:pPr>
              <w:pStyle w:val="T2BaseArray"/>
              <w:jc w:val="left"/>
              <w:rPr>
                <w:rFonts w:ascii="Arial" w:hAnsi="Arial" w:cs="Arial"/>
              </w:rPr>
            </w:pPr>
            <w:r w:rsidRPr="00FC32AE">
              <w:rPr>
                <w:rFonts w:ascii="Arial" w:hAnsi="Arial" w:cs="Arial"/>
              </w:rPr>
              <w:t>1..1</w:t>
            </w:r>
          </w:p>
        </w:tc>
      </w:tr>
      <w:tr w:rsidR="006803B1" w:rsidRPr="00FC32AE" w:rsidTr="003904BF">
        <w:tc>
          <w:tcPr>
            <w:tcW w:w="534" w:type="dxa"/>
            <w:shd w:val="clear" w:color="auto" w:fill="FFFFFF"/>
          </w:tcPr>
          <w:p w:rsidR="006803B1" w:rsidRPr="00FC32AE" w:rsidRDefault="006803B1" w:rsidP="004826F2">
            <w:pPr>
              <w:pStyle w:val="T2BaseArray"/>
              <w:jc w:val="left"/>
              <w:rPr>
                <w:rFonts w:ascii="Arial" w:hAnsi="Arial" w:cs="Arial"/>
              </w:rPr>
            </w:pPr>
            <w:r w:rsidRPr="00FC32AE">
              <w:rPr>
                <w:rFonts w:ascii="Arial" w:hAnsi="Arial" w:cs="Arial"/>
              </w:rPr>
              <w:t>4</w:t>
            </w:r>
          </w:p>
        </w:tc>
        <w:tc>
          <w:tcPr>
            <w:tcW w:w="567" w:type="dxa"/>
            <w:shd w:val="clear" w:color="auto" w:fill="FFFFFF"/>
          </w:tcPr>
          <w:p w:rsidR="006803B1" w:rsidRPr="00FC32AE" w:rsidRDefault="006803B1" w:rsidP="004826F2">
            <w:pPr>
              <w:pStyle w:val="T2BaseArray"/>
              <w:jc w:val="left"/>
              <w:rPr>
                <w:rFonts w:ascii="Arial" w:hAnsi="Arial" w:cs="Arial"/>
              </w:rPr>
            </w:pPr>
            <w:r w:rsidRPr="00FC32AE">
              <w:rPr>
                <w:rFonts w:ascii="Arial" w:hAnsi="Arial" w:cs="Arial"/>
              </w:rPr>
              <w:t>D</w:t>
            </w:r>
          </w:p>
        </w:tc>
        <w:tc>
          <w:tcPr>
            <w:tcW w:w="2693" w:type="dxa"/>
            <w:shd w:val="clear" w:color="auto" w:fill="FFFFFF"/>
          </w:tcPr>
          <w:p w:rsidR="006803B1" w:rsidRPr="00FC32AE" w:rsidRDefault="006803B1" w:rsidP="004826F2">
            <w:pPr>
              <w:pStyle w:val="T2BaseArray"/>
              <w:jc w:val="left"/>
              <w:rPr>
                <w:rFonts w:ascii="Arial" w:hAnsi="Arial" w:cs="Arial"/>
              </w:rPr>
            </w:pPr>
            <w:r w:rsidRPr="00FC32AE">
              <w:rPr>
                <w:rFonts w:ascii="Arial" w:hAnsi="Arial" w:cs="Arial"/>
              </w:rPr>
              <w:t>Link Type</w:t>
            </w:r>
          </w:p>
        </w:tc>
        <w:tc>
          <w:tcPr>
            <w:tcW w:w="2835" w:type="dxa"/>
            <w:shd w:val="clear" w:color="auto" w:fill="FFFFFF"/>
          </w:tcPr>
          <w:p w:rsidR="006803B1" w:rsidRPr="006453F1" w:rsidRDefault="006803B1" w:rsidP="004826F2">
            <w:pPr>
              <w:pStyle w:val="T2BaseArray"/>
              <w:jc w:val="left"/>
              <w:rPr>
                <w:rFonts w:ascii="Arial" w:hAnsi="Arial" w:cs="Arial"/>
              </w:rPr>
            </w:pPr>
            <w:r w:rsidRPr="006453F1">
              <w:rPr>
                <w:rFonts w:ascii="Arial" w:hAnsi="Arial" w:cs="Arial"/>
              </w:rPr>
              <w:t>Possible values:</w:t>
            </w:r>
          </w:p>
          <w:p w:rsidR="006803B1" w:rsidRPr="006453F1" w:rsidRDefault="006803B1" w:rsidP="00DE32BA">
            <w:pPr>
              <w:pStyle w:val="T2BaseArray"/>
              <w:numPr>
                <w:ilvl w:val="0"/>
                <w:numId w:val="15"/>
              </w:numPr>
              <w:ind w:left="35" w:hanging="35"/>
              <w:jc w:val="left"/>
              <w:rPr>
                <w:rFonts w:ascii="Arial" w:hAnsi="Arial" w:cs="Arial"/>
              </w:rPr>
              <w:pPrChange w:id="237" w:author="Author">
                <w:pPr>
                  <w:pStyle w:val="T2BaseArray"/>
                  <w:framePr w:hSpace="141" w:wrap="around" w:vAnchor="text" w:hAnchor="margin" w:xAlign="right" w:y="145"/>
                  <w:numPr>
                    <w:numId w:val="20"/>
                  </w:numPr>
                  <w:ind w:left="360" w:hanging="360"/>
                  <w:jc w:val="left"/>
                </w:pPr>
              </w:pPrChange>
            </w:pPr>
            <w:r w:rsidRPr="006453F1">
              <w:rPr>
                <w:rFonts w:ascii="Arial" w:hAnsi="Arial" w:cs="Arial"/>
              </w:rPr>
              <w:t>NVST</w:t>
            </w:r>
          </w:p>
          <w:p w:rsidR="006803B1" w:rsidRPr="006453F1" w:rsidRDefault="006803B1" w:rsidP="00DE32BA">
            <w:pPr>
              <w:pStyle w:val="T2BaseArray"/>
              <w:numPr>
                <w:ilvl w:val="0"/>
                <w:numId w:val="15"/>
              </w:numPr>
              <w:ind w:left="35" w:hanging="35"/>
              <w:jc w:val="left"/>
              <w:rPr>
                <w:rFonts w:ascii="Arial" w:hAnsi="Arial" w:cs="Arial"/>
              </w:rPr>
              <w:pPrChange w:id="238" w:author="Author">
                <w:pPr>
                  <w:pStyle w:val="T2BaseArray"/>
                  <w:framePr w:hSpace="141" w:wrap="around" w:vAnchor="text" w:hAnchor="margin" w:xAlign="right" w:y="145"/>
                  <w:numPr>
                    <w:numId w:val="20"/>
                  </w:numPr>
                  <w:ind w:left="360" w:hanging="360"/>
                  <w:jc w:val="left"/>
                </w:pPr>
              </w:pPrChange>
            </w:pPr>
            <w:r w:rsidRPr="006453F1">
              <w:rPr>
                <w:rFonts w:ascii="Arial" w:hAnsi="Arial" w:cs="Arial"/>
              </w:rPr>
              <w:t>ISSR</w:t>
            </w:r>
          </w:p>
        </w:tc>
        <w:tc>
          <w:tcPr>
            <w:tcW w:w="3402" w:type="dxa"/>
            <w:shd w:val="clear" w:color="auto" w:fill="FFFFFF"/>
          </w:tcPr>
          <w:p w:rsidR="006803B1" w:rsidRPr="006453F1" w:rsidRDefault="006803B1" w:rsidP="00EA7BFA">
            <w:pPr>
              <w:pStyle w:val="T2BaseArray"/>
              <w:jc w:val="left"/>
              <w:rPr>
                <w:rFonts w:ascii="Arial" w:hAnsi="Arial" w:cs="Arial"/>
              </w:rPr>
            </w:pPr>
            <w:r w:rsidRPr="006453F1">
              <w:rPr>
                <w:rFonts w:ascii="Arial" w:hAnsi="Arial" w:cs="Arial"/>
              </w:rPr>
              <w:t>Possible values:</w:t>
            </w:r>
          </w:p>
          <w:p w:rsidR="006803B1" w:rsidRPr="006453F1" w:rsidRDefault="006803B1" w:rsidP="00DE32BA">
            <w:pPr>
              <w:pStyle w:val="T2BaseArray"/>
              <w:numPr>
                <w:ilvl w:val="0"/>
                <w:numId w:val="15"/>
              </w:numPr>
              <w:ind w:left="35" w:hanging="35"/>
              <w:jc w:val="left"/>
              <w:rPr>
                <w:rFonts w:ascii="Arial" w:hAnsi="Arial" w:cs="Arial"/>
              </w:rPr>
              <w:pPrChange w:id="239" w:author="Author">
                <w:pPr>
                  <w:pStyle w:val="T2BaseArray"/>
                  <w:framePr w:hSpace="141" w:wrap="around" w:vAnchor="text" w:hAnchor="margin" w:xAlign="right" w:y="145"/>
                  <w:numPr>
                    <w:numId w:val="20"/>
                  </w:numPr>
                  <w:ind w:left="360" w:hanging="360"/>
                  <w:jc w:val="left"/>
                </w:pPr>
              </w:pPrChange>
            </w:pPr>
            <w:r w:rsidRPr="006453F1">
              <w:rPr>
                <w:rFonts w:ascii="Arial" w:hAnsi="Arial" w:cs="Arial"/>
              </w:rPr>
              <w:t xml:space="preserve">NVST = Investor </w:t>
            </w:r>
          </w:p>
          <w:p w:rsidR="006803B1" w:rsidRPr="006453F1" w:rsidRDefault="006803B1" w:rsidP="00DE32BA">
            <w:pPr>
              <w:pStyle w:val="T2BaseArray"/>
              <w:numPr>
                <w:ilvl w:val="0"/>
                <w:numId w:val="14"/>
              </w:numPr>
              <w:jc w:val="left"/>
              <w:rPr>
                <w:rFonts w:ascii="Arial" w:hAnsi="Arial" w:cs="Arial"/>
              </w:rPr>
              <w:pPrChange w:id="240" w:author="Author">
                <w:pPr>
                  <w:pStyle w:val="T2BaseArray"/>
                  <w:framePr w:hSpace="141" w:wrap="around" w:vAnchor="text" w:hAnchor="margin" w:xAlign="right" w:y="145"/>
                  <w:numPr>
                    <w:numId w:val="15"/>
                  </w:numPr>
                  <w:tabs>
                    <w:tab w:val="num" w:pos="360"/>
                  </w:tabs>
                  <w:ind w:left="360" w:hanging="360"/>
                  <w:jc w:val="left"/>
                </w:pPr>
              </w:pPrChange>
            </w:pPr>
            <w:r w:rsidRPr="006453F1">
              <w:rPr>
                <w:rFonts w:ascii="Arial" w:hAnsi="Arial" w:cs="Arial"/>
              </w:rPr>
              <w:t>ISSR = Issuer</w:t>
            </w:r>
          </w:p>
        </w:tc>
        <w:tc>
          <w:tcPr>
            <w:tcW w:w="2551" w:type="dxa"/>
            <w:shd w:val="clear" w:color="auto" w:fill="FFFFFF"/>
          </w:tcPr>
          <w:p w:rsidR="006803B1" w:rsidRPr="00FC32AE" w:rsidRDefault="006803B1" w:rsidP="004826F2">
            <w:pPr>
              <w:pStyle w:val="T2BaseArray"/>
              <w:jc w:val="left"/>
              <w:rPr>
                <w:rFonts w:ascii="Arial" w:hAnsi="Arial" w:cs="Arial"/>
              </w:rPr>
            </w:pPr>
          </w:p>
        </w:tc>
        <w:tc>
          <w:tcPr>
            <w:tcW w:w="677" w:type="dxa"/>
            <w:shd w:val="clear" w:color="auto" w:fill="FFFFFF"/>
          </w:tcPr>
          <w:p w:rsidR="006803B1" w:rsidRPr="00FC32AE" w:rsidRDefault="006803B1" w:rsidP="004826F2">
            <w:pPr>
              <w:pStyle w:val="T2BaseArray"/>
              <w:jc w:val="left"/>
              <w:rPr>
                <w:rFonts w:ascii="Arial" w:hAnsi="Arial" w:cs="Arial"/>
              </w:rPr>
            </w:pPr>
          </w:p>
        </w:tc>
        <w:tc>
          <w:tcPr>
            <w:tcW w:w="678" w:type="dxa"/>
            <w:shd w:val="clear" w:color="auto" w:fill="FFFFFF"/>
          </w:tcPr>
          <w:p w:rsidR="006803B1" w:rsidRPr="00FC32AE" w:rsidRDefault="006803B1" w:rsidP="004826F2">
            <w:pPr>
              <w:pStyle w:val="T2BaseArray"/>
              <w:jc w:val="left"/>
              <w:rPr>
                <w:rFonts w:ascii="Arial" w:hAnsi="Arial" w:cs="Arial"/>
              </w:rPr>
            </w:pPr>
            <w:r w:rsidRPr="00FC32AE">
              <w:rPr>
                <w:rFonts w:ascii="Arial" w:hAnsi="Arial" w:cs="Arial"/>
              </w:rPr>
              <w:t>1..1</w:t>
            </w:r>
          </w:p>
        </w:tc>
      </w:tr>
      <w:tr w:rsidR="006803B1" w:rsidRPr="00FC32AE" w:rsidTr="003904BF">
        <w:tc>
          <w:tcPr>
            <w:tcW w:w="534" w:type="dxa"/>
            <w:shd w:val="clear" w:color="auto" w:fill="FFFFFF"/>
          </w:tcPr>
          <w:p w:rsidR="006803B1" w:rsidRPr="00FC32AE" w:rsidRDefault="006803B1" w:rsidP="00284507">
            <w:pPr>
              <w:pStyle w:val="T2BaseArray"/>
              <w:jc w:val="left"/>
              <w:rPr>
                <w:rFonts w:ascii="Arial" w:hAnsi="Arial" w:cs="Arial"/>
              </w:rPr>
            </w:pPr>
            <w:r w:rsidRPr="00FC32AE">
              <w:rPr>
                <w:rFonts w:ascii="Arial" w:hAnsi="Arial" w:cs="Arial"/>
              </w:rPr>
              <w:t>5</w:t>
            </w:r>
          </w:p>
        </w:tc>
        <w:tc>
          <w:tcPr>
            <w:tcW w:w="567" w:type="dxa"/>
            <w:shd w:val="clear" w:color="auto" w:fill="FFFFFF"/>
          </w:tcPr>
          <w:p w:rsidR="006803B1" w:rsidRPr="00FC32AE" w:rsidRDefault="006803B1" w:rsidP="00284507">
            <w:pPr>
              <w:pStyle w:val="T2BaseArray"/>
              <w:jc w:val="left"/>
              <w:rPr>
                <w:rFonts w:ascii="Arial" w:hAnsi="Arial" w:cs="Arial"/>
              </w:rPr>
            </w:pPr>
            <w:r w:rsidRPr="00FC32AE">
              <w:rPr>
                <w:rFonts w:ascii="Arial" w:hAnsi="Arial" w:cs="Arial"/>
              </w:rPr>
              <w:t>E</w:t>
            </w:r>
          </w:p>
        </w:tc>
        <w:tc>
          <w:tcPr>
            <w:tcW w:w="2693" w:type="dxa"/>
            <w:shd w:val="clear" w:color="auto" w:fill="FFFFFF"/>
          </w:tcPr>
          <w:p w:rsidR="006803B1" w:rsidRPr="00FC32AE" w:rsidRDefault="006803B1" w:rsidP="00284507">
            <w:pPr>
              <w:pStyle w:val="T2BaseArray"/>
              <w:jc w:val="left"/>
              <w:rPr>
                <w:rFonts w:ascii="Arial" w:hAnsi="Arial" w:cs="Arial"/>
              </w:rPr>
            </w:pPr>
            <w:r w:rsidRPr="00FC32AE">
              <w:rPr>
                <w:rFonts w:ascii="Arial" w:hAnsi="Arial" w:cs="Arial"/>
              </w:rPr>
              <w:t>Valid From</w:t>
            </w:r>
          </w:p>
        </w:tc>
        <w:tc>
          <w:tcPr>
            <w:tcW w:w="2835" w:type="dxa"/>
            <w:shd w:val="clear" w:color="auto" w:fill="FFFFFF"/>
          </w:tcPr>
          <w:p w:rsidR="006803B1" w:rsidRPr="00FC32AE" w:rsidRDefault="006803B1" w:rsidP="00284507">
            <w:pPr>
              <w:pStyle w:val="T2BaseArray"/>
              <w:jc w:val="left"/>
              <w:rPr>
                <w:rFonts w:ascii="Arial" w:hAnsi="Arial" w:cs="Arial"/>
              </w:rPr>
            </w:pPr>
            <w:r w:rsidRPr="00FC32AE">
              <w:rPr>
                <w:rFonts w:ascii="Arial" w:hAnsi="Arial" w:cs="Arial"/>
              </w:rPr>
              <w:t>DATE</w:t>
            </w:r>
          </w:p>
        </w:tc>
        <w:tc>
          <w:tcPr>
            <w:tcW w:w="3402" w:type="dxa"/>
            <w:shd w:val="clear" w:color="auto" w:fill="FFFFFF"/>
          </w:tcPr>
          <w:p w:rsidR="006803B1" w:rsidRPr="00FC32AE" w:rsidRDefault="006803B1" w:rsidP="00284507">
            <w:pPr>
              <w:pStyle w:val="T2BaseArray"/>
              <w:rPr>
                <w:rFonts w:ascii="Arial" w:hAnsi="Arial" w:cs="Arial"/>
              </w:rPr>
            </w:pPr>
            <w:r>
              <w:rPr>
                <w:rFonts w:ascii="Arial" w:hAnsi="Arial" w:cs="Arial"/>
              </w:rPr>
              <w:t>Valid from date of the securities</w:t>
            </w:r>
            <w:r w:rsidRPr="00FC32AE">
              <w:rPr>
                <w:rFonts w:ascii="Arial" w:hAnsi="Arial" w:cs="Arial"/>
              </w:rPr>
              <w:t xml:space="preserve"> CSD link</w:t>
            </w:r>
            <w:r>
              <w:rPr>
                <w:rFonts w:ascii="Arial" w:hAnsi="Arial" w:cs="Arial"/>
              </w:rPr>
              <w:t>.</w:t>
            </w:r>
          </w:p>
        </w:tc>
        <w:tc>
          <w:tcPr>
            <w:tcW w:w="2551" w:type="dxa"/>
            <w:shd w:val="clear" w:color="auto" w:fill="FFFFFF"/>
          </w:tcPr>
          <w:p w:rsidR="006803B1" w:rsidRPr="00C61562" w:rsidRDefault="006803B1" w:rsidP="00284507">
            <w:pPr>
              <w:pStyle w:val="T2BaseArray"/>
              <w:ind w:left="0" w:firstLine="0"/>
              <w:jc w:val="left"/>
              <w:rPr>
                <w:rFonts w:ascii="Arial" w:hAnsi="Arial" w:cs="Arial"/>
              </w:rPr>
            </w:pPr>
            <w:r>
              <w:rPr>
                <w:rFonts w:ascii="Arial" w:hAnsi="Arial" w:cs="Arial"/>
              </w:rPr>
              <w:t>Must be equal or</w:t>
            </w:r>
            <w:r w:rsidRPr="00093533">
              <w:rPr>
                <w:rFonts w:ascii="Arial" w:hAnsi="Arial" w:cs="Arial"/>
              </w:rPr>
              <w:t xml:space="preserve"> greater than the current dat</w:t>
            </w:r>
            <w:r>
              <w:rPr>
                <w:rFonts w:ascii="Arial" w:hAnsi="Arial" w:cs="Arial"/>
              </w:rPr>
              <w:t>e.</w:t>
            </w:r>
          </w:p>
        </w:tc>
        <w:tc>
          <w:tcPr>
            <w:tcW w:w="677" w:type="dxa"/>
            <w:shd w:val="clear" w:color="auto" w:fill="FFFFFF"/>
          </w:tcPr>
          <w:p w:rsidR="006803B1" w:rsidRPr="00FC32AE" w:rsidRDefault="006803B1" w:rsidP="00284507">
            <w:pPr>
              <w:pStyle w:val="T2BaseArray"/>
              <w:jc w:val="left"/>
              <w:rPr>
                <w:rFonts w:ascii="Arial" w:hAnsi="Arial" w:cs="Arial"/>
              </w:rPr>
            </w:pPr>
          </w:p>
        </w:tc>
        <w:tc>
          <w:tcPr>
            <w:tcW w:w="678" w:type="dxa"/>
            <w:shd w:val="clear" w:color="auto" w:fill="FFFFFF"/>
          </w:tcPr>
          <w:p w:rsidR="006803B1" w:rsidRPr="00FC32AE" w:rsidRDefault="006803B1" w:rsidP="00284507">
            <w:pPr>
              <w:pStyle w:val="T2BaseArray"/>
              <w:jc w:val="left"/>
              <w:rPr>
                <w:rFonts w:ascii="Arial" w:hAnsi="Arial" w:cs="Arial"/>
              </w:rPr>
            </w:pPr>
            <w:r w:rsidRPr="00FC32AE">
              <w:rPr>
                <w:rFonts w:ascii="Arial" w:hAnsi="Arial" w:cs="Arial"/>
              </w:rPr>
              <w:t>1..1</w:t>
            </w:r>
          </w:p>
        </w:tc>
      </w:tr>
      <w:tr w:rsidR="006803B1" w:rsidRPr="00FC32AE" w:rsidTr="003904BF">
        <w:tc>
          <w:tcPr>
            <w:tcW w:w="534" w:type="dxa"/>
            <w:shd w:val="clear" w:color="auto" w:fill="FFFFFF"/>
          </w:tcPr>
          <w:p w:rsidR="006803B1" w:rsidRPr="00FC32AE" w:rsidRDefault="006803B1" w:rsidP="00284507">
            <w:pPr>
              <w:pStyle w:val="T2BaseArray"/>
              <w:jc w:val="left"/>
              <w:rPr>
                <w:rFonts w:ascii="Arial" w:hAnsi="Arial" w:cs="Arial"/>
              </w:rPr>
            </w:pPr>
            <w:r w:rsidRPr="00FC32AE">
              <w:rPr>
                <w:rFonts w:ascii="Arial" w:hAnsi="Arial" w:cs="Arial"/>
              </w:rPr>
              <w:t>6</w:t>
            </w:r>
          </w:p>
        </w:tc>
        <w:tc>
          <w:tcPr>
            <w:tcW w:w="567" w:type="dxa"/>
            <w:shd w:val="clear" w:color="auto" w:fill="FFFFFF"/>
          </w:tcPr>
          <w:p w:rsidR="006803B1" w:rsidRPr="00FC32AE" w:rsidRDefault="006803B1" w:rsidP="00284507">
            <w:pPr>
              <w:pStyle w:val="T2BaseArray"/>
              <w:jc w:val="left"/>
              <w:rPr>
                <w:rFonts w:ascii="Arial" w:hAnsi="Arial" w:cs="Arial"/>
              </w:rPr>
            </w:pPr>
            <w:r w:rsidRPr="00FC32AE">
              <w:rPr>
                <w:rFonts w:ascii="Arial" w:hAnsi="Arial" w:cs="Arial"/>
              </w:rPr>
              <w:t>F</w:t>
            </w:r>
          </w:p>
        </w:tc>
        <w:tc>
          <w:tcPr>
            <w:tcW w:w="2693" w:type="dxa"/>
            <w:shd w:val="clear" w:color="auto" w:fill="FFFFFF"/>
          </w:tcPr>
          <w:p w:rsidR="006803B1" w:rsidRPr="00FC32AE" w:rsidRDefault="006803B1" w:rsidP="00284507">
            <w:pPr>
              <w:pStyle w:val="T2BaseArray"/>
              <w:jc w:val="left"/>
              <w:rPr>
                <w:rFonts w:ascii="Arial" w:hAnsi="Arial" w:cs="Arial"/>
              </w:rPr>
            </w:pPr>
            <w:r w:rsidRPr="00FC32AE">
              <w:rPr>
                <w:rFonts w:ascii="Arial" w:hAnsi="Arial" w:cs="Arial"/>
              </w:rPr>
              <w:t>Valid To</w:t>
            </w:r>
          </w:p>
        </w:tc>
        <w:tc>
          <w:tcPr>
            <w:tcW w:w="2835" w:type="dxa"/>
            <w:shd w:val="clear" w:color="auto" w:fill="FFFFFF"/>
          </w:tcPr>
          <w:p w:rsidR="006803B1" w:rsidRPr="00FC32AE" w:rsidRDefault="006803B1" w:rsidP="00284507">
            <w:pPr>
              <w:pStyle w:val="T2BaseArray"/>
              <w:jc w:val="left"/>
              <w:rPr>
                <w:rFonts w:ascii="Arial" w:hAnsi="Arial" w:cs="Arial"/>
              </w:rPr>
            </w:pPr>
            <w:r w:rsidRPr="00FC32AE">
              <w:rPr>
                <w:rFonts w:ascii="Arial" w:hAnsi="Arial" w:cs="Arial"/>
              </w:rPr>
              <w:t>DATE</w:t>
            </w:r>
          </w:p>
        </w:tc>
        <w:tc>
          <w:tcPr>
            <w:tcW w:w="3402" w:type="dxa"/>
            <w:shd w:val="clear" w:color="auto" w:fill="FFFFFF"/>
          </w:tcPr>
          <w:p w:rsidR="006803B1" w:rsidRPr="00FC32AE" w:rsidRDefault="006803B1" w:rsidP="00284507">
            <w:pPr>
              <w:pStyle w:val="T2BaseArray"/>
              <w:jc w:val="left"/>
              <w:rPr>
                <w:rFonts w:ascii="Arial" w:hAnsi="Arial" w:cs="Arial"/>
              </w:rPr>
            </w:pPr>
            <w:r w:rsidRPr="00FC32AE">
              <w:rPr>
                <w:rFonts w:ascii="Arial" w:hAnsi="Arial" w:cs="Arial"/>
              </w:rPr>
              <w:t xml:space="preserve">Valid </w:t>
            </w:r>
            <w:r>
              <w:rPr>
                <w:rFonts w:ascii="Arial" w:hAnsi="Arial" w:cs="Arial"/>
              </w:rPr>
              <w:t>to date of the securities</w:t>
            </w:r>
            <w:r w:rsidRPr="00FC32AE">
              <w:rPr>
                <w:rFonts w:ascii="Arial" w:hAnsi="Arial" w:cs="Arial"/>
              </w:rPr>
              <w:t xml:space="preserve"> CSD link</w:t>
            </w:r>
            <w:r>
              <w:rPr>
                <w:rFonts w:ascii="Arial" w:hAnsi="Arial" w:cs="Arial"/>
              </w:rPr>
              <w:t>.</w:t>
            </w:r>
          </w:p>
        </w:tc>
        <w:tc>
          <w:tcPr>
            <w:tcW w:w="2551" w:type="dxa"/>
            <w:shd w:val="clear" w:color="auto" w:fill="FFFFFF"/>
          </w:tcPr>
          <w:p w:rsidR="006803B1" w:rsidRPr="001C4643" w:rsidRDefault="006803B1" w:rsidP="00284507">
            <w:pPr>
              <w:pStyle w:val="T2BaseArray"/>
              <w:ind w:left="0" w:firstLine="0"/>
              <w:jc w:val="left"/>
              <w:rPr>
                <w:rFonts w:ascii="Arial" w:hAnsi="Arial" w:cs="Arial"/>
              </w:rPr>
            </w:pPr>
            <w:r>
              <w:rPr>
                <w:rFonts w:ascii="Arial" w:hAnsi="Arial" w:cs="Arial"/>
              </w:rPr>
              <w:t>Must be greater than the Valid From date.</w:t>
            </w:r>
          </w:p>
        </w:tc>
        <w:tc>
          <w:tcPr>
            <w:tcW w:w="677" w:type="dxa"/>
            <w:shd w:val="clear" w:color="auto" w:fill="FFFFFF"/>
          </w:tcPr>
          <w:p w:rsidR="006803B1" w:rsidRPr="00FC32AE" w:rsidRDefault="006803B1" w:rsidP="00284507">
            <w:pPr>
              <w:pStyle w:val="T2BaseArray"/>
              <w:jc w:val="left"/>
              <w:rPr>
                <w:rFonts w:ascii="Arial" w:hAnsi="Arial" w:cs="Arial"/>
              </w:rPr>
            </w:pPr>
          </w:p>
        </w:tc>
        <w:tc>
          <w:tcPr>
            <w:tcW w:w="678" w:type="dxa"/>
            <w:shd w:val="clear" w:color="auto" w:fill="FFFFFF"/>
          </w:tcPr>
          <w:p w:rsidR="006803B1" w:rsidRPr="00FC32AE" w:rsidRDefault="006803B1" w:rsidP="00284507">
            <w:pPr>
              <w:pStyle w:val="T2BaseArray"/>
              <w:jc w:val="left"/>
              <w:rPr>
                <w:rFonts w:ascii="Arial" w:hAnsi="Arial" w:cs="Arial"/>
              </w:rPr>
            </w:pPr>
            <w:r w:rsidRPr="00FC32AE">
              <w:rPr>
                <w:rFonts w:ascii="Arial" w:hAnsi="Arial" w:cs="Arial"/>
              </w:rPr>
              <w:t>0..1</w:t>
            </w:r>
          </w:p>
        </w:tc>
      </w:tr>
      <w:tr w:rsidR="006803B1" w:rsidRPr="00FC32AE" w:rsidTr="003904BF">
        <w:tc>
          <w:tcPr>
            <w:tcW w:w="534"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7</w:t>
            </w:r>
          </w:p>
        </w:tc>
        <w:tc>
          <w:tcPr>
            <w:tcW w:w="567"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G</w:t>
            </w:r>
          </w:p>
        </w:tc>
        <w:tc>
          <w:tcPr>
            <w:tcW w:w="2693"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Issuer/Investor Parent BIC</w:t>
            </w:r>
          </w:p>
        </w:tc>
        <w:tc>
          <w:tcPr>
            <w:tcW w:w="2835"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CHAR (11)</w:t>
            </w:r>
          </w:p>
        </w:tc>
        <w:tc>
          <w:tcPr>
            <w:tcW w:w="3402" w:type="dxa"/>
            <w:shd w:val="clear" w:color="auto" w:fill="FFFFFF"/>
          </w:tcPr>
          <w:p w:rsidR="006803B1" w:rsidRPr="00FC32AE" w:rsidRDefault="006803B1" w:rsidP="00093533">
            <w:pPr>
              <w:pStyle w:val="T2BaseArray"/>
              <w:jc w:val="left"/>
              <w:rPr>
                <w:rFonts w:ascii="Arial" w:hAnsi="Arial" w:cs="Arial"/>
              </w:rPr>
            </w:pPr>
            <w:r>
              <w:rPr>
                <w:rFonts w:ascii="Arial" w:hAnsi="Arial" w:cs="Arial"/>
              </w:rPr>
              <w:t>Issuer / investor p</w:t>
            </w:r>
            <w:r w:rsidRPr="00FC32AE">
              <w:rPr>
                <w:rFonts w:ascii="Arial" w:hAnsi="Arial" w:cs="Arial"/>
              </w:rPr>
              <w:t>arent BIC</w:t>
            </w:r>
            <w:r>
              <w:rPr>
                <w:rFonts w:ascii="Arial" w:hAnsi="Arial" w:cs="Arial"/>
              </w:rPr>
              <w:t>.</w:t>
            </w:r>
          </w:p>
        </w:tc>
        <w:tc>
          <w:tcPr>
            <w:tcW w:w="2551" w:type="dxa"/>
            <w:shd w:val="clear" w:color="auto" w:fill="FFFFFF"/>
          </w:tcPr>
          <w:p w:rsidR="006803B1" w:rsidRPr="00FC32AE" w:rsidRDefault="006803B1" w:rsidP="00093533">
            <w:pPr>
              <w:pStyle w:val="T2BaseArray"/>
              <w:jc w:val="left"/>
              <w:rPr>
                <w:rFonts w:ascii="Arial" w:hAnsi="Arial" w:cs="Arial"/>
              </w:rPr>
            </w:pPr>
          </w:p>
        </w:tc>
        <w:tc>
          <w:tcPr>
            <w:tcW w:w="677" w:type="dxa"/>
            <w:shd w:val="clear" w:color="auto" w:fill="FFFFFF"/>
          </w:tcPr>
          <w:p w:rsidR="006803B1" w:rsidRPr="00FC32AE" w:rsidRDefault="006803B1" w:rsidP="00093533">
            <w:pPr>
              <w:pStyle w:val="T2BaseArray"/>
              <w:jc w:val="left"/>
              <w:rPr>
                <w:rFonts w:ascii="Arial" w:hAnsi="Arial" w:cs="Arial"/>
              </w:rPr>
            </w:pPr>
          </w:p>
        </w:tc>
        <w:tc>
          <w:tcPr>
            <w:tcW w:w="678"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1..1</w:t>
            </w:r>
          </w:p>
        </w:tc>
      </w:tr>
      <w:tr w:rsidR="006803B1" w:rsidRPr="00FC32AE" w:rsidTr="003904BF">
        <w:tc>
          <w:tcPr>
            <w:tcW w:w="534"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8</w:t>
            </w:r>
          </w:p>
        </w:tc>
        <w:tc>
          <w:tcPr>
            <w:tcW w:w="567"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H</w:t>
            </w:r>
          </w:p>
        </w:tc>
        <w:tc>
          <w:tcPr>
            <w:tcW w:w="2693"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Issuer/Investor BIC</w:t>
            </w:r>
          </w:p>
        </w:tc>
        <w:tc>
          <w:tcPr>
            <w:tcW w:w="2835"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CHAR (11)</w:t>
            </w:r>
          </w:p>
        </w:tc>
        <w:tc>
          <w:tcPr>
            <w:tcW w:w="3402"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Issuer</w:t>
            </w:r>
            <w:r>
              <w:rPr>
                <w:rFonts w:ascii="Arial" w:hAnsi="Arial" w:cs="Arial"/>
              </w:rPr>
              <w:t xml:space="preserve"> </w:t>
            </w:r>
            <w:r w:rsidRPr="00FC32AE">
              <w:rPr>
                <w:rFonts w:ascii="Arial" w:hAnsi="Arial" w:cs="Arial"/>
              </w:rPr>
              <w:t>/</w:t>
            </w:r>
            <w:r>
              <w:rPr>
                <w:rFonts w:ascii="Arial" w:hAnsi="Arial" w:cs="Arial"/>
              </w:rPr>
              <w:t xml:space="preserve"> i</w:t>
            </w:r>
            <w:r w:rsidRPr="00FC32AE">
              <w:rPr>
                <w:rFonts w:ascii="Arial" w:hAnsi="Arial" w:cs="Arial"/>
              </w:rPr>
              <w:t>nvestor BIC</w:t>
            </w:r>
            <w:r>
              <w:rPr>
                <w:rFonts w:ascii="Arial" w:hAnsi="Arial" w:cs="Arial"/>
              </w:rPr>
              <w:t>.</w:t>
            </w:r>
          </w:p>
        </w:tc>
        <w:tc>
          <w:tcPr>
            <w:tcW w:w="2551" w:type="dxa"/>
            <w:shd w:val="clear" w:color="auto" w:fill="FFFFFF"/>
          </w:tcPr>
          <w:p w:rsidR="006803B1" w:rsidRPr="00FC32AE" w:rsidRDefault="006803B1" w:rsidP="00093533">
            <w:pPr>
              <w:pStyle w:val="T2BaseArray"/>
              <w:jc w:val="left"/>
              <w:rPr>
                <w:rFonts w:ascii="Arial" w:hAnsi="Arial" w:cs="Arial"/>
              </w:rPr>
            </w:pPr>
          </w:p>
        </w:tc>
        <w:tc>
          <w:tcPr>
            <w:tcW w:w="677" w:type="dxa"/>
            <w:shd w:val="clear" w:color="auto" w:fill="FFFFFF"/>
          </w:tcPr>
          <w:p w:rsidR="006803B1" w:rsidRPr="00FC32AE" w:rsidRDefault="006803B1" w:rsidP="00093533">
            <w:pPr>
              <w:pStyle w:val="T2BaseArray"/>
              <w:jc w:val="left"/>
              <w:rPr>
                <w:rFonts w:ascii="Arial" w:hAnsi="Arial" w:cs="Arial"/>
              </w:rPr>
            </w:pPr>
          </w:p>
        </w:tc>
        <w:tc>
          <w:tcPr>
            <w:tcW w:w="678"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1..1</w:t>
            </w:r>
          </w:p>
        </w:tc>
      </w:tr>
      <w:tr w:rsidR="006803B1" w:rsidRPr="00FC32AE" w:rsidTr="003904BF">
        <w:tc>
          <w:tcPr>
            <w:tcW w:w="534"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9</w:t>
            </w:r>
          </w:p>
        </w:tc>
        <w:tc>
          <w:tcPr>
            <w:tcW w:w="567"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I</w:t>
            </w:r>
          </w:p>
        </w:tc>
        <w:tc>
          <w:tcPr>
            <w:tcW w:w="2693"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Security Maintenance</w:t>
            </w:r>
          </w:p>
        </w:tc>
        <w:tc>
          <w:tcPr>
            <w:tcW w:w="2835"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BOOLEAN</w:t>
            </w:r>
          </w:p>
        </w:tc>
        <w:tc>
          <w:tcPr>
            <w:tcW w:w="3402" w:type="dxa"/>
            <w:shd w:val="clear" w:color="auto" w:fill="FFFFFF"/>
          </w:tcPr>
          <w:p w:rsidR="006803B1" w:rsidRPr="00FC32AE" w:rsidRDefault="006803B1" w:rsidP="00DE32BA">
            <w:pPr>
              <w:pStyle w:val="T2BaseArray"/>
              <w:numPr>
                <w:ilvl w:val="0"/>
                <w:numId w:val="14"/>
              </w:numPr>
              <w:jc w:val="left"/>
              <w:rPr>
                <w:rFonts w:ascii="Arial" w:hAnsi="Arial" w:cs="Arial"/>
              </w:rPr>
              <w:pPrChange w:id="241"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 xml:space="preserve">‘true’ = </w:t>
            </w:r>
            <w:r w:rsidRPr="00BE7D26">
              <w:rPr>
                <w:rFonts w:ascii="Arial" w:hAnsi="Arial" w:cs="Arial"/>
              </w:rPr>
              <w:t xml:space="preserve">the involved CSD </w:t>
            </w:r>
            <w:r>
              <w:rPr>
                <w:rFonts w:ascii="Arial" w:hAnsi="Arial" w:cs="Arial"/>
              </w:rPr>
              <w:t>(</w:t>
            </w:r>
            <w:r w:rsidRPr="00BE7D26">
              <w:rPr>
                <w:rFonts w:ascii="Arial" w:hAnsi="Arial" w:cs="Arial"/>
              </w:rPr>
              <w:t>issuer</w:t>
            </w:r>
            <w:r>
              <w:rPr>
                <w:rFonts w:ascii="Arial" w:hAnsi="Arial" w:cs="Arial"/>
              </w:rPr>
              <w:t xml:space="preserve"> </w:t>
            </w:r>
            <w:r w:rsidRPr="00BE7D26">
              <w:rPr>
                <w:rFonts w:ascii="Arial" w:hAnsi="Arial" w:cs="Arial"/>
              </w:rPr>
              <w:t>/</w:t>
            </w:r>
            <w:r>
              <w:rPr>
                <w:rFonts w:ascii="Arial" w:hAnsi="Arial" w:cs="Arial"/>
              </w:rPr>
              <w:t xml:space="preserve"> </w:t>
            </w:r>
            <w:r w:rsidRPr="00BE7D26">
              <w:rPr>
                <w:rFonts w:ascii="Arial" w:hAnsi="Arial" w:cs="Arial"/>
              </w:rPr>
              <w:t>technical issuer</w:t>
            </w:r>
            <w:r>
              <w:rPr>
                <w:rFonts w:ascii="Arial" w:hAnsi="Arial" w:cs="Arial"/>
              </w:rPr>
              <w:t xml:space="preserve"> </w:t>
            </w:r>
            <w:r w:rsidRPr="00BE7D26">
              <w:rPr>
                <w:rFonts w:ascii="Arial" w:hAnsi="Arial" w:cs="Arial"/>
              </w:rPr>
              <w:t>/</w:t>
            </w:r>
            <w:r>
              <w:rPr>
                <w:rFonts w:ascii="Arial" w:hAnsi="Arial" w:cs="Arial"/>
              </w:rPr>
              <w:t xml:space="preserve"> </w:t>
            </w:r>
            <w:r w:rsidRPr="00BE7D26">
              <w:rPr>
                <w:rFonts w:ascii="Arial" w:hAnsi="Arial" w:cs="Arial"/>
              </w:rPr>
              <w:t xml:space="preserve">investor) is also the maintainer of </w:t>
            </w:r>
            <w:r>
              <w:rPr>
                <w:rFonts w:ascii="Arial" w:hAnsi="Arial" w:cs="Arial"/>
              </w:rPr>
              <w:t xml:space="preserve">the </w:t>
            </w:r>
            <w:r w:rsidRPr="00BE7D26">
              <w:rPr>
                <w:rFonts w:ascii="Arial" w:hAnsi="Arial" w:cs="Arial"/>
              </w:rPr>
              <w:t>related</w:t>
            </w:r>
            <w:r>
              <w:rPr>
                <w:rFonts w:ascii="Arial" w:hAnsi="Arial" w:cs="Arial"/>
              </w:rPr>
              <w:t xml:space="preserve"> </w:t>
            </w:r>
            <w:r w:rsidRPr="00BE7D26">
              <w:rPr>
                <w:rFonts w:ascii="Arial" w:hAnsi="Arial" w:cs="Arial"/>
              </w:rPr>
              <w:t>reference data</w:t>
            </w:r>
          </w:p>
        </w:tc>
        <w:tc>
          <w:tcPr>
            <w:tcW w:w="2551" w:type="dxa"/>
            <w:shd w:val="clear" w:color="auto" w:fill="FFFFFF"/>
          </w:tcPr>
          <w:p w:rsidR="006803B1" w:rsidRPr="00FC32AE" w:rsidRDefault="006803B1" w:rsidP="00093533">
            <w:pPr>
              <w:pStyle w:val="T2BaseArray"/>
              <w:jc w:val="left"/>
              <w:rPr>
                <w:rFonts w:ascii="Arial" w:hAnsi="Arial" w:cs="Arial"/>
              </w:rPr>
            </w:pPr>
          </w:p>
        </w:tc>
        <w:tc>
          <w:tcPr>
            <w:tcW w:w="677" w:type="dxa"/>
            <w:shd w:val="clear" w:color="auto" w:fill="FFFFFF"/>
          </w:tcPr>
          <w:p w:rsidR="006803B1" w:rsidRPr="00FC32AE" w:rsidRDefault="006803B1" w:rsidP="00093533">
            <w:pPr>
              <w:pStyle w:val="T2BaseArray"/>
              <w:jc w:val="left"/>
              <w:rPr>
                <w:rFonts w:ascii="Arial" w:hAnsi="Arial" w:cs="Arial"/>
              </w:rPr>
            </w:pPr>
          </w:p>
        </w:tc>
        <w:tc>
          <w:tcPr>
            <w:tcW w:w="678" w:type="dxa"/>
            <w:shd w:val="clear" w:color="auto" w:fill="FFFFFF"/>
          </w:tcPr>
          <w:p w:rsidR="006803B1" w:rsidRPr="00FC32AE" w:rsidRDefault="006803B1" w:rsidP="00093533">
            <w:pPr>
              <w:pStyle w:val="T2BaseArray"/>
              <w:jc w:val="left"/>
              <w:rPr>
                <w:rFonts w:ascii="Arial" w:hAnsi="Arial" w:cs="Arial"/>
              </w:rPr>
            </w:pPr>
            <w:r w:rsidRPr="00066EE6">
              <w:rPr>
                <w:rFonts w:ascii="Arial" w:hAnsi="Arial" w:cs="Arial"/>
              </w:rPr>
              <w:t>1..1</w:t>
            </w:r>
          </w:p>
        </w:tc>
      </w:tr>
      <w:tr w:rsidR="006803B1" w:rsidRPr="00FC32AE" w:rsidTr="003904BF">
        <w:tc>
          <w:tcPr>
            <w:tcW w:w="534"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10</w:t>
            </w:r>
          </w:p>
        </w:tc>
        <w:tc>
          <w:tcPr>
            <w:tcW w:w="567"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J</w:t>
            </w:r>
          </w:p>
        </w:tc>
        <w:tc>
          <w:tcPr>
            <w:tcW w:w="2693"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Technical Issuer Parent BIC</w:t>
            </w:r>
          </w:p>
        </w:tc>
        <w:tc>
          <w:tcPr>
            <w:tcW w:w="2835"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CHAR (11)</w:t>
            </w:r>
          </w:p>
        </w:tc>
        <w:tc>
          <w:tcPr>
            <w:tcW w:w="3402" w:type="dxa"/>
            <w:shd w:val="clear" w:color="auto" w:fill="FFFFFF"/>
          </w:tcPr>
          <w:p w:rsidR="006803B1" w:rsidRPr="00FC32AE" w:rsidRDefault="006803B1" w:rsidP="00093533">
            <w:pPr>
              <w:pStyle w:val="T2BaseArray"/>
              <w:jc w:val="left"/>
              <w:rPr>
                <w:rFonts w:ascii="Arial" w:hAnsi="Arial" w:cs="Arial"/>
              </w:rPr>
            </w:pPr>
            <w:r>
              <w:rPr>
                <w:rFonts w:ascii="Arial" w:hAnsi="Arial" w:cs="Arial"/>
              </w:rPr>
              <w:t>Technical issuer p</w:t>
            </w:r>
            <w:r w:rsidRPr="00FC32AE">
              <w:rPr>
                <w:rFonts w:ascii="Arial" w:hAnsi="Arial" w:cs="Arial"/>
              </w:rPr>
              <w:t>arent BIC</w:t>
            </w:r>
            <w:r>
              <w:rPr>
                <w:rFonts w:ascii="Arial" w:hAnsi="Arial" w:cs="Arial"/>
              </w:rPr>
              <w:t>.</w:t>
            </w:r>
          </w:p>
        </w:tc>
        <w:tc>
          <w:tcPr>
            <w:tcW w:w="2551" w:type="dxa"/>
            <w:vMerge w:val="restart"/>
            <w:shd w:val="clear" w:color="auto" w:fill="FFFFFF"/>
          </w:tcPr>
          <w:p w:rsidR="006803B1" w:rsidRPr="00D05C39" w:rsidRDefault="006803B1" w:rsidP="00A45263">
            <w:pPr>
              <w:pStyle w:val="Default"/>
              <w:spacing w:before="60"/>
              <w:jc w:val="both"/>
              <w:rPr>
                <w:rFonts w:ascii="Arial" w:hAnsi="Arial" w:cs="Arial"/>
                <w:lang w:val="en-GB"/>
              </w:rPr>
            </w:pPr>
            <w:r>
              <w:rPr>
                <w:rFonts w:ascii="Arial" w:hAnsi="Arial" w:cs="Arial"/>
                <w:color w:val="auto"/>
                <w:sz w:val="18"/>
                <w:szCs w:val="18"/>
                <w:lang w:val="en-GB" w:eastAsia="fr-FR"/>
              </w:rPr>
              <w:t>Both values</w:t>
            </w:r>
            <w:r w:rsidRPr="004D5E67">
              <w:rPr>
                <w:rFonts w:ascii="Arial" w:hAnsi="Arial" w:cs="Arial"/>
                <w:color w:val="auto"/>
                <w:sz w:val="18"/>
                <w:szCs w:val="18"/>
                <w:lang w:val="en-GB" w:eastAsia="fr-FR"/>
              </w:rPr>
              <w:t xml:space="preserve"> must occur together</w:t>
            </w:r>
            <w:r>
              <w:rPr>
                <w:rFonts w:ascii="Arial" w:hAnsi="Arial" w:cs="Arial"/>
                <w:color w:val="auto"/>
                <w:sz w:val="18"/>
                <w:szCs w:val="18"/>
                <w:lang w:val="en-GB" w:eastAsia="fr-FR"/>
              </w:rPr>
              <w:t>.</w:t>
            </w:r>
          </w:p>
        </w:tc>
        <w:tc>
          <w:tcPr>
            <w:tcW w:w="677" w:type="dxa"/>
            <w:shd w:val="clear" w:color="auto" w:fill="FFFFFF"/>
          </w:tcPr>
          <w:p w:rsidR="006803B1" w:rsidRPr="00FC32AE" w:rsidRDefault="006803B1" w:rsidP="00093533">
            <w:pPr>
              <w:pStyle w:val="T2BaseArray"/>
              <w:jc w:val="left"/>
              <w:rPr>
                <w:rFonts w:ascii="Arial" w:hAnsi="Arial" w:cs="Arial"/>
              </w:rPr>
            </w:pPr>
          </w:p>
        </w:tc>
        <w:tc>
          <w:tcPr>
            <w:tcW w:w="678"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0..1</w:t>
            </w:r>
          </w:p>
        </w:tc>
      </w:tr>
      <w:tr w:rsidR="006803B1" w:rsidRPr="00FC32AE" w:rsidTr="003904BF">
        <w:tc>
          <w:tcPr>
            <w:tcW w:w="534"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11</w:t>
            </w:r>
          </w:p>
        </w:tc>
        <w:tc>
          <w:tcPr>
            <w:tcW w:w="567"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K</w:t>
            </w:r>
          </w:p>
        </w:tc>
        <w:tc>
          <w:tcPr>
            <w:tcW w:w="2693"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Technical Issuer BIC</w:t>
            </w:r>
          </w:p>
        </w:tc>
        <w:tc>
          <w:tcPr>
            <w:tcW w:w="2835"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CHAR (11)</w:t>
            </w:r>
          </w:p>
        </w:tc>
        <w:tc>
          <w:tcPr>
            <w:tcW w:w="3402" w:type="dxa"/>
            <w:shd w:val="clear" w:color="auto" w:fill="FFFFFF"/>
          </w:tcPr>
          <w:p w:rsidR="006803B1" w:rsidRPr="00FC32AE" w:rsidRDefault="006803B1" w:rsidP="00093533">
            <w:pPr>
              <w:pStyle w:val="T2BaseArray"/>
              <w:jc w:val="left"/>
              <w:rPr>
                <w:rFonts w:ascii="Arial" w:hAnsi="Arial" w:cs="Arial"/>
              </w:rPr>
            </w:pPr>
            <w:r>
              <w:rPr>
                <w:rFonts w:ascii="Arial" w:hAnsi="Arial" w:cs="Arial"/>
              </w:rPr>
              <w:t>Technical i</w:t>
            </w:r>
            <w:r w:rsidRPr="00FC32AE">
              <w:rPr>
                <w:rFonts w:ascii="Arial" w:hAnsi="Arial" w:cs="Arial"/>
              </w:rPr>
              <w:t>ssuer BIC</w:t>
            </w:r>
            <w:r>
              <w:rPr>
                <w:rFonts w:ascii="Arial" w:hAnsi="Arial" w:cs="Arial"/>
              </w:rPr>
              <w:t>.</w:t>
            </w:r>
          </w:p>
        </w:tc>
        <w:tc>
          <w:tcPr>
            <w:tcW w:w="2551" w:type="dxa"/>
            <w:vMerge/>
            <w:shd w:val="clear" w:color="auto" w:fill="FFFFFF"/>
          </w:tcPr>
          <w:p w:rsidR="006803B1" w:rsidRPr="00FC32AE" w:rsidRDefault="006803B1" w:rsidP="00093533">
            <w:pPr>
              <w:pStyle w:val="T2BaseArray"/>
              <w:jc w:val="left"/>
              <w:rPr>
                <w:rFonts w:ascii="Arial" w:hAnsi="Arial" w:cs="Arial"/>
              </w:rPr>
            </w:pPr>
          </w:p>
        </w:tc>
        <w:tc>
          <w:tcPr>
            <w:tcW w:w="677" w:type="dxa"/>
            <w:shd w:val="clear" w:color="auto" w:fill="FFFFFF"/>
          </w:tcPr>
          <w:p w:rsidR="006803B1" w:rsidRPr="00FC32AE" w:rsidRDefault="006803B1" w:rsidP="00093533">
            <w:pPr>
              <w:pStyle w:val="T2BaseArray"/>
              <w:jc w:val="left"/>
              <w:rPr>
                <w:rFonts w:ascii="Arial" w:hAnsi="Arial" w:cs="Arial"/>
              </w:rPr>
            </w:pPr>
          </w:p>
        </w:tc>
        <w:tc>
          <w:tcPr>
            <w:tcW w:w="678"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0..1</w:t>
            </w:r>
          </w:p>
        </w:tc>
      </w:tr>
      <w:tr w:rsidR="006803B1" w:rsidRPr="00FC32AE" w:rsidTr="003904BF">
        <w:tc>
          <w:tcPr>
            <w:tcW w:w="10031" w:type="dxa"/>
            <w:gridSpan w:val="5"/>
            <w:shd w:val="clear" w:color="auto" w:fill="F2F2F2"/>
          </w:tcPr>
          <w:p w:rsidR="006803B1" w:rsidRPr="00FC32AE" w:rsidRDefault="006803B1" w:rsidP="00093533">
            <w:pPr>
              <w:pStyle w:val="T2BaseArray"/>
              <w:jc w:val="left"/>
              <w:rPr>
                <w:rFonts w:ascii="Arial" w:hAnsi="Arial" w:cs="Arial"/>
              </w:rPr>
            </w:pPr>
            <w:r w:rsidRPr="00FC32AE">
              <w:rPr>
                <w:rFonts w:ascii="Arial" w:hAnsi="Arial" w:cs="Arial"/>
              </w:rPr>
              <w:lastRenderedPageBreak/>
              <w:t>Group “Issuance Account”</w:t>
            </w:r>
          </w:p>
        </w:tc>
        <w:tc>
          <w:tcPr>
            <w:tcW w:w="2551" w:type="dxa"/>
            <w:shd w:val="clear" w:color="auto" w:fill="F2F2F2"/>
          </w:tcPr>
          <w:p w:rsidR="006803B1" w:rsidRPr="00FC32AE" w:rsidRDefault="006803B1" w:rsidP="00093533">
            <w:pPr>
              <w:pStyle w:val="T2BaseArray"/>
              <w:ind w:left="0" w:firstLine="0"/>
              <w:jc w:val="left"/>
              <w:rPr>
                <w:rFonts w:ascii="Arial" w:hAnsi="Arial" w:cs="Arial"/>
              </w:rPr>
            </w:pPr>
          </w:p>
        </w:tc>
        <w:tc>
          <w:tcPr>
            <w:tcW w:w="677" w:type="dxa"/>
            <w:shd w:val="clear" w:color="auto" w:fill="F2F2F2"/>
          </w:tcPr>
          <w:p w:rsidR="006803B1" w:rsidRPr="00FC32AE" w:rsidRDefault="006803B1" w:rsidP="00093533">
            <w:pPr>
              <w:pStyle w:val="T2BaseArray"/>
              <w:jc w:val="left"/>
              <w:rPr>
                <w:rFonts w:ascii="Arial" w:hAnsi="Arial" w:cs="Arial"/>
              </w:rPr>
            </w:pPr>
            <w:r w:rsidRPr="00FC32AE">
              <w:rPr>
                <w:rFonts w:ascii="Arial" w:hAnsi="Arial" w:cs="Arial"/>
              </w:rPr>
              <w:t>0..10</w:t>
            </w:r>
          </w:p>
        </w:tc>
        <w:tc>
          <w:tcPr>
            <w:tcW w:w="678" w:type="dxa"/>
            <w:shd w:val="clear" w:color="auto" w:fill="F2F2F2"/>
          </w:tcPr>
          <w:p w:rsidR="006803B1" w:rsidRPr="00FC32AE" w:rsidRDefault="006803B1" w:rsidP="00093533">
            <w:pPr>
              <w:pStyle w:val="T2BaseArray"/>
              <w:jc w:val="left"/>
              <w:rPr>
                <w:rFonts w:ascii="Arial" w:hAnsi="Arial" w:cs="Arial"/>
              </w:rPr>
            </w:pPr>
          </w:p>
        </w:tc>
      </w:tr>
      <w:tr w:rsidR="006803B1" w:rsidRPr="00FC32AE" w:rsidTr="003904BF">
        <w:tc>
          <w:tcPr>
            <w:tcW w:w="534"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12</w:t>
            </w:r>
          </w:p>
        </w:tc>
        <w:tc>
          <w:tcPr>
            <w:tcW w:w="567"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L</w:t>
            </w:r>
          </w:p>
        </w:tc>
        <w:tc>
          <w:tcPr>
            <w:tcW w:w="2693"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Issuance Account</w:t>
            </w:r>
          </w:p>
        </w:tc>
        <w:tc>
          <w:tcPr>
            <w:tcW w:w="2835"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VARCHAR (35)</w:t>
            </w:r>
          </w:p>
        </w:tc>
        <w:tc>
          <w:tcPr>
            <w:tcW w:w="3402" w:type="dxa"/>
            <w:shd w:val="clear" w:color="auto" w:fill="FFFFFF"/>
          </w:tcPr>
          <w:p w:rsidR="006803B1" w:rsidRPr="00FC32AE" w:rsidRDefault="006803B1" w:rsidP="00093533">
            <w:pPr>
              <w:pStyle w:val="T2BaseArray"/>
              <w:jc w:val="left"/>
              <w:rPr>
                <w:rFonts w:ascii="Arial" w:hAnsi="Arial" w:cs="Arial"/>
              </w:rPr>
            </w:pPr>
            <w:r>
              <w:rPr>
                <w:rFonts w:ascii="Arial" w:hAnsi="Arial" w:cs="Arial"/>
              </w:rPr>
              <w:t>Issuance account n</w:t>
            </w:r>
            <w:r w:rsidRPr="00FC32AE">
              <w:rPr>
                <w:rFonts w:ascii="Arial" w:hAnsi="Arial" w:cs="Arial"/>
              </w:rPr>
              <w:t>umber</w:t>
            </w:r>
            <w:r>
              <w:rPr>
                <w:rFonts w:ascii="Arial" w:hAnsi="Arial" w:cs="Arial"/>
              </w:rPr>
              <w:t>.</w:t>
            </w:r>
          </w:p>
        </w:tc>
        <w:tc>
          <w:tcPr>
            <w:tcW w:w="2551" w:type="dxa"/>
            <w:shd w:val="clear" w:color="auto" w:fill="FFFFFF"/>
          </w:tcPr>
          <w:p w:rsidR="006803B1" w:rsidRPr="00FC32AE" w:rsidRDefault="006803B1" w:rsidP="00093533">
            <w:pPr>
              <w:pStyle w:val="T2BaseArray"/>
              <w:jc w:val="left"/>
              <w:rPr>
                <w:rFonts w:ascii="Arial" w:hAnsi="Arial" w:cs="Arial"/>
              </w:rPr>
            </w:pPr>
          </w:p>
        </w:tc>
        <w:tc>
          <w:tcPr>
            <w:tcW w:w="677" w:type="dxa"/>
            <w:shd w:val="clear" w:color="auto" w:fill="FFFFFF"/>
          </w:tcPr>
          <w:p w:rsidR="006803B1" w:rsidRPr="00FC32AE" w:rsidRDefault="006803B1" w:rsidP="00093533">
            <w:pPr>
              <w:pStyle w:val="T2BaseArray"/>
              <w:jc w:val="left"/>
              <w:rPr>
                <w:rFonts w:ascii="Arial" w:hAnsi="Arial" w:cs="Arial"/>
              </w:rPr>
            </w:pPr>
          </w:p>
        </w:tc>
        <w:tc>
          <w:tcPr>
            <w:tcW w:w="678"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1..1</w:t>
            </w:r>
          </w:p>
        </w:tc>
      </w:tr>
      <w:tr w:rsidR="006803B1" w:rsidRPr="00FC32AE" w:rsidTr="003904BF">
        <w:trPr>
          <w:trHeight w:val="674"/>
        </w:trPr>
        <w:tc>
          <w:tcPr>
            <w:tcW w:w="534"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13</w:t>
            </w:r>
          </w:p>
        </w:tc>
        <w:tc>
          <w:tcPr>
            <w:tcW w:w="567"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M</w:t>
            </w:r>
          </w:p>
        </w:tc>
        <w:tc>
          <w:tcPr>
            <w:tcW w:w="2693"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Primary</w:t>
            </w:r>
          </w:p>
        </w:tc>
        <w:tc>
          <w:tcPr>
            <w:tcW w:w="2835"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BOOLEAN</w:t>
            </w:r>
          </w:p>
        </w:tc>
        <w:tc>
          <w:tcPr>
            <w:tcW w:w="3402" w:type="dxa"/>
            <w:shd w:val="clear" w:color="auto" w:fill="FFFFFF"/>
          </w:tcPr>
          <w:p w:rsidR="006803B1" w:rsidRPr="00FC32AE" w:rsidRDefault="006803B1" w:rsidP="00DE32BA">
            <w:pPr>
              <w:pStyle w:val="T2BaseArray"/>
              <w:numPr>
                <w:ilvl w:val="0"/>
                <w:numId w:val="14"/>
              </w:numPr>
              <w:jc w:val="left"/>
              <w:rPr>
                <w:rFonts w:ascii="Arial" w:hAnsi="Arial" w:cs="Arial"/>
              </w:rPr>
              <w:pPrChange w:id="242"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true = The account is</w:t>
            </w:r>
            <w:r w:rsidRPr="00FC32AE">
              <w:rPr>
                <w:rFonts w:ascii="Arial" w:hAnsi="Arial" w:cs="Arial"/>
              </w:rPr>
              <w:t xml:space="preserve"> the primary issuance account (the one used for realignment chain)</w:t>
            </w:r>
          </w:p>
        </w:tc>
        <w:tc>
          <w:tcPr>
            <w:tcW w:w="2551" w:type="dxa"/>
            <w:shd w:val="clear" w:color="auto" w:fill="FFFFFF"/>
          </w:tcPr>
          <w:p w:rsidR="006803B1" w:rsidRPr="00FC32AE" w:rsidRDefault="006803B1" w:rsidP="00093533">
            <w:pPr>
              <w:pStyle w:val="T2BaseArray"/>
              <w:ind w:left="0" w:firstLine="0"/>
              <w:jc w:val="left"/>
              <w:rPr>
                <w:rFonts w:ascii="Arial" w:hAnsi="Arial" w:cs="Arial"/>
              </w:rPr>
            </w:pPr>
            <w:r>
              <w:rPr>
                <w:rFonts w:ascii="Arial" w:hAnsi="Arial" w:cs="Arial"/>
              </w:rPr>
              <w:t>A</w:t>
            </w:r>
            <w:r w:rsidRPr="00FC32AE">
              <w:rPr>
                <w:rFonts w:ascii="Arial" w:hAnsi="Arial" w:cs="Arial"/>
              </w:rPr>
              <w:t xml:space="preserve">t least one and only one </w:t>
            </w:r>
            <w:r>
              <w:rPr>
                <w:rFonts w:ascii="Arial" w:hAnsi="Arial" w:cs="Arial"/>
              </w:rPr>
              <w:t xml:space="preserve">issuance account </w:t>
            </w:r>
            <w:r w:rsidRPr="00FC32AE">
              <w:rPr>
                <w:rFonts w:ascii="Arial" w:hAnsi="Arial" w:cs="Arial"/>
              </w:rPr>
              <w:t>must be primary</w:t>
            </w:r>
            <w:r>
              <w:rPr>
                <w:rFonts w:ascii="Arial" w:hAnsi="Arial" w:cs="Arial"/>
              </w:rPr>
              <w:t>.</w:t>
            </w:r>
          </w:p>
        </w:tc>
        <w:tc>
          <w:tcPr>
            <w:tcW w:w="677" w:type="dxa"/>
            <w:shd w:val="clear" w:color="auto" w:fill="FFFFFF"/>
          </w:tcPr>
          <w:p w:rsidR="006803B1" w:rsidRPr="00FC32AE" w:rsidRDefault="006803B1" w:rsidP="00093533">
            <w:pPr>
              <w:pStyle w:val="T2BaseArray"/>
              <w:jc w:val="left"/>
              <w:rPr>
                <w:rFonts w:ascii="Arial" w:hAnsi="Arial" w:cs="Arial"/>
              </w:rPr>
            </w:pPr>
          </w:p>
        </w:tc>
        <w:tc>
          <w:tcPr>
            <w:tcW w:w="678"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1..1</w:t>
            </w:r>
          </w:p>
        </w:tc>
      </w:tr>
    </w:tbl>
    <w:p w:rsidR="006803B1" w:rsidRPr="002318F1" w:rsidRDefault="006803B1" w:rsidP="00174AC2">
      <w:pPr>
        <w:rPr>
          <w:rFonts w:ascii="Arial" w:hAnsi="Arial" w:cs="Arial"/>
          <w:color w:val="000000"/>
          <w:szCs w:val="22"/>
          <w:lang w:val="en-GB"/>
        </w:rPr>
      </w:pPr>
    </w:p>
    <w:p w:rsidR="006803B1" w:rsidRPr="002318F1" w:rsidRDefault="006803B1" w:rsidP="00174AC2">
      <w:pPr>
        <w:rPr>
          <w:rFonts w:ascii="Arial" w:hAnsi="Arial" w:cs="Arial"/>
          <w:color w:val="000000"/>
          <w:szCs w:val="22"/>
          <w:lang w:val="en-GB"/>
        </w:rPr>
      </w:pPr>
    </w:p>
    <w:p w:rsidR="006803B1" w:rsidRDefault="006803B1">
      <w:pPr>
        <w:jc w:val="left"/>
        <w:rPr>
          <w:rFonts w:ascii="Arial" w:hAnsi="Arial"/>
          <w:u w:val="single"/>
          <w:lang w:val="en-GB"/>
        </w:rPr>
      </w:pPr>
      <w:r>
        <w:br w:type="page"/>
      </w:r>
    </w:p>
    <w:p w:rsidR="006803B1" w:rsidRDefault="006803B1" w:rsidP="001429DB">
      <w:pPr>
        <w:pStyle w:val="Heading4"/>
      </w:pPr>
      <w:bookmarkStart w:id="243" w:name="_Toc385494938"/>
      <w:r>
        <w:lastRenderedPageBreak/>
        <w:t>CMB Securities Account Links - New</w:t>
      </w:r>
      <w:bookmarkEnd w:id="243"/>
    </w:p>
    <w:p w:rsidR="006803B1" w:rsidRDefault="006803B1" w:rsidP="00DE32BA">
      <w:pPr>
        <w:pStyle w:val="ListParagraph"/>
        <w:numPr>
          <w:ilvl w:val="0"/>
          <w:numId w:val="14"/>
        </w:numPr>
        <w:rPr>
          <w:rFonts w:ascii="Arial" w:hAnsi="Arial" w:cs="Arial"/>
          <w:lang w:val="en-GB"/>
        </w:rPr>
        <w:pPrChange w:id="244" w:author="Author">
          <w:pPr>
            <w:pStyle w:val="ListParagraph"/>
            <w:numPr>
              <w:numId w:val="15"/>
            </w:numPr>
            <w:tabs>
              <w:tab w:val="num" w:pos="360"/>
            </w:tabs>
            <w:ind w:left="360" w:hanging="360"/>
          </w:pPr>
        </w:pPrChange>
      </w:pPr>
      <w:r w:rsidRPr="003D2AA2">
        <w:rPr>
          <w:rFonts w:ascii="Arial" w:hAnsi="Arial" w:cs="Arial"/>
          <w:lang w:val="en-GB"/>
        </w:rPr>
        <w:t xml:space="preserve">Record Type: “CMB </w:t>
      </w:r>
      <w:r>
        <w:rPr>
          <w:rFonts w:ascii="Arial" w:hAnsi="Arial" w:cs="Arial"/>
          <w:lang w:val="en-GB"/>
        </w:rPr>
        <w:t>Securities</w:t>
      </w:r>
      <w:r w:rsidRPr="003D2AA2">
        <w:rPr>
          <w:rFonts w:ascii="Arial" w:hAnsi="Arial" w:cs="Arial"/>
          <w:lang w:val="en-GB"/>
        </w:rPr>
        <w:t xml:space="preserve"> Account Link”</w:t>
      </w:r>
    </w:p>
    <w:p w:rsidR="006803B1" w:rsidRDefault="006803B1" w:rsidP="00CA3A19">
      <w:pPr>
        <w:pStyle w:val="T2BaseArray"/>
        <w:ind w:left="0" w:firstLine="0"/>
        <w:jc w:val="left"/>
        <w:rPr>
          <w:rFonts w:ascii="Arial" w:hAnsi="Arial" w:cs="Arial"/>
          <w:sz w:val="22"/>
          <w:szCs w:val="22"/>
        </w:rPr>
      </w:pPr>
      <w:r w:rsidRPr="00CA3A19">
        <w:rPr>
          <w:rFonts w:ascii="Arial" w:hAnsi="Arial" w:cs="Arial"/>
          <w:sz w:val="22"/>
          <w:szCs w:val="22"/>
        </w:rPr>
        <w:t>Th</w:t>
      </w:r>
      <w:r>
        <w:rPr>
          <w:rFonts w:ascii="Arial" w:hAnsi="Arial" w:cs="Arial"/>
          <w:sz w:val="22"/>
          <w:szCs w:val="22"/>
        </w:rPr>
        <w:t>e record is used to create a CMB securities account link</w:t>
      </w:r>
      <w:r w:rsidRPr="00CA3A19">
        <w:rPr>
          <w:rFonts w:ascii="Arial" w:hAnsi="Arial" w:cs="Arial"/>
          <w:sz w:val="22"/>
          <w:szCs w:val="22"/>
        </w:rPr>
        <w:t>.</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ACT.15.1</w:t>
      </w:r>
    </w:p>
    <w:p w:rsidR="006803B1" w:rsidRPr="00CA3A19" w:rsidRDefault="006803B1" w:rsidP="00CA3A19">
      <w:pPr>
        <w:pStyle w:val="T2BaseArray"/>
        <w:ind w:left="0" w:firstLine="0"/>
        <w:jc w:val="left"/>
        <w:rPr>
          <w:rFonts w:ascii="Arial" w:hAnsi="Arial" w:cs="Arial"/>
          <w:sz w:val="22"/>
          <w:szCs w:val="22"/>
        </w:rPr>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693"/>
        <w:gridCol w:w="2835"/>
        <w:gridCol w:w="3402"/>
        <w:gridCol w:w="2551"/>
        <w:gridCol w:w="677"/>
        <w:gridCol w:w="678"/>
      </w:tblGrid>
      <w:tr w:rsidR="006803B1" w:rsidRPr="00285F7E" w:rsidTr="003904BF">
        <w:trPr>
          <w:cantSplit/>
          <w:trHeight w:val="1260"/>
        </w:trPr>
        <w:tc>
          <w:tcPr>
            <w:tcW w:w="534" w:type="dxa"/>
            <w:shd w:val="clear" w:color="auto" w:fill="D9D9D9"/>
            <w:textDirection w:val="btLr"/>
          </w:tcPr>
          <w:p w:rsidR="006803B1" w:rsidRPr="00285F7E" w:rsidRDefault="006803B1" w:rsidP="004826F2">
            <w:pPr>
              <w:ind w:left="113" w:right="113"/>
              <w:jc w:val="center"/>
              <w:rPr>
                <w:rFonts w:ascii="Arial" w:hAnsi="Arial" w:cs="Arial"/>
                <w:b/>
                <w:sz w:val="18"/>
                <w:szCs w:val="18"/>
                <w:lang w:val="en-GB"/>
              </w:rPr>
            </w:pPr>
            <w:r w:rsidRPr="00285F7E">
              <w:rPr>
                <w:rFonts w:ascii="Arial" w:hAnsi="Arial" w:cs="Arial"/>
                <w:b/>
                <w:sz w:val="18"/>
                <w:szCs w:val="18"/>
                <w:lang w:val="en-GB"/>
              </w:rPr>
              <w:t>Flat file  column</w:t>
            </w:r>
          </w:p>
        </w:tc>
        <w:tc>
          <w:tcPr>
            <w:tcW w:w="567" w:type="dxa"/>
            <w:shd w:val="clear" w:color="auto" w:fill="D9D9D9"/>
            <w:textDirection w:val="btLr"/>
          </w:tcPr>
          <w:p w:rsidR="006803B1" w:rsidRPr="00285F7E" w:rsidRDefault="006803B1" w:rsidP="004826F2">
            <w:pPr>
              <w:ind w:left="113" w:right="113"/>
              <w:jc w:val="center"/>
              <w:rPr>
                <w:rFonts w:ascii="Arial" w:hAnsi="Arial" w:cs="Arial"/>
                <w:b/>
                <w:sz w:val="18"/>
                <w:szCs w:val="18"/>
                <w:lang w:val="en-GB"/>
              </w:rPr>
            </w:pPr>
            <w:r w:rsidRPr="00285F7E">
              <w:rPr>
                <w:rFonts w:ascii="Arial" w:hAnsi="Arial" w:cs="Arial"/>
                <w:b/>
                <w:sz w:val="18"/>
                <w:szCs w:val="18"/>
                <w:lang w:val="en-GB"/>
              </w:rPr>
              <w:t>Excel Column</w:t>
            </w:r>
          </w:p>
        </w:tc>
        <w:tc>
          <w:tcPr>
            <w:tcW w:w="2693" w:type="dxa"/>
            <w:shd w:val="clear" w:color="auto" w:fill="D9D9D9"/>
          </w:tcPr>
          <w:p w:rsidR="006803B1" w:rsidRPr="00285F7E" w:rsidRDefault="006803B1" w:rsidP="004826F2">
            <w:pPr>
              <w:pStyle w:val="T2BaseArray"/>
              <w:ind w:left="0" w:firstLine="0"/>
              <w:jc w:val="center"/>
              <w:rPr>
                <w:rFonts w:ascii="Arial" w:hAnsi="Arial" w:cs="Arial"/>
                <w:b/>
              </w:rPr>
            </w:pPr>
            <w:r w:rsidRPr="00285F7E">
              <w:rPr>
                <w:rFonts w:ascii="Arial" w:hAnsi="Arial" w:cs="Arial"/>
                <w:b/>
              </w:rPr>
              <w:t>Column Name</w:t>
            </w:r>
          </w:p>
        </w:tc>
        <w:tc>
          <w:tcPr>
            <w:tcW w:w="2835" w:type="dxa"/>
            <w:shd w:val="clear" w:color="auto" w:fill="D9D9D9"/>
          </w:tcPr>
          <w:p w:rsidR="006803B1" w:rsidRPr="00285F7E" w:rsidRDefault="006803B1" w:rsidP="004826F2">
            <w:pPr>
              <w:pStyle w:val="T2BaseArray"/>
              <w:ind w:left="0" w:firstLine="0"/>
              <w:jc w:val="center"/>
              <w:rPr>
                <w:rFonts w:ascii="Arial" w:hAnsi="Arial" w:cs="Arial"/>
                <w:b/>
              </w:rPr>
            </w:pPr>
            <w:r w:rsidRPr="00285F7E">
              <w:rPr>
                <w:rFonts w:ascii="Arial" w:hAnsi="Arial" w:cs="Arial"/>
                <w:b/>
              </w:rPr>
              <w:t>Format</w:t>
            </w:r>
          </w:p>
        </w:tc>
        <w:tc>
          <w:tcPr>
            <w:tcW w:w="3402" w:type="dxa"/>
            <w:shd w:val="clear" w:color="auto" w:fill="D9D9D9"/>
          </w:tcPr>
          <w:p w:rsidR="006803B1" w:rsidRPr="00285F7E" w:rsidRDefault="006803B1" w:rsidP="004826F2">
            <w:pPr>
              <w:pStyle w:val="T2BaseArray"/>
              <w:ind w:left="0" w:firstLine="0"/>
              <w:jc w:val="center"/>
              <w:rPr>
                <w:rFonts w:ascii="Arial" w:hAnsi="Arial" w:cs="Arial"/>
                <w:b/>
              </w:rPr>
            </w:pPr>
            <w:r w:rsidRPr="00285F7E">
              <w:rPr>
                <w:rFonts w:ascii="Arial" w:hAnsi="Arial" w:cs="Arial"/>
                <w:b/>
              </w:rPr>
              <w:t>Description</w:t>
            </w:r>
          </w:p>
        </w:tc>
        <w:tc>
          <w:tcPr>
            <w:tcW w:w="2551" w:type="dxa"/>
            <w:shd w:val="clear" w:color="auto" w:fill="D9D9D9"/>
          </w:tcPr>
          <w:p w:rsidR="006803B1" w:rsidRPr="00285F7E" w:rsidRDefault="006803B1" w:rsidP="004826F2">
            <w:pPr>
              <w:pStyle w:val="T2BaseArray"/>
              <w:ind w:left="0" w:firstLine="0"/>
              <w:jc w:val="center"/>
              <w:rPr>
                <w:rFonts w:ascii="Arial" w:hAnsi="Arial" w:cs="Arial"/>
                <w:b/>
              </w:rPr>
            </w:pPr>
            <w:r w:rsidRPr="00285F7E">
              <w:rPr>
                <w:rFonts w:ascii="Arial" w:hAnsi="Arial" w:cs="Arial"/>
                <w:b/>
              </w:rPr>
              <w:t>Rules</w:t>
            </w:r>
          </w:p>
        </w:tc>
        <w:tc>
          <w:tcPr>
            <w:tcW w:w="677" w:type="dxa"/>
            <w:shd w:val="clear" w:color="auto" w:fill="D9D9D9"/>
            <w:textDirection w:val="btLr"/>
          </w:tcPr>
          <w:p w:rsidR="006803B1" w:rsidRPr="00285F7E" w:rsidRDefault="006803B1" w:rsidP="004826F2">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clear" w:color="auto" w:fill="D9D9D9"/>
            <w:textDirection w:val="btLr"/>
          </w:tcPr>
          <w:p w:rsidR="006803B1" w:rsidRPr="00285F7E" w:rsidRDefault="006803B1" w:rsidP="004826F2">
            <w:pPr>
              <w:pStyle w:val="T2BaseArray"/>
              <w:ind w:left="113" w:right="113" w:firstLine="0"/>
              <w:jc w:val="center"/>
              <w:rPr>
                <w:rFonts w:ascii="Arial" w:hAnsi="Arial" w:cs="Arial"/>
                <w:b/>
              </w:rPr>
            </w:pPr>
            <w:r>
              <w:rPr>
                <w:rFonts w:ascii="Arial" w:hAnsi="Arial" w:cs="Arial"/>
                <w:b/>
              </w:rPr>
              <w:t>Occurs per Group</w:t>
            </w:r>
          </w:p>
        </w:tc>
      </w:tr>
      <w:tr w:rsidR="006803B1" w:rsidRPr="00FC32AE" w:rsidTr="003904BF">
        <w:tc>
          <w:tcPr>
            <w:tcW w:w="534" w:type="dxa"/>
            <w:shd w:val="clear" w:color="auto" w:fill="FFFFFF"/>
          </w:tcPr>
          <w:p w:rsidR="006803B1" w:rsidRPr="00FC32AE" w:rsidRDefault="006803B1" w:rsidP="00142991">
            <w:pPr>
              <w:pStyle w:val="T2BaseArray"/>
              <w:jc w:val="left"/>
              <w:rPr>
                <w:rFonts w:ascii="Arial" w:hAnsi="Arial" w:cs="Arial"/>
              </w:rPr>
            </w:pPr>
            <w:r w:rsidRPr="00FC32AE">
              <w:rPr>
                <w:rFonts w:ascii="Arial" w:hAnsi="Arial" w:cs="Arial"/>
              </w:rPr>
              <w:t>2</w:t>
            </w:r>
          </w:p>
        </w:tc>
        <w:tc>
          <w:tcPr>
            <w:tcW w:w="567" w:type="dxa"/>
            <w:shd w:val="clear" w:color="auto" w:fill="FFFFFF"/>
          </w:tcPr>
          <w:p w:rsidR="006803B1" w:rsidRPr="00FC32AE" w:rsidRDefault="006803B1" w:rsidP="00142991">
            <w:pPr>
              <w:pStyle w:val="T2BaseArray"/>
              <w:jc w:val="left"/>
              <w:rPr>
                <w:rFonts w:ascii="Arial" w:hAnsi="Arial" w:cs="Arial"/>
              </w:rPr>
            </w:pPr>
            <w:r w:rsidRPr="00FC32AE">
              <w:rPr>
                <w:rFonts w:ascii="Arial" w:hAnsi="Arial" w:cs="Arial"/>
              </w:rPr>
              <w:t>B</w:t>
            </w:r>
          </w:p>
        </w:tc>
        <w:tc>
          <w:tcPr>
            <w:tcW w:w="2693" w:type="dxa"/>
            <w:shd w:val="clear" w:color="auto" w:fill="FFFFFF"/>
          </w:tcPr>
          <w:p w:rsidR="006803B1" w:rsidRPr="00FC32AE" w:rsidRDefault="006803B1" w:rsidP="00142991">
            <w:pPr>
              <w:pStyle w:val="T2BaseArray"/>
              <w:jc w:val="left"/>
              <w:rPr>
                <w:rFonts w:ascii="Arial" w:hAnsi="Arial" w:cs="Arial"/>
              </w:rPr>
            </w:pPr>
            <w:r w:rsidRPr="00FC32AE">
              <w:rPr>
                <w:rFonts w:ascii="Arial" w:hAnsi="Arial" w:cs="Arial"/>
              </w:rPr>
              <w:t>Record Id</w:t>
            </w:r>
          </w:p>
        </w:tc>
        <w:tc>
          <w:tcPr>
            <w:tcW w:w="2835" w:type="dxa"/>
            <w:shd w:val="clear" w:color="auto" w:fill="FFFFFF"/>
          </w:tcPr>
          <w:p w:rsidR="006803B1" w:rsidRPr="00FC32AE" w:rsidRDefault="006803B1" w:rsidP="00142991">
            <w:pPr>
              <w:pStyle w:val="T2BaseArray"/>
              <w:jc w:val="left"/>
              <w:rPr>
                <w:rFonts w:ascii="Arial" w:hAnsi="Arial" w:cs="Arial"/>
              </w:rPr>
            </w:pPr>
            <w:r w:rsidRPr="00FC32AE">
              <w:rPr>
                <w:rFonts w:ascii="Arial" w:hAnsi="Arial" w:cs="Arial"/>
              </w:rPr>
              <w:t>NUMERIC (10)</w:t>
            </w:r>
          </w:p>
        </w:tc>
        <w:tc>
          <w:tcPr>
            <w:tcW w:w="3402" w:type="dxa"/>
            <w:shd w:val="clear" w:color="auto" w:fill="FFFFFF"/>
          </w:tcPr>
          <w:p w:rsidR="006803B1" w:rsidRPr="00212951" w:rsidRDefault="006803B1" w:rsidP="00142991">
            <w:pPr>
              <w:pStyle w:val="T2BaseArray"/>
              <w:jc w:val="left"/>
              <w:rPr>
                <w:rFonts w:ascii="Arial" w:hAnsi="Arial" w:cs="Arial"/>
              </w:rPr>
            </w:pPr>
            <w:r w:rsidRPr="00212951">
              <w:rPr>
                <w:rFonts w:ascii="Arial" w:hAnsi="Arial" w:cs="Arial"/>
              </w:rPr>
              <w:t>Unique identifier of the record</w:t>
            </w:r>
            <w:r>
              <w:rPr>
                <w:rFonts w:ascii="Arial" w:hAnsi="Arial" w:cs="Arial"/>
              </w:rPr>
              <w:t>.</w:t>
            </w:r>
          </w:p>
        </w:tc>
        <w:tc>
          <w:tcPr>
            <w:tcW w:w="2551" w:type="dxa"/>
            <w:shd w:val="clear" w:color="auto" w:fill="FFFFFF"/>
          </w:tcPr>
          <w:p w:rsidR="006803B1" w:rsidRPr="00212951" w:rsidRDefault="006803B1" w:rsidP="004D5E67">
            <w:pPr>
              <w:pStyle w:val="T2BaseArray"/>
              <w:ind w:left="0" w:firstLine="0"/>
              <w:jc w:val="left"/>
              <w:rPr>
                <w:rFonts w:ascii="Arial" w:hAnsi="Arial" w:cs="Arial"/>
              </w:rPr>
            </w:pPr>
            <w:r>
              <w:rPr>
                <w:rFonts w:ascii="Arial" w:hAnsi="Arial" w:cs="Arial"/>
              </w:rPr>
              <w:t>Must occur in each line of the record.</w:t>
            </w:r>
          </w:p>
        </w:tc>
        <w:tc>
          <w:tcPr>
            <w:tcW w:w="677" w:type="dxa"/>
            <w:shd w:val="clear" w:color="auto" w:fill="FFFFFF"/>
          </w:tcPr>
          <w:p w:rsidR="006803B1" w:rsidRPr="00FC32AE" w:rsidRDefault="006803B1" w:rsidP="00142991">
            <w:pPr>
              <w:pStyle w:val="T2BaseArray"/>
              <w:jc w:val="left"/>
              <w:rPr>
                <w:rFonts w:ascii="Arial" w:hAnsi="Arial" w:cs="Arial"/>
              </w:rPr>
            </w:pPr>
            <w:r w:rsidRPr="00FC32AE">
              <w:rPr>
                <w:rFonts w:ascii="Arial" w:hAnsi="Arial" w:cs="Arial"/>
              </w:rPr>
              <w:t>1..n</w:t>
            </w:r>
          </w:p>
        </w:tc>
        <w:tc>
          <w:tcPr>
            <w:tcW w:w="678" w:type="dxa"/>
            <w:shd w:val="clear" w:color="auto" w:fill="FFFFFF"/>
          </w:tcPr>
          <w:p w:rsidR="006803B1" w:rsidRPr="00FC32AE" w:rsidRDefault="006803B1" w:rsidP="00142991">
            <w:pPr>
              <w:pStyle w:val="T2BaseArray"/>
              <w:jc w:val="left"/>
              <w:rPr>
                <w:rFonts w:ascii="Arial" w:hAnsi="Arial" w:cs="Arial"/>
              </w:rPr>
            </w:pPr>
          </w:p>
        </w:tc>
      </w:tr>
      <w:tr w:rsidR="006803B1" w:rsidRPr="00FC32AE" w:rsidTr="003904BF">
        <w:tc>
          <w:tcPr>
            <w:tcW w:w="10031" w:type="dxa"/>
            <w:gridSpan w:val="5"/>
            <w:shd w:val="clear" w:color="auto" w:fill="F2F2F2"/>
          </w:tcPr>
          <w:p w:rsidR="006803B1" w:rsidRPr="00FC32AE" w:rsidRDefault="006803B1" w:rsidP="006E6CF2">
            <w:pPr>
              <w:pStyle w:val="T2BaseArray"/>
              <w:ind w:left="0" w:firstLine="0"/>
              <w:rPr>
                <w:rFonts w:ascii="Arial" w:hAnsi="Arial" w:cs="Arial"/>
              </w:rPr>
            </w:pPr>
            <w:r w:rsidRPr="00FC32AE">
              <w:rPr>
                <w:rFonts w:ascii="Arial" w:hAnsi="Arial" w:cs="Arial"/>
              </w:rPr>
              <w:t>Gr</w:t>
            </w:r>
            <w:r w:rsidRPr="000977A2">
              <w:rPr>
                <w:rFonts w:ascii="Arial" w:hAnsi="Arial" w:cs="Arial"/>
                <w:shd w:val="clear" w:color="auto" w:fill="F2F2F2"/>
              </w:rPr>
              <w:t>oup “</w:t>
            </w:r>
            <w:r>
              <w:rPr>
                <w:rFonts w:ascii="Arial" w:hAnsi="Arial" w:cs="Arial"/>
                <w:shd w:val="clear" w:color="auto" w:fill="F2F2F2"/>
              </w:rPr>
              <w:t>Account</w:t>
            </w:r>
            <w:r w:rsidRPr="000977A2">
              <w:rPr>
                <w:rFonts w:ascii="Arial" w:hAnsi="Arial" w:cs="Arial"/>
                <w:shd w:val="clear" w:color="auto" w:fill="F2F2F2"/>
              </w:rPr>
              <w:t xml:space="preserve"> Link”</w:t>
            </w:r>
          </w:p>
        </w:tc>
        <w:tc>
          <w:tcPr>
            <w:tcW w:w="2551" w:type="dxa"/>
            <w:shd w:val="clear" w:color="auto" w:fill="F2F2F2"/>
          </w:tcPr>
          <w:p w:rsidR="006803B1" w:rsidRPr="00FC32AE" w:rsidRDefault="006803B1" w:rsidP="00610E24">
            <w:pPr>
              <w:pStyle w:val="Default"/>
              <w:spacing w:before="60"/>
              <w:rPr>
                <w:rFonts w:ascii="Arial" w:hAnsi="Arial" w:cs="Arial"/>
                <w:color w:val="auto"/>
                <w:sz w:val="18"/>
                <w:szCs w:val="18"/>
                <w:lang w:val="en-GB" w:eastAsia="fr-FR"/>
              </w:rPr>
            </w:pPr>
          </w:p>
        </w:tc>
        <w:tc>
          <w:tcPr>
            <w:tcW w:w="677" w:type="dxa"/>
            <w:shd w:val="clear" w:color="auto" w:fill="F2F2F2"/>
          </w:tcPr>
          <w:p w:rsidR="006803B1" w:rsidRPr="00FC32AE" w:rsidRDefault="006803B1" w:rsidP="00AC38BE">
            <w:pPr>
              <w:pStyle w:val="T2BaseArray"/>
              <w:jc w:val="left"/>
              <w:rPr>
                <w:rFonts w:ascii="Arial" w:hAnsi="Arial" w:cs="Arial"/>
              </w:rPr>
            </w:pPr>
            <w:r w:rsidRPr="00FC32AE">
              <w:rPr>
                <w:rFonts w:ascii="Arial" w:hAnsi="Arial" w:cs="Arial"/>
              </w:rPr>
              <w:t>1..1</w:t>
            </w:r>
          </w:p>
        </w:tc>
        <w:tc>
          <w:tcPr>
            <w:tcW w:w="678" w:type="dxa"/>
            <w:shd w:val="clear" w:color="auto" w:fill="F2F2F2"/>
          </w:tcPr>
          <w:p w:rsidR="006803B1" w:rsidRPr="00FC32AE" w:rsidRDefault="006803B1" w:rsidP="00AC38BE">
            <w:pPr>
              <w:pStyle w:val="T2BaseArray"/>
              <w:jc w:val="left"/>
              <w:rPr>
                <w:rFonts w:ascii="Arial" w:hAnsi="Arial" w:cs="Arial"/>
              </w:rPr>
            </w:pPr>
          </w:p>
        </w:tc>
      </w:tr>
      <w:tr w:rsidR="006803B1" w:rsidRPr="00FC32AE" w:rsidTr="003904BF">
        <w:tc>
          <w:tcPr>
            <w:tcW w:w="534" w:type="dxa"/>
            <w:shd w:val="clear" w:color="auto" w:fill="FFFFFF"/>
          </w:tcPr>
          <w:p w:rsidR="006803B1" w:rsidRPr="00610E24" w:rsidRDefault="006803B1" w:rsidP="004826F2">
            <w:pPr>
              <w:pStyle w:val="T2BaseArray"/>
              <w:jc w:val="left"/>
              <w:rPr>
                <w:rFonts w:ascii="Arial" w:hAnsi="Arial" w:cs="Arial"/>
              </w:rPr>
            </w:pPr>
            <w:r w:rsidRPr="00610E24">
              <w:rPr>
                <w:rFonts w:ascii="Arial" w:hAnsi="Arial" w:cs="Arial"/>
              </w:rPr>
              <w:t>3</w:t>
            </w:r>
          </w:p>
        </w:tc>
        <w:tc>
          <w:tcPr>
            <w:tcW w:w="567" w:type="dxa"/>
            <w:shd w:val="clear" w:color="auto" w:fill="FFFFFF"/>
          </w:tcPr>
          <w:p w:rsidR="006803B1" w:rsidRPr="00610E24" w:rsidRDefault="006803B1" w:rsidP="004826F2">
            <w:pPr>
              <w:pStyle w:val="T2BaseArray"/>
              <w:jc w:val="left"/>
              <w:rPr>
                <w:rFonts w:ascii="Arial" w:hAnsi="Arial" w:cs="Arial"/>
              </w:rPr>
            </w:pPr>
            <w:r w:rsidRPr="00610E24">
              <w:rPr>
                <w:rFonts w:ascii="Arial" w:hAnsi="Arial" w:cs="Arial"/>
              </w:rPr>
              <w:t>C</w:t>
            </w:r>
          </w:p>
        </w:tc>
        <w:tc>
          <w:tcPr>
            <w:tcW w:w="2693" w:type="dxa"/>
            <w:shd w:val="clear" w:color="auto" w:fill="FFFFFF"/>
          </w:tcPr>
          <w:p w:rsidR="006803B1" w:rsidRPr="00610E24" w:rsidRDefault="006803B1" w:rsidP="004826F2">
            <w:pPr>
              <w:pStyle w:val="T2BaseArray"/>
              <w:jc w:val="left"/>
              <w:rPr>
                <w:rFonts w:ascii="Arial" w:hAnsi="Arial" w:cs="Arial"/>
              </w:rPr>
            </w:pPr>
            <w:r w:rsidRPr="00610E24">
              <w:rPr>
                <w:rFonts w:ascii="Arial" w:hAnsi="Arial" w:cs="Arial"/>
              </w:rPr>
              <w:t>Securities Account Number</w:t>
            </w:r>
          </w:p>
        </w:tc>
        <w:tc>
          <w:tcPr>
            <w:tcW w:w="2835" w:type="dxa"/>
            <w:shd w:val="clear" w:color="auto" w:fill="FFFFFF"/>
          </w:tcPr>
          <w:p w:rsidR="006803B1" w:rsidRPr="00610E24" w:rsidRDefault="006803B1" w:rsidP="004826F2">
            <w:pPr>
              <w:pStyle w:val="T2BaseArray"/>
              <w:jc w:val="left"/>
              <w:rPr>
                <w:rFonts w:ascii="Arial" w:hAnsi="Arial" w:cs="Arial"/>
              </w:rPr>
            </w:pPr>
            <w:r w:rsidRPr="00610E24">
              <w:rPr>
                <w:rFonts w:ascii="Arial" w:hAnsi="Arial" w:cs="Arial"/>
              </w:rPr>
              <w:t>VARCHAR (35)</w:t>
            </w:r>
          </w:p>
        </w:tc>
        <w:tc>
          <w:tcPr>
            <w:tcW w:w="3402" w:type="dxa"/>
            <w:shd w:val="clear" w:color="auto" w:fill="FFFFFF"/>
          </w:tcPr>
          <w:p w:rsidR="006803B1" w:rsidRPr="00610E24" w:rsidRDefault="006803B1" w:rsidP="001719C5">
            <w:pPr>
              <w:pStyle w:val="T2BaseArray"/>
              <w:ind w:left="0" w:firstLine="0"/>
              <w:jc w:val="left"/>
              <w:rPr>
                <w:rFonts w:ascii="Arial" w:hAnsi="Arial" w:cs="Arial"/>
              </w:rPr>
            </w:pPr>
            <w:r w:rsidRPr="00610E24">
              <w:rPr>
                <w:rFonts w:ascii="Arial" w:hAnsi="Arial" w:cs="Arial"/>
              </w:rPr>
              <w:t xml:space="preserve">Number of the related </w:t>
            </w:r>
            <w:r>
              <w:rPr>
                <w:rFonts w:ascii="Arial" w:hAnsi="Arial" w:cs="Arial"/>
              </w:rPr>
              <w:t>s</w:t>
            </w:r>
            <w:r w:rsidRPr="00610E24">
              <w:rPr>
                <w:rFonts w:ascii="Arial" w:hAnsi="Arial" w:cs="Arial"/>
              </w:rPr>
              <w:t xml:space="preserve">ecurities </w:t>
            </w:r>
            <w:r>
              <w:rPr>
                <w:rFonts w:ascii="Arial" w:hAnsi="Arial" w:cs="Arial"/>
              </w:rPr>
              <w:t>a</w:t>
            </w:r>
            <w:r w:rsidRPr="00610E24">
              <w:rPr>
                <w:rFonts w:ascii="Arial" w:hAnsi="Arial" w:cs="Arial"/>
              </w:rPr>
              <w:t>ccount.</w:t>
            </w:r>
          </w:p>
        </w:tc>
        <w:tc>
          <w:tcPr>
            <w:tcW w:w="2551" w:type="dxa"/>
            <w:shd w:val="clear" w:color="auto" w:fill="FFFFFF"/>
          </w:tcPr>
          <w:p w:rsidR="006803B1" w:rsidRPr="00610E24" w:rsidRDefault="006803B1" w:rsidP="004826F2">
            <w:pPr>
              <w:pStyle w:val="T2BaseArray"/>
              <w:jc w:val="left"/>
              <w:rPr>
                <w:rFonts w:ascii="Arial" w:hAnsi="Arial" w:cs="Arial"/>
              </w:rPr>
            </w:pPr>
          </w:p>
        </w:tc>
        <w:tc>
          <w:tcPr>
            <w:tcW w:w="677" w:type="dxa"/>
            <w:shd w:val="clear" w:color="auto" w:fill="FFFFFF"/>
          </w:tcPr>
          <w:p w:rsidR="006803B1" w:rsidRPr="00610E24" w:rsidRDefault="006803B1" w:rsidP="004826F2">
            <w:pPr>
              <w:pStyle w:val="T2BaseArray"/>
              <w:jc w:val="left"/>
              <w:rPr>
                <w:rFonts w:ascii="Arial" w:hAnsi="Arial" w:cs="Arial"/>
              </w:rPr>
            </w:pPr>
          </w:p>
        </w:tc>
        <w:tc>
          <w:tcPr>
            <w:tcW w:w="678" w:type="dxa"/>
            <w:shd w:val="clear" w:color="auto" w:fill="FFFFFF"/>
          </w:tcPr>
          <w:p w:rsidR="006803B1" w:rsidRPr="00610E24" w:rsidRDefault="006803B1" w:rsidP="004826F2">
            <w:pPr>
              <w:pStyle w:val="T2BaseArray"/>
              <w:jc w:val="left"/>
              <w:rPr>
                <w:rFonts w:ascii="Arial" w:hAnsi="Arial" w:cs="Arial"/>
              </w:rPr>
            </w:pPr>
            <w:r w:rsidRPr="00610E24">
              <w:rPr>
                <w:rFonts w:ascii="Arial" w:hAnsi="Arial" w:cs="Arial"/>
              </w:rPr>
              <w:t>1..1</w:t>
            </w:r>
          </w:p>
        </w:tc>
      </w:tr>
      <w:tr w:rsidR="006803B1" w:rsidRPr="00FC32AE" w:rsidTr="003904BF">
        <w:tc>
          <w:tcPr>
            <w:tcW w:w="534" w:type="dxa"/>
            <w:shd w:val="clear" w:color="auto" w:fill="FFFFFF"/>
          </w:tcPr>
          <w:p w:rsidR="006803B1" w:rsidRPr="00FC32AE" w:rsidRDefault="006803B1" w:rsidP="004826F2">
            <w:pPr>
              <w:pStyle w:val="T2BaseArray"/>
              <w:jc w:val="left"/>
              <w:rPr>
                <w:rFonts w:ascii="Arial" w:hAnsi="Arial" w:cs="Arial"/>
              </w:rPr>
            </w:pPr>
            <w:r w:rsidRPr="00FC32AE">
              <w:rPr>
                <w:rFonts w:ascii="Arial" w:hAnsi="Arial" w:cs="Arial"/>
              </w:rPr>
              <w:t>4</w:t>
            </w:r>
          </w:p>
        </w:tc>
        <w:tc>
          <w:tcPr>
            <w:tcW w:w="567" w:type="dxa"/>
            <w:shd w:val="clear" w:color="auto" w:fill="FFFFFF"/>
          </w:tcPr>
          <w:p w:rsidR="006803B1" w:rsidRPr="00FC32AE" w:rsidRDefault="006803B1" w:rsidP="004826F2">
            <w:pPr>
              <w:pStyle w:val="T2BaseArray"/>
              <w:jc w:val="left"/>
              <w:rPr>
                <w:rFonts w:ascii="Arial" w:hAnsi="Arial" w:cs="Arial"/>
              </w:rPr>
            </w:pPr>
            <w:r w:rsidRPr="00FC32AE">
              <w:rPr>
                <w:rFonts w:ascii="Arial" w:hAnsi="Arial" w:cs="Arial"/>
              </w:rPr>
              <w:t>D</w:t>
            </w:r>
          </w:p>
        </w:tc>
        <w:tc>
          <w:tcPr>
            <w:tcW w:w="2693" w:type="dxa"/>
            <w:shd w:val="clear" w:color="auto" w:fill="FFFFFF"/>
          </w:tcPr>
          <w:p w:rsidR="006803B1" w:rsidRPr="00610E24" w:rsidRDefault="006803B1" w:rsidP="004826F2">
            <w:pPr>
              <w:pStyle w:val="T2BaseArray"/>
              <w:jc w:val="left"/>
              <w:rPr>
                <w:rFonts w:ascii="Arial" w:hAnsi="Arial" w:cs="Arial"/>
              </w:rPr>
            </w:pPr>
            <w:r w:rsidRPr="00610E24">
              <w:rPr>
                <w:rFonts w:ascii="Arial" w:hAnsi="Arial" w:cs="Arial"/>
              </w:rPr>
              <w:t>T2S Dedicated Cash Account Number</w:t>
            </w:r>
          </w:p>
        </w:tc>
        <w:tc>
          <w:tcPr>
            <w:tcW w:w="2835" w:type="dxa"/>
            <w:shd w:val="clear" w:color="auto" w:fill="FFFFFF"/>
          </w:tcPr>
          <w:p w:rsidR="006803B1" w:rsidRPr="00610E24" w:rsidRDefault="006803B1" w:rsidP="004826F2">
            <w:pPr>
              <w:pStyle w:val="T2BaseArray"/>
              <w:jc w:val="left"/>
              <w:rPr>
                <w:rFonts w:ascii="Arial" w:hAnsi="Arial" w:cs="Arial"/>
              </w:rPr>
            </w:pPr>
            <w:r w:rsidRPr="00610E24">
              <w:rPr>
                <w:rFonts w:ascii="Arial" w:hAnsi="Arial" w:cs="Arial"/>
              </w:rPr>
              <w:t>VARCHAR (34)</w:t>
            </w:r>
          </w:p>
        </w:tc>
        <w:tc>
          <w:tcPr>
            <w:tcW w:w="3402" w:type="dxa"/>
            <w:shd w:val="clear" w:color="auto" w:fill="FFFFFF"/>
          </w:tcPr>
          <w:p w:rsidR="006803B1" w:rsidRPr="00610E24" w:rsidRDefault="006803B1" w:rsidP="001719C5">
            <w:pPr>
              <w:pStyle w:val="T2BaseArray"/>
              <w:ind w:left="0" w:firstLine="0"/>
              <w:jc w:val="left"/>
              <w:rPr>
                <w:rFonts w:ascii="Arial" w:hAnsi="Arial" w:cs="Arial"/>
              </w:rPr>
            </w:pPr>
            <w:r w:rsidRPr="00610E24">
              <w:rPr>
                <w:rFonts w:ascii="Arial" w:hAnsi="Arial" w:cs="Arial"/>
              </w:rPr>
              <w:t xml:space="preserve">DCA of the CMB the </w:t>
            </w:r>
            <w:r>
              <w:rPr>
                <w:rFonts w:ascii="Arial" w:hAnsi="Arial" w:cs="Arial"/>
              </w:rPr>
              <w:t>s</w:t>
            </w:r>
            <w:r w:rsidRPr="00610E24">
              <w:rPr>
                <w:rFonts w:ascii="Arial" w:hAnsi="Arial" w:cs="Arial"/>
              </w:rPr>
              <w:t xml:space="preserve">ecurities </w:t>
            </w:r>
            <w:r>
              <w:rPr>
                <w:rFonts w:ascii="Arial" w:hAnsi="Arial" w:cs="Arial"/>
              </w:rPr>
              <w:t>a</w:t>
            </w:r>
            <w:r w:rsidRPr="00610E24">
              <w:rPr>
                <w:rFonts w:ascii="Arial" w:hAnsi="Arial" w:cs="Arial"/>
              </w:rPr>
              <w:t xml:space="preserve">ccount </w:t>
            </w:r>
            <w:r>
              <w:rPr>
                <w:rFonts w:ascii="Arial" w:hAnsi="Arial" w:cs="Arial"/>
              </w:rPr>
              <w:t>n</w:t>
            </w:r>
            <w:r w:rsidRPr="00610E24">
              <w:rPr>
                <w:rFonts w:ascii="Arial" w:hAnsi="Arial" w:cs="Arial"/>
              </w:rPr>
              <w:t>umber is linked to</w:t>
            </w:r>
          </w:p>
        </w:tc>
        <w:tc>
          <w:tcPr>
            <w:tcW w:w="2551" w:type="dxa"/>
            <w:shd w:val="clear" w:color="auto" w:fill="FFFFFF"/>
          </w:tcPr>
          <w:p w:rsidR="006803B1" w:rsidRPr="00610E24" w:rsidRDefault="006803B1" w:rsidP="004826F2">
            <w:pPr>
              <w:pStyle w:val="T2BaseArray"/>
              <w:jc w:val="left"/>
              <w:rPr>
                <w:rFonts w:ascii="Arial" w:hAnsi="Arial" w:cs="Arial"/>
              </w:rPr>
            </w:pPr>
          </w:p>
        </w:tc>
        <w:tc>
          <w:tcPr>
            <w:tcW w:w="677" w:type="dxa"/>
            <w:shd w:val="clear" w:color="auto" w:fill="FFFFFF"/>
          </w:tcPr>
          <w:p w:rsidR="006803B1" w:rsidRPr="00610E24" w:rsidRDefault="006803B1" w:rsidP="004826F2">
            <w:pPr>
              <w:pStyle w:val="T2BaseArray"/>
              <w:jc w:val="left"/>
              <w:rPr>
                <w:rFonts w:ascii="Arial" w:hAnsi="Arial" w:cs="Arial"/>
              </w:rPr>
            </w:pPr>
          </w:p>
        </w:tc>
        <w:tc>
          <w:tcPr>
            <w:tcW w:w="678" w:type="dxa"/>
            <w:shd w:val="clear" w:color="auto" w:fill="FFFFFF"/>
          </w:tcPr>
          <w:p w:rsidR="006803B1" w:rsidRPr="00610E24" w:rsidRDefault="006803B1" w:rsidP="004826F2">
            <w:pPr>
              <w:pStyle w:val="T2BaseArray"/>
              <w:jc w:val="left"/>
              <w:rPr>
                <w:rFonts w:ascii="Arial" w:hAnsi="Arial" w:cs="Arial"/>
              </w:rPr>
            </w:pPr>
            <w:r w:rsidRPr="00610E24">
              <w:rPr>
                <w:rFonts w:ascii="Arial" w:hAnsi="Arial" w:cs="Arial"/>
              </w:rPr>
              <w:t>1..1</w:t>
            </w:r>
          </w:p>
        </w:tc>
      </w:tr>
      <w:tr w:rsidR="006803B1" w:rsidRPr="00FC32AE" w:rsidTr="003904BF">
        <w:tc>
          <w:tcPr>
            <w:tcW w:w="534" w:type="dxa"/>
            <w:shd w:val="clear" w:color="auto" w:fill="FFFFFF"/>
          </w:tcPr>
          <w:p w:rsidR="006803B1" w:rsidRPr="00FC32AE" w:rsidRDefault="006803B1" w:rsidP="00284507">
            <w:pPr>
              <w:pStyle w:val="T2BaseArray"/>
              <w:jc w:val="left"/>
              <w:rPr>
                <w:rFonts w:ascii="Arial" w:hAnsi="Arial" w:cs="Arial"/>
              </w:rPr>
            </w:pPr>
            <w:r w:rsidRPr="00FC32AE">
              <w:rPr>
                <w:rFonts w:ascii="Arial" w:hAnsi="Arial" w:cs="Arial"/>
              </w:rPr>
              <w:t>5</w:t>
            </w:r>
          </w:p>
        </w:tc>
        <w:tc>
          <w:tcPr>
            <w:tcW w:w="567" w:type="dxa"/>
            <w:shd w:val="clear" w:color="auto" w:fill="FFFFFF"/>
          </w:tcPr>
          <w:p w:rsidR="006803B1" w:rsidRPr="00FC32AE" w:rsidRDefault="006803B1" w:rsidP="00284507">
            <w:pPr>
              <w:pStyle w:val="T2BaseArray"/>
              <w:jc w:val="left"/>
              <w:rPr>
                <w:rFonts w:ascii="Arial" w:hAnsi="Arial" w:cs="Arial"/>
              </w:rPr>
            </w:pPr>
            <w:r w:rsidRPr="00FC32AE">
              <w:rPr>
                <w:rFonts w:ascii="Arial" w:hAnsi="Arial" w:cs="Arial"/>
              </w:rPr>
              <w:t>E</w:t>
            </w:r>
          </w:p>
        </w:tc>
        <w:tc>
          <w:tcPr>
            <w:tcW w:w="2693" w:type="dxa"/>
            <w:shd w:val="clear" w:color="auto" w:fill="FFFFFF"/>
          </w:tcPr>
          <w:p w:rsidR="006803B1" w:rsidRPr="00610E24" w:rsidRDefault="006803B1" w:rsidP="00284507">
            <w:pPr>
              <w:pStyle w:val="T2BaseArray"/>
              <w:jc w:val="left"/>
              <w:rPr>
                <w:rFonts w:ascii="Arial" w:hAnsi="Arial" w:cs="Arial"/>
              </w:rPr>
            </w:pPr>
            <w:r w:rsidRPr="00610E24">
              <w:rPr>
                <w:rFonts w:ascii="Arial" w:hAnsi="Arial" w:cs="Arial"/>
              </w:rPr>
              <w:t>Valid From</w:t>
            </w:r>
          </w:p>
        </w:tc>
        <w:tc>
          <w:tcPr>
            <w:tcW w:w="2835" w:type="dxa"/>
            <w:shd w:val="clear" w:color="auto" w:fill="FFFFFF"/>
          </w:tcPr>
          <w:p w:rsidR="006803B1" w:rsidRPr="00610E24" w:rsidRDefault="006803B1" w:rsidP="00284507">
            <w:pPr>
              <w:pStyle w:val="T2BaseArray"/>
              <w:jc w:val="left"/>
              <w:rPr>
                <w:rFonts w:ascii="Arial" w:hAnsi="Arial" w:cs="Arial"/>
              </w:rPr>
            </w:pPr>
            <w:r w:rsidRPr="00610E24">
              <w:rPr>
                <w:rFonts w:ascii="Arial" w:hAnsi="Arial" w:cs="Arial"/>
              </w:rPr>
              <w:t>DATE</w:t>
            </w:r>
          </w:p>
        </w:tc>
        <w:tc>
          <w:tcPr>
            <w:tcW w:w="3402" w:type="dxa"/>
            <w:shd w:val="clear" w:color="auto" w:fill="FFFFFF"/>
          </w:tcPr>
          <w:p w:rsidR="006803B1" w:rsidRDefault="006803B1" w:rsidP="00D335E0">
            <w:pPr>
              <w:pStyle w:val="T2BaseArray"/>
              <w:ind w:left="0" w:firstLine="0"/>
              <w:jc w:val="left"/>
              <w:rPr>
                <w:rFonts w:ascii="Arial" w:hAnsi="Arial" w:cs="Arial"/>
              </w:rPr>
            </w:pPr>
            <w:r>
              <w:rPr>
                <w:rFonts w:ascii="Arial" w:hAnsi="Arial" w:cs="Arial"/>
              </w:rPr>
              <w:t xml:space="preserve">Valid from date and time of the </w:t>
            </w:r>
          </w:p>
          <w:p w:rsidR="006803B1" w:rsidRPr="00610E24" w:rsidRDefault="006803B1" w:rsidP="00D335E0">
            <w:pPr>
              <w:pStyle w:val="T2BaseArray"/>
              <w:ind w:left="0" w:firstLine="0"/>
              <w:jc w:val="left"/>
              <w:rPr>
                <w:rFonts w:ascii="Arial" w:hAnsi="Arial" w:cs="Arial"/>
              </w:rPr>
            </w:pPr>
            <w:r>
              <w:rPr>
                <w:rFonts w:ascii="Arial" w:hAnsi="Arial" w:cs="Arial"/>
              </w:rPr>
              <w:t>CMB securities a</w:t>
            </w:r>
            <w:r w:rsidRPr="00610E24">
              <w:rPr>
                <w:rFonts w:ascii="Arial" w:hAnsi="Arial" w:cs="Arial"/>
              </w:rPr>
              <w:t xml:space="preserve">ccounts </w:t>
            </w:r>
            <w:r>
              <w:rPr>
                <w:rFonts w:ascii="Arial" w:hAnsi="Arial" w:cs="Arial"/>
              </w:rPr>
              <w:t>l</w:t>
            </w:r>
            <w:r w:rsidRPr="00610E24">
              <w:rPr>
                <w:rFonts w:ascii="Arial" w:hAnsi="Arial" w:cs="Arial"/>
              </w:rPr>
              <w:t>i</w:t>
            </w:r>
            <w:r>
              <w:rPr>
                <w:rFonts w:ascii="Arial" w:hAnsi="Arial" w:cs="Arial"/>
              </w:rPr>
              <w:t>nk.</w:t>
            </w:r>
          </w:p>
        </w:tc>
        <w:tc>
          <w:tcPr>
            <w:tcW w:w="2551" w:type="dxa"/>
            <w:shd w:val="clear" w:color="auto" w:fill="FFFFFF"/>
          </w:tcPr>
          <w:p w:rsidR="006803B1" w:rsidRPr="00C61562" w:rsidRDefault="006803B1" w:rsidP="00284507">
            <w:pPr>
              <w:pStyle w:val="T2BaseArray"/>
              <w:ind w:left="0" w:firstLine="0"/>
              <w:jc w:val="left"/>
              <w:rPr>
                <w:rFonts w:ascii="Arial" w:hAnsi="Arial" w:cs="Arial"/>
              </w:rPr>
            </w:pPr>
            <w:r>
              <w:rPr>
                <w:rFonts w:ascii="Arial" w:hAnsi="Arial" w:cs="Arial"/>
              </w:rPr>
              <w:t>Must be equal or</w:t>
            </w:r>
            <w:r w:rsidRPr="00093533">
              <w:rPr>
                <w:rFonts w:ascii="Arial" w:hAnsi="Arial" w:cs="Arial"/>
              </w:rPr>
              <w:t xml:space="preserve"> greater than the current dat</w:t>
            </w:r>
            <w:r>
              <w:rPr>
                <w:rFonts w:ascii="Arial" w:hAnsi="Arial" w:cs="Arial"/>
              </w:rPr>
              <w:t>e.</w:t>
            </w:r>
          </w:p>
        </w:tc>
        <w:tc>
          <w:tcPr>
            <w:tcW w:w="677" w:type="dxa"/>
            <w:shd w:val="clear" w:color="auto" w:fill="FFFFFF"/>
          </w:tcPr>
          <w:p w:rsidR="006803B1" w:rsidRPr="00610E24" w:rsidRDefault="006803B1" w:rsidP="00284507">
            <w:pPr>
              <w:pStyle w:val="T2BaseArray"/>
              <w:jc w:val="left"/>
              <w:rPr>
                <w:rFonts w:ascii="Arial" w:hAnsi="Arial" w:cs="Arial"/>
              </w:rPr>
            </w:pPr>
          </w:p>
        </w:tc>
        <w:tc>
          <w:tcPr>
            <w:tcW w:w="678" w:type="dxa"/>
            <w:shd w:val="clear" w:color="auto" w:fill="FFFFFF"/>
          </w:tcPr>
          <w:p w:rsidR="006803B1" w:rsidRPr="00610E24" w:rsidRDefault="006803B1" w:rsidP="00284507">
            <w:pPr>
              <w:pStyle w:val="T2BaseArray"/>
              <w:jc w:val="left"/>
              <w:rPr>
                <w:rFonts w:ascii="Arial" w:hAnsi="Arial" w:cs="Arial"/>
              </w:rPr>
            </w:pPr>
            <w:r w:rsidRPr="00610E24">
              <w:rPr>
                <w:rFonts w:ascii="Arial" w:hAnsi="Arial" w:cs="Arial"/>
              </w:rPr>
              <w:t>1..1</w:t>
            </w:r>
          </w:p>
        </w:tc>
      </w:tr>
      <w:tr w:rsidR="006803B1" w:rsidRPr="00FC32AE" w:rsidTr="003904BF">
        <w:tc>
          <w:tcPr>
            <w:tcW w:w="534" w:type="dxa"/>
            <w:shd w:val="clear" w:color="auto" w:fill="FFFFFF"/>
          </w:tcPr>
          <w:p w:rsidR="006803B1" w:rsidRPr="00FC32AE" w:rsidRDefault="006803B1" w:rsidP="00284507">
            <w:pPr>
              <w:pStyle w:val="T2BaseArray"/>
              <w:jc w:val="left"/>
              <w:rPr>
                <w:rFonts w:ascii="Arial" w:hAnsi="Arial" w:cs="Arial"/>
              </w:rPr>
            </w:pPr>
            <w:r w:rsidRPr="00FC32AE">
              <w:rPr>
                <w:rFonts w:ascii="Arial" w:hAnsi="Arial" w:cs="Arial"/>
              </w:rPr>
              <w:t>6</w:t>
            </w:r>
          </w:p>
        </w:tc>
        <w:tc>
          <w:tcPr>
            <w:tcW w:w="567" w:type="dxa"/>
            <w:shd w:val="clear" w:color="auto" w:fill="FFFFFF"/>
          </w:tcPr>
          <w:p w:rsidR="006803B1" w:rsidRPr="00FC32AE" w:rsidRDefault="006803B1" w:rsidP="00284507">
            <w:pPr>
              <w:pStyle w:val="T2BaseArray"/>
              <w:jc w:val="left"/>
              <w:rPr>
                <w:rFonts w:ascii="Arial" w:hAnsi="Arial" w:cs="Arial"/>
              </w:rPr>
            </w:pPr>
            <w:r w:rsidRPr="00FC32AE">
              <w:rPr>
                <w:rFonts w:ascii="Arial" w:hAnsi="Arial" w:cs="Arial"/>
              </w:rPr>
              <w:t>F</w:t>
            </w:r>
          </w:p>
        </w:tc>
        <w:tc>
          <w:tcPr>
            <w:tcW w:w="2693" w:type="dxa"/>
            <w:shd w:val="clear" w:color="auto" w:fill="FFFFFF"/>
          </w:tcPr>
          <w:p w:rsidR="006803B1" w:rsidRPr="00610E24" w:rsidRDefault="006803B1" w:rsidP="00284507">
            <w:pPr>
              <w:pStyle w:val="T2BaseArray"/>
              <w:jc w:val="left"/>
              <w:rPr>
                <w:rFonts w:ascii="Arial" w:hAnsi="Arial" w:cs="Arial"/>
              </w:rPr>
            </w:pPr>
            <w:r w:rsidRPr="00610E24">
              <w:rPr>
                <w:rFonts w:ascii="Arial" w:hAnsi="Arial" w:cs="Arial"/>
              </w:rPr>
              <w:t>Valid To</w:t>
            </w:r>
          </w:p>
        </w:tc>
        <w:tc>
          <w:tcPr>
            <w:tcW w:w="2835" w:type="dxa"/>
            <w:shd w:val="clear" w:color="auto" w:fill="FFFFFF"/>
          </w:tcPr>
          <w:p w:rsidR="006803B1" w:rsidRPr="00610E24" w:rsidRDefault="006803B1" w:rsidP="00284507">
            <w:pPr>
              <w:pStyle w:val="T2BaseArray"/>
              <w:jc w:val="left"/>
              <w:rPr>
                <w:rFonts w:ascii="Arial" w:hAnsi="Arial" w:cs="Arial"/>
              </w:rPr>
            </w:pPr>
            <w:r w:rsidRPr="00610E24">
              <w:rPr>
                <w:rFonts w:ascii="Arial" w:hAnsi="Arial" w:cs="Arial"/>
              </w:rPr>
              <w:t>DATE</w:t>
            </w:r>
          </w:p>
        </w:tc>
        <w:tc>
          <w:tcPr>
            <w:tcW w:w="3402" w:type="dxa"/>
            <w:shd w:val="clear" w:color="auto" w:fill="FFFFFF"/>
          </w:tcPr>
          <w:p w:rsidR="006803B1" w:rsidRDefault="006803B1" w:rsidP="00D335E0">
            <w:pPr>
              <w:pStyle w:val="T2BaseArray"/>
              <w:ind w:left="0" w:firstLine="0"/>
              <w:jc w:val="left"/>
              <w:rPr>
                <w:rFonts w:ascii="Arial" w:hAnsi="Arial" w:cs="Arial"/>
              </w:rPr>
            </w:pPr>
            <w:r>
              <w:rPr>
                <w:rFonts w:ascii="Arial" w:hAnsi="Arial" w:cs="Arial"/>
              </w:rPr>
              <w:t xml:space="preserve">Valid to date and time of the </w:t>
            </w:r>
          </w:p>
          <w:p w:rsidR="006803B1" w:rsidRPr="00610E24" w:rsidRDefault="006803B1" w:rsidP="00D335E0">
            <w:pPr>
              <w:pStyle w:val="T2BaseArray"/>
              <w:ind w:left="0" w:firstLine="0"/>
              <w:jc w:val="left"/>
              <w:rPr>
                <w:rFonts w:ascii="Arial" w:hAnsi="Arial" w:cs="Arial"/>
              </w:rPr>
            </w:pPr>
            <w:r>
              <w:rPr>
                <w:rFonts w:ascii="Arial" w:hAnsi="Arial" w:cs="Arial"/>
              </w:rPr>
              <w:t>CMB securities a</w:t>
            </w:r>
            <w:r w:rsidRPr="00610E24">
              <w:rPr>
                <w:rFonts w:ascii="Arial" w:hAnsi="Arial" w:cs="Arial"/>
              </w:rPr>
              <w:t xml:space="preserve">ccounts </w:t>
            </w:r>
            <w:r>
              <w:rPr>
                <w:rFonts w:ascii="Arial" w:hAnsi="Arial" w:cs="Arial"/>
              </w:rPr>
              <w:t>l</w:t>
            </w:r>
            <w:r w:rsidRPr="00610E24">
              <w:rPr>
                <w:rFonts w:ascii="Arial" w:hAnsi="Arial" w:cs="Arial"/>
              </w:rPr>
              <w:t>i</w:t>
            </w:r>
            <w:r>
              <w:rPr>
                <w:rFonts w:ascii="Arial" w:hAnsi="Arial" w:cs="Arial"/>
              </w:rPr>
              <w:t>nk.</w:t>
            </w:r>
          </w:p>
        </w:tc>
        <w:tc>
          <w:tcPr>
            <w:tcW w:w="2551" w:type="dxa"/>
            <w:shd w:val="clear" w:color="auto" w:fill="FFFFFF"/>
          </w:tcPr>
          <w:p w:rsidR="006803B1" w:rsidRPr="001C4643" w:rsidRDefault="006803B1" w:rsidP="00284507">
            <w:pPr>
              <w:pStyle w:val="T2BaseArray"/>
              <w:ind w:left="0" w:firstLine="0"/>
              <w:jc w:val="left"/>
              <w:rPr>
                <w:rFonts w:ascii="Arial" w:hAnsi="Arial" w:cs="Arial"/>
              </w:rPr>
            </w:pPr>
            <w:r>
              <w:rPr>
                <w:rFonts w:ascii="Arial" w:hAnsi="Arial" w:cs="Arial"/>
              </w:rPr>
              <w:t>Must be greater than the Valid From date.</w:t>
            </w:r>
          </w:p>
        </w:tc>
        <w:tc>
          <w:tcPr>
            <w:tcW w:w="677" w:type="dxa"/>
            <w:shd w:val="clear" w:color="auto" w:fill="FFFFFF"/>
          </w:tcPr>
          <w:p w:rsidR="006803B1" w:rsidRPr="00610E24" w:rsidRDefault="006803B1" w:rsidP="00284507">
            <w:pPr>
              <w:pStyle w:val="T2BaseArray"/>
              <w:jc w:val="left"/>
              <w:rPr>
                <w:rFonts w:ascii="Arial" w:hAnsi="Arial" w:cs="Arial"/>
              </w:rPr>
            </w:pPr>
          </w:p>
        </w:tc>
        <w:tc>
          <w:tcPr>
            <w:tcW w:w="678" w:type="dxa"/>
            <w:shd w:val="clear" w:color="auto" w:fill="FFFFFF"/>
          </w:tcPr>
          <w:p w:rsidR="006803B1" w:rsidRPr="00610E24" w:rsidRDefault="006803B1" w:rsidP="00284507">
            <w:pPr>
              <w:pStyle w:val="T2BaseArray"/>
              <w:jc w:val="left"/>
              <w:rPr>
                <w:rFonts w:ascii="Arial" w:hAnsi="Arial" w:cs="Arial"/>
              </w:rPr>
            </w:pPr>
            <w:r w:rsidRPr="00610E24">
              <w:rPr>
                <w:rFonts w:ascii="Arial" w:hAnsi="Arial" w:cs="Arial"/>
              </w:rPr>
              <w:t>0..1</w:t>
            </w:r>
          </w:p>
        </w:tc>
      </w:tr>
      <w:tr w:rsidR="006803B1" w:rsidRPr="00FC32AE" w:rsidTr="003904BF">
        <w:tc>
          <w:tcPr>
            <w:tcW w:w="534"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7</w:t>
            </w:r>
          </w:p>
        </w:tc>
        <w:tc>
          <w:tcPr>
            <w:tcW w:w="567"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G</w:t>
            </w:r>
          </w:p>
        </w:tc>
        <w:tc>
          <w:tcPr>
            <w:tcW w:w="2693" w:type="dxa"/>
            <w:shd w:val="clear" w:color="auto" w:fill="FFFFFF"/>
          </w:tcPr>
          <w:p w:rsidR="006803B1" w:rsidRPr="00610E24" w:rsidRDefault="006803B1" w:rsidP="00093533">
            <w:pPr>
              <w:pStyle w:val="T2BaseArray"/>
              <w:jc w:val="left"/>
              <w:rPr>
                <w:rFonts w:ascii="Arial" w:hAnsi="Arial" w:cs="Arial"/>
              </w:rPr>
            </w:pPr>
            <w:r w:rsidRPr="00610E24">
              <w:rPr>
                <w:rFonts w:ascii="Arial" w:hAnsi="Arial" w:cs="Arial"/>
              </w:rPr>
              <w:t>Default Link</w:t>
            </w:r>
          </w:p>
        </w:tc>
        <w:tc>
          <w:tcPr>
            <w:tcW w:w="2835" w:type="dxa"/>
            <w:shd w:val="clear" w:color="auto" w:fill="FFFFFF"/>
          </w:tcPr>
          <w:p w:rsidR="006803B1" w:rsidRPr="00610E24" w:rsidRDefault="006803B1" w:rsidP="00093533">
            <w:pPr>
              <w:pStyle w:val="T2BaseArray"/>
              <w:jc w:val="left"/>
              <w:rPr>
                <w:rFonts w:ascii="Arial" w:hAnsi="Arial" w:cs="Arial"/>
              </w:rPr>
            </w:pPr>
            <w:r w:rsidRPr="00610E24">
              <w:rPr>
                <w:rFonts w:ascii="Arial" w:hAnsi="Arial" w:cs="Arial"/>
              </w:rPr>
              <w:t>BOOLEAN</w:t>
            </w:r>
          </w:p>
        </w:tc>
        <w:tc>
          <w:tcPr>
            <w:tcW w:w="3402" w:type="dxa"/>
            <w:shd w:val="clear" w:color="auto" w:fill="FFFFFF"/>
          </w:tcPr>
          <w:p w:rsidR="006803B1" w:rsidRPr="00610E24" w:rsidRDefault="006803B1" w:rsidP="00DE32BA">
            <w:pPr>
              <w:pStyle w:val="T2BaseArray"/>
              <w:numPr>
                <w:ilvl w:val="0"/>
                <w:numId w:val="14"/>
              </w:numPr>
              <w:jc w:val="left"/>
              <w:rPr>
                <w:rFonts w:ascii="Arial" w:hAnsi="Arial" w:cs="Arial"/>
              </w:rPr>
              <w:pPrChange w:id="245" w:author="Author">
                <w:pPr>
                  <w:pStyle w:val="T2BaseArray"/>
                  <w:framePr w:hSpace="141" w:wrap="around" w:vAnchor="text" w:hAnchor="margin" w:xAlign="right" w:y="145"/>
                  <w:numPr>
                    <w:numId w:val="15"/>
                  </w:numPr>
                  <w:tabs>
                    <w:tab w:val="num" w:pos="360"/>
                  </w:tabs>
                  <w:ind w:left="360" w:hanging="360"/>
                  <w:jc w:val="left"/>
                </w:pPr>
              </w:pPrChange>
            </w:pPr>
            <w:proofErr w:type="gramStart"/>
            <w:r>
              <w:rPr>
                <w:rFonts w:ascii="Arial" w:hAnsi="Arial" w:cs="Arial"/>
              </w:rPr>
              <w:t>true</w:t>
            </w:r>
            <w:proofErr w:type="gramEnd"/>
            <w:r>
              <w:rPr>
                <w:rFonts w:ascii="Arial" w:hAnsi="Arial" w:cs="Arial"/>
              </w:rPr>
              <w:t xml:space="preserve"> = T</w:t>
            </w:r>
            <w:r w:rsidRPr="00610E24">
              <w:rPr>
                <w:rFonts w:ascii="Arial" w:hAnsi="Arial" w:cs="Arial"/>
              </w:rPr>
              <w:t xml:space="preserve">he T2S dedicated cash account is the default </w:t>
            </w:r>
            <w:r>
              <w:rPr>
                <w:rFonts w:ascii="Arial" w:hAnsi="Arial" w:cs="Arial"/>
              </w:rPr>
              <w:t>link for the securities account.</w:t>
            </w:r>
          </w:p>
        </w:tc>
        <w:tc>
          <w:tcPr>
            <w:tcW w:w="2551" w:type="dxa"/>
            <w:shd w:val="clear" w:color="auto" w:fill="FFFFFF"/>
          </w:tcPr>
          <w:p w:rsidR="006803B1" w:rsidRPr="00610E24" w:rsidRDefault="006803B1" w:rsidP="00093533">
            <w:pPr>
              <w:pStyle w:val="T2BaseArray"/>
              <w:jc w:val="left"/>
              <w:rPr>
                <w:rFonts w:ascii="Arial" w:hAnsi="Arial" w:cs="Arial"/>
              </w:rPr>
            </w:pPr>
          </w:p>
        </w:tc>
        <w:tc>
          <w:tcPr>
            <w:tcW w:w="677" w:type="dxa"/>
            <w:shd w:val="clear" w:color="auto" w:fill="FFFFFF"/>
          </w:tcPr>
          <w:p w:rsidR="006803B1" w:rsidRPr="00610E24" w:rsidRDefault="006803B1" w:rsidP="00093533">
            <w:pPr>
              <w:pStyle w:val="T2BaseArray"/>
              <w:jc w:val="left"/>
              <w:rPr>
                <w:rFonts w:ascii="Arial" w:hAnsi="Arial" w:cs="Arial"/>
              </w:rPr>
            </w:pPr>
          </w:p>
        </w:tc>
        <w:tc>
          <w:tcPr>
            <w:tcW w:w="678" w:type="dxa"/>
            <w:shd w:val="clear" w:color="auto" w:fill="FFFFFF"/>
          </w:tcPr>
          <w:p w:rsidR="006803B1" w:rsidRPr="00066EE6" w:rsidRDefault="006803B1" w:rsidP="00093533">
            <w:pPr>
              <w:pStyle w:val="T2BaseArray"/>
              <w:jc w:val="left"/>
              <w:rPr>
                <w:rFonts w:ascii="Arial" w:hAnsi="Arial" w:cs="Arial"/>
              </w:rPr>
            </w:pPr>
            <w:r w:rsidRPr="00066EE6">
              <w:rPr>
                <w:rFonts w:ascii="Arial" w:hAnsi="Arial" w:cs="Arial"/>
              </w:rPr>
              <w:t>1..1</w:t>
            </w:r>
          </w:p>
        </w:tc>
      </w:tr>
      <w:tr w:rsidR="006803B1" w:rsidRPr="00FC32AE" w:rsidTr="003904BF">
        <w:tc>
          <w:tcPr>
            <w:tcW w:w="534"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8</w:t>
            </w:r>
          </w:p>
        </w:tc>
        <w:tc>
          <w:tcPr>
            <w:tcW w:w="567"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H</w:t>
            </w:r>
          </w:p>
        </w:tc>
        <w:tc>
          <w:tcPr>
            <w:tcW w:w="2693" w:type="dxa"/>
            <w:shd w:val="clear" w:color="auto" w:fill="FFFFFF"/>
          </w:tcPr>
          <w:p w:rsidR="006803B1" w:rsidRPr="00610E24" w:rsidRDefault="006803B1" w:rsidP="00093533">
            <w:pPr>
              <w:pStyle w:val="T2BaseArray"/>
              <w:jc w:val="left"/>
              <w:rPr>
                <w:rFonts w:ascii="Arial" w:hAnsi="Arial" w:cs="Arial"/>
              </w:rPr>
            </w:pPr>
            <w:r w:rsidRPr="00610E24">
              <w:rPr>
                <w:rFonts w:ascii="Arial" w:hAnsi="Arial" w:cs="Arial"/>
              </w:rPr>
              <w:t>Collateralisation Link</w:t>
            </w:r>
          </w:p>
        </w:tc>
        <w:tc>
          <w:tcPr>
            <w:tcW w:w="2835" w:type="dxa"/>
            <w:shd w:val="clear" w:color="auto" w:fill="FFFFFF"/>
          </w:tcPr>
          <w:p w:rsidR="006803B1" w:rsidRPr="00610E24" w:rsidRDefault="006803B1" w:rsidP="00093533">
            <w:pPr>
              <w:pStyle w:val="T2BaseArray"/>
              <w:jc w:val="left"/>
              <w:rPr>
                <w:rFonts w:ascii="Arial" w:hAnsi="Arial" w:cs="Arial"/>
              </w:rPr>
            </w:pPr>
            <w:r w:rsidRPr="00610E24">
              <w:rPr>
                <w:rFonts w:ascii="Arial" w:hAnsi="Arial" w:cs="Arial"/>
              </w:rPr>
              <w:t>BOOLEAN</w:t>
            </w:r>
          </w:p>
        </w:tc>
        <w:tc>
          <w:tcPr>
            <w:tcW w:w="3402" w:type="dxa"/>
            <w:shd w:val="clear" w:color="auto" w:fill="FFFFFF"/>
          </w:tcPr>
          <w:p w:rsidR="006803B1" w:rsidRPr="00610E24" w:rsidRDefault="006803B1" w:rsidP="00DE32BA">
            <w:pPr>
              <w:pStyle w:val="T2BaseArray"/>
              <w:numPr>
                <w:ilvl w:val="0"/>
                <w:numId w:val="14"/>
              </w:numPr>
              <w:jc w:val="left"/>
              <w:rPr>
                <w:rFonts w:ascii="Arial" w:hAnsi="Arial" w:cs="Arial"/>
              </w:rPr>
              <w:pPrChange w:id="246"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true =</w:t>
            </w:r>
            <w:r w:rsidRPr="00610E24">
              <w:rPr>
                <w:rFonts w:ascii="Arial" w:hAnsi="Arial" w:cs="Arial"/>
              </w:rPr>
              <w:t xml:space="preserve"> T2S can use the securities, earmarked as collateral and held on the securities account, for auto-collateralisation operations on the T2S dedicat</w:t>
            </w:r>
            <w:r>
              <w:rPr>
                <w:rFonts w:ascii="Arial" w:hAnsi="Arial" w:cs="Arial"/>
              </w:rPr>
              <w:t>ed cash account it is linked to.</w:t>
            </w:r>
          </w:p>
        </w:tc>
        <w:tc>
          <w:tcPr>
            <w:tcW w:w="2551" w:type="dxa"/>
            <w:shd w:val="clear" w:color="auto" w:fill="FFFFFF"/>
          </w:tcPr>
          <w:p w:rsidR="006803B1" w:rsidRPr="00610E24" w:rsidRDefault="006803B1" w:rsidP="00093533">
            <w:pPr>
              <w:pStyle w:val="T2BaseArray"/>
              <w:jc w:val="left"/>
              <w:rPr>
                <w:rFonts w:ascii="Arial" w:hAnsi="Arial" w:cs="Arial"/>
              </w:rPr>
            </w:pPr>
          </w:p>
        </w:tc>
        <w:tc>
          <w:tcPr>
            <w:tcW w:w="677" w:type="dxa"/>
            <w:shd w:val="clear" w:color="auto" w:fill="FFFFFF"/>
          </w:tcPr>
          <w:p w:rsidR="006803B1" w:rsidRPr="00610E24" w:rsidRDefault="006803B1" w:rsidP="00093533">
            <w:pPr>
              <w:pStyle w:val="T2BaseArray"/>
              <w:jc w:val="left"/>
              <w:rPr>
                <w:rFonts w:ascii="Arial" w:hAnsi="Arial" w:cs="Arial"/>
              </w:rPr>
            </w:pPr>
          </w:p>
        </w:tc>
        <w:tc>
          <w:tcPr>
            <w:tcW w:w="678" w:type="dxa"/>
            <w:shd w:val="clear" w:color="auto" w:fill="FFFFFF"/>
          </w:tcPr>
          <w:p w:rsidR="006803B1" w:rsidRPr="00066EE6" w:rsidRDefault="006803B1" w:rsidP="00093533">
            <w:pPr>
              <w:pStyle w:val="T2BaseArray"/>
              <w:jc w:val="left"/>
              <w:rPr>
                <w:rFonts w:ascii="Arial" w:hAnsi="Arial" w:cs="Arial"/>
              </w:rPr>
            </w:pPr>
            <w:r w:rsidRPr="00066EE6">
              <w:rPr>
                <w:rFonts w:ascii="Arial" w:hAnsi="Arial" w:cs="Arial"/>
              </w:rPr>
              <w:t>1..1</w:t>
            </w:r>
          </w:p>
        </w:tc>
      </w:tr>
      <w:tr w:rsidR="006803B1" w:rsidRPr="00FC32AE" w:rsidTr="003904BF">
        <w:tc>
          <w:tcPr>
            <w:tcW w:w="534"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9</w:t>
            </w:r>
          </w:p>
        </w:tc>
        <w:tc>
          <w:tcPr>
            <w:tcW w:w="567" w:type="dxa"/>
            <w:shd w:val="clear" w:color="auto" w:fill="FFFFFF"/>
          </w:tcPr>
          <w:p w:rsidR="006803B1" w:rsidRPr="00FC32AE" w:rsidRDefault="006803B1" w:rsidP="00093533">
            <w:pPr>
              <w:pStyle w:val="T2BaseArray"/>
              <w:jc w:val="left"/>
              <w:rPr>
                <w:rFonts w:ascii="Arial" w:hAnsi="Arial" w:cs="Arial"/>
              </w:rPr>
            </w:pPr>
            <w:r w:rsidRPr="00FC32AE">
              <w:rPr>
                <w:rFonts w:ascii="Arial" w:hAnsi="Arial" w:cs="Arial"/>
              </w:rPr>
              <w:t>I</w:t>
            </w:r>
          </w:p>
        </w:tc>
        <w:tc>
          <w:tcPr>
            <w:tcW w:w="2693" w:type="dxa"/>
            <w:shd w:val="clear" w:color="auto" w:fill="FFFFFF"/>
          </w:tcPr>
          <w:p w:rsidR="006803B1" w:rsidRPr="00610E24" w:rsidRDefault="006803B1" w:rsidP="00093533">
            <w:pPr>
              <w:pStyle w:val="T2BaseArray"/>
              <w:jc w:val="left"/>
              <w:rPr>
                <w:rFonts w:ascii="Arial" w:hAnsi="Arial" w:cs="Arial"/>
              </w:rPr>
            </w:pPr>
            <w:r w:rsidRPr="00610E24">
              <w:rPr>
                <w:rFonts w:ascii="Arial" w:hAnsi="Arial" w:cs="Arial"/>
              </w:rPr>
              <w:t>Cash Settlement Link</w:t>
            </w:r>
          </w:p>
        </w:tc>
        <w:tc>
          <w:tcPr>
            <w:tcW w:w="2835" w:type="dxa"/>
            <w:shd w:val="clear" w:color="auto" w:fill="FFFFFF"/>
          </w:tcPr>
          <w:p w:rsidR="006803B1" w:rsidRPr="00610E24" w:rsidRDefault="006803B1" w:rsidP="00093533">
            <w:pPr>
              <w:pStyle w:val="T2BaseArray"/>
              <w:jc w:val="left"/>
              <w:rPr>
                <w:rFonts w:ascii="Arial" w:hAnsi="Arial" w:cs="Arial"/>
              </w:rPr>
            </w:pPr>
            <w:r w:rsidRPr="00610E24">
              <w:rPr>
                <w:rFonts w:ascii="Arial" w:hAnsi="Arial" w:cs="Arial"/>
              </w:rPr>
              <w:t>BOOLEAN</w:t>
            </w:r>
          </w:p>
        </w:tc>
        <w:tc>
          <w:tcPr>
            <w:tcW w:w="3402" w:type="dxa"/>
            <w:shd w:val="clear" w:color="auto" w:fill="FFFFFF"/>
          </w:tcPr>
          <w:p w:rsidR="006803B1" w:rsidRPr="00610E24" w:rsidRDefault="006803B1" w:rsidP="00DE32BA">
            <w:pPr>
              <w:pStyle w:val="T2BaseArray"/>
              <w:numPr>
                <w:ilvl w:val="0"/>
                <w:numId w:val="14"/>
              </w:numPr>
              <w:jc w:val="left"/>
              <w:rPr>
                <w:rFonts w:ascii="Arial" w:hAnsi="Arial" w:cs="Arial"/>
              </w:rPr>
              <w:pPrChange w:id="247" w:author="Author">
                <w:pPr>
                  <w:pStyle w:val="T2BaseArray"/>
                  <w:framePr w:hSpace="141" w:wrap="around" w:vAnchor="text" w:hAnchor="margin" w:xAlign="right" w:y="145"/>
                  <w:numPr>
                    <w:numId w:val="15"/>
                  </w:numPr>
                  <w:tabs>
                    <w:tab w:val="num" w:pos="360"/>
                  </w:tabs>
                  <w:ind w:left="360" w:hanging="360"/>
                  <w:jc w:val="left"/>
                </w:pPr>
              </w:pPrChange>
            </w:pPr>
            <w:proofErr w:type="gramStart"/>
            <w:r>
              <w:rPr>
                <w:rFonts w:ascii="Arial" w:hAnsi="Arial" w:cs="Arial"/>
              </w:rPr>
              <w:t>true</w:t>
            </w:r>
            <w:proofErr w:type="gramEnd"/>
            <w:r>
              <w:rPr>
                <w:rFonts w:ascii="Arial" w:hAnsi="Arial" w:cs="Arial"/>
              </w:rPr>
              <w:t xml:space="preserve"> = </w:t>
            </w:r>
            <w:r w:rsidRPr="00610E24">
              <w:rPr>
                <w:rFonts w:ascii="Arial" w:hAnsi="Arial" w:cs="Arial"/>
              </w:rPr>
              <w:t xml:space="preserve">T2S can use the link </w:t>
            </w:r>
            <w:r w:rsidRPr="00610E24">
              <w:rPr>
                <w:rFonts w:ascii="Arial" w:hAnsi="Arial" w:cs="Arial"/>
              </w:rPr>
              <w:lastRenderedPageBreak/>
              <w:t xml:space="preserve">between the securities account and the T2S dedicated cash account for the settlement of the cash </w:t>
            </w:r>
            <w:r>
              <w:rPr>
                <w:rFonts w:ascii="Arial" w:hAnsi="Arial" w:cs="Arial"/>
              </w:rPr>
              <w:t>leg of a settlement instruction.</w:t>
            </w:r>
          </w:p>
        </w:tc>
        <w:tc>
          <w:tcPr>
            <w:tcW w:w="2551" w:type="dxa"/>
            <w:shd w:val="clear" w:color="auto" w:fill="FFFFFF"/>
          </w:tcPr>
          <w:p w:rsidR="006803B1" w:rsidRPr="00610E24" w:rsidRDefault="006803B1" w:rsidP="00093533">
            <w:pPr>
              <w:pStyle w:val="T2BaseArray"/>
              <w:jc w:val="left"/>
              <w:rPr>
                <w:rFonts w:ascii="Arial" w:hAnsi="Arial" w:cs="Arial"/>
              </w:rPr>
            </w:pPr>
          </w:p>
        </w:tc>
        <w:tc>
          <w:tcPr>
            <w:tcW w:w="677" w:type="dxa"/>
            <w:shd w:val="clear" w:color="auto" w:fill="FFFFFF"/>
          </w:tcPr>
          <w:p w:rsidR="006803B1" w:rsidRPr="00610E24" w:rsidRDefault="006803B1" w:rsidP="00093533">
            <w:pPr>
              <w:pStyle w:val="T2BaseArray"/>
              <w:jc w:val="left"/>
              <w:rPr>
                <w:rFonts w:ascii="Arial" w:hAnsi="Arial" w:cs="Arial"/>
              </w:rPr>
            </w:pPr>
          </w:p>
        </w:tc>
        <w:tc>
          <w:tcPr>
            <w:tcW w:w="678" w:type="dxa"/>
            <w:shd w:val="clear" w:color="auto" w:fill="FFFFFF"/>
          </w:tcPr>
          <w:p w:rsidR="006803B1" w:rsidRPr="00066EE6" w:rsidRDefault="006803B1" w:rsidP="00093533">
            <w:pPr>
              <w:pStyle w:val="T2BaseArray"/>
              <w:jc w:val="left"/>
              <w:rPr>
                <w:rFonts w:ascii="Arial" w:hAnsi="Arial" w:cs="Arial"/>
              </w:rPr>
            </w:pPr>
            <w:r w:rsidRPr="00066EE6">
              <w:rPr>
                <w:rFonts w:ascii="Arial" w:hAnsi="Arial" w:cs="Arial"/>
              </w:rPr>
              <w:t>1..1</w:t>
            </w:r>
          </w:p>
        </w:tc>
      </w:tr>
    </w:tbl>
    <w:p w:rsidR="006803B1" w:rsidRDefault="006803B1" w:rsidP="001429DB">
      <w:pPr>
        <w:pStyle w:val="Heading4"/>
      </w:pPr>
      <w:bookmarkStart w:id="248" w:name="_Toc385494939"/>
      <w:r w:rsidRPr="002318F1">
        <w:lastRenderedPageBreak/>
        <w:t>User</w:t>
      </w:r>
      <w:r>
        <w:t xml:space="preserve"> - New</w:t>
      </w:r>
      <w:bookmarkEnd w:id="248"/>
    </w:p>
    <w:p w:rsidR="006803B1" w:rsidRDefault="006803B1" w:rsidP="00DE32BA">
      <w:pPr>
        <w:pStyle w:val="ListParagraph"/>
        <w:numPr>
          <w:ilvl w:val="0"/>
          <w:numId w:val="14"/>
        </w:numPr>
        <w:rPr>
          <w:rFonts w:ascii="Arial" w:hAnsi="Arial" w:cs="Arial"/>
          <w:lang w:val="en-GB"/>
        </w:rPr>
        <w:pPrChange w:id="249" w:author="Author">
          <w:pPr>
            <w:pStyle w:val="ListParagraph"/>
            <w:numPr>
              <w:numId w:val="15"/>
            </w:numPr>
            <w:tabs>
              <w:tab w:val="num" w:pos="360"/>
            </w:tabs>
            <w:ind w:left="360" w:hanging="360"/>
          </w:pPr>
        </w:pPrChange>
      </w:pPr>
      <w:r w:rsidRPr="003D2AA2">
        <w:rPr>
          <w:rFonts w:ascii="Arial" w:hAnsi="Arial" w:cs="Arial"/>
          <w:lang w:val="en-GB"/>
        </w:rPr>
        <w:t>Record Type: “</w:t>
      </w:r>
      <w:r>
        <w:rPr>
          <w:rFonts w:ascii="Arial" w:hAnsi="Arial" w:cs="Arial"/>
          <w:lang w:val="en-GB"/>
        </w:rPr>
        <w:t>User</w:t>
      </w:r>
      <w:r w:rsidRPr="003D2AA2">
        <w:rPr>
          <w:rFonts w:ascii="Arial" w:hAnsi="Arial" w:cs="Arial"/>
          <w:lang w:val="en-GB"/>
        </w:rPr>
        <w:t>”</w:t>
      </w:r>
    </w:p>
    <w:p w:rsidR="006803B1" w:rsidRDefault="006803B1" w:rsidP="00CA3A19">
      <w:pPr>
        <w:pStyle w:val="T2BaseArray"/>
        <w:ind w:left="0" w:firstLine="0"/>
        <w:jc w:val="left"/>
        <w:rPr>
          <w:rFonts w:ascii="Arial" w:hAnsi="Arial" w:cs="Arial"/>
          <w:sz w:val="22"/>
          <w:szCs w:val="22"/>
        </w:rPr>
      </w:pPr>
      <w:r w:rsidRPr="00CA3A19">
        <w:rPr>
          <w:rFonts w:ascii="Arial" w:hAnsi="Arial" w:cs="Arial"/>
          <w:sz w:val="22"/>
          <w:szCs w:val="22"/>
        </w:rPr>
        <w:t xml:space="preserve">The record </w:t>
      </w:r>
      <w:r>
        <w:rPr>
          <w:rFonts w:ascii="Arial" w:hAnsi="Arial" w:cs="Arial"/>
          <w:sz w:val="22"/>
          <w:szCs w:val="22"/>
        </w:rPr>
        <w:t>is used to create</w:t>
      </w:r>
      <w:r w:rsidRPr="00CA3A19">
        <w:rPr>
          <w:rFonts w:ascii="Arial" w:hAnsi="Arial" w:cs="Arial"/>
          <w:sz w:val="22"/>
          <w:szCs w:val="22"/>
        </w:rPr>
        <w:t xml:space="preserve"> a user.</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ACT.16.1</w:t>
      </w:r>
    </w:p>
    <w:p w:rsidR="006803B1" w:rsidRPr="00CA3A19" w:rsidRDefault="006803B1" w:rsidP="00CA3A19">
      <w:pPr>
        <w:pStyle w:val="T2BaseArray"/>
        <w:ind w:left="0" w:firstLine="0"/>
        <w:jc w:val="left"/>
        <w:rPr>
          <w:rFonts w:ascii="Arial" w:hAnsi="Arial" w:cs="Arial"/>
          <w:sz w:val="22"/>
          <w:szCs w:val="22"/>
        </w:rPr>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693"/>
        <w:gridCol w:w="2835"/>
        <w:gridCol w:w="3402"/>
        <w:gridCol w:w="2551"/>
        <w:gridCol w:w="677"/>
        <w:gridCol w:w="678"/>
      </w:tblGrid>
      <w:tr w:rsidR="006803B1" w:rsidRPr="00285F7E" w:rsidTr="00667455">
        <w:trPr>
          <w:cantSplit/>
          <w:trHeight w:val="1260"/>
        </w:trPr>
        <w:tc>
          <w:tcPr>
            <w:tcW w:w="534" w:type="dxa"/>
            <w:shd w:val="clear" w:color="auto" w:fill="D9D9D9"/>
            <w:textDirection w:val="btLr"/>
          </w:tcPr>
          <w:p w:rsidR="006803B1" w:rsidRPr="00285F7E" w:rsidRDefault="006803B1" w:rsidP="00667455">
            <w:pPr>
              <w:ind w:left="113" w:right="113"/>
              <w:jc w:val="center"/>
              <w:rPr>
                <w:rFonts w:ascii="Arial" w:hAnsi="Arial" w:cs="Arial"/>
                <w:b/>
                <w:sz w:val="18"/>
                <w:szCs w:val="18"/>
                <w:lang w:val="en-GB"/>
              </w:rPr>
            </w:pPr>
            <w:r w:rsidRPr="00285F7E">
              <w:rPr>
                <w:rFonts w:ascii="Arial" w:hAnsi="Arial" w:cs="Arial"/>
                <w:b/>
                <w:sz w:val="18"/>
                <w:szCs w:val="18"/>
                <w:lang w:val="en-GB"/>
              </w:rPr>
              <w:t>Flat file  column</w:t>
            </w:r>
          </w:p>
        </w:tc>
        <w:tc>
          <w:tcPr>
            <w:tcW w:w="567" w:type="dxa"/>
            <w:shd w:val="clear" w:color="auto" w:fill="D9D9D9"/>
            <w:textDirection w:val="btLr"/>
          </w:tcPr>
          <w:p w:rsidR="006803B1" w:rsidRPr="00285F7E" w:rsidRDefault="006803B1" w:rsidP="00667455">
            <w:pPr>
              <w:ind w:left="113" w:right="113"/>
              <w:jc w:val="center"/>
              <w:rPr>
                <w:rFonts w:ascii="Arial" w:hAnsi="Arial" w:cs="Arial"/>
                <w:b/>
                <w:sz w:val="18"/>
                <w:szCs w:val="18"/>
                <w:lang w:val="en-GB"/>
              </w:rPr>
            </w:pPr>
            <w:r w:rsidRPr="00285F7E">
              <w:rPr>
                <w:rFonts w:ascii="Arial" w:hAnsi="Arial" w:cs="Arial"/>
                <w:b/>
                <w:sz w:val="18"/>
                <w:szCs w:val="18"/>
                <w:lang w:val="en-GB"/>
              </w:rPr>
              <w:t>Excel Column</w:t>
            </w:r>
          </w:p>
        </w:tc>
        <w:tc>
          <w:tcPr>
            <w:tcW w:w="2693" w:type="dxa"/>
            <w:shd w:val="clear" w:color="auto" w:fill="D9D9D9"/>
          </w:tcPr>
          <w:p w:rsidR="006803B1" w:rsidRPr="004524A2" w:rsidRDefault="006803B1" w:rsidP="00667455">
            <w:pPr>
              <w:pStyle w:val="T2BaseArray"/>
              <w:ind w:left="0" w:firstLine="0"/>
              <w:jc w:val="center"/>
              <w:rPr>
                <w:rFonts w:ascii="Arial" w:hAnsi="Arial" w:cs="Arial"/>
                <w:b/>
              </w:rPr>
            </w:pPr>
            <w:r w:rsidRPr="004524A2">
              <w:rPr>
                <w:rFonts w:ascii="Arial" w:hAnsi="Arial" w:cs="Arial"/>
                <w:b/>
              </w:rPr>
              <w:t>Column Name</w:t>
            </w:r>
          </w:p>
        </w:tc>
        <w:tc>
          <w:tcPr>
            <w:tcW w:w="2835" w:type="dxa"/>
            <w:shd w:val="clear" w:color="auto" w:fill="D9D9D9"/>
          </w:tcPr>
          <w:p w:rsidR="006803B1" w:rsidRPr="00285F7E" w:rsidRDefault="006803B1" w:rsidP="00667455">
            <w:pPr>
              <w:pStyle w:val="T2BaseArray"/>
              <w:ind w:left="0" w:firstLine="0"/>
              <w:jc w:val="center"/>
              <w:rPr>
                <w:rFonts w:ascii="Arial" w:hAnsi="Arial" w:cs="Arial"/>
                <w:b/>
              </w:rPr>
            </w:pPr>
            <w:r w:rsidRPr="00285F7E">
              <w:rPr>
                <w:rFonts w:ascii="Arial" w:hAnsi="Arial" w:cs="Arial"/>
                <w:b/>
              </w:rPr>
              <w:t>Format</w:t>
            </w:r>
          </w:p>
        </w:tc>
        <w:tc>
          <w:tcPr>
            <w:tcW w:w="3402" w:type="dxa"/>
            <w:shd w:val="clear" w:color="auto" w:fill="D9D9D9"/>
          </w:tcPr>
          <w:p w:rsidR="006803B1" w:rsidRPr="00285F7E" w:rsidRDefault="006803B1" w:rsidP="00667455">
            <w:pPr>
              <w:pStyle w:val="T2BaseArray"/>
              <w:ind w:left="0" w:firstLine="0"/>
              <w:jc w:val="center"/>
              <w:rPr>
                <w:rFonts w:ascii="Arial" w:hAnsi="Arial" w:cs="Arial"/>
                <w:b/>
              </w:rPr>
            </w:pPr>
            <w:r w:rsidRPr="00285F7E">
              <w:rPr>
                <w:rFonts w:ascii="Arial" w:hAnsi="Arial" w:cs="Arial"/>
                <w:b/>
              </w:rPr>
              <w:t>Description</w:t>
            </w:r>
          </w:p>
        </w:tc>
        <w:tc>
          <w:tcPr>
            <w:tcW w:w="2551" w:type="dxa"/>
            <w:shd w:val="clear" w:color="auto" w:fill="D9D9D9"/>
          </w:tcPr>
          <w:p w:rsidR="006803B1" w:rsidRPr="00285F7E" w:rsidRDefault="006803B1" w:rsidP="00667455">
            <w:pPr>
              <w:pStyle w:val="T2BaseArray"/>
              <w:ind w:left="0" w:firstLine="0"/>
              <w:jc w:val="center"/>
              <w:rPr>
                <w:rFonts w:ascii="Arial" w:hAnsi="Arial" w:cs="Arial"/>
                <w:b/>
              </w:rPr>
            </w:pPr>
            <w:r w:rsidRPr="00285F7E">
              <w:rPr>
                <w:rFonts w:ascii="Arial" w:hAnsi="Arial" w:cs="Arial"/>
                <w:b/>
              </w:rPr>
              <w:t>Rules</w:t>
            </w:r>
          </w:p>
        </w:tc>
        <w:tc>
          <w:tcPr>
            <w:tcW w:w="677" w:type="dxa"/>
            <w:shd w:val="clear" w:color="auto" w:fill="D9D9D9"/>
            <w:textDirection w:val="btLr"/>
          </w:tcPr>
          <w:p w:rsidR="006803B1" w:rsidRPr="00285F7E" w:rsidRDefault="006803B1" w:rsidP="00667455">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clear" w:color="auto" w:fill="D9D9D9"/>
            <w:textDirection w:val="btLr"/>
          </w:tcPr>
          <w:p w:rsidR="006803B1" w:rsidRPr="00285F7E" w:rsidRDefault="006803B1" w:rsidP="00667455">
            <w:pPr>
              <w:pStyle w:val="T2BaseArray"/>
              <w:ind w:left="113" w:right="113" w:firstLine="0"/>
              <w:jc w:val="center"/>
              <w:rPr>
                <w:rFonts w:ascii="Arial" w:hAnsi="Arial" w:cs="Arial"/>
                <w:b/>
              </w:rPr>
            </w:pPr>
            <w:r>
              <w:rPr>
                <w:rFonts w:ascii="Arial" w:hAnsi="Arial" w:cs="Arial"/>
                <w:b/>
              </w:rPr>
              <w:t>Occurs per Group</w:t>
            </w:r>
          </w:p>
        </w:tc>
      </w:tr>
      <w:tr w:rsidR="006803B1" w:rsidRPr="00FC32AE" w:rsidTr="00667455">
        <w:tc>
          <w:tcPr>
            <w:tcW w:w="534" w:type="dxa"/>
            <w:shd w:val="clear" w:color="auto" w:fill="FFFFFF"/>
          </w:tcPr>
          <w:p w:rsidR="006803B1" w:rsidRPr="00D150AB" w:rsidRDefault="006803B1" w:rsidP="00142991">
            <w:pPr>
              <w:pStyle w:val="T2BaseArray"/>
              <w:ind w:left="0" w:firstLine="0"/>
              <w:jc w:val="left"/>
              <w:rPr>
                <w:rFonts w:ascii="Arial" w:hAnsi="Arial" w:cs="Arial"/>
              </w:rPr>
            </w:pPr>
            <w:r w:rsidRPr="00D150AB">
              <w:rPr>
                <w:rFonts w:ascii="Arial" w:hAnsi="Arial" w:cs="Arial"/>
              </w:rPr>
              <w:t>2</w:t>
            </w:r>
          </w:p>
        </w:tc>
        <w:tc>
          <w:tcPr>
            <w:tcW w:w="567" w:type="dxa"/>
            <w:shd w:val="clear" w:color="auto" w:fill="FFFFFF"/>
          </w:tcPr>
          <w:p w:rsidR="006803B1" w:rsidRPr="00D150AB" w:rsidRDefault="006803B1" w:rsidP="00142991">
            <w:pPr>
              <w:pStyle w:val="T2BaseArray"/>
              <w:ind w:left="0" w:firstLine="0"/>
              <w:jc w:val="left"/>
              <w:rPr>
                <w:rFonts w:ascii="Arial" w:hAnsi="Arial" w:cs="Arial"/>
              </w:rPr>
            </w:pPr>
            <w:r w:rsidRPr="00D150AB">
              <w:rPr>
                <w:rFonts w:ascii="Arial" w:hAnsi="Arial" w:cs="Arial"/>
              </w:rPr>
              <w:t>B</w:t>
            </w:r>
          </w:p>
        </w:tc>
        <w:tc>
          <w:tcPr>
            <w:tcW w:w="2693" w:type="dxa"/>
            <w:shd w:val="clear" w:color="auto" w:fill="FFFFFF"/>
          </w:tcPr>
          <w:p w:rsidR="006803B1" w:rsidRPr="00D150AB" w:rsidRDefault="006803B1" w:rsidP="00142991">
            <w:pPr>
              <w:pStyle w:val="T2BaseArray"/>
              <w:ind w:left="0" w:firstLine="0"/>
              <w:jc w:val="left"/>
              <w:rPr>
                <w:rFonts w:ascii="Arial" w:hAnsi="Arial" w:cs="Arial"/>
              </w:rPr>
            </w:pPr>
            <w:r w:rsidRPr="00D150AB">
              <w:rPr>
                <w:rFonts w:ascii="Arial" w:hAnsi="Arial" w:cs="Arial"/>
              </w:rPr>
              <w:t>Record Id</w:t>
            </w:r>
          </w:p>
        </w:tc>
        <w:tc>
          <w:tcPr>
            <w:tcW w:w="2835" w:type="dxa"/>
            <w:shd w:val="clear" w:color="auto" w:fill="FFFFFF"/>
          </w:tcPr>
          <w:p w:rsidR="006803B1" w:rsidRPr="00D150AB" w:rsidRDefault="006803B1" w:rsidP="00142991">
            <w:pPr>
              <w:pStyle w:val="T2BaseArray"/>
              <w:ind w:left="0" w:firstLine="0"/>
              <w:jc w:val="left"/>
              <w:rPr>
                <w:rFonts w:ascii="Arial" w:hAnsi="Arial" w:cs="Arial"/>
              </w:rPr>
            </w:pPr>
            <w:r w:rsidRPr="00D150AB">
              <w:rPr>
                <w:rFonts w:ascii="Arial" w:hAnsi="Arial" w:cs="Arial"/>
              </w:rPr>
              <w:t>NUMERIC (10)</w:t>
            </w:r>
          </w:p>
        </w:tc>
        <w:tc>
          <w:tcPr>
            <w:tcW w:w="3402" w:type="dxa"/>
            <w:shd w:val="clear" w:color="auto" w:fill="FFFFFF"/>
          </w:tcPr>
          <w:p w:rsidR="006803B1" w:rsidRPr="00D150AB" w:rsidRDefault="006803B1" w:rsidP="00142991">
            <w:pPr>
              <w:pStyle w:val="T2BaseArray"/>
              <w:ind w:left="0" w:firstLine="0"/>
              <w:jc w:val="left"/>
              <w:rPr>
                <w:rFonts w:ascii="Arial" w:hAnsi="Arial" w:cs="Arial"/>
              </w:rPr>
            </w:pPr>
            <w:r w:rsidRPr="00D150AB">
              <w:rPr>
                <w:rFonts w:ascii="Arial" w:hAnsi="Arial" w:cs="Arial"/>
              </w:rPr>
              <w:t>Unique identifier of the record</w:t>
            </w:r>
            <w:r>
              <w:rPr>
                <w:rFonts w:ascii="Arial" w:hAnsi="Arial" w:cs="Arial"/>
              </w:rPr>
              <w:t>.</w:t>
            </w:r>
          </w:p>
        </w:tc>
        <w:tc>
          <w:tcPr>
            <w:tcW w:w="2551" w:type="dxa"/>
            <w:shd w:val="clear" w:color="auto" w:fill="FFFFFF"/>
          </w:tcPr>
          <w:p w:rsidR="006803B1" w:rsidRPr="00D150AB" w:rsidRDefault="006803B1" w:rsidP="00142991">
            <w:pPr>
              <w:pStyle w:val="T2BaseArray"/>
              <w:ind w:left="0" w:firstLine="0"/>
              <w:jc w:val="left"/>
              <w:rPr>
                <w:rFonts w:ascii="Arial" w:hAnsi="Arial" w:cs="Arial"/>
              </w:rPr>
            </w:pPr>
            <w:r w:rsidRPr="00D150AB">
              <w:rPr>
                <w:rFonts w:ascii="Arial" w:hAnsi="Arial" w:cs="Arial"/>
              </w:rPr>
              <w:t>Must occur in each line of the record</w:t>
            </w:r>
            <w:r>
              <w:rPr>
                <w:rFonts w:ascii="Arial" w:hAnsi="Arial" w:cs="Arial"/>
              </w:rPr>
              <w:t>.</w:t>
            </w:r>
          </w:p>
        </w:tc>
        <w:tc>
          <w:tcPr>
            <w:tcW w:w="677" w:type="dxa"/>
            <w:shd w:val="clear" w:color="auto" w:fill="FFFFFF"/>
          </w:tcPr>
          <w:p w:rsidR="006803B1" w:rsidRPr="00D150AB" w:rsidRDefault="006803B1" w:rsidP="00142991">
            <w:pPr>
              <w:pStyle w:val="T2BaseArray"/>
              <w:ind w:left="0" w:firstLine="0"/>
              <w:jc w:val="left"/>
              <w:rPr>
                <w:rFonts w:ascii="Arial" w:hAnsi="Arial" w:cs="Arial"/>
              </w:rPr>
            </w:pPr>
            <w:r w:rsidRPr="00D150AB">
              <w:rPr>
                <w:rFonts w:ascii="Arial" w:hAnsi="Arial" w:cs="Arial"/>
              </w:rPr>
              <w:t>1..n</w:t>
            </w:r>
          </w:p>
        </w:tc>
        <w:tc>
          <w:tcPr>
            <w:tcW w:w="678" w:type="dxa"/>
            <w:shd w:val="clear" w:color="auto" w:fill="FFFFFF"/>
          </w:tcPr>
          <w:p w:rsidR="006803B1" w:rsidRPr="00D150AB" w:rsidRDefault="006803B1" w:rsidP="00142991">
            <w:pPr>
              <w:pStyle w:val="T2BaseArray"/>
              <w:ind w:left="0" w:firstLine="0"/>
              <w:jc w:val="left"/>
              <w:rPr>
                <w:rFonts w:ascii="Arial" w:hAnsi="Arial" w:cs="Arial"/>
              </w:rPr>
            </w:pPr>
          </w:p>
        </w:tc>
      </w:tr>
      <w:tr w:rsidR="006803B1" w:rsidRPr="00FC32AE" w:rsidTr="00667455">
        <w:tc>
          <w:tcPr>
            <w:tcW w:w="10031" w:type="dxa"/>
            <w:gridSpan w:val="5"/>
            <w:shd w:val="clear" w:color="auto" w:fill="F2F2F2"/>
          </w:tcPr>
          <w:p w:rsidR="006803B1" w:rsidRPr="00D150AB" w:rsidRDefault="006803B1" w:rsidP="00142991">
            <w:pPr>
              <w:pStyle w:val="T2BaseArray"/>
              <w:ind w:left="0" w:firstLine="0"/>
              <w:rPr>
                <w:rFonts w:ascii="Arial" w:hAnsi="Arial" w:cs="Arial"/>
              </w:rPr>
            </w:pPr>
            <w:r w:rsidRPr="00D150AB">
              <w:rPr>
                <w:rFonts w:ascii="Arial" w:hAnsi="Arial" w:cs="Arial"/>
              </w:rPr>
              <w:t>Gr</w:t>
            </w:r>
            <w:r w:rsidRPr="00D150AB">
              <w:rPr>
                <w:rFonts w:ascii="Arial" w:hAnsi="Arial" w:cs="Arial"/>
                <w:shd w:val="clear" w:color="auto" w:fill="F2F2F2"/>
              </w:rPr>
              <w:t>oup “User”</w:t>
            </w:r>
          </w:p>
        </w:tc>
        <w:tc>
          <w:tcPr>
            <w:tcW w:w="2551" w:type="dxa"/>
            <w:shd w:val="clear" w:color="auto" w:fill="F2F2F2"/>
          </w:tcPr>
          <w:p w:rsidR="006803B1" w:rsidRPr="00D150AB" w:rsidRDefault="006803B1" w:rsidP="009C7269">
            <w:pPr>
              <w:pStyle w:val="Default"/>
              <w:spacing w:before="60"/>
              <w:rPr>
                <w:rFonts w:ascii="Arial" w:hAnsi="Arial" w:cs="Arial"/>
                <w:color w:val="auto"/>
                <w:sz w:val="18"/>
                <w:szCs w:val="18"/>
                <w:lang w:val="en-GB" w:eastAsia="fr-FR"/>
              </w:rPr>
            </w:pPr>
          </w:p>
        </w:tc>
        <w:tc>
          <w:tcPr>
            <w:tcW w:w="677" w:type="dxa"/>
            <w:shd w:val="clear" w:color="auto" w:fill="F2F2F2"/>
          </w:tcPr>
          <w:p w:rsidR="006803B1" w:rsidRPr="00D150AB" w:rsidRDefault="006803B1" w:rsidP="00AC38BE">
            <w:pPr>
              <w:pStyle w:val="T2BaseArray"/>
              <w:ind w:left="0" w:firstLine="0"/>
              <w:jc w:val="left"/>
              <w:rPr>
                <w:rFonts w:ascii="Arial" w:hAnsi="Arial" w:cs="Arial"/>
              </w:rPr>
            </w:pPr>
            <w:r w:rsidRPr="00D150AB">
              <w:rPr>
                <w:rFonts w:ascii="Arial" w:hAnsi="Arial" w:cs="Arial"/>
              </w:rPr>
              <w:t>1..1</w:t>
            </w:r>
          </w:p>
        </w:tc>
        <w:tc>
          <w:tcPr>
            <w:tcW w:w="678" w:type="dxa"/>
            <w:shd w:val="clear" w:color="auto" w:fill="F2F2F2"/>
          </w:tcPr>
          <w:p w:rsidR="006803B1" w:rsidRPr="00D150AB" w:rsidRDefault="006803B1" w:rsidP="00AC38BE">
            <w:pPr>
              <w:pStyle w:val="T2BaseArray"/>
              <w:ind w:left="0" w:firstLine="0"/>
              <w:jc w:val="left"/>
              <w:rPr>
                <w:rFonts w:ascii="Arial" w:hAnsi="Arial" w:cs="Arial"/>
              </w:rPr>
            </w:pPr>
          </w:p>
        </w:tc>
      </w:tr>
      <w:tr w:rsidR="006803B1" w:rsidRPr="00FC32AE" w:rsidTr="00667455">
        <w:tc>
          <w:tcPr>
            <w:tcW w:w="534" w:type="dxa"/>
            <w:shd w:val="clear" w:color="auto" w:fill="FFFFFF"/>
          </w:tcPr>
          <w:p w:rsidR="006803B1" w:rsidRPr="00D150AB" w:rsidRDefault="006803B1" w:rsidP="00667455">
            <w:pPr>
              <w:pStyle w:val="T2BaseArray"/>
              <w:ind w:left="0" w:firstLine="0"/>
              <w:jc w:val="left"/>
              <w:rPr>
                <w:rFonts w:ascii="Arial" w:hAnsi="Arial" w:cs="Arial"/>
              </w:rPr>
            </w:pPr>
            <w:r w:rsidRPr="00D150AB">
              <w:rPr>
                <w:rFonts w:ascii="Arial" w:hAnsi="Arial" w:cs="Arial"/>
              </w:rPr>
              <w:t>3</w:t>
            </w:r>
          </w:p>
        </w:tc>
        <w:tc>
          <w:tcPr>
            <w:tcW w:w="567" w:type="dxa"/>
            <w:shd w:val="clear" w:color="auto" w:fill="FFFFFF"/>
          </w:tcPr>
          <w:p w:rsidR="006803B1" w:rsidRPr="00D150AB" w:rsidRDefault="006803B1" w:rsidP="00667455">
            <w:pPr>
              <w:pStyle w:val="T2BaseArray"/>
              <w:ind w:left="0" w:firstLine="0"/>
              <w:jc w:val="left"/>
              <w:rPr>
                <w:rFonts w:ascii="Arial" w:hAnsi="Arial" w:cs="Arial"/>
              </w:rPr>
            </w:pPr>
            <w:r w:rsidRPr="00D150AB">
              <w:rPr>
                <w:rFonts w:ascii="Arial" w:hAnsi="Arial" w:cs="Arial"/>
              </w:rPr>
              <w:t>C</w:t>
            </w:r>
          </w:p>
        </w:tc>
        <w:tc>
          <w:tcPr>
            <w:tcW w:w="2693" w:type="dxa"/>
            <w:shd w:val="clear" w:color="auto" w:fill="FFFFFF"/>
          </w:tcPr>
          <w:p w:rsidR="006803B1" w:rsidRPr="00D150AB" w:rsidRDefault="006803B1" w:rsidP="00667455">
            <w:pPr>
              <w:pStyle w:val="T2BaseArray"/>
              <w:ind w:left="0" w:firstLine="0"/>
              <w:jc w:val="left"/>
              <w:rPr>
                <w:rFonts w:ascii="Arial" w:hAnsi="Arial" w:cs="Arial"/>
              </w:rPr>
            </w:pPr>
            <w:r w:rsidRPr="00D150AB">
              <w:rPr>
                <w:rFonts w:ascii="Arial" w:hAnsi="Arial" w:cs="Arial"/>
              </w:rPr>
              <w:t>Login Name</w:t>
            </w:r>
          </w:p>
        </w:tc>
        <w:tc>
          <w:tcPr>
            <w:tcW w:w="2835" w:type="dxa"/>
            <w:shd w:val="clear" w:color="auto" w:fill="FFFFFF"/>
          </w:tcPr>
          <w:p w:rsidR="006803B1" w:rsidRPr="00D150AB" w:rsidRDefault="006803B1" w:rsidP="00667455">
            <w:pPr>
              <w:pStyle w:val="T2BaseArray"/>
              <w:ind w:left="0" w:firstLine="0"/>
              <w:jc w:val="left"/>
              <w:rPr>
                <w:rFonts w:ascii="Arial" w:hAnsi="Arial" w:cs="Arial"/>
              </w:rPr>
            </w:pPr>
            <w:r w:rsidRPr="00D150AB">
              <w:rPr>
                <w:rFonts w:ascii="Arial" w:hAnsi="Arial" w:cs="Arial"/>
              </w:rPr>
              <w:t>VARCHAR (35)</w:t>
            </w:r>
          </w:p>
        </w:tc>
        <w:tc>
          <w:tcPr>
            <w:tcW w:w="3402" w:type="dxa"/>
            <w:shd w:val="clear" w:color="auto" w:fill="FFFFFF"/>
          </w:tcPr>
          <w:p w:rsidR="006803B1" w:rsidRPr="00D150AB" w:rsidRDefault="006803B1" w:rsidP="00667455">
            <w:pPr>
              <w:pStyle w:val="T2BaseArray"/>
              <w:ind w:left="0" w:firstLine="0"/>
              <w:jc w:val="left"/>
              <w:rPr>
                <w:rFonts w:ascii="Arial" w:hAnsi="Arial" w:cs="Arial"/>
              </w:rPr>
            </w:pPr>
            <w:r>
              <w:rPr>
                <w:rFonts w:ascii="Arial" w:hAnsi="Arial" w:cs="Arial"/>
              </w:rPr>
              <w:t>Login n</w:t>
            </w:r>
            <w:r w:rsidRPr="00D150AB">
              <w:rPr>
                <w:rFonts w:ascii="Arial" w:hAnsi="Arial" w:cs="Arial"/>
              </w:rPr>
              <w:t>ame</w:t>
            </w:r>
            <w:r>
              <w:rPr>
                <w:rFonts w:ascii="Arial" w:hAnsi="Arial" w:cs="Arial"/>
              </w:rPr>
              <w:t>.</w:t>
            </w:r>
          </w:p>
        </w:tc>
        <w:tc>
          <w:tcPr>
            <w:tcW w:w="2551" w:type="dxa"/>
            <w:shd w:val="clear" w:color="auto" w:fill="FFFFFF"/>
          </w:tcPr>
          <w:p w:rsidR="006803B1" w:rsidRPr="00D150AB" w:rsidRDefault="006803B1" w:rsidP="00667455">
            <w:pPr>
              <w:pStyle w:val="T2BaseArray"/>
              <w:ind w:left="0" w:firstLine="0"/>
              <w:jc w:val="left"/>
              <w:rPr>
                <w:rFonts w:ascii="Arial" w:hAnsi="Arial" w:cs="Arial"/>
              </w:rPr>
            </w:pPr>
          </w:p>
        </w:tc>
        <w:tc>
          <w:tcPr>
            <w:tcW w:w="677" w:type="dxa"/>
            <w:shd w:val="clear" w:color="auto" w:fill="FFFFFF"/>
          </w:tcPr>
          <w:p w:rsidR="006803B1" w:rsidRPr="00D150AB" w:rsidRDefault="006803B1" w:rsidP="00667455">
            <w:pPr>
              <w:pStyle w:val="T2BaseArray"/>
              <w:ind w:left="0" w:firstLine="0"/>
              <w:jc w:val="left"/>
              <w:rPr>
                <w:rFonts w:ascii="Arial" w:hAnsi="Arial" w:cs="Arial"/>
              </w:rPr>
            </w:pPr>
          </w:p>
        </w:tc>
        <w:tc>
          <w:tcPr>
            <w:tcW w:w="678" w:type="dxa"/>
            <w:shd w:val="clear" w:color="auto" w:fill="FFFFFF"/>
          </w:tcPr>
          <w:p w:rsidR="006803B1" w:rsidRPr="00D150AB" w:rsidRDefault="006803B1" w:rsidP="00667455">
            <w:pPr>
              <w:pStyle w:val="T2BaseArray"/>
              <w:ind w:left="0" w:firstLine="0"/>
              <w:jc w:val="left"/>
              <w:rPr>
                <w:rFonts w:ascii="Arial" w:hAnsi="Arial" w:cs="Arial"/>
              </w:rPr>
            </w:pPr>
            <w:r w:rsidRPr="00D150AB">
              <w:rPr>
                <w:rFonts w:ascii="Arial" w:hAnsi="Arial" w:cs="Arial"/>
              </w:rPr>
              <w:t>1..1</w:t>
            </w:r>
          </w:p>
        </w:tc>
      </w:tr>
      <w:tr w:rsidR="006803B1" w:rsidRPr="00FC32AE" w:rsidTr="00667455">
        <w:tc>
          <w:tcPr>
            <w:tcW w:w="534" w:type="dxa"/>
            <w:shd w:val="clear" w:color="auto" w:fill="FFFFFF"/>
          </w:tcPr>
          <w:p w:rsidR="006803B1" w:rsidRPr="00D150AB" w:rsidRDefault="006803B1" w:rsidP="00667455">
            <w:pPr>
              <w:pStyle w:val="T2BaseArray"/>
              <w:ind w:left="0" w:firstLine="0"/>
              <w:jc w:val="left"/>
              <w:rPr>
                <w:rFonts w:ascii="Arial" w:hAnsi="Arial" w:cs="Arial"/>
              </w:rPr>
            </w:pPr>
            <w:r>
              <w:rPr>
                <w:rFonts w:ascii="Arial" w:hAnsi="Arial" w:cs="Arial"/>
              </w:rPr>
              <w:t>4</w:t>
            </w:r>
          </w:p>
        </w:tc>
        <w:tc>
          <w:tcPr>
            <w:tcW w:w="567" w:type="dxa"/>
            <w:shd w:val="clear" w:color="auto" w:fill="FFFFFF"/>
          </w:tcPr>
          <w:p w:rsidR="006803B1" w:rsidRPr="00D150AB" w:rsidRDefault="006803B1" w:rsidP="00667455">
            <w:pPr>
              <w:pStyle w:val="T2BaseArray"/>
              <w:ind w:left="0" w:firstLine="0"/>
              <w:jc w:val="left"/>
              <w:rPr>
                <w:rFonts w:ascii="Arial" w:hAnsi="Arial" w:cs="Arial"/>
              </w:rPr>
            </w:pPr>
            <w:r>
              <w:rPr>
                <w:rFonts w:ascii="Arial" w:hAnsi="Arial" w:cs="Arial"/>
              </w:rPr>
              <w:t>D</w:t>
            </w:r>
          </w:p>
        </w:tc>
        <w:tc>
          <w:tcPr>
            <w:tcW w:w="2693" w:type="dxa"/>
            <w:shd w:val="clear" w:color="auto" w:fill="FFFFFF"/>
          </w:tcPr>
          <w:p w:rsidR="006803B1" w:rsidRPr="00D150AB" w:rsidRDefault="006803B1" w:rsidP="00667455">
            <w:pPr>
              <w:pStyle w:val="T2BaseArray"/>
              <w:ind w:left="0" w:firstLine="0"/>
              <w:jc w:val="left"/>
              <w:rPr>
                <w:rFonts w:ascii="Arial" w:hAnsi="Arial" w:cs="Arial"/>
              </w:rPr>
            </w:pPr>
            <w:r w:rsidRPr="00D150AB">
              <w:rPr>
                <w:rFonts w:ascii="Arial" w:hAnsi="Arial" w:cs="Arial"/>
              </w:rPr>
              <w:t>Name</w:t>
            </w:r>
          </w:p>
        </w:tc>
        <w:tc>
          <w:tcPr>
            <w:tcW w:w="2835" w:type="dxa"/>
            <w:shd w:val="clear" w:color="auto" w:fill="FFFFFF"/>
          </w:tcPr>
          <w:p w:rsidR="006803B1" w:rsidRPr="00D150AB" w:rsidRDefault="006803B1" w:rsidP="00667455">
            <w:pPr>
              <w:pStyle w:val="T2BaseArray"/>
              <w:ind w:left="0" w:firstLine="0"/>
              <w:jc w:val="left"/>
              <w:rPr>
                <w:rFonts w:ascii="Arial" w:hAnsi="Arial" w:cs="Arial"/>
              </w:rPr>
            </w:pPr>
            <w:r w:rsidRPr="00D150AB">
              <w:rPr>
                <w:rFonts w:ascii="Arial" w:hAnsi="Arial" w:cs="Arial"/>
              </w:rPr>
              <w:t>VARCHAR (127)</w:t>
            </w:r>
          </w:p>
        </w:tc>
        <w:tc>
          <w:tcPr>
            <w:tcW w:w="3402" w:type="dxa"/>
            <w:shd w:val="clear" w:color="auto" w:fill="FFFFFF"/>
          </w:tcPr>
          <w:p w:rsidR="006803B1" w:rsidRPr="00D150AB" w:rsidRDefault="006803B1" w:rsidP="00667455">
            <w:pPr>
              <w:pStyle w:val="T2BaseArray"/>
              <w:ind w:left="0" w:firstLine="0"/>
              <w:jc w:val="left"/>
              <w:rPr>
                <w:rFonts w:ascii="Arial" w:hAnsi="Arial" w:cs="Arial"/>
              </w:rPr>
            </w:pPr>
            <w:r w:rsidRPr="00D150AB">
              <w:rPr>
                <w:rFonts w:ascii="Arial" w:hAnsi="Arial" w:cs="Arial"/>
              </w:rPr>
              <w:t>Name of the user</w:t>
            </w:r>
            <w:r>
              <w:rPr>
                <w:rFonts w:ascii="Arial" w:hAnsi="Arial" w:cs="Arial"/>
              </w:rPr>
              <w:t>.</w:t>
            </w:r>
          </w:p>
        </w:tc>
        <w:tc>
          <w:tcPr>
            <w:tcW w:w="2551" w:type="dxa"/>
            <w:shd w:val="clear" w:color="auto" w:fill="FFFFFF"/>
          </w:tcPr>
          <w:p w:rsidR="006803B1" w:rsidRPr="00D150AB" w:rsidRDefault="006803B1" w:rsidP="00667455">
            <w:pPr>
              <w:pStyle w:val="T2BaseArray"/>
              <w:ind w:left="0" w:firstLine="0"/>
              <w:jc w:val="left"/>
              <w:rPr>
                <w:rFonts w:ascii="Arial" w:hAnsi="Arial" w:cs="Arial"/>
              </w:rPr>
            </w:pPr>
          </w:p>
        </w:tc>
        <w:tc>
          <w:tcPr>
            <w:tcW w:w="677" w:type="dxa"/>
            <w:shd w:val="clear" w:color="auto" w:fill="FFFFFF"/>
          </w:tcPr>
          <w:p w:rsidR="006803B1" w:rsidRPr="00D150AB" w:rsidRDefault="006803B1" w:rsidP="00667455">
            <w:pPr>
              <w:pStyle w:val="T2BaseArray"/>
              <w:ind w:left="0" w:firstLine="0"/>
              <w:jc w:val="left"/>
              <w:rPr>
                <w:rFonts w:ascii="Arial" w:hAnsi="Arial" w:cs="Arial"/>
              </w:rPr>
            </w:pPr>
          </w:p>
        </w:tc>
        <w:tc>
          <w:tcPr>
            <w:tcW w:w="678" w:type="dxa"/>
            <w:shd w:val="clear" w:color="auto" w:fill="FFFFFF"/>
          </w:tcPr>
          <w:p w:rsidR="006803B1" w:rsidRPr="00D150AB" w:rsidRDefault="006803B1" w:rsidP="00667455">
            <w:pPr>
              <w:pStyle w:val="T2BaseArray"/>
              <w:ind w:left="0" w:firstLine="0"/>
              <w:jc w:val="left"/>
              <w:rPr>
                <w:rFonts w:ascii="Arial" w:hAnsi="Arial" w:cs="Arial"/>
              </w:rPr>
            </w:pPr>
            <w:r w:rsidRPr="00D150AB">
              <w:rPr>
                <w:rFonts w:ascii="Arial" w:hAnsi="Arial" w:cs="Arial"/>
              </w:rPr>
              <w:t>1..1</w:t>
            </w:r>
          </w:p>
        </w:tc>
      </w:tr>
      <w:tr w:rsidR="006803B1" w:rsidRPr="00FC32AE" w:rsidTr="00BE7D26">
        <w:tc>
          <w:tcPr>
            <w:tcW w:w="534" w:type="dxa"/>
            <w:shd w:val="clear" w:color="auto" w:fill="FFFFFF"/>
          </w:tcPr>
          <w:p w:rsidR="006803B1" w:rsidRPr="00D150AB" w:rsidRDefault="006803B1" w:rsidP="00667455">
            <w:pPr>
              <w:pStyle w:val="T2BaseArray"/>
              <w:ind w:left="0" w:firstLine="0"/>
              <w:jc w:val="left"/>
              <w:rPr>
                <w:rFonts w:ascii="Arial" w:hAnsi="Arial" w:cs="Arial"/>
              </w:rPr>
            </w:pPr>
            <w:r>
              <w:rPr>
                <w:rFonts w:ascii="Arial" w:hAnsi="Arial" w:cs="Arial"/>
              </w:rPr>
              <w:t>5</w:t>
            </w:r>
          </w:p>
        </w:tc>
        <w:tc>
          <w:tcPr>
            <w:tcW w:w="567" w:type="dxa"/>
            <w:shd w:val="clear" w:color="auto" w:fill="FFFFFF"/>
          </w:tcPr>
          <w:p w:rsidR="006803B1" w:rsidRPr="00D150AB" w:rsidRDefault="006803B1" w:rsidP="00667455">
            <w:pPr>
              <w:pStyle w:val="T2BaseArray"/>
              <w:ind w:left="0" w:firstLine="0"/>
              <w:jc w:val="left"/>
              <w:rPr>
                <w:rFonts w:ascii="Arial" w:hAnsi="Arial" w:cs="Arial"/>
              </w:rPr>
            </w:pPr>
            <w:r>
              <w:rPr>
                <w:rFonts w:ascii="Arial" w:hAnsi="Arial" w:cs="Arial"/>
              </w:rPr>
              <w:t>E</w:t>
            </w:r>
          </w:p>
        </w:tc>
        <w:tc>
          <w:tcPr>
            <w:tcW w:w="2693" w:type="dxa"/>
            <w:shd w:val="clear" w:color="auto" w:fill="FFFFFF"/>
          </w:tcPr>
          <w:p w:rsidR="006803B1" w:rsidRPr="00D150AB" w:rsidRDefault="006803B1" w:rsidP="00667455">
            <w:pPr>
              <w:pStyle w:val="T2BaseArray"/>
              <w:ind w:left="0" w:firstLine="0"/>
              <w:jc w:val="left"/>
              <w:rPr>
                <w:rFonts w:ascii="Arial" w:hAnsi="Arial" w:cs="Arial"/>
              </w:rPr>
            </w:pPr>
            <w:r w:rsidRPr="00D150AB">
              <w:rPr>
                <w:rFonts w:ascii="Arial" w:hAnsi="Arial" w:cs="Arial"/>
              </w:rPr>
              <w:t>System User Reference</w:t>
            </w:r>
          </w:p>
        </w:tc>
        <w:tc>
          <w:tcPr>
            <w:tcW w:w="2835" w:type="dxa"/>
            <w:shd w:val="clear" w:color="auto" w:fill="FFFFFF"/>
          </w:tcPr>
          <w:p w:rsidR="006803B1" w:rsidRPr="00D150AB" w:rsidRDefault="006803B1" w:rsidP="00667455">
            <w:pPr>
              <w:pStyle w:val="T2BaseArray"/>
              <w:ind w:left="0" w:firstLine="0"/>
              <w:jc w:val="left"/>
              <w:rPr>
                <w:rFonts w:ascii="Arial" w:hAnsi="Arial" w:cs="Arial"/>
              </w:rPr>
            </w:pPr>
            <w:r w:rsidRPr="00D150AB">
              <w:rPr>
                <w:rFonts w:ascii="Arial" w:hAnsi="Arial" w:cs="Arial"/>
              </w:rPr>
              <w:t>VARCHAR (35)</w:t>
            </w:r>
          </w:p>
        </w:tc>
        <w:tc>
          <w:tcPr>
            <w:tcW w:w="3402" w:type="dxa"/>
            <w:shd w:val="clear" w:color="auto" w:fill="FFFFFF"/>
          </w:tcPr>
          <w:p w:rsidR="006803B1" w:rsidRPr="00D150AB" w:rsidRDefault="006803B1" w:rsidP="001623A4">
            <w:pPr>
              <w:pStyle w:val="T2BaseArray"/>
              <w:ind w:left="0" w:firstLine="0"/>
              <w:rPr>
                <w:rFonts w:ascii="Arial" w:hAnsi="Arial" w:cs="Arial"/>
              </w:rPr>
            </w:pPr>
            <w:r>
              <w:rPr>
                <w:rFonts w:ascii="Arial" w:hAnsi="Arial" w:cs="Arial"/>
              </w:rPr>
              <w:t>S</w:t>
            </w:r>
            <w:r w:rsidRPr="00D150AB">
              <w:rPr>
                <w:rFonts w:ascii="Arial" w:hAnsi="Arial" w:cs="Arial"/>
              </w:rPr>
              <w:t xml:space="preserve">ystem reference </w:t>
            </w:r>
            <w:r>
              <w:rPr>
                <w:rFonts w:ascii="Arial" w:hAnsi="Arial" w:cs="Arial"/>
              </w:rPr>
              <w:t xml:space="preserve">of </w:t>
            </w:r>
            <w:r w:rsidRPr="00D150AB">
              <w:rPr>
                <w:rFonts w:ascii="Arial" w:hAnsi="Arial" w:cs="Arial"/>
              </w:rPr>
              <w:t>the user</w:t>
            </w:r>
            <w:r>
              <w:rPr>
                <w:rFonts w:ascii="Arial" w:hAnsi="Arial" w:cs="Arial"/>
              </w:rPr>
              <w:t>.</w:t>
            </w:r>
          </w:p>
        </w:tc>
        <w:tc>
          <w:tcPr>
            <w:tcW w:w="2551" w:type="dxa"/>
            <w:shd w:val="clear" w:color="auto" w:fill="FFFFFF"/>
          </w:tcPr>
          <w:p w:rsidR="006803B1" w:rsidRPr="00D150AB" w:rsidRDefault="006803B1" w:rsidP="00667455">
            <w:pPr>
              <w:pStyle w:val="T2BaseArray"/>
              <w:ind w:left="0" w:firstLine="0"/>
              <w:jc w:val="left"/>
              <w:rPr>
                <w:rFonts w:ascii="Arial" w:hAnsi="Arial" w:cs="Arial"/>
              </w:rPr>
            </w:pPr>
          </w:p>
        </w:tc>
        <w:tc>
          <w:tcPr>
            <w:tcW w:w="677" w:type="dxa"/>
            <w:shd w:val="clear" w:color="auto" w:fill="FFFFFF"/>
          </w:tcPr>
          <w:p w:rsidR="006803B1" w:rsidRPr="00D150AB" w:rsidRDefault="006803B1" w:rsidP="00667455">
            <w:pPr>
              <w:pStyle w:val="T2BaseArray"/>
              <w:ind w:left="0" w:firstLine="0"/>
              <w:jc w:val="left"/>
              <w:rPr>
                <w:rFonts w:ascii="Arial" w:hAnsi="Arial" w:cs="Arial"/>
              </w:rPr>
            </w:pPr>
          </w:p>
        </w:tc>
        <w:tc>
          <w:tcPr>
            <w:tcW w:w="678" w:type="dxa"/>
            <w:shd w:val="clear" w:color="auto" w:fill="FFFFFF"/>
          </w:tcPr>
          <w:p w:rsidR="006803B1" w:rsidRPr="00D150AB" w:rsidRDefault="006803B1" w:rsidP="00667455">
            <w:pPr>
              <w:pStyle w:val="T2BaseArray"/>
              <w:ind w:left="0" w:firstLine="0"/>
              <w:jc w:val="left"/>
              <w:rPr>
                <w:rFonts w:ascii="Arial" w:hAnsi="Arial" w:cs="Arial"/>
              </w:rPr>
            </w:pPr>
            <w:r w:rsidRPr="00D150AB">
              <w:rPr>
                <w:rFonts w:ascii="Arial" w:hAnsi="Arial" w:cs="Arial"/>
              </w:rPr>
              <w:t>1..1</w:t>
            </w:r>
          </w:p>
        </w:tc>
      </w:tr>
      <w:tr w:rsidR="006803B1" w:rsidRPr="00FC32AE" w:rsidTr="00667455">
        <w:tc>
          <w:tcPr>
            <w:tcW w:w="534" w:type="dxa"/>
            <w:shd w:val="clear" w:color="auto" w:fill="FFFFFF"/>
          </w:tcPr>
          <w:p w:rsidR="006803B1" w:rsidRPr="00D150AB" w:rsidRDefault="006803B1" w:rsidP="00667455">
            <w:pPr>
              <w:pStyle w:val="T2BaseArray"/>
              <w:ind w:left="0" w:firstLine="0"/>
              <w:jc w:val="left"/>
              <w:rPr>
                <w:rFonts w:ascii="Arial" w:hAnsi="Arial" w:cs="Arial"/>
              </w:rPr>
            </w:pPr>
            <w:r>
              <w:rPr>
                <w:rFonts w:ascii="Arial" w:hAnsi="Arial" w:cs="Arial"/>
              </w:rPr>
              <w:t>6</w:t>
            </w:r>
          </w:p>
        </w:tc>
        <w:tc>
          <w:tcPr>
            <w:tcW w:w="567" w:type="dxa"/>
            <w:shd w:val="clear" w:color="auto" w:fill="FFFFFF"/>
          </w:tcPr>
          <w:p w:rsidR="006803B1" w:rsidRPr="00D150AB" w:rsidRDefault="006803B1" w:rsidP="00667455">
            <w:pPr>
              <w:pStyle w:val="T2BaseArray"/>
              <w:ind w:left="0" w:firstLine="0"/>
              <w:jc w:val="left"/>
              <w:rPr>
                <w:rFonts w:ascii="Arial" w:hAnsi="Arial" w:cs="Arial"/>
              </w:rPr>
            </w:pPr>
            <w:r>
              <w:rPr>
                <w:rFonts w:ascii="Arial" w:hAnsi="Arial" w:cs="Arial"/>
              </w:rPr>
              <w:t>F</w:t>
            </w:r>
          </w:p>
        </w:tc>
        <w:tc>
          <w:tcPr>
            <w:tcW w:w="2693" w:type="dxa"/>
            <w:shd w:val="clear" w:color="auto" w:fill="FFFFFF"/>
          </w:tcPr>
          <w:p w:rsidR="006803B1" w:rsidRPr="00D150AB" w:rsidRDefault="006803B1" w:rsidP="00667455">
            <w:pPr>
              <w:pStyle w:val="T2BaseArray"/>
              <w:ind w:left="0" w:firstLine="0"/>
              <w:jc w:val="left"/>
              <w:rPr>
                <w:rFonts w:ascii="Arial" w:hAnsi="Arial" w:cs="Arial"/>
              </w:rPr>
            </w:pPr>
            <w:r w:rsidRPr="00D150AB">
              <w:rPr>
                <w:rFonts w:ascii="Arial" w:hAnsi="Arial" w:cs="Arial"/>
              </w:rPr>
              <w:t>Lockout From Date</w:t>
            </w:r>
          </w:p>
        </w:tc>
        <w:tc>
          <w:tcPr>
            <w:tcW w:w="2835" w:type="dxa"/>
            <w:shd w:val="clear" w:color="auto" w:fill="FFFFFF"/>
          </w:tcPr>
          <w:p w:rsidR="006803B1" w:rsidRPr="00D150AB" w:rsidRDefault="006803B1" w:rsidP="00667455">
            <w:pPr>
              <w:pStyle w:val="T2BaseArray"/>
              <w:ind w:left="0" w:firstLine="0"/>
              <w:jc w:val="left"/>
              <w:rPr>
                <w:rFonts w:ascii="Arial" w:hAnsi="Arial" w:cs="Arial"/>
              </w:rPr>
            </w:pPr>
            <w:r w:rsidRPr="00D150AB">
              <w:rPr>
                <w:rFonts w:ascii="Arial" w:hAnsi="Arial" w:cs="Arial"/>
              </w:rPr>
              <w:t>DATE</w:t>
            </w:r>
          </w:p>
        </w:tc>
        <w:tc>
          <w:tcPr>
            <w:tcW w:w="3402" w:type="dxa"/>
            <w:vMerge w:val="restart"/>
            <w:shd w:val="clear" w:color="auto" w:fill="FFFFFF"/>
          </w:tcPr>
          <w:p w:rsidR="006803B1" w:rsidRPr="00D150AB" w:rsidRDefault="006803B1" w:rsidP="00D003F1">
            <w:pPr>
              <w:pStyle w:val="T2BaseArray"/>
              <w:ind w:left="0" w:firstLine="0"/>
              <w:jc w:val="left"/>
              <w:rPr>
                <w:rFonts w:ascii="Arial" w:hAnsi="Arial" w:cs="Arial"/>
              </w:rPr>
            </w:pPr>
            <w:r>
              <w:rPr>
                <w:rFonts w:ascii="Arial" w:hAnsi="Arial" w:cs="Arial"/>
              </w:rPr>
              <w:t>D</w:t>
            </w:r>
            <w:r w:rsidRPr="00D150AB">
              <w:rPr>
                <w:rFonts w:ascii="Arial" w:hAnsi="Arial" w:cs="Arial"/>
              </w:rPr>
              <w:t xml:space="preserve">ate </w:t>
            </w:r>
            <w:r>
              <w:rPr>
                <w:rFonts w:ascii="Arial" w:hAnsi="Arial" w:cs="Arial"/>
              </w:rPr>
              <w:t>and time when</w:t>
            </w:r>
            <w:r w:rsidRPr="00D150AB">
              <w:rPr>
                <w:rFonts w:ascii="Arial" w:hAnsi="Arial" w:cs="Arial"/>
              </w:rPr>
              <w:t xml:space="preserve"> the user is locked out from the system. </w:t>
            </w:r>
          </w:p>
        </w:tc>
        <w:tc>
          <w:tcPr>
            <w:tcW w:w="2551" w:type="dxa"/>
            <w:vMerge w:val="restart"/>
            <w:shd w:val="clear" w:color="auto" w:fill="FFFFFF"/>
          </w:tcPr>
          <w:p w:rsidR="006453F1" w:rsidRDefault="006803B1" w:rsidP="00C348F7">
            <w:pPr>
              <w:pStyle w:val="T2BaseArray"/>
              <w:ind w:left="0" w:firstLine="0"/>
              <w:rPr>
                <w:ins w:id="250" w:author="Author"/>
                <w:rFonts w:ascii="Arial" w:hAnsi="Arial" w:cs="Arial"/>
              </w:rPr>
            </w:pPr>
            <w:r>
              <w:rPr>
                <w:rFonts w:ascii="Arial" w:hAnsi="Arial" w:cs="Arial"/>
              </w:rPr>
              <w:t>M</w:t>
            </w:r>
            <w:r w:rsidRPr="002E341A">
              <w:rPr>
                <w:rFonts w:ascii="Arial" w:hAnsi="Arial" w:cs="Arial"/>
              </w:rPr>
              <w:t>ust be equal or greater than the current date and time</w:t>
            </w:r>
            <w:r>
              <w:rPr>
                <w:rFonts w:ascii="Arial" w:hAnsi="Arial" w:cs="Arial"/>
              </w:rPr>
              <w:t>.</w:t>
            </w:r>
            <w:ins w:id="251" w:author="Author">
              <w:r w:rsidR="006453F1">
                <w:rPr>
                  <w:rFonts w:ascii="Arial" w:hAnsi="Arial" w:cs="Arial"/>
                </w:rPr>
                <w:t xml:space="preserve"> </w:t>
              </w:r>
            </w:ins>
          </w:p>
          <w:p w:rsidR="006803B1" w:rsidRPr="00DE32BA" w:rsidRDefault="006453F1" w:rsidP="00C348F7">
            <w:pPr>
              <w:pStyle w:val="T2BaseArray"/>
              <w:ind w:left="0" w:firstLine="0"/>
              <w:rPr>
                <w:rFonts w:ascii="Arial" w:hAnsi="Arial" w:cs="Arial"/>
                <w:lang w:val="fr-FR"/>
                <w:rPrChange w:id="252" w:author="Author">
                  <w:rPr>
                    <w:rFonts w:ascii="Arial" w:hAnsi="Arial" w:cs="Arial"/>
                  </w:rPr>
                </w:rPrChange>
              </w:rPr>
            </w:pPr>
            <w:commentRangeStart w:id="253"/>
            <w:ins w:id="254" w:author="Author">
              <w:r>
                <w:rPr>
                  <w:rFonts w:ascii="Arial" w:hAnsi="Arial" w:cs="Arial"/>
                </w:rPr>
                <w:t>Date and time cannot be specified when “Lockout” = false</w:t>
              </w:r>
              <w:commentRangeEnd w:id="253"/>
              <w:r>
                <w:rPr>
                  <w:rStyle w:val="CommentReference"/>
                  <w:rFonts w:ascii="Times New Roman" w:hAnsi="Times New Roman"/>
                  <w:lang w:val="fr-FR"/>
                </w:rPr>
                <w:commentReference w:id="253"/>
              </w:r>
            </w:ins>
          </w:p>
        </w:tc>
        <w:tc>
          <w:tcPr>
            <w:tcW w:w="677" w:type="dxa"/>
            <w:shd w:val="clear" w:color="auto" w:fill="FFFFFF"/>
          </w:tcPr>
          <w:p w:rsidR="006803B1" w:rsidRPr="00D150AB" w:rsidRDefault="006803B1" w:rsidP="00667455">
            <w:pPr>
              <w:pStyle w:val="T2BaseArray"/>
              <w:ind w:left="0" w:firstLine="0"/>
              <w:jc w:val="left"/>
              <w:rPr>
                <w:rFonts w:ascii="Arial" w:hAnsi="Arial" w:cs="Arial"/>
              </w:rPr>
            </w:pPr>
          </w:p>
        </w:tc>
        <w:tc>
          <w:tcPr>
            <w:tcW w:w="678" w:type="dxa"/>
            <w:shd w:val="clear" w:color="auto" w:fill="FFFFFF"/>
          </w:tcPr>
          <w:p w:rsidR="006803B1" w:rsidRPr="00D150AB" w:rsidRDefault="006803B1" w:rsidP="00667455">
            <w:pPr>
              <w:pStyle w:val="T2BaseArray"/>
              <w:ind w:left="0" w:firstLine="0"/>
              <w:jc w:val="left"/>
              <w:rPr>
                <w:rFonts w:ascii="Arial" w:hAnsi="Arial" w:cs="Arial"/>
              </w:rPr>
            </w:pPr>
            <w:r w:rsidRPr="00D150AB">
              <w:rPr>
                <w:rFonts w:ascii="Arial" w:hAnsi="Arial" w:cs="Arial"/>
              </w:rPr>
              <w:t>0..1</w:t>
            </w:r>
          </w:p>
        </w:tc>
      </w:tr>
      <w:tr w:rsidR="006803B1" w:rsidRPr="00FC32AE" w:rsidTr="00667455">
        <w:tc>
          <w:tcPr>
            <w:tcW w:w="534" w:type="dxa"/>
            <w:shd w:val="clear" w:color="auto" w:fill="FFFFFF"/>
          </w:tcPr>
          <w:p w:rsidR="006803B1" w:rsidRPr="00D150AB" w:rsidRDefault="006803B1" w:rsidP="00667455">
            <w:pPr>
              <w:pStyle w:val="T2BaseArray"/>
              <w:ind w:left="0" w:firstLine="0"/>
              <w:jc w:val="left"/>
              <w:rPr>
                <w:rFonts w:ascii="Arial" w:hAnsi="Arial" w:cs="Arial"/>
              </w:rPr>
            </w:pPr>
            <w:r>
              <w:rPr>
                <w:rFonts w:ascii="Arial" w:hAnsi="Arial" w:cs="Arial"/>
              </w:rPr>
              <w:t>7</w:t>
            </w:r>
          </w:p>
        </w:tc>
        <w:tc>
          <w:tcPr>
            <w:tcW w:w="567" w:type="dxa"/>
            <w:shd w:val="clear" w:color="auto" w:fill="FFFFFF"/>
          </w:tcPr>
          <w:p w:rsidR="006803B1" w:rsidRPr="00D150AB" w:rsidRDefault="006803B1" w:rsidP="00667455">
            <w:pPr>
              <w:pStyle w:val="T2BaseArray"/>
              <w:ind w:left="0" w:firstLine="0"/>
              <w:jc w:val="left"/>
              <w:rPr>
                <w:rFonts w:ascii="Arial" w:hAnsi="Arial" w:cs="Arial"/>
              </w:rPr>
            </w:pPr>
            <w:r>
              <w:rPr>
                <w:rFonts w:ascii="Arial" w:hAnsi="Arial" w:cs="Arial"/>
              </w:rPr>
              <w:t>G</w:t>
            </w:r>
          </w:p>
        </w:tc>
        <w:tc>
          <w:tcPr>
            <w:tcW w:w="2693" w:type="dxa"/>
            <w:shd w:val="clear" w:color="auto" w:fill="FFFFFF"/>
          </w:tcPr>
          <w:p w:rsidR="006803B1" w:rsidRPr="00D150AB" w:rsidRDefault="006803B1" w:rsidP="00667455">
            <w:pPr>
              <w:pStyle w:val="T2BaseArray"/>
              <w:ind w:left="0" w:firstLine="0"/>
              <w:jc w:val="left"/>
              <w:rPr>
                <w:rFonts w:ascii="Arial" w:hAnsi="Arial" w:cs="Arial"/>
              </w:rPr>
            </w:pPr>
            <w:r w:rsidRPr="00D150AB">
              <w:rPr>
                <w:rFonts w:ascii="Arial" w:hAnsi="Arial" w:cs="Arial"/>
              </w:rPr>
              <w:t>Lockout From Time</w:t>
            </w:r>
          </w:p>
        </w:tc>
        <w:tc>
          <w:tcPr>
            <w:tcW w:w="2835" w:type="dxa"/>
            <w:shd w:val="clear" w:color="auto" w:fill="FFFFFF"/>
          </w:tcPr>
          <w:p w:rsidR="006803B1" w:rsidRPr="00D150AB" w:rsidRDefault="006803B1" w:rsidP="00DB01FD">
            <w:pPr>
              <w:pStyle w:val="T2BaseArray"/>
              <w:ind w:left="0" w:firstLine="0"/>
              <w:jc w:val="left"/>
              <w:rPr>
                <w:rFonts w:ascii="Arial" w:hAnsi="Arial" w:cs="Arial"/>
              </w:rPr>
            </w:pPr>
            <w:r w:rsidRPr="00D150AB">
              <w:rPr>
                <w:rFonts w:ascii="Arial" w:hAnsi="Arial" w:cs="Arial"/>
              </w:rPr>
              <w:t>TIME</w:t>
            </w:r>
          </w:p>
        </w:tc>
        <w:tc>
          <w:tcPr>
            <w:tcW w:w="3402" w:type="dxa"/>
            <w:vMerge/>
            <w:shd w:val="clear" w:color="auto" w:fill="FFFFFF"/>
          </w:tcPr>
          <w:p w:rsidR="006803B1" w:rsidRPr="00D150AB" w:rsidRDefault="006803B1" w:rsidP="00667455">
            <w:pPr>
              <w:pStyle w:val="T2BaseArray"/>
              <w:spacing w:before="0" w:after="0"/>
              <w:rPr>
                <w:rFonts w:ascii="Arial" w:hAnsi="Arial" w:cs="Arial"/>
              </w:rPr>
            </w:pPr>
          </w:p>
        </w:tc>
        <w:tc>
          <w:tcPr>
            <w:tcW w:w="2551" w:type="dxa"/>
            <w:vMerge/>
            <w:shd w:val="clear" w:color="auto" w:fill="FFFFFF"/>
          </w:tcPr>
          <w:p w:rsidR="006803B1" w:rsidRPr="00D150AB" w:rsidRDefault="006803B1" w:rsidP="00667455">
            <w:pPr>
              <w:pStyle w:val="T2BaseArray"/>
              <w:rPr>
                <w:rFonts w:ascii="Arial" w:hAnsi="Arial" w:cs="Arial"/>
              </w:rPr>
            </w:pPr>
          </w:p>
        </w:tc>
        <w:tc>
          <w:tcPr>
            <w:tcW w:w="677" w:type="dxa"/>
            <w:shd w:val="clear" w:color="auto" w:fill="FFFFFF"/>
          </w:tcPr>
          <w:p w:rsidR="006803B1" w:rsidRPr="00D150AB" w:rsidRDefault="006803B1" w:rsidP="00667455">
            <w:pPr>
              <w:pStyle w:val="T2BaseArray"/>
              <w:ind w:left="0" w:firstLine="0"/>
              <w:jc w:val="left"/>
              <w:rPr>
                <w:rFonts w:ascii="Arial" w:hAnsi="Arial" w:cs="Arial"/>
              </w:rPr>
            </w:pPr>
          </w:p>
        </w:tc>
        <w:tc>
          <w:tcPr>
            <w:tcW w:w="678" w:type="dxa"/>
            <w:shd w:val="clear" w:color="auto" w:fill="FFFFFF"/>
          </w:tcPr>
          <w:p w:rsidR="006803B1" w:rsidRPr="00D150AB" w:rsidRDefault="006803B1" w:rsidP="00667455">
            <w:pPr>
              <w:pStyle w:val="T2BaseArray"/>
              <w:ind w:left="0" w:firstLine="0"/>
              <w:jc w:val="left"/>
              <w:rPr>
                <w:rFonts w:ascii="Arial" w:hAnsi="Arial" w:cs="Arial"/>
              </w:rPr>
            </w:pPr>
            <w:r w:rsidRPr="00D150AB">
              <w:rPr>
                <w:rFonts w:ascii="Arial" w:hAnsi="Arial" w:cs="Arial"/>
              </w:rPr>
              <w:t>0..1</w:t>
            </w:r>
          </w:p>
        </w:tc>
      </w:tr>
      <w:tr w:rsidR="006803B1" w:rsidRPr="00FC32AE" w:rsidTr="00667455">
        <w:tc>
          <w:tcPr>
            <w:tcW w:w="534" w:type="dxa"/>
            <w:shd w:val="clear" w:color="auto" w:fill="FFFFFF"/>
          </w:tcPr>
          <w:p w:rsidR="006803B1" w:rsidRPr="00D150AB" w:rsidRDefault="006803B1" w:rsidP="00DB01FD">
            <w:pPr>
              <w:pStyle w:val="T2BaseArray"/>
              <w:ind w:left="0" w:firstLine="0"/>
              <w:jc w:val="left"/>
              <w:rPr>
                <w:rFonts w:ascii="Arial" w:hAnsi="Arial" w:cs="Arial"/>
              </w:rPr>
            </w:pPr>
            <w:r>
              <w:rPr>
                <w:rFonts w:ascii="Arial" w:hAnsi="Arial" w:cs="Arial"/>
              </w:rPr>
              <w:t>8</w:t>
            </w:r>
          </w:p>
        </w:tc>
        <w:tc>
          <w:tcPr>
            <w:tcW w:w="567" w:type="dxa"/>
            <w:shd w:val="clear" w:color="auto" w:fill="FFFFFF"/>
          </w:tcPr>
          <w:p w:rsidR="006803B1" w:rsidRPr="00D150AB" w:rsidRDefault="006803B1" w:rsidP="00DB01FD">
            <w:pPr>
              <w:pStyle w:val="T2BaseArray"/>
              <w:ind w:left="0" w:firstLine="0"/>
              <w:jc w:val="left"/>
              <w:rPr>
                <w:rFonts w:ascii="Arial" w:hAnsi="Arial" w:cs="Arial"/>
              </w:rPr>
            </w:pPr>
            <w:r>
              <w:rPr>
                <w:rFonts w:ascii="Arial" w:hAnsi="Arial" w:cs="Arial"/>
              </w:rPr>
              <w:t>H</w:t>
            </w:r>
          </w:p>
        </w:tc>
        <w:tc>
          <w:tcPr>
            <w:tcW w:w="2693" w:type="dxa"/>
            <w:shd w:val="clear" w:color="auto" w:fill="FFFFFF"/>
          </w:tcPr>
          <w:p w:rsidR="006803B1" w:rsidRPr="00D150AB" w:rsidRDefault="006803B1" w:rsidP="00DB01FD">
            <w:pPr>
              <w:pStyle w:val="T2BaseArray"/>
              <w:ind w:left="0" w:firstLine="0"/>
              <w:jc w:val="left"/>
              <w:rPr>
                <w:rFonts w:ascii="Arial" w:hAnsi="Arial" w:cs="Arial"/>
              </w:rPr>
            </w:pPr>
            <w:r>
              <w:rPr>
                <w:rFonts w:ascii="Arial" w:hAnsi="Arial" w:cs="Arial"/>
              </w:rPr>
              <w:t>Lockout</w:t>
            </w:r>
          </w:p>
        </w:tc>
        <w:tc>
          <w:tcPr>
            <w:tcW w:w="2835" w:type="dxa"/>
            <w:shd w:val="clear" w:color="auto" w:fill="FFFFFF"/>
          </w:tcPr>
          <w:p w:rsidR="006803B1" w:rsidRPr="00D150AB" w:rsidRDefault="006803B1" w:rsidP="00DB01FD">
            <w:pPr>
              <w:pStyle w:val="T2BaseArray"/>
              <w:ind w:left="0" w:firstLine="0"/>
              <w:jc w:val="left"/>
              <w:rPr>
                <w:rFonts w:ascii="Arial" w:hAnsi="Arial" w:cs="Arial"/>
              </w:rPr>
            </w:pPr>
            <w:r>
              <w:rPr>
                <w:rFonts w:ascii="Arial" w:hAnsi="Arial" w:cs="Arial"/>
              </w:rPr>
              <w:t>BOOLEAN</w:t>
            </w:r>
          </w:p>
        </w:tc>
        <w:tc>
          <w:tcPr>
            <w:tcW w:w="3402" w:type="dxa"/>
            <w:shd w:val="clear" w:color="auto" w:fill="FFFFFF"/>
          </w:tcPr>
          <w:p w:rsidR="006803B1" w:rsidRPr="009F3FB3" w:rsidRDefault="006803B1" w:rsidP="00DE32BA">
            <w:pPr>
              <w:pStyle w:val="T2BaseArray"/>
              <w:numPr>
                <w:ilvl w:val="0"/>
                <w:numId w:val="14"/>
              </w:numPr>
              <w:jc w:val="left"/>
              <w:rPr>
                <w:rFonts w:ascii="Arial" w:hAnsi="Arial" w:cs="Arial"/>
              </w:rPr>
              <w:pPrChange w:id="255"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true =  T</w:t>
            </w:r>
            <w:r w:rsidRPr="00DB01FD">
              <w:rPr>
                <w:rFonts w:ascii="Arial" w:hAnsi="Arial" w:cs="Arial"/>
              </w:rPr>
              <w:t>he user cannot enter the syste</w:t>
            </w:r>
            <w:r>
              <w:rPr>
                <w:rFonts w:ascii="Arial" w:hAnsi="Arial" w:cs="Arial"/>
              </w:rPr>
              <w:t>m after the Lockout F</w:t>
            </w:r>
            <w:r w:rsidRPr="00DB01FD">
              <w:rPr>
                <w:rFonts w:ascii="Arial" w:hAnsi="Arial" w:cs="Arial"/>
              </w:rPr>
              <w:t>rom</w:t>
            </w:r>
            <w:r>
              <w:rPr>
                <w:rFonts w:ascii="Arial" w:hAnsi="Arial" w:cs="Arial"/>
              </w:rPr>
              <w:t xml:space="preserve"> Date and Time</w:t>
            </w:r>
          </w:p>
        </w:tc>
        <w:tc>
          <w:tcPr>
            <w:tcW w:w="2551" w:type="dxa"/>
            <w:shd w:val="clear" w:color="auto" w:fill="FFFFFF"/>
          </w:tcPr>
          <w:p w:rsidR="006803B1" w:rsidRPr="00D150AB" w:rsidRDefault="006803B1" w:rsidP="00DB01FD">
            <w:pPr>
              <w:pStyle w:val="T2BaseArray"/>
              <w:rPr>
                <w:rFonts w:ascii="Arial" w:hAnsi="Arial" w:cs="Arial"/>
              </w:rPr>
            </w:pPr>
          </w:p>
        </w:tc>
        <w:tc>
          <w:tcPr>
            <w:tcW w:w="677" w:type="dxa"/>
            <w:shd w:val="clear" w:color="auto" w:fill="FFFFFF"/>
          </w:tcPr>
          <w:p w:rsidR="006803B1" w:rsidRPr="00D150AB" w:rsidRDefault="006803B1" w:rsidP="00DB01FD">
            <w:pPr>
              <w:pStyle w:val="T2BaseArray"/>
              <w:ind w:left="0" w:firstLine="0"/>
              <w:jc w:val="left"/>
              <w:rPr>
                <w:rFonts w:ascii="Arial" w:hAnsi="Arial" w:cs="Arial"/>
              </w:rPr>
            </w:pPr>
          </w:p>
        </w:tc>
        <w:tc>
          <w:tcPr>
            <w:tcW w:w="678" w:type="dxa"/>
            <w:shd w:val="clear" w:color="auto" w:fill="FFFFFF"/>
          </w:tcPr>
          <w:p w:rsidR="006803B1" w:rsidRPr="00D150AB" w:rsidRDefault="006803B1" w:rsidP="00DB01FD">
            <w:pPr>
              <w:pStyle w:val="T2BaseArray"/>
              <w:ind w:left="0" w:firstLine="0"/>
              <w:jc w:val="left"/>
              <w:rPr>
                <w:rFonts w:ascii="Arial" w:hAnsi="Arial" w:cs="Arial"/>
              </w:rPr>
            </w:pPr>
            <w:r>
              <w:rPr>
                <w:rFonts w:ascii="Arial" w:hAnsi="Arial" w:cs="Arial"/>
              </w:rPr>
              <w:t>1..1</w:t>
            </w:r>
          </w:p>
        </w:tc>
      </w:tr>
      <w:tr w:rsidR="006803B1" w:rsidRPr="00FC32AE" w:rsidTr="00667455">
        <w:tc>
          <w:tcPr>
            <w:tcW w:w="10031" w:type="dxa"/>
            <w:gridSpan w:val="5"/>
            <w:shd w:val="clear" w:color="auto" w:fill="F2F2F2"/>
          </w:tcPr>
          <w:p w:rsidR="006803B1" w:rsidRPr="00D150AB" w:rsidRDefault="006803B1" w:rsidP="00DB01FD">
            <w:pPr>
              <w:pStyle w:val="T2BaseArray"/>
              <w:ind w:left="0" w:firstLine="0"/>
              <w:rPr>
                <w:rFonts w:ascii="Arial" w:hAnsi="Arial" w:cs="Arial"/>
              </w:rPr>
            </w:pPr>
            <w:r w:rsidRPr="00D150AB">
              <w:rPr>
                <w:rFonts w:ascii="Arial" w:hAnsi="Arial" w:cs="Arial"/>
              </w:rPr>
              <w:t>Group “Party”</w:t>
            </w:r>
          </w:p>
        </w:tc>
        <w:tc>
          <w:tcPr>
            <w:tcW w:w="2551" w:type="dxa"/>
            <w:shd w:val="clear" w:color="auto" w:fill="F2F2F2"/>
          </w:tcPr>
          <w:p w:rsidR="006803B1" w:rsidRPr="00D150AB" w:rsidRDefault="006803B1" w:rsidP="00DB01FD">
            <w:pPr>
              <w:pStyle w:val="T2BaseArray"/>
              <w:ind w:left="0" w:firstLine="0"/>
              <w:rPr>
                <w:rFonts w:ascii="Arial" w:hAnsi="Arial" w:cs="Arial"/>
              </w:rPr>
            </w:pPr>
          </w:p>
        </w:tc>
        <w:tc>
          <w:tcPr>
            <w:tcW w:w="677" w:type="dxa"/>
            <w:shd w:val="clear" w:color="auto" w:fill="F2F2F2"/>
          </w:tcPr>
          <w:p w:rsidR="006803B1" w:rsidRPr="00D150AB" w:rsidRDefault="006803B1" w:rsidP="00DB01FD">
            <w:pPr>
              <w:pStyle w:val="T2BaseArray"/>
              <w:ind w:left="0" w:firstLine="0"/>
              <w:jc w:val="left"/>
              <w:rPr>
                <w:rFonts w:ascii="Arial" w:hAnsi="Arial" w:cs="Arial"/>
              </w:rPr>
            </w:pPr>
            <w:r w:rsidRPr="00D150AB">
              <w:rPr>
                <w:rFonts w:ascii="Arial" w:hAnsi="Arial" w:cs="Arial"/>
              </w:rPr>
              <w:t>1..1</w:t>
            </w:r>
          </w:p>
        </w:tc>
        <w:tc>
          <w:tcPr>
            <w:tcW w:w="678" w:type="dxa"/>
            <w:shd w:val="clear" w:color="auto" w:fill="F2F2F2"/>
          </w:tcPr>
          <w:p w:rsidR="006803B1" w:rsidRPr="00D150AB" w:rsidRDefault="006803B1" w:rsidP="00DB01FD">
            <w:pPr>
              <w:pStyle w:val="T2BaseArray"/>
              <w:ind w:left="0" w:firstLine="0"/>
              <w:jc w:val="left"/>
              <w:rPr>
                <w:rFonts w:ascii="Arial" w:hAnsi="Arial" w:cs="Arial"/>
              </w:rPr>
            </w:pPr>
          </w:p>
        </w:tc>
      </w:tr>
      <w:tr w:rsidR="006803B1" w:rsidRPr="00FC32AE" w:rsidTr="00667455">
        <w:tc>
          <w:tcPr>
            <w:tcW w:w="534" w:type="dxa"/>
            <w:shd w:val="clear" w:color="auto" w:fill="FFFFFF"/>
          </w:tcPr>
          <w:p w:rsidR="006803B1" w:rsidRPr="00D150AB" w:rsidRDefault="006803B1" w:rsidP="00DB01FD">
            <w:pPr>
              <w:pStyle w:val="T2BaseArray"/>
              <w:ind w:left="0" w:firstLine="0"/>
              <w:jc w:val="left"/>
              <w:rPr>
                <w:rFonts w:ascii="Arial" w:hAnsi="Arial" w:cs="Arial"/>
              </w:rPr>
            </w:pPr>
            <w:r>
              <w:rPr>
                <w:rFonts w:ascii="Arial" w:hAnsi="Arial" w:cs="Arial"/>
              </w:rPr>
              <w:lastRenderedPageBreak/>
              <w:t>9</w:t>
            </w:r>
          </w:p>
        </w:tc>
        <w:tc>
          <w:tcPr>
            <w:tcW w:w="567" w:type="dxa"/>
            <w:shd w:val="clear" w:color="auto" w:fill="FFFFFF"/>
          </w:tcPr>
          <w:p w:rsidR="006803B1" w:rsidRPr="00D150AB" w:rsidRDefault="006803B1" w:rsidP="00DB01FD">
            <w:pPr>
              <w:pStyle w:val="T2BaseArray"/>
              <w:ind w:left="0" w:firstLine="0"/>
              <w:jc w:val="left"/>
              <w:rPr>
                <w:rFonts w:ascii="Arial" w:hAnsi="Arial" w:cs="Arial"/>
              </w:rPr>
            </w:pPr>
            <w:r>
              <w:rPr>
                <w:rFonts w:ascii="Arial" w:hAnsi="Arial" w:cs="Arial"/>
              </w:rPr>
              <w:t>I</w:t>
            </w:r>
          </w:p>
        </w:tc>
        <w:tc>
          <w:tcPr>
            <w:tcW w:w="2693" w:type="dxa"/>
            <w:shd w:val="clear" w:color="auto" w:fill="FFFFFF"/>
          </w:tcPr>
          <w:p w:rsidR="006803B1" w:rsidRPr="00D150AB" w:rsidRDefault="006803B1" w:rsidP="00DB01FD">
            <w:pPr>
              <w:pStyle w:val="T2BaseArray"/>
              <w:ind w:left="0" w:firstLine="0"/>
              <w:jc w:val="left"/>
              <w:rPr>
                <w:rFonts w:ascii="Arial" w:hAnsi="Arial" w:cs="Arial"/>
              </w:rPr>
            </w:pPr>
            <w:r w:rsidRPr="00D150AB">
              <w:rPr>
                <w:rFonts w:ascii="Arial" w:hAnsi="Arial" w:cs="Arial"/>
              </w:rPr>
              <w:t>Parent BIC</w:t>
            </w:r>
          </w:p>
        </w:tc>
        <w:tc>
          <w:tcPr>
            <w:tcW w:w="2835" w:type="dxa"/>
            <w:shd w:val="clear" w:color="auto" w:fill="FFFFFF"/>
          </w:tcPr>
          <w:p w:rsidR="006803B1" w:rsidRPr="00D150AB" w:rsidRDefault="006803B1" w:rsidP="00DB01FD">
            <w:pPr>
              <w:pStyle w:val="T2BaseArray"/>
              <w:ind w:left="0" w:firstLine="0"/>
              <w:jc w:val="left"/>
              <w:rPr>
                <w:rFonts w:ascii="Arial" w:hAnsi="Arial" w:cs="Arial"/>
              </w:rPr>
            </w:pPr>
            <w:r w:rsidRPr="00D150AB">
              <w:rPr>
                <w:rFonts w:ascii="Arial" w:hAnsi="Arial" w:cs="Arial"/>
              </w:rPr>
              <w:t>CHAR (11)</w:t>
            </w:r>
          </w:p>
        </w:tc>
        <w:tc>
          <w:tcPr>
            <w:tcW w:w="3402" w:type="dxa"/>
            <w:shd w:val="clear" w:color="auto" w:fill="FFFFFF"/>
          </w:tcPr>
          <w:p w:rsidR="006803B1" w:rsidRPr="005D79C6" w:rsidRDefault="006803B1" w:rsidP="00DB01FD">
            <w:pPr>
              <w:pStyle w:val="T2BaseArray"/>
              <w:ind w:left="0" w:firstLine="0"/>
              <w:jc w:val="left"/>
              <w:rPr>
                <w:rFonts w:ascii="Arial" w:hAnsi="Arial" w:cs="Arial"/>
              </w:rPr>
            </w:pPr>
            <w:r>
              <w:rPr>
                <w:rFonts w:ascii="Arial" w:hAnsi="Arial" w:cs="Arial"/>
              </w:rPr>
              <w:t>P</w:t>
            </w:r>
            <w:r w:rsidRPr="002028F0">
              <w:rPr>
                <w:rFonts w:ascii="Arial" w:hAnsi="Arial" w:cs="Arial"/>
              </w:rPr>
              <w:t>arty</w:t>
            </w:r>
            <w:r>
              <w:rPr>
                <w:rFonts w:ascii="Arial" w:hAnsi="Arial" w:cs="Arial"/>
              </w:rPr>
              <w:t xml:space="preserve"> parent BIC.</w:t>
            </w:r>
          </w:p>
        </w:tc>
        <w:tc>
          <w:tcPr>
            <w:tcW w:w="2551" w:type="dxa"/>
            <w:shd w:val="clear" w:color="auto" w:fill="FFFFFF"/>
          </w:tcPr>
          <w:p w:rsidR="006803B1" w:rsidRPr="00D150AB" w:rsidRDefault="006803B1" w:rsidP="00DB01FD">
            <w:pPr>
              <w:pStyle w:val="T2BaseArray"/>
              <w:ind w:left="0" w:firstLine="0"/>
              <w:jc w:val="left"/>
              <w:rPr>
                <w:rFonts w:ascii="Arial" w:hAnsi="Arial" w:cs="Arial"/>
              </w:rPr>
            </w:pPr>
          </w:p>
        </w:tc>
        <w:tc>
          <w:tcPr>
            <w:tcW w:w="677" w:type="dxa"/>
            <w:shd w:val="clear" w:color="auto" w:fill="FFFFFF"/>
          </w:tcPr>
          <w:p w:rsidR="006803B1" w:rsidRPr="00D150AB" w:rsidRDefault="006803B1" w:rsidP="00DB01FD">
            <w:pPr>
              <w:pStyle w:val="T2BaseArray"/>
              <w:ind w:left="0" w:firstLine="0"/>
              <w:jc w:val="left"/>
              <w:rPr>
                <w:rFonts w:ascii="Arial" w:hAnsi="Arial" w:cs="Arial"/>
              </w:rPr>
            </w:pPr>
          </w:p>
        </w:tc>
        <w:tc>
          <w:tcPr>
            <w:tcW w:w="678" w:type="dxa"/>
            <w:shd w:val="clear" w:color="auto" w:fill="FFFFFF"/>
          </w:tcPr>
          <w:p w:rsidR="006803B1" w:rsidRPr="00D150AB" w:rsidRDefault="006803B1" w:rsidP="00DB01FD">
            <w:pPr>
              <w:pStyle w:val="T2BaseArray"/>
              <w:ind w:left="0" w:firstLine="0"/>
              <w:jc w:val="left"/>
              <w:rPr>
                <w:rFonts w:ascii="Arial" w:hAnsi="Arial" w:cs="Arial"/>
              </w:rPr>
            </w:pPr>
          </w:p>
        </w:tc>
      </w:tr>
      <w:tr w:rsidR="006803B1" w:rsidRPr="00FC32AE" w:rsidTr="00667455">
        <w:tc>
          <w:tcPr>
            <w:tcW w:w="534" w:type="dxa"/>
            <w:shd w:val="clear" w:color="auto" w:fill="FFFFFF"/>
          </w:tcPr>
          <w:p w:rsidR="006803B1" w:rsidRPr="00D150AB" w:rsidRDefault="006803B1" w:rsidP="00DB01FD">
            <w:pPr>
              <w:pStyle w:val="T2BaseArray"/>
              <w:ind w:left="0" w:firstLine="0"/>
              <w:jc w:val="left"/>
              <w:rPr>
                <w:rFonts w:ascii="Arial" w:hAnsi="Arial" w:cs="Arial"/>
              </w:rPr>
            </w:pPr>
            <w:r>
              <w:rPr>
                <w:rFonts w:ascii="Arial" w:hAnsi="Arial" w:cs="Arial"/>
              </w:rPr>
              <w:t>10</w:t>
            </w:r>
          </w:p>
        </w:tc>
        <w:tc>
          <w:tcPr>
            <w:tcW w:w="567" w:type="dxa"/>
            <w:shd w:val="clear" w:color="auto" w:fill="FFFFFF"/>
          </w:tcPr>
          <w:p w:rsidR="006803B1" w:rsidRPr="00D150AB" w:rsidRDefault="006803B1" w:rsidP="00DB01FD">
            <w:pPr>
              <w:pStyle w:val="T2BaseArray"/>
              <w:ind w:left="0" w:firstLine="0"/>
              <w:jc w:val="left"/>
              <w:rPr>
                <w:rFonts w:ascii="Arial" w:hAnsi="Arial" w:cs="Arial"/>
              </w:rPr>
            </w:pPr>
            <w:r>
              <w:rPr>
                <w:rFonts w:ascii="Arial" w:hAnsi="Arial" w:cs="Arial"/>
              </w:rPr>
              <w:t>J</w:t>
            </w:r>
          </w:p>
        </w:tc>
        <w:tc>
          <w:tcPr>
            <w:tcW w:w="2693" w:type="dxa"/>
            <w:shd w:val="clear" w:color="auto" w:fill="FFFFFF"/>
          </w:tcPr>
          <w:p w:rsidR="006803B1" w:rsidRPr="00D150AB" w:rsidRDefault="006803B1" w:rsidP="00DB01FD">
            <w:pPr>
              <w:pStyle w:val="T2BaseArray"/>
              <w:ind w:left="0" w:firstLine="0"/>
              <w:jc w:val="left"/>
              <w:rPr>
                <w:rFonts w:ascii="Arial" w:hAnsi="Arial" w:cs="Arial"/>
              </w:rPr>
            </w:pPr>
            <w:r w:rsidRPr="00D150AB">
              <w:rPr>
                <w:rFonts w:ascii="Arial" w:hAnsi="Arial" w:cs="Arial"/>
              </w:rPr>
              <w:t>BIC</w:t>
            </w:r>
          </w:p>
        </w:tc>
        <w:tc>
          <w:tcPr>
            <w:tcW w:w="2835" w:type="dxa"/>
            <w:shd w:val="clear" w:color="auto" w:fill="FFFFFF"/>
          </w:tcPr>
          <w:p w:rsidR="006803B1" w:rsidRPr="00D150AB" w:rsidRDefault="006803B1" w:rsidP="00DB01FD">
            <w:pPr>
              <w:pStyle w:val="T2BaseArray"/>
              <w:ind w:left="0" w:firstLine="0"/>
              <w:jc w:val="left"/>
              <w:rPr>
                <w:rFonts w:ascii="Arial" w:hAnsi="Arial" w:cs="Arial"/>
              </w:rPr>
            </w:pPr>
            <w:r w:rsidRPr="00D150AB">
              <w:rPr>
                <w:rFonts w:ascii="Arial" w:hAnsi="Arial" w:cs="Arial"/>
              </w:rPr>
              <w:t>CHAR (11)</w:t>
            </w:r>
          </w:p>
        </w:tc>
        <w:tc>
          <w:tcPr>
            <w:tcW w:w="3402" w:type="dxa"/>
            <w:shd w:val="clear" w:color="auto" w:fill="FFFFFF"/>
          </w:tcPr>
          <w:p w:rsidR="006803B1" w:rsidRPr="005D79C6" w:rsidRDefault="006803B1" w:rsidP="00DB01FD">
            <w:pPr>
              <w:pStyle w:val="T2BaseArray"/>
              <w:ind w:left="0" w:firstLine="0"/>
              <w:jc w:val="left"/>
              <w:rPr>
                <w:rFonts w:ascii="Arial" w:hAnsi="Arial" w:cs="Arial"/>
              </w:rPr>
            </w:pPr>
            <w:r>
              <w:rPr>
                <w:rFonts w:ascii="Arial" w:hAnsi="Arial" w:cs="Arial"/>
              </w:rPr>
              <w:t>Party BIC.</w:t>
            </w:r>
          </w:p>
        </w:tc>
        <w:tc>
          <w:tcPr>
            <w:tcW w:w="2551" w:type="dxa"/>
            <w:shd w:val="clear" w:color="auto" w:fill="FFFFFF"/>
          </w:tcPr>
          <w:p w:rsidR="006803B1" w:rsidRPr="00D150AB" w:rsidRDefault="006803B1" w:rsidP="00DB01FD">
            <w:pPr>
              <w:pStyle w:val="T2BaseArray"/>
              <w:ind w:left="0" w:firstLine="0"/>
              <w:jc w:val="left"/>
              <w:rPr>
                <w:rFonts w:ascii="Arial" w:hAnsi="Arial" w:cs="Arial"/>
              </w:rPr>
            </w:pPr>
          </w:p>
        </w:tc>
        <w:tc>
          <w:tcPr>
            <w:tcW w:w="677" w:type="dxa"/>
            <w:shd w:val="clear" w:color="auto" w:fill="FFFFFF"/>
          </w:tcPr>
          <w:p w:rsidR="006803B1" w:rsidRPr="00D150AB" w:rsidRDefault="006803B1" w:rsidP="00DB01FD">
            <w:pPr>
              <w:pStyle w:val="T2BaseArray"/>
              <w:ind w:left="0" w:firstLine="0"/>
              <w:jc w:val="left"/>
              <w:rPr>
                <w:rFonts w:ascii="Arial" w:hAnsi="Arial" w:cs="Arial"/>
              </w:rPr>
            </w:pPr>
          </w:p>
        </w:tc>
        <w:tc>
          <w:tcPr>
            <w:tcW w:w="678" w:type="dxa"/>
            <w:shd w:val="clear" w:color="auto" w:fill="FFFFFF"/>
          </w:tcPr>
          <w:p w:rsidR="006803B1" w:rsidRPr="00D150AB" w:rsidRDefault="006803B1" w:rsidP="00DB01FD">
            <w:pPr>
              <w:pStyle w:val="T2BaseArray"/>
              <w:ind w:left="0" w:firstLine="0"/>
              <w:jc w:val="left"/>
              <w:rPr>
                <w:rFonts w:ascii="Arial" w:hAnsi="Arial" w:cs="Arial"/>
              </w:rPr>
            </w:pPr>
            <w:r w:rsidRPr="00D150AB">
              <w:rPr>
                <w:rFonts w:ascii="Arial" w:hAnsi="Arial" w:cs="Arial"/>
              </w:rPr>
              <w:t>1..1</w:t>
            </w:r>
          </w:p>
        </w:tc>
      </w:tr>
    </w:tbl>
    <w:p w:rsidR="006803B1" w:rsidRPr="002318F1" w:rsidRDefault="006803B1" w:rsidP="009C7269">
      <w:pPr>
        <w:rPr>
          <w:rFonts w:ascii="Arial" w:hAnsi="Arial" w:cs="Arial"/>
          <w:lang w:val="en-GB"/>
        </w:rPr>
      </w:pPr>
    </w:p>
    <w:p w:rsidR="006803B1" w:rsidRDefault="006803B1">
      <w:pPr>
        <w:jc w:val="left"/>
        <w:rPr>
          <w:rFonts w:ascii="Arial" w:hAnsi="Arial"/>
          <w:u w:val="single"/>
          <w:lang w:val="en-GB"/>
        </w:rPr>
      </w:pPr>
      <w:r>
        <w:br w:type="page"/>
      </w:r>
    </w:p>
    <w:p w:rsidR="006803B1" w:rsidRDefault="006803B1" w:rsidP="001429DB">
      <w:pPr>
        <w:pStyle w:val="Heading4"/>
      </w:pPr>
      <w:bookmarkStart w:id="256" w:name="_Toc385494940"/>
      <w:r>
        <w:lastRenderedPageBreak/>
        <w:t>Roles - New</w:t>
      </w:r>
      <w:bookmarkEnd w:id="256"/>
    </w:p>
    <w:p w:rsidR="006803B1" w:rsidRDefault="006803B1" w:rsidP="00DE32BA">
      <w:pPr>
        <w:pStyle w:val="ListParagraph"/>
        <w:numPr>
          <w:ilvl w:val="0"/>
          <w:numId w:val="14"/>
        </w:numPr>
        <w:rPr>
          <w:rFonts w:ascii="Arial" w:hAnsi="Arial" w:cs="Arial"/>
          <w:lang w:val="en-GB"/>
        </w:rPr>
        <w:pPrChange w:id="257" w:author="Author">
          <w:pPr>
            <w:pStyle w:val="ListParagraph"/>
            <w:numPr>
              <w:numId w:val="15"/>
            </w:numPr>
            <w:tabs>
              <w:tab w:val="num" w:pos="360"/>
            </w:tabs>
            <w:ind w:left="360" w:hanging="360"/>
          </w:pPr>
        </w:pPrChange>
      </w:pPr>
      <w:r w:rsidRPr="003D2AA2">
        <w:rPr>
          <w:rFonts w:ascii="Arial" w:hAnsi="Arial" w:cs="Arial"/>
          <w:lang w:val="en-GB"/>
        </w:rPr>
        <w:t>Record Type: “</w:t>
      </w:r>
      <w:r>
        <w:rPr>
          <w:rFonts w:ascii="Arial" w:hAnsi="Arial" w:cs="Arial"/>
          <w:lang w:val="en-GB"/>
        </w:rPr>
        <w:t>Role</w:t>
      </w:r>
      <w:r w:rsidRPr="003D2AA2">
        <w:rPr>
          <w:rFonts w:ascii="Arial" w:hAnsi="Arial" w:cs="Arial"/>
          <w:lang w:val="en-GB"/>
        </w:rPr>
        <w:t>”</w:t>
      </w:r>
    </w:p>
    <w:p w:rsidR="006803B1" w:rsidRDefault="006803B1" w:rsidP="00CA3A19">
      <w:pPr>
        <w:pStyle w:val="T2BaseArray"/>
        <w:ind w:left="0" w:firstLine="0"/>
        <w:jc w:val="left"/>
        <w:rPr>
          <w:rFonts w:ascii="Arial" w:hAnsi="Arial" w:cs="Arial"/>
          <w:sz w:val="22"/>
          <w:szCs w:val="22"/>
        </w:rPr>
      </w:pPr>
      <w:r w:rsidRPr="00CA3A19">
        <w:rPr>
          <w:rFonts w:ascii="Arial" w:hAnsi="Arial" w:cs="Arial"/>
          <w:sz w:val="22"/>
          <w:szCs w:val="22"/>
        </w:rPr>
        <w:t xml:space="preserve">The record </w:t>
      </w:r>
      <w:r>
        <w:rPr>
          <w:rFonts w:ascii="Arial" w:hAnsi="Arial" w:cs="Arial"/>
          <w:sz w:val="22"/>
          <w:szCs w:val="22"/>
        </w:rPr>
        <w:t>is used to create</w:t>
      </w:r>
      <w:r w:rsidRPr="00CA3A19">
        <w:rPr>
          <w:rFonts w:ascii="Arial" w:hAnsi="Arial" w:cs="Arial"/>
          <w:sz w:val="22"/>
          <w:szCs w:val="22"/>
        </w:rPr>
        <w:t xml:space="preserve"> a role.</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ACT.16.2</w:t>
      </w:r>
    </w:p>
    <w:p w:rsidR="006803B1" w:rsidRPr="00CA3A19" w:rsidRDefault="006803B1" w:rsidP="00CA3A19">
      <w:pPr>
        <w:pStyle w:val="T2BaseArray"/>
        <w:ind w:left="0" w:firstLine="0"/>
        <w:jc w:val="left"/>
        <w:rPr>
          <w:rFonts w:ascii="Arial" w:hAnsi="Arial" w:cs="Arial"/>
          <w:sz w:val="22"/>
          <w:szCs w:val="22"/>
        </w:rPr>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693"/>
        <w:gridCol w:w="2835"/>
        <w:gridCol w:w="3402"/>
        <w:gridCol w:w="2551"/>
        <w:gridCol w:w="677"/>
        <w:gridCol w:w="678"/>
      </w:tblGrid>
      <w:tr w:rsidR="006803B1" w:rsidRPr="00285F7E" w:rsidTr="00667455">
        <w:trPr>
          <w:cantSplit/>
          <w:trHeight w:val="1260"/>
        </w:trPr>
        <w:tc>
          <w:tcPr>
            <w:tcW w:w="534" w:type="dxa"/>
            <w:shd w:val="clear" w:color="auto" w:fill="D9D9D9"/>
            <w:textDirection w:val="btLr"/>
          </w:tcPr>
          <w:p w:rsidR="006803B1" w:rsidRPr="00285F7E" w:rsidRDefault="006803B1" w:rsidP="00667455">
            <w:pPr>
              <w:ind w:left="113" w:right="113"/>
              <w:jc w:val="center"/>
              <w:rPr>
                <w:rFonts w:ascii="Arial" w:hAnsi="Arial" w:cs="Arial"/>
                <w:b/>
                <w:sz w:val="18"/>
                <w:szCs w:val="18"/>
                <w:lang w:val="en-GB"/>
              </w:rPr>
            </w:pPr>
            <w:r w:rsidRPr="00285F7E">
              <w:rPr>
                <w:rFonts w:ascii="Arial" w:hAnsi="Arial" w:cs="Arial"/>
                <w:b/>
                <w:sz w:val="18"/>
                <w:szCs w:val="18"/>
                <w:lang w:val="en-GB"/>
              </w:rPr>
              <w:t>Flat file  column</w:t>
            </w:r>
          </w:p>
        </w:tc>
        <w:tc>
          <w:tcPr>
            <w:tcW w:w="567" w:type="dxa"/>
            <w:shd w:val="clear" w:color="auto" w:fill="D9D9D9"/>
            <w:textDirection w:val="btLr"/>
          </w:tcPr>
          <w:p w:rsidR="006803B1" w:rsidRPr="00285F7E" w:rsidRDefault="006803B1" w:rsidP="00667455">
            <w:pPr>
              <w:ind w:left="113" w:right="113"/>
              <w:jc w:val="center"/>
              <w:rPr>
                <w:rFonts w:ascii="Arial" w:hAnsi="Arial" w:cs="Arial"/>
                <w:b/>
                <w:sz w:val="18"/>
                <w:szCs w:val="18"/>
                <w:lang w:val="en-GB"/>
              </w:rPr>
            </w:pPr>
            <w:r w:rsidRPr="00285F7E">
              <w:rPr>
                <w:rFonts w:ascii="Arial" w:hAnsi="Arial" w:cs="Arial"/>
                <w:b/>
                <w:sz w:val="18"/>
                <w:szCs w:val="18"/>
                <w:lang w:val="en-GB"/>
              </w:rPr>
              <w:t>Excel Column</w:t>
            </w:r>
          </w:p>
        </w:tc>
        <w:tc>
          <w:tcPr>
            <w:tcW w:w="2693" w:type="dxa"/>
            <w:shd w:val="clear" w:color="auto" w:fill="D9D9D9"/>
          </w:tcPr>
          <w:p w:rsidR="006803B1" w:rsidRPr="00285F7E" w:rsidRDefault="006803B1" w:rsidP="00667455">
            <w:pPr>
              <w:pStyle w:val="T2BaseArray"/>
              <w:ind w:left="0" w:firstLine="0"/>
              <w:jc w:val="center"/>
              <w:rPr>
                <w:rFonts w:ascii="Arial" w:hAnsi="Arial" w:cs="Arial"/>
                <w:b/>
              </w:rPr>
            </w:pPr>
            <w:r w:rsidRPr="00285F7E">
              <w:rPr>
                <w:rFonts w:ascii="Arial" w:hAnsi="Arial" w:cs="Arial"/>
                <w:b/>
              </w:rPr>
              <w:t>Column Name</w:t>
            </w:r>
          </w:p>
        </w:tc>
        <w:tc>
          <w:tcPr>
            <w:tcW w:w="2835" w:type="dxa"/>
            <w:shd w:val="clear" w:color="auto" w:fill="D9D9D9"/>
          </w:tcPr>
          <w:p w:rsidR="006803B1" w:rsidRPr="00285F7E" w:rsidRDefault="006803B1" w:rsidP="00667455">
            <w:pPr>
              <w:pStyle w:val="T2BaseArray"/>
              <w:ind w:left="0" w:firstLine="0"/>
              <w:jc w:val="center"/>
              <w:rPr>
                <w:rFonts w:ascii="Arial" w:hAnsi="Arial" w:cs="Arial"/>
                <w:b/>
              </w:rPr>
            </w:pPr>
            <w:r w:rsidRPr="00285F7E">
              <w:rPr>
                <w:rFonts w:ascii="Arial" w:hAnsi="Arial" w:cs="Arial"/>
                <w:b/>
              </w:rPr>
              <w:t>Format</w:t>
            </w:r>
          </w:p>
        </w:tc>
        <w:tc>
          <w:tcPr>
            <w:tcW w:w="3402" w:type="dxa"/>
            <w:shd w:val="clear" w:color="auto" w:fill="D9D9D9"/>
          </w:tcPr>
          <w:p w:rsidR="006803B1" w:rsidRPr="00285F7E" w:rsidRDefault="006803B1" w:rsidP="00667455">
            <w:pPr>
              <w:pStyle w:val="T2BaseArray"/>
              <w:ind w:left="0" w:firstLine="0"/>
              <w:jc w:val="center"/>
              <w:rPr>
                <w:rFonts w:ascii="Arial" w:hAnsi="Arial" w:cs="Arial"/>
                <w:b/>
              </w:rPr>
            </w:pPr>
            <w:r w:rsidRPr="00285F7E">
              <w:rPr>
                <w:rFonts w:ascii="Arial" w:hAnsi="Arial" w:cs="Arial"/>
                <w:b/>
              </w:rPr>
              <w:t>Description</w:t>
            </w:r>
          </w:p>
        </w:tc>
        <w:tc>
          <w:tcPr>
            <w:tcW w:w="2551" w:type="dxa"/>
            <w:shd w:val="clear" w:color="auto" w:fill="D9D9D9"/>
          </w:tcPr>
          <w:p w:rsidR="006803B1" w:rsidRPr="00285F7E" w:rsidRDefault="006803B1" w:rsidP="00667455">
            <w:pPr>
              <w:pStyle w:val="T2BaseArray"/>
              <w:ind w:left="0" w:firstLine="0"/>
              <w:jc w:val="center"/>
              <w:rPr>
                <w:rFonts w:ascii="Arial" w:hAnsi="Arial" w:cs="Arial"/>
                <w:b/>
              </w:rPr>
            </w:pPr>
            <w:r w:rsidRPr="00285F7E">
              <w:rPr>
                <w:rFonts w:ascii="Arial" w:hAnsi="Arial" w:cs="Arial"/>
                <w:b/>
              </w:rPr>
              <w:t>Rules</w:t>
            </w:r>
          </w:p>
        </w:tc>
        <w:tc>
          <w:tcPr>
            <w:tcW w:w="677" w:type="dxa"/>
            <w:shd w:val="clear" w:color="auto" w:fill="D9D9D9"/>
            <w:textDirection w:val="btLr"/>
          </w:tcPr>
          <w:p w:rsidR="006803B1" w:rsidRPr="00285F7E" w:rsidRDefault="006803B1" w:rsidP="00667455">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clear" w:color="auto" w:fill="D9D9D9"/>
            <w:textDirection w:val="btLr"/>
          </w:tcPr>
          <w:p w:rsidR="006803B1" w:rsidRPr="00285F7E" w:rsidRDefault="006803B1" w:rsidP="00667455">
            <w:pPr>
              <w:pStyle w:val="T2BaseArray"/>
              <w:ind w:left="113" w:right="113" w:firstLine="0"/>
              <w:jc w:val="center"/>
              <w:rPr>
                <w:rFonts w:ascii="Arial" w:hAnsi="Arial" w:cs="Arial"/>
                <w:b/>
              </w:rPr>
            </w:pPr>
            <w:r>
              <w:rPr>
                <w:rFonts w:ascii="Arial" w:hAnsi="Arial" w:cs="Arial"/>
                <w:b/>
              </w:rPr>
              <w:t>Occurs per Group</w:t>
            </w:r>
          </w:p>
        </w:tc>
      </w:tr>
      <w:tr w:rsidR="006803B1" w:rsidRPr="00FC32AE" w:rsidTr="00667455">
        <w:tc>
          <w:tcPr>
            <w:tcW w:w="534" w:type="dxa"/>
            <w:shd w:val="clear" w:color="auto" w:fill="FFFFFF"/>
          </w:tcPr>
          <w:p w:rsidR="006803B1" w:rsidRPr="009B15C4" w:rsidRDefault="006803B1" w:rsidP="00142991">
            <w:pPr>
              <w:pStyle w:val="T2BaseArray"/>
              <w:ind w:left="0" w:firstLine="0"/>
              <w:jc w:val="left"/>
              <w:rPr>
                <w:rFonts w:ascii="Arial" w:hAnsi="Arial" w:cs="Arial"/>
              </w:rPr>
            </w:pPr>
            <w:r w:rsidRPr="009B15C4">
              <w:rPr>
                <w:rFonts w:ascii="Arial" w:hAnsi="Arial" w:cs="Arial"/>
              </w:rPr>
              <w:t>2</w:t>
            </w:r>
          </w:p>
        </w:tc>
        <w:tc>
          <w:tcPr>
            <w:tcW w:w="567" w:type="dxa"/>
            <w:shd w:val="clear" w:color="auto" w:fill="FFFFFF"/>
          </w:tcPr>
          <w:p w:rsidR="006803B1" w:rsidRPr="009B15C4" w:rsidRDefault="006803B1" w:rsidP="00142991">
            <w:pPr>
              <w:pStyle w:val="T2BaseArray"/>
              <w:ind w:left="0" w:firstLine="0"/>
              <w:jc w:val="left"/>
              <w:rPr>
                <w:rFonts w:ascii="Arial" w:hAnsi="Arial" w:cs="Arial"/>
              </w:rPr>
            </w:pPr>
            <w:r w:rsidRPr="009B15C4">
              <w:rPr>
                <w:rFonts w:ascii="Arial" w:hAnsi="Arial" w:cs="Arial"/>
              </w:rPr>
              <w:t>B</w:t>
            </w:r>
          </w:p>
        </w:tc>
        <w:tc>
          <w:tcPr>
            <w:tcW w:w="2693" w:type="dxa"/>
            <w:shd w:val="clear" w:color="auto" w:fill="FFFFFF"/>
          </w:tcPr>
          <w:p w:rsidR="006803B1" w:rsidRPr="009B15C4" w:rsidRDefault="006803B1" w:rsidP="00142991">
            <w:pPr>
              <w:pStyle w:val="T2BaseArray"/>
              <w:ind w:left="0" w:firstLine="0"/>
              <w:jc w:val="left"/>
              <w:rPr>
                <w:rFonts w:ascii="Arial" w:hAnsi="Arial" w:cs="Arial"/>
              </w:rPr>
            </w:pPr>
            <w:r w:rsidRPr="009B15C4">
              <w:rPr>
                <w:rFonts w:ascii="Arial" w:hAnsi="Arial" w:cs="Arial"/>
              </w:rPr>
              <w:t>Record Id</w:t>
            </w:r>
          </w:p>
        </w:tc>
        <w:tc>
          <w:tcPr>
            <w:tcW w:w="2835" w:type="dxa"/>
            <w:shd w:val="clear" w:color="auto" w:fill="FFFFFF"/>
          </w:tcPr>
          <w:p w:rsidR="006803B1" w:rsidRPr="009B15C4" w:rsidRDefault="006803B1" w:rsidP="00142991">
            <w:pPr>
              <w:pStyle w:val="T2BaseArray"/>
              <w:ind w:left="0" w:firstLine="0"/>
              <w:jc w:val="left"/>
              <w:rPr>
                <w:rFonts w:ascii="Arial" w:hAnsi="Arial" w:cs="Arial"/>
              </w:rPr>
            </w:pPr>
            <w:r w:rsidRPr="009B15C4">
              <w:rPr>
                <w:rFonts w:ascii="Arial" w:hAnsi="Arial" w:cs="Arial"/>
              </w:rPr>
              <w:t>NUMERIC (10)</w:t>
            </w:r>
          </w:p>
        </w:tc>
        <w:tc>
          <w:tcPr>
            <w:tcW w:w="3402" w:type="dxa"/>
            <w:shd w:val="clear" w:color="auto" w:fill="FFFFFF"/>
          </w:tcPr>
          <w:p w:rsidR="006803B1" w:rsidRPr="009B15C4" w:rsidRDefault="006803B1" w:rsidP="00142991">
            <w:pPr>
              <w:pStyle w:val="T2BaseArray"/>
              <w:ind w:left="0" w:firstLine="0"/>
              <w:jc w:val="left"/>
              <w:rPr>
                <w:rFonts w:ascii="Arial" w:hAnsi="Arial" w:cs="Arial"/>
              </w:rPr>
            </w:pPr>
            <w:r w:rsidRPr="009B15C4">
              <w:rPr>
                <w:rFonts w:ascii="Arial" w:hAnsi="Arial" w:cs="Arial"/>
              </w:rPr>
              <w:t>Unique identifier of the record</w:t>
            </w:r>
            <w:r>
              <w:rPr>
                <w:rFonts w:ascii="Arial" w:hAnsi="Arial" w:cs="Arial"/>
              </w:rPr>
              <w:t>.</w:t>
            </w:r>
          </w:p>
        </w:tc>
        <w:tc>
          <w:tcPr>
            <w:tcW w:w="2551" w:type="dxa"/>
            <w:shd w:val="clear" w:color="auto" w:fill="FFFFFF"/>
          </w:tcPr>
          <w:p w:rsidR="006803B1" w:rsidRPr="009B15C4" w:rsidRDefault="006803B1" w:rsidP="00142991">
            <w:pPr>
              <w:pStyle w:val="T2BaseArray"/>
              <w:ind w:left="0" w:firstLine="0"/>
              <w:jc w:val="left"/>
              <w:rPr>
                <w:rFonts w:ascii="Arial" w:hAnsi="Arial" w:cs="Arial"/>
              </w:rPr>
            </w:pPr>
            <w:r w:rsidRPr="009B15C4">
              <w:rPr>
                <w:rFonts w:ascii="Arial" w:hAnsi="Arial" w:cs="Arial"/>
              </w:rPr>
              <w:t>Must occur in each line of the record</w:t>
            </w:r>
            <w:r>
              <w:rPr>
                <w:rFonts w:ascii="Arial" w:hAnsi="Arial" w:cs="Arial"/>
              </w:rPr>
              <w:t>.</w:t>
            </w:r>
          </w:p>
        </w:tc>
        <w:tc>
          <w:tcPr>
            <w:tcW w:w="677" w:type="dxa"/>
            <w:shd w:val="clear" w:color="auto" w:fill="FFFFFF"/>
          </w:tcPr>
          <w:p w:rsidR="006803B1" w:rsidRPr="009B15C4" w:rsidRDefault="006803B1" w:rsidP="00142991">
            <w:pPr>
              <w:pStyle w:val="T2BaseArray"/>
              <w:ind w:left="0" w:firstLine="0"/>
              <w:jc w:val="left"/>
              <w:rPr>
                <w:rFonts w:ascii="Arial" w:hAnsi="Arial" w:cs="Arial"/>
              </w:rPr>
            </w:pPr>
            <w:r w:rsidRPr="009B15C4">
              <w:rPr>
                <w:rFonts w:ascii="Arial" w:hAnsi="Arial" w:cs="Arial"/>
              </w:rPr>
              <w:t>1..n</w:t>
            </w:r>
          </w:p>
        </w:tc>
        <w:tc>
          <w:tcPr>
            <w:tcW w:w="678" w:type="dxa"/>
            <w:shd w:val="clear" w:color="auto" w:fill="FFFFFF"/>
          </w:tcPr>
          <w:p w:rsidR="006803B1" w:rsidRPr="009B15C4" w:rsidRDefault="006803B1" w:rsidP="00142991">
            <w:pPr>
              <w:pStyle w:val="T2BaseArray"/>
              <w:ind w:left="0" w:firstLine="0"/>
              <w:jc w:val="left"/>
              <w:rPr>
                <w:rFonts w:ascii="Arial" w:hAnsi="Arial" w:cs="Arial"/>
              </w:rPr>
            </w:pPr>
          </w:p>
        </w:tc>
      </w:tr>
      <w:tr w:rsidR="006803B1" w:rsidRPr="00FC32AE" w:rsidTr="00667455">
        <w:tc>
          <w:tcPr>
            <w:tcW w:w="10031" w:type="dxa"/>
            <w:gridSpan w:val="5"/>
            <w:shd w:val="clear" w:color="auto" w:fill="F2F2F2"/>
          </w:tcPr>
          <w:p w:rsidR="006803B1" w:rsidRPr="009B15C4" w:rsidRDefault="006803B1" w:rsidP="00142991">
            <w:pPr>
              <w:pStyle w:val="T2BaseArray"/>
              <w:ind w:left="0" w:firstLine="0"/>
              <w:rPr>
                <w:rFonts w:ascii="Arial" w:hAnsi="Arial" w:cs="Arial"/>
              </w:rPr>
            </w:pPr>
            <w:r w:rsidRPr="009B15C4">
              <w:rPr>
                <w:rFonts w:ascii="Arial" w:hAnsi="Arial" w:cs="Arial"/>
              </w:rPr>
              <w:t>Gr</w:t>
            </w:r>
            <w:r w:rsidRPr="00142991">
              <w:rPr>
                <w:rFonts w:ascii="Arial" w:hAnsi="Arial" w:cs="Arial"/>
              </w:rPr>
              <w:t>oup “Role”</w:t>
            </w:r>
          </w:p>
        </w:tc>
        <w:tc>
          <w:tcPr>
            <w:tcW w:w="2551" w:type="dxa"/>
            <w:shd w:val="clear" w:color="auto" w:fill="F2F2F2"/>
          </w:tcPr>
          <w:p w:rsidR="006803B1" w:rsidRPr="009B15C4" w:rsidRDefault="006803B1" w:rsidP="00F12540">
            <w:pPr>
              <w:pStyle w:val="Default"/>
              <w:spacing w:before="60"/>
              <w:rPr>
                <w:rFonts w:ascii="Arial" w:hAnsi="Arial" w:cs="Arial"/>
                <w:color w:val="auto"/>
                <w:sz w:val="18"/>
                <w:szCs w:val="18"/>
                <w:lang w:val="en-GB" w:eastAsia="fr-FR"/>
              </w:rPr>
            </w:pPr>
          </w:p>
        </w:tc>
        <w:tc>
          <w:tcPr>
            <w:tcW w:w="677" w:type="dxa"/>
            <w:shd w:val="clear" w:color="auto" w:fill="F2F2F2"/>
          </w:tcPr>
          <w:p w:rsidR="006803B1" w:rsidRPr="009B15C4" w:rsidRDefault="006803B1" w:rsidP="00AC38BE">
            <w:pPr>
              <w:pStyle w:val="T2BaseArray"/>
              <w:ind w:left="0" w:firstLine="0"/>
              <w:jc w:val="left"/>
              <w:rPr>
                <w:rFonts w:ascii="Arial" w:hAnsi="Arial" w:cs="Arial"/>
              </w:rPr>
            </w:pPr>
            <w:r w:rsidRPr="009B15C4">
              <w:rPr>
                <w:rFonts w:ascii="Arial" w:hAnsi="Arial" w:cs="Arial"/>
              </w:rPr>
              <w:t>1..1</w:t>
            </w:r>
          </w:p>
        </w:tc>
        <w:tc>
          <w:tcPr>
            <w:tcW w:w="678" w:type="dxa"/>
            <w:shd w:val="clear" w:color="auto" w:fill="F2F2F2"/>
          </w:tcPr>
          <w:p w:rsidR="006803B1" w:rsidRPr="009B15C4" w:rsidRDefault="006803B1" w:rsidP="00AC38BE">
            <w:pPr>
              <w:pStyle w:val="T2BaseArray"/>
              <w:ind w:left="0" w:firstLine="0"/>
              <w:jc w:val="left"/>
              <w:rPr>
                <w:rFonts w:ascii="Arial" w:hAnsi="Arial" w:cs="Arial"/>
              </w:rPr>
            </w:pPr>
          </w:p>
        </w:tc>
      </w:tr>
      <w:tr w:rsidR="006803B1" w:rsidRPr="00FC32AE" w:rsidTr="00667455">
        <w:tc>
          <w:tcPr>
            <w:tcW w:w="534" w:type="dxa"/>
            <w:shd w:val="clear" w:color="auto" w:fill="FFFFFF"/>
          </w:tcPr>
          <w:p w:rsidR="006803B1" w:rsidRPr="009B15C4" w:rsidRDefault="006803B1" w:rsidP="00667455">
            <w:pPr>
              <w:pStyle w:val="T2BaseArray"/>
              <w:ind w:left="0" w:firstLine="0"/>
              <w:jc w:val="left"/>
              <w:rPr>
                <w:rFonts w:ascii="Arial" w:hAnsi="Arial" w:cs="Arial"/>
              </w:rPr>
            </w:pPr>
            <w:r w:rsidRPr="009B15C4">
              <w:rPr>
                <w:rFonts w:ascii="Arial" w:hAnsi="Arial" w:cs="Arial"/>
              </w:rPr>
              <w:t>3</w:t>
            </w:r>
          </w:p>
        </w:tc>
        <w:tc>
          <w:tcPr>
            <w:tcW w:w="567" w:type="dxa"/>
            <w:shd w:val="clear" w:color="auto" w:fill="FFFFFF"/>
          </w:tcPr>
          <w:p w:rsidR="006803B1" w:rsidRPr="009B15C4" w:rsidRDefault="006803B1" w:rsidP="00667455">
            <w:pPr>
              <w:pStyle w:val="T2BaseArray"/>
              <w:ind w:left="0" w:firstLine="0"/>
              <w:jc w:val="left"/>
              <w:rPr>
                <w:rFonts w:ascii="Arial" w:hAnsi="Arial" w:cs="Arial"/>
              </w:rPr>
            </w:pPr>
            <w:r w:rsidRPr="009B15C4">
              <w:rPr>
                <w:rFonts w:ascii="Arial" w:hAnsi="Arial" w:cs="Arial"/>
              </w:rPr>
              <w:t>C</w:t>
            </w:r>
          </w:p>
        </w:tc>
        <w:tc>
          <w:tcPr>
            <w:tcW w:w="2693" w:type="dxa"/>
            <w:shd w:val="clear" w:color="auto" w:fill="FFFFFF"/>
          </w:tcPr>
          <w:p w:rsidR="006803B1" w:rsidRPr="009B15C4" w:rsidRDefault="006803B1" w:rsidP="00667455">
            <w:pPr>
              <w:pStyle w:val="T2BaseArray"/>
              <w:ind w:left="0" w:firstLine="0"/>
              <w:jc w:val="left"/>
              <w:rPr>
                <w:rFonts w:ascii="Arial" w:hAnsi="Arial" w:cs="Arial"/>
              </w:rPr>
            </w:pPr>
            <w:r w:rsidRPr="009B15C4">
              <w:rPr>
                <w:rFonts w:ascii="Arial" w:hAnsi="Arial" w:cs="Arial"/>
              </w:rPr>
              <w:t>Role Name</w:t>
            </w:r>
          </w:p>
        </w:tc>
        <w:tc>
          <w:tcPr>
            <w:tcW w:w="2835" w:type="dxa"/>
            <w:shd w:val="clear" w:color="auto" w:fill="FFFFFF"/>
          </w:tcPr>
          <w:p w:rsidR="006803B1" w:rsidRPr="009B15C4" w:rsidRDefault="006803B1" w:rsidP="00667455">
            <w:pPr>
              <w:pStyle w:val="T2BaseArray"/>
              <w:ind w:left="0" w:firstLine="0"/>
              <w:jc w:val="left"/>
              <w:rPr>
                <w:rFonts w:ascii="Arial" w:hAnsi="Arial" w:cs="Arial"/>
              </w:rPr>
            </w:pPr>
            <w:r w:rsidRPr="009B15C4">
              <w:rPr>
                <w:rFonts w:ascii="Arial" w:hAnsi="Arial" w:cs="Arial"/>
              </w:rPr>
              <w:t>VARCHAR (35)</w:t>
            </w:r>
          </w:p>
        </w:tc>
        <w:tc>
          <w:tcPr>
            <w:tcW w:w="3402" w:type="dxa"/>
            <w:shd w:val="clear" w:color="auto" w:fill="FFFFFF"/>
          </w:tcPr>
          <w:p w:rsidR="006803B1" w:rsidRPr="009B15C4" w:rsidRDefault="006803B1" w:rsidP="00667455">
            <w:pPr>
              <w:pStyle w:val="T2BaseArray"/>
              <w:ind w:left="0" w:firstLine="0"/>
              <w:jc w:val="left"/>
              <w:rPr>
                <w:rFonts w:ascii="Arial" w:hAnsi="Arial" w:cs="Arial"/>
              </w:rPr>
            </w:pPr>
            <w:r w:rsidRPr="009B15C4">
              <w:rPr>
                <w:rFonts w:ascii="Arial" w:hAnsi="Arial" w:cs="Arial"/>
              </w:rPr>
              <w:t>Name of the role</w:t>
            </w:r>
            <w:r>
              <w:rPr>
                <w:rFonts w:ascii="Arial" w:hAnsi="Arial" w:cs="Arial"/>
              </w:rPr>
              <w:t>.</w:t>
            </w:r>
          </w:p>
        </w:tc>
        <w:tc>
          <w:tcPr>
            <w:tcW w:w="2551" w:type="dxa"/>
            <w:shd w:val="clear" w:color="auto" w:fill="FFFFFF"/>
          </w:tcPr>
          <w:p w:rsidR="006803B1" w:rsidRPr="009B15C4" w:rsidRDefault="006803B1" w:rsidP="00667455">
            <w:pPr>
              <w:pStyle w:val="T2BaseArray"/>
              <w:ind w:left="0" w:firstLine="0"/>
              <w:jc w:val="left"/>
              <w:rPr>
                <w:rFonts w:ascii="Arial" w:hAnsi="Arial" w:cs="Arial"/>
              </w:rPr>
            </w:pPr>
          </w:p>
        </w:tc>
        <w:tc>
          <w:tcPr>
            <w:tcW w:w="677" w:type="dxa"/>
            <w:shd w:val="clear" w:color="auto" w:fill="FFFFFF"/>
          </w:tcPr>
          <w:p w:rsidR="006803B1" w:rsidRPr="009B15C4" w:rsidRDefault="006803B1" w:rsidP="00667455">
            <w:pPr>
              <w:pStyle w:val="T2BaseArray"/>
              <w:ind w:left="0" w:firstLine="0"/>
              <w:jc w:val="left"/>
              <w:rPr>
                <w:rFonts w:ascii="Arial" w:hAnsi="Arial" w:cs="Arial"/>
              </w:rPr>
            </w:pPr>
          </w:p>
        </w:tc>
        <w:tc>
          <w:tcPr>
            <w:tcW w:w="678" w:type="dxa"/>
            <w:shd w:val="clear" w:color="auto" w:fill="FFFFFF"/>
          </w:tcPr>
          <w:p w:rsidR="006803B1" w:rsidRPr="009B15C4" w:rsidRDefault="006803B1" w:rsidP="00667455">
            <w:pPr>
              <w:pStyle w:val="T2BaseArray"/>
              <w:ind w:left="0" w:firstLine="0"/>
              <w:jc w:val="left"/>
              <w:rPr>
                <w:rFonts w:ascii="Arial" w:hAnsi="Arial" w:cs="Arial"/>
              </w:rPr>
            </w:pPr>
            <w:r w:rsidRPr="009B15C4">
              <w:rPr>
                <w:rFonts w:ascii="Arial" w:hAnsi="Arial" w:cs="Arial"/>
              </w:rPr>
              <w:t>1..1</w:t>
            </w:r>
          </w:p>
        </w:tc>
      </w:tr>
      <w:tr w:rsidR="006803B1" w:rsidRPr="00FC32AE" w:rsidTr="00667455">
        <w:tc>
          <w:tcPr>
            <w:tcW w:w="534" w:type="dxa"/>
            <w:shd w:val="clear" w:color="auto" w:fill="FFFFFF"/>
          </w:tcPr>
          <w:p w:rsidR="006803B1" w:rsidRPr="009B15C4" w:rsidRDefault="006803B1" w:rsidP="00667455">
            <w:pPr>
              <w:pStyle w:val="T2BaseArray"/>
              <w:ind w:left="0" w:firstLine="0"/>
              <w:jc w:val="left"/>
              <w:rPr>
                <w:rFonts w:ascii="Arial" w:hAnsi="Arial" w:cs="Arial"/>
              </w:rPr>
            </w:pPr>
            <w:r w:rsidRPr="009B15C4">
              <w:rPr>
                <w:rFonts w:ascii="Arial" w:hAnsi="Arial" w:cs="Arial"/>
              </w:rPr>
              <w:t>4</w:t>
            </w:r>
          </w:p>
        </w:tc>
        <w:tc>
          <w:tcPr>
            <w:tcW w:w="567" w:type="dxa"/>
            <w:shd w:val="clear" w:color="auto" w:fill="FFFFFF"/>
          </w:tcPr>
          <w:p w:rsidR="006803B1" w:rsidRPr="009B15C4" w:rsidRDefault="006803B1" w:rsidP="00667455">
            <w:pPr>
              <w:pStyle w:val="T2BaseArray"/>
              <w:ind w:left="0" w:firstLine="0"/>
              <w:jc w:val="left"/>
              <w:rPr>
                <w:rFonts w:ascii="Arial" w:hAnsi="Arial" w:cs="Arial"/>
              </w:rPr>
            </w:pPr>
            <w:r w:rsidRPr="009B15C4">
              <w:rPr>
                <w:rFonts w:ascii="Arial" w:hAnsi="Arial" w:cs="Arial"/>
              </w:rPr>
              <w:t>D</w:t>
            </w:r>
          </w:p>
        </w:tc>
        <w:tc>
          <w:tcPr>
            <w:tcW w:w="2693" w:type="dxa"/>
            <w:shd w:val="clear" w:color="auto" w:fill="FFFFFF"/>
          </w:tcPr>
          <w:p w:rsidR="006803B1" w:rsidRPr="009B15C4" w:rsidRDefault="006803B1" w:rsidP="00667455">
            <w:pPr>
              <w:pStyle w:val="T2BaseArray"/>
              <w:ind w:left="0" w:firstLine="0"/>
              <w:jc w:val="left"/>
              <w:rPr>
                <w:rFonts w:ascii="Arial" w:hAnsi="Arial" w:cs="Arial"/>
              </w:rPr>
            </w:pPr>
            <w:r w:rsidRPr="009B15C4">
              <w:rPr>
                <w:rFonts w:ascii="Arial" w:hAnsi="Arial" w:cs="Arial"/>
              </w:rPr>
              <w:t>Role Description</w:t>
            </w:r>
          </w:p>
        </w:tc>
        <w:tc>
          <w:tcPr>
            <w:tcW w:w="2835" w:type="dxa"/>
            <w:shd w:val="clear" w:color="auto" w:fill="FFFFFF"/>
          </w:tcPr>
          <w:p w:rsidR="006803B1" w:rsidRPr="009B15C4" w:rsidRDefault="006803B1" w:rsidP="00667455">
            <w:pPr>
              <w:pStyle w:val="T2BaseArray"/>
              <w:ind w:left="0" w:firstLine="0"/>
              <w:jc w:val="left"/>
              <w:rPr>
                <w:rFonts w:ascii="Arial" w:hAnsi="Arial" w:cs="Arial"/>
              </w:rPr>
            </w:pPr>
            <w:r w:rsidRPr="009B15C4">
              <w:rPr>
                <w:rFonts w:ascii="Arial" w:hAnsi="Arial" w:cs="Arial"/>
              </w:rPr>
              <w:t>VARCHAR (127)</w:t>
            </w:r>
          </w:p>
        </w:tc>
        <w:tc>
          <w:tcPr>
            <w:tcW w:w="3402" w:type="dxa"/>
            <w:shd w:val="clear" w:color="auto" w:fill="FFFFFF"/>
          </w:tcPr>
          <w:p w:rsidR="006803B1" w:rsidRPr="009B15C4" w:rsidRDefault="006803B1" w:rsidP="00667455">
            <w:pPr>
              <w:pStyle w:val="T2BaseArray"/>
              <w:ind w:left="0" w:firstLine="0"/>
              <w:jc w:val="left"/>
              <w:rPr>
                <w:rFonts w:ascii="Arial" w:hAnsi="Arial" w:cs="Arial"/>
              </w:rPr>
            </w:pPr>
            <w:r w:rsidRPr="009B15C4">
              <w:rPr>
                <w:rFonts w:ascii="Arial" w:hAnsi="Arial" w:cs="Arial"/>
              </w:rPr>
              <w:t>Description of the role</w:t>
            </w:r>
            <w:r>
              <w:rPr>
                <w:rFonts w:ascii="Arial" w:hAnsi="Arial" w:cs="Arial"/>
              </w:rPr>
              <w:t>.</w:t>
            </w:r>
          </w:p>
        </w:tc>
        <w:tc>
          <w:tcPr>
            <w:tcW w:w="2551" w:type="dxa"/>
            <w:shd w:val="clear" w:color="auto" w:fill="FFFFFF"/>
          </w:tcPr>
          <w:p w:rsidR="006803B1" w:rsidRPr="009B15C4" w:rsidRDefault="006803B1" w:rsidP="00667455">
            <w:pPr>
              <w:pStyle w:val="T2BaseArray"/>
              <w:ind w:left="0" w:firstLine="0"/>
              <w:jc w:val="left"/>
              <w:rPr>
                <w:rFonts w:ascii="Arial" w:hAnsi="Arial" w:cs="Arial"/>
              </w:rPr>
            </w:pPr>
          </w:p>
        </w:tc>
        <w:tc>
          <w:tcPr>
            <w:tcW w:w="677" w:type="dxa"/>
            <w:shd w:val="clear" w:color="auto" w:fill="FFFFFF"/>
          </w:tcPr>
          <w:p w:rsidR="006803B1" w:rsidRPr="009B15C4" w:rsidRDefault="006803B1" w:rsidP="00667455">
            <w:pPr>
              <w:pStyle w:val="T2BaseArray"/>
              <w:ind w:left="0" w:firstLine="0"/>
              <w:jc w:val="left"/>
              <w:rPr>
                <w:rFonts w:ascii="Arial" w:hAnsi="Arial" w:cs="Arial"/>
              </w:rPr>
            </w:pPr>
          </w:p>
        </w:tc>
        <w:tc>
          <w:tcPr>
            <w:tcW w:w="678" w:type="dxa"/>
            <w:shd w:val="clear" w:color="auto" w:fill="FFFFFF"/>
          </w:tcPr>
          <w:p w:rsidR="006803B1" w:rsidRPr="009B15C4" w:rsidRDefault="006803B1" w:rsidP="00667455">
            <w:pPr>
              <w:pStyle w:val="T2BaseArray"/>
              <w:ind w:left="0" w:firstLine="0"/>
              <w:jc w:val="left"/>
              <w:rPr>
                <w:rFonts w:ascii="Arial" w:hAnsi="Arial" w:cs="Arial"/>
              </w:rPr>
            </w:pPr>
            <w:r w:rsidRPr="009B15C4">
              <w:rPr>
                <w:rFonts w:ascii="Arial" w:hAnsi="Arial" w:cs="Arial"/>
              </w:rPr>
              <w:t>1..1</w:t>
            </w:r>
          </w:p>
        </w:tc>
      </w:tr>
    </w:tbl>
    <w:p w:rsidR="006803B1" w:rsidRDefault="006803B1" w:rsidP="009C7269"/>
    <w:p w:rsidR="006803B1" w:rsidRDefault="006803B1" w:rsidP="009C7269"/>
    <w:p w:rsidR="006803B1" w:rsidRDefault="006803B1">
      <w:pPr>
        <w:jc w:val="left"/>
        <w:rPr>
          <w:rFonts w:ascii="Arial" w:hAnsi="Arial"/>
          <w:u w:val="single"/>
          <w:lang w:val="en-GB"/>
        </w:rPr>
      </w:pPr>
      <w:r>
        <w:br w:type="page"/>
      </w:r>
    </w:p>
    <w:p w:rsidR="006803B1" w:rsidRDefault="006803B1" w:rsidP="001429DB">
      <w:pPr>
        <w:pStyle w:val="Heading4"/>
      </w:pPr>
      <w:bookmarkStart w:id="258" w:name="_Toc385494941"/>
      <w:r>
        <w:lastRenderedPageBreak/>
        <w:t>Secured Group - New</w:t>
      </w:r>
      <w:bookmarkEnd w:id="258"/>
    </w:p>
    <w:p w:rsidR="006803B1" w:rsidRDefault="006803B1" w:rsidP="00DE32BA">
      <w:pPr>
        <w:pStyle w:val="ListParagraph"/>
        <w:numPr>
          <w:ilvl w:val="0"/>
          <w:numId w:val="14"/>
        </w:numPr>
        <w:rPr>
          <w:rFonts w:ascii="Arial" w:hAnsi="Arial" w:cs="Arial"/>
          <w:lang w:val="en-GB"/>
        </w:rPr>
        <w:pPrChange w:id="259" w:author="Author">
          <w:pPr>
            <w:pStyle w:val="ListParagraph"/>
            <w:numPr>
              <w:numId w:val="15"/>
            </w:numPr>
            <w:tabs>
              <w:tab w:val="num" w:pos="360"/>
            </w:tabs>
            <w:ind w:left="360" w:hanging="360"/>
          </w:pPr>
        </w:pPrChange>
      </w:pPr>
      <w:r w:rsidRPr="00450AB8">
        <w:rPr>
          <w:rFonts w:ascii="Arial" w:hAnsi="Arial" w:cs="Arial"/>
          <w:lang w:val="en-GB"/>
        </w:rPr>
        <w:t>Record Type: “Secured Group”</w:t>
      </w:r>
    </w:p>
    <w:p w:rsidR="006803B1" w:rsidRDefault="006803B1" w:rsidP="00CA3A19">
      <w:pPr>
        <w:pStyle w:val="T2BaseArray"/>
        <w:ind w:left="0" w:firstLine="0"/>
        <w:jc w:val="left"/>
        <w:rPr>
          <w:rFonts w:ascii="Arial" w:hAnsi="Arial" w:cs="Arial"/>
          <w:sz w:val="22"/>
          <w:szCs w:val="22"/>
        </w:rPr>
      </w:pPr>
      <w:r w:rsidRPr="00CA3A19">
        <w:rPr>
          <w:rFonts w:ascii="Arial" w:hAnsi="Arial" w:cs="Arial"/>
          <w:sz w:val="22"/>
          <w:szCs w:val="22"/>
        </w:rPr>
        <w:t xml:space="preserve">The record </w:t>
      </w:r>
      <w:r>
        <w:rPr>
          <w:rFonts w:ascii="Arial" w:hAnsi="Arial" w:cs="Arial"/>
          <w:sz w:val="22"/>
          <w:szCs w:val="22"/>
        </w:rPr>
        <w:t>is used to create</w:t>
      </w:r>
      <w:r w:rsidRPr="00CA3A19">
        <w:rPr>
          <w:rFonts w:ascii="Arial" w:hAnsi="Arial" w:cs="Arial"/>
          <w:sz w:val="22"/>
          <w:szCs w:val="22"/>
        </w:rPr>
        <w:t xml:space="preserve"> a secured group.</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ACT.16.3</w:t>
      </w:r>
    </w:p>
    <w:p w:rsidR="006803B1" w:rsidRPr="00CA3A19" w:rsidRDefault="006803B1" w:rsidP="00CA3A19">
      <w:pPr>
        <w:pStyle w:val="T2BaseArray"/>
        <w:ind w:left="0" w:firstLine="0"/>
        <w:jc w:val="left"/>
        <w:rPr>
          <w:rFonts w:ascii="Arial" w:hAnsi="Arial" w:cs="Arial"/>
          <w:sz w:val="22"/>
          <w:szCs w:val="22"/>
        </w:rPr>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693"/>
        <w:gridCol w:w="2835"/>
        <w:gridCol w:w="3402"/>
        <w:gridCol w:w="2551"/>
        <w:gridCol w:w="677"/>
        <w:gridCol w:w="678"/>
      </w:tblGrid>
      <w:tr w:rsidR="006803B1" w:rsidRPr="00285F7E" w:rsidTr="00A86510">
        <w:trPr>
          <w:cantSplit/>
          <w:trHeight w:val="1260"/>
        </w:trPr>
        <w:tc>
          <w:tcPr>
            <w:tcW w:w="534" w:type="dxa"/>
            <w:shd w:val="clear" w:color="auto" w:fill="D9D9D9"/>
            <w:textDirection w:val="btLr"/>
          </w:tcPr>
          <w:p w:rsidR="006803B1" w:rsidRPr="00285F7E" w:rsidRDefault="006803B1" w:rsidP="00BF4711">
            <w:pPr>
              <w:ind w:left="113" w:right="113"/>
              <w:jc w:val="center"/>
              <w:rPr>
                <w:rFonts w:ascii="Arial" w:hAnsi="Arial" w:cs="Arial"/>
                <w:b/>
                <w:sz w:val="18"/>
                <w:szCs w:val="18"/>
                <w:lang w:val="en-GB"/>
              </w:rPr>
            </w:pPr>
            <w:r w:rsidRPr="00285F7E">
              <w:rPr>
                <w:rFonts w:ascii="Arial" w:hAnsi="Arial" w:cs="Arial"/>
                <w:b/>
                <w:sz w:val="18"/>
                <w:szCs w:val="18"/>
                <w:lang w:val="en-GB"/>
              </w:rPr>
              <w:t>Flat file  column</w:t>
            </w:r>
          </w:p>
        </w:tc>
        <w:tc>
          <w:tcPr>
            <w:tcW w:w="567" w:type="dxa"/>
            <w:shd w:val="clear" w:color="auto" w:fill="D9D9D9"/>
            <w:textDirection w:val="btLr"/>
          </w:tcPr>
          <w:p w:rsidR="006803B1" w:rsidRPr="00285F7E" w:rsidRDefault="006803B1" w:rsidP="00BF4711">
            <w:pPr>
              <w:ind w:left="113" w:right="113"/>
              <w:jc w:val="center"/>
              <w:rPr>
                <w:rFonts w:ascii="Arial" w:hAnsi="Arial" w:cs="Arial"/>
                <w:b/>
                <w:sz w:val="18"/>
                <w:szCs w:val="18"/>
                <w:lang w:val="en-GB"/>
              </w:rPr>
            </w:pPr>
            <w:r w:rsidRPr="00285F7E">
              <w:rPr>
                <w:rFonts w:ascii="Arial" w:hAnsi="Arial" w:cs="Arial"/>
                <w:b/>
                <w:sz w:val="18"/>
                <w:szCs w:val="18"/>
                <w:lang w:val="en-GB"/>
              </w:rPr>
              <w:t>Excel Column</w:t>
            </w:r>
          </w:p>
        </w:tc>
        <w:tc>
          <w:tcPr>
            <w:tcW w:w="2693" w:type="dxa"/>
            <w:shd w:val="clear" w:color="auto" w:fill="D9D9D9"/>
          </w:tcPr>
          <w:p w:rsidR="006803B1" w:rsidRPr="00285F7E" w:rsidRDefault="006803B1" w:rsidP="004524A2">
            <w:pPr>
              <w:pStyle w:val="T2BaseArray"/>
              <w:ind w:left="0" w:firstLine="0"/>
              <w:jc w:val="center"/>
              <w:rPr>
                <w:rFonts w:ascii="Arial" w:hAnsi="Arial" w:cs="Arial"/>
                <w:b/>
              </w:rPr>
            </w:pPr>
            <w:r w:rsidRPr="00285F7E">
              <w:rPr>
                <w:rFonts w:ascii="Arial" w:hAnsi="Arial" w:cs="Arial"/>
                <w:b/>
              </w:rPr>
              <w:t>Column Name</w:t>
            </w:r>
          </w:p>
        </w:tc>
        <w:tc>
          <w:tcPr>
            <w:tcW w:w="2835" w:type="dxa"/>
            <w:shd w:val="clear" w:color="auto" w:fill="D9D9D9"/>
          </w:tcPr>
          <w:p w:rsidR="006803B1" w:rsidRPr="00285F7E" w:rsidRDefault="006803B1" w:rsidP="004524A2">
            <w:pPr>
              <w:pStyle w:val="T2BaseArray"/>
              <w:ind w:left="0" w:firstLine="0"/>
              <w:jc w:val="center"/>
              <w:rPr>
                <w:rFonts w:ascii="Arial" w:hAnsi="Arial" w:cs="Arial"/>
                <w:b/>
              </w:rPr>
            </w:pPr>
            <w:r w:rsidRPr="00285F7E">
              <w:rPr>
                <w:rFonts w:ascii="Arial" w:hAnsi="Arial" w:cs="Arial"/>
                <w:b/>
              </w:rPr>
              <w:t>Format</w:t>
            </w:r>
          </w:p>
        </w:tc>
        <w:tc>
          <w:tcPr>
            <w:tcW w:w="3402" w:type="dxa"/>
            <w:shd w:val="clear" w:color="auto" w:fill="D9D9D9"/>
          </w:tcPr>
          <w:p w:rsidR="006803B1" w:rsidRPr="00285F7E" w:rsidRDefault="006803B1" w:rsidP="004524A2">
            <w:pPr>
              <w:pStyle w:val="T2BaseArray"/>
              <w:ind w:left="0" w:firstLine="0"/>
              <w:jc w:val="center"/>
              <w:rPr>
                <w:rFonts w:ascii="Arial" w:hAnsi="Arial" w:cs="Arial"/>
                <w:b/>
              </w:rPr>
            </w:pPr>
            <w:r w:rsidRPr="00285F7E">
              <w:rPr>
                <w:rFonts w:ascii="Arial" w:hAnsi="Arial" w:cs="Arial"/>
                <w:b/>
              </w:rPr>
              <w:t>Description</w:t>
            </w:r>
          </w:p>
        </w:tc>
        <w:tc>
          <w:tcPr>
            <w:tcW w:w="2551" w:type="dxa"/>
            <w:shd w:val="clear" w:color="auto" w:fill="D9D9D9"/>
          </w:tcPr>
          <w:p w:rsidR="006803B1" w:rsidRPr="00285F7E" w:rsidRDefault="006803B1" w:rsidP="004524A2">
            <w:pPr>
              <w:pStyle w:val="T2BaseArray"/>
              <w:ind w:left="0" w:firstLine="0"/>
              <w:jc w:val="center"/>
              <w:rPr>
                <w:rFonts w:ascii="Arial" w:hAnsi="Arial" w:cs="Arial"/>
                <w:b/>
              </w:rPr>
            </w:pPr>
            <w:r w:rsidRPr="00285F7E">
              <w:rPr>
                <w:rFonts w:ascii="Arial" w:hAnsi="Arial" w:cs="Arial"/>
                <w:b/>
              </w:rPr>
              <w:t>Rules</w:t>
            </w:r>
          </w:p>
        </w:tc>
        <w:tc>
          <w:tcPr>
            <w:tcW w:w="677" w:type="dxa"/>
            <w:shd w:val="clear" w:color="auto" w:fill="D9D9D9"/>
            <w:textDirection w:val="btLr"/>
          </w:tcPr>
          <w:p w:rsidR="006803B1" w:rsidRPr="00285F7E" w:rsidRDefault="006803B1" w:rsidP="00A86510">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clear" w:color="auto" w:fill="D9D9D9"/>
            <w:textDirection w:val="btLr"/>
          </w:tcPr>
          <w:p w:rsidR="006803B1" w:rsidRPr="00285F7E" w:rsidRDefault="006803B1" w:rsidP="00A86510">
            <w:pPr>
              <w:pStyle w:val="T2BaseArray"/>
              <w:ind w:left="113" w:right="113" w:firstLine="0"/>
              <w:jc w:val="center"/>
              <w:rPr>
                <w:rFonts w:ascii="Arial" w:hAnsi="Arial" w:cs="Arial"/>
                <w:b/>
              </w:rPr>
            </w:pPr>
            <w:r>
              <w:rPr>
                <w:rFonts w:ascii="Arial" w:hAnsi="Arial" w:cs="Arial"/>
                <w:b/>
              </w:rPr>
              <w:t>Occurs per Group</w:t>
            </w:r>
          </w:p>
        </w:tc>
      </w:tr>
      <w:tr w:rsidR="006803B1" w:rsidRPr="00AB6936" w:rsidTr="00A86510">
        <w:tc>
          <w:tcPr>
            <w:tcW w:w="534" w:type="dxa"/>
            <w:shd w:val="clear" w:color="auto" w:fill="FFFFFF"/>
          </w:tcPr>
          <w:p w:rsidR="006803B1" w:rsidRPr="00AB6936" w:rsidRDefault="006803B1" w:rsidP="00AB6936">
            <w:pPr>
              <w:pStyle w:val="T2BaseArray"/>
              <w:ind w:left="0" w:firstLine="0"/>
              <w:jc w:val="left"/>
              <w:rPr>
                <w:rFonts w:ascii="Arial" w:hAnsi="Arial" w:cs="Arial"/>
              </w:rPr>
            </w:pPr>
            <w:r w:rsidRPr="00AB6936">
              <w:rPr>
                <w:rFonts w:ascii="Arial" w:hAnsi="Arial" w:cs="Arial"/>
              </w:rPr>
              <w:t>2</w:t>
            </w:r>
          </w:p>
        </w:tc>
        <w:tc>
          <w:tcPr>
            <w:tcW w:w="567" w:type="dxa"/>
            <w:shd w:val="clear" w:color="auto" w:fill="FFFFFF"/>
          </w:tcPr>
          <w:p w:rsidR="006803B1" w:rsidRPr="00AB6936" w:rsidRDefault="006803B1" w:rsidP="00AB6936">
            <w:pPr>
              <w:pStyle w:val="T2BaseArray"/>
              <w:ind w:left="0" w:firstLine="0"/>
              <w:jc w:val="left"/>
              <w:rPr>
                <w:rFonts w:ascii="Arial" w:hAnsi="Arial" w:cs="Arial"/>
              </w:rPr>
            </w:pPr>
            <w:r w:rsidRPr="00AB6936">
              <w:rPr>
                <w:rFonts w:ascii="Arial" w:hAnsi="Arial" w:cs="Arial"/>
              </w:rPr>
              <w:t>B</w:t>
            </w:r>
          </w:p>
        </w:tc>
        <w:tc>
          <w:tcPr>
            <w:tcW w:w="2693" w:type="dxa"/>
            <w:shd w:val="clear" w:color="auto" w:fill="FFFFFF"/>
          </w:tcPr>
          <w:p w:rsidR="006803B1" w:rsidRPr="00AB6936" w:rsidRDefault="006803B1" w:rsidP="00AB6936">
            <w:pPr>
              <w:pStyle w:val="T2BaseArray"/>
              <w:ind w:left="0" w:firstLine="0"/>
              <w:jc w:val="left"/>
              <w:rPr>
                <w:rFonts w:ascii="Arial" w:hAnsi="Arial" w:cs="Arial"/>
              </w:rPr>
            </w:pPr>
            <w:r w:rsidRPr="00AB6936">
              <w:rPr>
                <w:rFonts w:ascii="Arial" w:hAnsi="Arial" w:cs="Arial"/>
              </w:rPr>
              <w:t>Record Id</w:t>
            </w:r>
          </w:p>
        </w:tc>
        <w:tc>
          <w:tcPr>
            <w:tcW w:w="2835" w:type="dxa"/>
            <w:shd w:val="clear" w:color="auto" w:fill="FFFFFF"/>
          </w:tcPr>
          <w:p w:rsidR="006803B1" w:rsidRPr="00AB6936" w:rsidRDefault="006803B1" w:rsidP="00AB6936">
            <w:pPr>
              <w:pStyle w:val="T2BaseArray"/>
              <w:ind w:left="0" w:firstLine="0"/>
              <w:jc w:val="left"/>
              <w:rPr>
                <w:rFonts w:ascii="Arial" w:hAnsi="Arial" w:cs="Arial"/>
              </w:rPr>
            </w:pPr>
            <w:r w:rsidRPr="00AB6936">
              <w:rPr>
                <w:rFonts w:ascii="Arial" w:hAnsi="Arial" w:cs="Arial"/>
              </w:rPr>
              <w:t>NUMERIC (10)</w:t>
            </w:r>
          </w:p>
        </w:tc>
        <w:tc>
          <w:tcPr>
            <w:tcW w:w="3402" w:type="dxa"/>
            <w:shd w:val="clear" w:color="auto" w:fill="FFFFFF"/>
          </w:tcPr>
          <w:p w:rsidR="006803B1" w:rsidRPr="00AB6936" w:rsidRDefault="006803B1" w:rsidP="00AB6936">
            <w:pPr>
              <w:pStyle w:val="T2BaseArray"/>
              <w:ind w:left="0" w:firstLine="0"/>
              <w:jc w:val="left"/>
              <w:rPr>
                <w:rFonts w:ascii="Arial" w:hAnsi="Arial" w:cs="Arial"/>
              </w:rPr>
            </w:pPr>
            <w:r w:rsidRPr="00AB6936">
              <w:rPr>
                <w:rFonts w:ascii="Arial" w:hAnsi="Arial" w:cs="Arial"/>
              </w:rPr>
              <w:t>Unique identifier of the record</w:t>
            </w:r>
            <w:r>
              <w:rPr>
                <w:rFonts w:ascii="Arial" w:hAnsi="Arial" w:cs="Arial"/>
              </w:rPr>
              <w:t>.</w:t>
            </w:r>
          </w:p>
        </w:tc>
        <w:tc>
          <w:tcPr>
            <w:tcW w:w="2551" w:type="dxa"/>
            <w:shd w:val="clear" w:color="auto" w:fill="FFFFFF"/>
          </w:tcPr>
          <w:p w:rsidR="006803B1" w:rsidRPr="00AB6936" w:rsidRDefault="006803B1" w:rsidP="00AB6936">
            <w:pPr>
              <w:pStyle w:val="T2BaseArray"/>
              <w:ind w:left="0" w:firstLine="0"/>
              <w:jc w:val="left"/>
              <w:rPr>
                <w:rFonts w:ascii="Arial" w:hAnsi="Arial" w:cs="Arial"/>
              </w:rPr>
            </w:pPr>
            <w:r w:rsidRPr="00AB6936">
              <w:rPr>
                <w:rFonts w:ascii="Arial" w:hAnsi="Arial" w:cs="Arial"/>
              </w:rPr>
              <w:t>Must occur in each line of the record</w:t>
            </w:r>
            <w:r>
              <w:rPr>
                <w:rFonts w:ascii="Arial" w:hAnsi="Arial" w:cs="Arial"/>
              </w:rPr>
              <w:t>.</w:t>
            </w:r>
          </w:p>
        </w:tc>
        <w:tc>
          <w:tcPr>
            <w:tcW w:w="677" w:type="dxa"/>
            <w:shd w:val="clear" w:color="auto" w:fill="FFFFFF"/>
          </w:tcPr>
          <w:p w:rsidR="006803B1" w:rsidRPr="00AB6936" w:rsidRDefault="006803B1" w:rsidP="00AB6936">
            <w:pPr>
              <w:pStyle w:val="T2BaseArray"/>
              <w:ind w:left="0" w:firstLine="0"/>
              <w:jc w:val="left"/>
              <w:rPr>
                <w:rFonts w:ascii="Arial" w:hAnsi="Arial" w:cs="Arial"/>
              </w:rPr>
            </w:pPr>
            <w:r w:rsidRPr="00AB6936">
              <w:rPr>
                <w:rFonts w:ascii="Arial" w:hAnsi="Arial" w:cs="Arial"/>
              </w:rPr>
              <w:t>1..n</w:t>
            </w:r>
          </w:p>
        </w:tc>
        <w:tc>
          <w:tcPr>
            <w:tcW w:w="678" w:type="dxa"/>
            <w:shd w:val="clear" w:color="auto" w:fill="FFFFFF"/>
          </w:tcPr>
          <w:p w:rsidR="006803B1" w:rsidRPr="00AB6936" w:rsidRDefault="006803B1" w:rsidP="00AB6936">
            <w:pPr>
              <w:pStyle w:val="T2BaseArray"/>
              <w:ind w:left="0" w:firstLine="0"/>
              <w:jc w:val="left"/>
              <w:rPr>
                <w:rFonts w:ascii="Arial" w:hAnsi="Arial" w:cs="Arial"/>
              </w:rPr>
            </w:pPr>
          </w:p>
        </w:tc>
      </w:tr>
      <w:tr w:rsidR="006803B1" w:rsidRPr="00AB6936" w:rsidTr="00A86510">
        <w:tc>
          <w:tcPr>
            <w:tcW w:w="10031" w:type="dxa"/>
            <w:gridSpan w:val="5"/>
            <w:shd w:val="clear" w:color="auto" w:fill="F2F2F2"/>
          </w:tcPr>
          <w:p w:rsidR="006803B1" w:rsidRPr="00AB6936" w:rsidRDefault="006803B1" w:rsidP="00142991">
            <w:pPr>
              <w:pStyle w:val="T2BaseArray"/>
              <w:ind w:left="0" w:firstLine="0"/>
              <w:rPr>
                <w:rFonts w:ascii="Arial" w:hAnsi="Arial" w:cs="Arial"/>
              </w:rPr>
            </w:pPr>
            <w:r w:rsidRPr="00AB6936">
              <w:rPr>
                <w:rFonts w:ascii="Arial" w:hAnsi="Arial" w:cs="Arial"/>
              </w:rPr>
              <w:t>Gr</w:t>
            </w:r>
            <w:r w:rsidRPr="00142991">
              <w:rPr>
                <w:rFonts w:ascii="Arial" w:hAnsi="Arial" w:cs="Arial"/>
              </w:rPr>
              <w:t>oup “</w:t>
            </w:r>
            <w:r w:rsidRPr="00AB6936">
              <w:rPr>
                <w:rFonts w:ascii="Arial" w:hAnsi="Arial" w:cs="Arial"/>
              </w:rPr>
              <w:t>Secured Group</w:t>
            </w:r>
            <w:r w:rsidRPr="00142991">
              <w:rPr>
                <w:rFonts w:ascii="Arial" w:hAnsi="Arial" w:cs="Arial"/>
              </w:rPr>
              <w:t>”</w:t>
            </w:r>
          </w:p>
        </w:tc>
        <w:tc>
          <w:tcPr>
            <w:tcW w:w="2551" w:type="dxa"/>
            <w:shd w:val="clear" w:color="auto" w:fill="F2F2F2"/>
          </w:tcPr>
          <w:p w:rsidR="006803B1" w:rsidRPr="00AB6936" w:rsidRDefault="006803B1" w:rsidP="007F046F">
            <w:pPr>
              <w:pStyle w:val="Default"/>
              <w:spacing w:before="60"/>
              <w:rPr>
                <w:rFonts w:ascii="Arial" w:hAnsi="Arial" w:cs="Arial"/>
                <w:color w:val="auto"/>
                <w:sz w:val="18"/>
                <w:szCs w:val="18"/>
                <w:lang w:val="en-GB" w:eastAsia="fr-FR"/>
              </w:rPr>
            </w:pPr>
          </w:p>
        </w:tc>
        <w:tc>
          <w:tcPr>
            <w:tcW w:w="677" w:type="dxa"/>
            <w:shd w:val="clear" w:color="auto" w:fill="F2F2F2"/>
          </w:tcPr>
          <w:p w:rsidR="006803B1" w:rsidRPr="00AB6936" w:rsidRDefault="006803B1" w:rsidP="00AC38BE">
            <w:pPr>
              <w:pStyle w:val="T2BaseArray"/>
              <w:ind w:left="0" w:firstLine="0"/>
              <w:jc w:val="left"/>
              <w:rPr>
                <w:rFonts w:ascii="Arial" w:hAnsi="Arial" w:cs="Arial"/>
              </w:rPr>
            </w:pPr>
            <w:r w:rsidRPr="00AB6936">
              <w:rPr>
                <w:rFonts w:ascii="Arial" w:hAnsi="Arial" w:cs="Arial"/>
              </w:rPr>
              <w:t>1..1</w:t>
            </w:r>
          </w:p>
        </w:tc>
        <w:tc>
          <w:tcPr>
            <w:tcW w:w="678" w:type="dxa"/>
            <w:shd w:val="clear" w:color="auto" w:fill="F2F2F2"/>
          </w:tcPr>
          <w:p w:rsidR="006803B1" w:rsidRPr="00AB6936" w:rsidRDefault="006803B1" w:rsidP="00AC38BE">
            <w:pPr>
              <w:pStyle w:val="T2BaseArray"/>
              <w:ind w:left="0" w:firstLine="0"/>
              <w:jc w:val="left"/>
              <w:rPr>
                <w:rFonts w:ascii="Arial" w:hAnsi="Arial" w:cs="Arial"/>
              </w:rPr>
            </w:pPr>
          </w:p>
        </w:tc>
      </w:tr>
      <w:tr w:rsidR="006803B1" w:rsidRPr="00AB6936" w:rsidTr="00A86510">
        <w:tc>
          <w:tcPr>
            <w:tcW w:w="534" w:type="dxa"/>
            <w:shd w:val="clear" w:color="auto" w:fill="FFFFFF"/>
          </w:tcPr>
          <w:p w:rsidR="006803B1" w:rsidRPr="00AB6936" w:rsidRDefault="006803B1" w:rsidP="00AB6936">
            <w:pPr>
              <w:pStyle w:val="T2BaseArray"/>
              <w:ind w:left="0" w:firstLine="0"/>
              <w:jc w:val="left"/>
              <w:rPr>
                <w:rFonts w:ascii="Arial" w:hAnsi="Arial" w:cs="Arial"/>
              </w:rPr>
            </w:pPr>
            <w:r w:rsidRPr="00AB6936">
              <w:rPr>
                <w:rFonts w:ascii="Arial" w:hAnsi="Arial" w:cs="Arial"/>
              </w:rPr>
              <w:t>3</w:t>
            </w:r>
          </w:p>
        </w:tc>
        <w:tc>
          <w:tcPr>
            <w:tcW w:w="567" w:type="dxa"/>
            <w:shd w:val="clear" w:color="auto" w:fill="FFFFFF"/>
          </w:tcPr>
          <w:p w:rsidR="006803B1" w:rsidRPr="00AB6936" w:rsidRDefault="006803B1" w:rsidP="00AB6936">
            <w:pPr>
              <w:pStyle w:val="T2BaseArray"/>
              <w:ind w:left="0" w:firstLine="0"/>
              <w:jc w:val="left"/>
              <w:rPr>
                <w:rFonts w:ascii="Arial" w:hAnsi="Arial" w:cs="Arial"/>
              </w:rPr>
            </w:pPr>
            <w:r w:rsidRPr="00AB6936">
              <w:rPr>
                <w:rFonts w:ascii="Arial" w:hAnsi="Arial" w:cs="Arial"/>
              </w:rPr>
              <w:t>C</w:t>
            </w:r>
          </w:p>
        </w:tc>
        <w:tc>
          <w:tcPr>
            <w:tcW w:w="2693" w:type="dxa"/>
            <w:shd w:val="clear" w:color="auto" w:fill="FFFFFF"/>
          </w:tcPr>
          <w:p w:rsidR="006803B1" w:rsidRPr="00AB6936" w:rsidRDefault="006803B1" w:rsidP="00AB6936">
            <w:pPr>
              <w:pStyle w:val="T2BaseArray"/>
              <w:ind w:left="0" w:firstLine="0"/>
              <w:jc w:val="left"/>
              <w:rPr>
                <w:rFonts w:ascii="Arial" w:hAnsi="Arial" w:cs="Arial"/>
              </w:rPr>
            </w:pPr>
            <w:r w:rsidRPr="00AB6936">
              <w:rPr>
                <w:rFonts w:ascii="Arial" w:hAnsi="Arial" w:cs="Arial"/>
              </w:rPr>
              <w:t>Secured Group Type</w:t>
            </w:r>
          </w:p>
        </w:tc>
        <w:tc>
          <w:tcPr>
            <w:tcW w:w="2835" w:type="dxa"/>
            <w:shd w:val="clear" w:color="auto" w:fill="FFFFFF"/>
          </w:tcPr>
          <w:p w:rsidR="006803B1" w:rsidRPr="006453F1" w:rsidRDefault="006803B1" w:rsidP="00AB6936">
            <w:pPr>
              <w:pStyle w:val="T2BaseArray"/>
              <w:ind w:left="0" w:firstLine="0"/>
              <w:jc w:val="left"/>
              <w:rPr>
                <w:rFonts w:ascii="Arial" w:hAnsi="Arial" w:cs="Arial"/>
              </w:rPr>
            </w:pPr>
            <w:r w:rsidRPr="006453F1">
              <w:rPr>
                <w:rFonts w:ascii="Arial" w:hAnsi="Arial" w:cs="Arial"/>
              </w:rPr>
              <w:t>Possible values:</w:t>
            </w:r>
          </w:p>
          <w:p w:rsidR="006803B1" w:rsidRPr="006453F1" w:rsidRDefault="006803B1" w:rsidP="00DE32BA">
            <w:pPr>
              <w:pStyle w:val="T2BaseArray"/>
              <w:numPr>
                <w:ilvl w:val="0"/>
                <w:numId w:val="14"/>
              </w:numPr>
              <w:jc w:val="left"/>
              <w:rPr>
                <w:rFonts w:ascii="Arial" w:hAnsi="Arial" w:cs="Arial"/>
              </w:rPr>
              <w:pPrChange w:id="260" w:author="Author">
                <w:pPr>
                  <w:pStyle w:val="T2BaseArray"/>
                  <w:framePr w:hSpace="141" w:wrap="around" w:vAnchor="text" w:hAnchor="margin" w:xAlign="right" w:y="145"/>
                  <w:numPr>
                    <w:numId w:val="15"/>
                  </w:numPr>
                  <w:tabs>
                    <w:tab w:val="num" w:pos="360"/>
                  </w:tabs>
                  <w:ind w:left="360" w:hanging="360"/>
                  <w:jc w:val="left"/>
                </w:pPr>
              </w:pPrChange>
            </w:pPr>
            <w:r w:rsidRPr="006453F1">
              <w:rPr>
                <w:rFonts w:ascii="Arial" w:hAnsi="Arial" w:cs="Arial"/>
              </w:rPr>
              <w:t>PART</w:t>
            </w:r>
          </w:p>
          <w:p w:rsidR="006803B1" w:rsidRPr="006453F1" w:rsidRDefault="006803B1" w:rsidP="00DE32BA">
            <w:pPr>
              <w:pStyle w:val="T2BaseArray"/>
              <w:numPr>
                <w:ilvl w:val="0"/>
                <w:numId w:val="14"/>
              </w:numPr>
              <w:jc w:val="left"/>
              <w:rPr>
                <w:rFonts w:ascii="Arial" w:hAnsi="Arial" w:cs="Arial"/>
              </w:rPr>
              <w:pPrChange w:id="261" w:author="Author">
                <w:pPr>
                  <w:pStyle w:val="T2BaseArray"/>
                  <w:framePr w:hSpace="141" w:wrap="around" w:vAnchor="text" w:hAnchor="margin" w:xAlign="right" w:y="145"/>
                  <w:numPr>
                    <w:numId w:val="15"/>
                  </w:numPr>
                  <w:tabs>
                    <w:tab w:val="num" w:pos="360"/>
                  </w:tabs>
                  <w:ind w:left="360" w:hanging="360"/>
                  <w:jc w:val="left"/>
                </w:pPr>
              </w:pPrChange>
            </w:pPr>
            <w:r w:rsidRPr="006453F1">
              <w:rPr>
                <w:rFonts w:ascii="Arial" w:hAnsi="Arial" w:cs="Arial"/>
              </w:rPr>
              <w:t>SECU</w:t>
            </w:r>
          </w:p>
          <w:p w:rsidR="006803B1" w:rsidRPr="006453F1" w:rsidRDefault="006803B1" w:rsidP="00DE32BA">
            <w:pPr>
              <w:pStyle w:val="T2BaseArray"/>
              <w:numPr>
                <w:ilvl w:val="0"/>
                <w:numId w:val="14"/>
              </w:numPr>
              <w:jc w:val="left"/>
              <w:rPr>
                <w:rFonts w:ascii="Arial" w:hAnsi="Arial" w:cs="Arial"/>
              </w:rPr>
              <w:pPrChange w:id="262" w:author="Author">
                <w:pPr>
                  <w:pStyle w:val="T2BaseArray"/>
                  <w:framePr w:hSpace="141" w:wrap="around" w:vAnchor="text" w:hAnchor="margin" w:xAlign="right" w:y="145"/>
                  <w:numPr>
                    <w:numId w:val="15"/>
                  </w:numPr>
                  <w:tabs>
                    <w:tab w:val="num" w:pos="360"/>
                  </w:tabs>
                  <w:ind w:left="360" w:hanging="360"/>
                  <w:jc w:val="left"/>
                </w:pPr>
              </w:pPrChange>
            </w:pPr>
            <w:r w:rsidRPr="006453F1">
              <w:rPr>
                <w:rFonts w:ascii="Arial" w:hAnsi="Arial" w:cs="Arial"/>
              </w:rPr>
              <w:t>SACC</w:t>
            </w:r>
          </w:p>
          <w:p w:rsidR="006803B1" w:rsidRPr="006453F1" w:rsidRDefault="006803B1" w:rsidP="00DE32BA">
            <w:pPr>
              <w:pStyle w:val="T2BaseArray"/>
              <w:numPr>
                <w:ilvl w:val="0"/>
                <w:numId w:val="14"/>
              </w:numPr>
              <w:jc w:val="left"/>
              <w:rPr>
                <w:rFonts w:ascii="Arial" w:hAnsi="Arial" w:cs="Arial"/>
              </w:rPr>
              <w:pPrChange w:id="263" w:author="Author">
                <w:pPr>
                  <w:pStyle w:val="T2BaseArray"/>
                  <w:framePr w:hSpace="141" w:wrap="around" w:vAnchor="text" w:hAnchor="margin" w:xAlign="right" w:y="145"/>
                  <w:numPr>
                    <w:numId w:val="15"/>
                  </w:numPr>
                  <w:tabs>
                    <w:tab w:val="num" w:pos="360"/>
                  </w:tabs>
                  <w:ind w:left="360" w:hanging="360"/>
                  <w:jc w:val="left"/>
                </w:pPr>
              </w:pPrChange>
            </w:pPr>
            <w:r w:rsidRPr="006453F1">
              <w:rPr>
                <w:rFonts w:ascii="Arial" w:hAnsi="Arial" w:cs="Arial"/>
              </w:rPr>
              <w:t>CASH</w:t>
            </w:r>
          </w:p>
        </w:tc>
        <w:tc>
          <w:tcPr>
            <w:tcW w:w="3402" w:type="dxa"/>
            <w:shd w:val="clear" w:color="auto" w:fill="FFFFFF"/>
          </w:tcPr>
          <w:p w:rsidR="006803B1" w:rsidRPr="006453F1" w:rsidRDefault="006803B1" w:rsidP="00AB6936">
            <w:pPr>
              <w:pStyle w:val="T2BaseArray"/>
              <w:ind w:left="0" w:firstLine="0"/>
              <w:jc w:val="left"/>
              <w:rPr>
                <w:rFonts w:ascii="Arial" w:hAnsi="Arial" w:cs="Arial"/>
              </w:rPr>
            </w:pPr>
            <w:r w:rsidRPr="006453F1">
              <w:rPr>
                <w:rFonts w:ascii="Arial" w:hAnsi="Arial" w:cs="Arial"/>
              </w:rPr>
              <w:t>Classification for the secured group:</w:t>
            </w:r>
          </w:p>
          <w:p w:rsidR="006803B1" w:rsidRPr="006453F1" w:rsidRDefault="006803B1" w:rsidP="00DE32BA">
            <w:pPr>
              <w:pStyle w:val="T2BaseArray"/>
              <w:numPr>
                <w:ilvl w:val="0"/>
                <w:numId w:val="14"/>
              </w:numPr>
              <w:jc w:val="left"/>
              <w:rPr>
                <w:rFonts w:ascii="Arial" w:hAnsi="Arial" w:cs="Arial"/>
              </w:rPr>
              <w:pPrChange w:id="264" w:author="Author">
                <w:pPr>
                  <w:pStyle w:val="T2BaseArray"/>
                  <w:framePr w:hSpace="141" w:wrap="around" w:vAnchor="text" w:hAnchor="margin" w:xAlign="right" w:y="145"/>
                  <w:numPr>
                    <w:numId w:val="15"/>
                  </w:numPr>
                  <w:tabs>
                    <w:tab w:val="num" w:pos="360"/>
                  </w:tabs>
                  <w:ind w:left="360" w:hanging="360"/>
                  <w:jc w:val="left"/>
                </w:pPr>
              </w:pPrChange>
            </w:pPr>
            <w:r w:rsidRPr="006453F1">
              <w:rPr>
                <w:rFonts w:ascii="Arial" w:hAnsi="Arial" w:cs="Arial"/>
              </w:rPr>
              <w:t>PART = Parties</w:t>
            </w:r>
          </w:p>
          <w:p w:rsidR="006803B1" w:rsidRPr="006453F1" w:rsidRDefault="006803B1" w:rsidP="00DE32BA">
            <w:pPr>
              <w:pStyle w:val="T2BaseArray"/>
              <w:numPr>
                <w:ilvl w:val="0"/>
                <w:numId w:val="14"/>
              </w:numPr>
              <w:jc w:val="left"/>
              <w:rPr>
                <w:rFonts w:ascii="Arial" w:hAnsi="Arial" w:cs="Arial"/>
              </w:rPr>
              <w:pPrChange w:id="265" w:author="Author">
                <w:pPr>
                  <w:pStyle w:val="T2BaseArray"/>
                  <w:framePr w:hSpace="141" w:wrap="around" w:vAnchor="text" w:hAnchor="margin" w:xAlign="right" w:y="145"/>
                  <w:numPr>
                    <w:numId w:val="15"/>
                  </w:numPr>
                  <w:tabs>
                    <w:tab w:val="num" w:pos="360"/>
                  </w:tabs>
                  <w:ind w:left="360" w:hanging="360"/>
                  <w:jc w:val="left"/>
                </w:pPr>
              </w:pPrChange>
            </w:pPr>
            <w:r w:rsidRPr="006453F1">
              <w:rPr>
                <w:rFonts w:ascii="Arial" w:hAnsi="Arial" w:cs="Arial"/>
              </w:rPr>
              <w:t>SECU = Securities</w:t>
            </w:r>
          </w:p>
          <w:p w:rsidR="006803B1" w:rsidRPr="006453F1" w:rsidRDefault="006803B1" w:rsidP="00DE32BA">
            <w:pPr>
              <w:pStyle w:val="T2BaseArray"/>
              <w:numPr>
                <w:ilvl w:val="0"/>
                <w:numId w:val="14"/>
              </w:numPr>
              <w:jc w:val="left"/>
              <w:rPr>
                <w:rFonts w:ascii="Arial" w:hAnsi="Arial" w:cs="Arial"/>
              </w:rPr>
              <w:pPrChange w:id="266" w:author="Author">
                <w:pPr>
                  <w:pStyle w:val="T2BaseArray"/>
                  <w:framePr w:hSpace="141" w:wrap="around" w:vAnchor="text" w:hAnchor="margin" w:xAlign="right" w:y="145"/>
                  <w:numPr>
                    <w:numId w:val="15"/>
                  </w:numPr>
                  <w:tabs>
                    <w:tab w:val="num" w:pos="360"/>
                  </w:tabs>
                  <w:ind w:left="360" w:hanging="360"/>
                  <w:jc w:val="left"/>
                </w:pPr>
              </w:pPrChange>
            </w:pPr>
            <w:r w:rsidRPr="006453F1">
              <w:rPr>
                <w:rFonts w:ascii="Arial" w:hAnsi="Arial" w:cs="Arial"/>
              </w:rPr>
              <w:t>SACC = Securities Accounts</w:t>
            </w:r>
          </w:p>
          <w:p w:rsidR="006803B1" w:rsidRPr="006453F1" w:rsidRDefault="006803B1" w:rsidP="00DE32BA">
            <w:pPr>
              <w:pStyle w:val="T2BaseArray"/>
              <w:numPr>
                <w:ilvl w:val="0"/>
                <w:numId w:val="14"/>
              </w:numPr>
              <w:jc w:val="left"/>
              <w:rPr>
                <w:rFonts w:ascii="Arial" w:hAnsi="Arial" w:cs="Arial"/>
              </w:rPr>
              <w:pPrChange w:id="267" w:author="Author">
                <w:pPr>
                  <w:pStyle w:val="T2BaseArray"/>
                  <w:framePr w:hSpace="141" w:wrap="around" w:vAnchor="text" w:hAnchor="margin" w:xAlign="right" w:y="145"/>
                  <w:numPr>
                    <w:numId w:val="15"/>
                  </w:numPr>
                  <w:tabs>
                    <w:tab w:val="num" w:pos="360"/>
                  </w:tabs>
                  <w:ind w:left="360" w:hanging="360"/>
                  <w:jc w:val="left"/>
                </w:pPr>
              </w:pPrChange>
            </w:pPr>
            <w:r w:rsidRPr="006453F1">
              <w:rPr>
                <w:rFonts w:ascii="Arial" w:hAnsi="Arial" w:cs="Arial"/>
              </w:rPr>
              <w:t>CASH = T2S Dedicated Cash Accounts</w:t>
            </w:r>
          </w:p>
        </w:tc>
        <w:tc>
          <w:tcPr>
            <w:tcW w:w="2551" w:type="dxa"/>
            <w:shd w:val="clear" w:color="auto" w:fill="FFFFFF"/>
          </w:tcPr>
          <w:p w:rsidR="006803B1" w:rsidRPr="00AB6936" w:rsidRDefault="006803B1" w:rsidP="00AB6936">
            <w:pPr>
              <w:pStyle w:val="T2BaseArray"/>
              <w:ind w:left="0" w:firstLine="0"/>
              <w:jc w:val="left"/>
              <w:rPr>
                <w:rFonts w:ascii="Arial" w:hAnsi="Arial" w:cs="Arial"/>
              </w:rPr>
            </w:pPr>
          </w:p>
        </w:tc>
        <w:tc>
          <w:tcPr>
            <w:tcW w:w="677" w:type="dxa"/>
            <w:shd w:val="clear" w:color="auto" w:fill="FFFFFF"/>
          </w:tcPr>
          <w:p w:rsidR="006803B1" w:rsidRPr="00AB6936" w:rsidRDefault="006803B1" w:rsidP="00AB6936">
            <w:pPr>
              <w:pStyle w:val="T2BaseArray"/>
              <w:ind w:left="0" w:firstLine="0"/>
              <w:jc w:val="left"/>
              <w:rPr>
                <w:rFonts w:ascii="Arial" w:hAnsi="Arial" w:cs="Arial"/>
              </w:rPr>
            </w:pPr>
          </w:p>
        </w:tc>
        <w:tc>
          <w:tcPr>
            <w:tcW w:w="678" w:type="dxa"/>
            <w:shd w:val="clear" w:color="auto" w:fill="FFFFFF"/>
          </w:tcPr>
          <w:p w:rsidR="006803B1" w:rsidRPr="00AB6936" w:rsidRDefault="006803B1" w:rsidP="00AB6936">
            <w:pPr>
              <w:pStyle w:val="T2BaseArray"/>
              <w:ind w:left="0" w:firstLine="0"/>
              <w:jc w:val="left"/>
              <w:rPr>
                <w:rFonts w:ascii="Arial" w:hAnsi="Arial" w:cs="Arial"/>
              </w:rPr>
            </w:pPr>
            <w:r w:rsidRPr="00AB6936">
              <w:rPr>
                <w:rFonts w:ascii="Arial" w:hAnsi="Arial" w:cs="Arial"/>
              </w:rPr>
              <w:t>1..1</w:t>
            </w:r>
          </w:p>
        </w:tc>
      </w:tr>
      <w:tr w:rsidR="006803B1" w:rsidRPr="00AB6936" w:rsidTr="00A86510">
        <w:tc>
          <w:tcPr>
            <w:tcW w:w="10031" w:type="dxa"/>
            <w:gridSpan w:val="5"/>
            <w:shd w:val="clear" w:color="auto" w:fill="F2F2F2"/>
          </w:tcPr>
          <w:p w:rsidR="006803B1" w:rsidRPr="00AB6936" w:rsidRDefault="006803B1" w:rsidP="00142991">
            <w:pPr>
              <w:pStyle w:val="T2BaseArray"/>
              <w:ind w:left="0" w:firstLine="0"/>
              <w:rPr>
                <w:rFonts w:ascii="Arial" w:hAnsi="Arial" w:cs="Arial"/>
              </w:rPr>
            </w:pPr>
            <w:r w:rsidRPr="00AB6936">
              <w:rPr>
                <w:rFonts w:ascii="Arial" w:hAnsi="Arial" w:cs="Arial"/>
              </w:rPr>
              <w:t>Group “Secured Object: Parties”</w:t>
            </w:r>
          </w:p>
        </w:tc>
        <w:tc>
          <w:tcPr>
            <w:tcW w:w="2551" w:type="dxa"/>
            <w:shd w:val="clear" w:color="auto" w:fill="F2F2F2"/>
          </w:tcPr>
          <w:p w:rsidR="006803B1" w:rsidRPr="00AB6936" w:rsidRDefault="006803B1" w:rsidP="00B00CF8">
            <w:pPr>
              <w:pStyle w:val="T2BaseArray"/>
              <w:ind w:left="0" w:firstLine="0"/>
              <w:jc w:val="left"/>
              <w:rPr>
                <w:rFonts w:ascii="Arial" w:hAnsi="Arial" w:cs="Arial"/>
              </w:rPr>
            </w:pPr>
            <w:r>
              <w:rPr>
                <w:rFonts w:ascii="Arial" w:hAnsi="Arial" w:cs="Arial"/>
              </w:rPr>
              <w:t>Occurs only</w:t>
            </w:r>
            <w:r w:rsidRPr="00AB6936">
              <w:rPr>
                <w:rFonts w:ascii="Arial" w:hAnsi="Arial" w:cs="Arial"/>
              </w:rPr>
              <w:t xml:space="preserve"> when Secured Group Type </w:t>
            </w:r>
            <w:r>
              <w:rPr>
                <w:rFonts w:ascii="Arial" w:hAnsi="Arial" w:cs="Arial"/>
              </w:rPr>
              <w:t>is</w:t>
            </w:r>
            <w:r w:rsidRPr="00AB6936">
              <w:rPr>
                <w:rFonts w:ascii="Arial" w:hAnsi="Arial" w:cs="Arial"/>
              </w:rPr>
              <w:t xml:space="preserve"> ‘Parties’</w:t>
            </w:r>
            <w:r>
              <w:rPr>
                <w:rFonts w:ascii="Arial" w:hAnsi="Arial" w:cs="Arial"/>
              </w:rPr>
              <w:t>.</w:t>
            </w:r>
          </w:p>
        </w:tc>
        <w:tc>
          <w:tcPr>
            <w:tcW w:w="677" w:type="dxa"/>
            <w:shd w:val="clear" w:color="auto" w:fill="F2F2F2"/>
          </w:tcPr>
          <w:p w:rsidR="006803B1" w:rsidRPr="00AB6936" w:rsidRDefault="006803B1" w:rsidP="00AC38BE">
            <w:pPr>
              <w:pStyle w:val="T2BaseArray"/>
              <w:ind w:left="0" w:firstLine="0"/>
              <w:jc w:val="left"/>
              <w:rPr>
                <w:rFonts w:ascii="Arial" w:hAnsi="Arial" w:cs="Arial"/>
              </w:rPr>
            </w:pPr>
            <w:r w:rsidRPr="0035602B">
              <w:rPr>
                <w:rFonts w:ascii="Arial" w:hAnsi="Arial" w:cs="Arial"/>
              </w:rPr>
              <w:t>0..10</w:t>
            </w:r>
          </w:p>
        </w:tc>
        <w:tc>
          <w:tcPr>
            <w:tcW w:w="678" w:type="dxa"/>
            <w:shd w:val="clear" w:color="auto" w:fill="F2F2F2"/>
          </w:tcPr>
          <w:p w:rsidR="006803B1" w:rsidRPr="00AB6936" w:rsidRDefault="006803B1" w:rsidP="00AC38BE">
            <w:pPr>
              <w:pStyle w:val="T2BaseArray"/>
              <w:ind w:left="0" w:firstLine="0"/>
              <w:jc w:val="left"/>
              <w:rPr>
                <w:rFonts w:ascii="Arial" w:hAnsi="Arial" w:cs="Arial"/>
              </w:rPr>
            </w:pPr>
          </w:p>
        </w:tc>
      </w:tr>
      <w:tr w:rsidR="006803B1" w:rsidRPr="00AB6936" w:rsidTr="00A86510">
        <w:tc>
          <w:tcPr>
            <w:tcW w:w="534"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4</w:t>
            </w:r>
          </w:p>
        </w:tc>
        <w:tc>
          <w:tcPr>
            <w:tcW w:w="567"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D</w:t>
            </w:r>
          </w:p>
        </w:tc>
        <w:tc>
          <w:tcPr>
            <w:tcW w:w="2693"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Parent BIC</w:t>
            </w:r>
          </w:p>
        </w:tc>
        <w:tc>
          <w:tcPr>
            <w:tcW w:w="2835"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CHAR (11)</w:t>
            </w:r>
          </w:p>
        </w:tc>
        <w:tc>
          <w:tcPr>
            <w:tcW w:w="3402"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 xml:space="preserve">Parent BIC of the secured party objects. </w:t>
            </w:r>
          </w:p>
        </w:tc>
        <w:tc>
          <w:tcPr>
            <w:tcW w:w="2551" w:type="dxa"/>
            <w:shd w:val="clear" w:color="auto" w:fill="FFFFFF"/>
          </w:tcPr>
          <w:p w:rsidR="006803B1" w:rsidRPr="00AB6936" w:rsidRDefault="006803B1" w:rsidP="00A86510">
            <w:pPr>
              <w:pStyle w:val="T2BaseArray"/>
              <w:ind w:left="0" w:firstLine="0"/>
              <w:jc w:val="left"/>
              <w:rPr>
                <w:rFonts w:ascii="Arial" w:hAnsi="Arial" w:cs="Arial"/>
              </w:rPr>
            </w:pPr>
          </w:p>
        </w:tc>
        <w:tc>
          <w:tcPr>
            <w:tcW w:w="677" w:type="dxa"/>
            <w:shd w:val="clear" w:color="auto" w:fill="FFFFFF"/>
          </w:tcPr>
          <w:p w:rsidR="006803B1" w:rsidRPr="00AB6936" w:rsidRDefault="006803B1" w:rsidP="00A86510">
            <w:pPr>
              <w:pStyle w:val="T2BaseArray"/>
              <w:ind w:left="0" w:firstLine="0"/>
              <w:jc w:val="left"/>
              <w:rPr>
                <w:rFonts w:ascii="Arial" w:hAnsi="Arial" w:cs="Arial"/>
              </w:rPr>
            </w:pPr>
          </w:p>
        </w:tc>
        <w:tc>
          <w:tcPr>
            <w:tcW w:w="678"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1..1</w:t>
            </w:r>
          </w:p>
        </w:tc>
      </w:tr>
      <w:tr w:rsidR="006803B1" w:rsidRPr="00AB6936" w:rsidTr="00A86510">
        <w:tc>
          <w:tcPr>
            <w:tcW w:w="534"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5</w:t>
            </w:r>
          </w:p>
        </w:tc>
        <w:tc>
          <w:tcPr>
            <w:tcW w:w="567"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E</w:t>
            </w:r>
          </w:p>
        </w:tc>
        <w:tc>
          <w:tcPr>
            <w:tcW w:w="2693"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BIC</w:t>
            </w:r>
          </w:p>
        </w:tc>
        <w:tc>
          <w:tcPr>
            <w:tcW w:w="2835"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CHAR (11)</w:t>
            </w:r>
          </w:p>
        </w:tc>
        <w:tc>
          <w:tcPr>
            <w:tcW w:w="3402" w:type="dxa"/>
            <w:shd w:val="clear" w:color="auto" w:fill="FFFFFF"/>
          </w:tcPr>
          <w:p w:rsidR="006803B1" w:rsidRPr="00AB6936" w:rsidRDefault="006803B1" w:rsidP="00BE7D26">
            <w:pPr>
              <w:pStyle w:val="T2BaseArray"/>
              <w:ind w:left="0" w:firstLine="0"/>
              <w:jc w:val="left"/>
              <w:rPr>
                <w:rFonts w:ascii="Arial" w:hAnsi="Arial" w:cs="Arial"/>
              </w:rPr>
            </w:pPr>
            <w:r w:rsidRPr="00AB6936">
              <w:rPr>
                <w:rFonts w:ascii="Arial" w:hAnsi="Arial" w:cs="Arial"/>
              </w:rPr>
              <w:t>BIC of the secured party objects</w:t>
            </w:r>
            <w:r>
              <w:rPr>
                <w:rFonts w:ascii="Arial" w:hAnsi="Arial" w:cs="Arial"/>
              </w:rPr>
              <w:t>.</w:t>
            </w:r>
          </w:p>
        </w:tc>
        <w:tc>
          <w:tcPr>
            <w:tcW w:w="2551" w:type="dxa"/>
            <w:shd w:val="clear" w:color="auto" w:fill="FFFFFF"/>
          </w:tcPr>
          <w:p w:rsidR="006803B1" w:rsidRPr="00AB6936" w:rsidRDefault="006803B1" w:rsidP="00A86510">
            <w:pPr>
              <w:pStyle w:val="T2BaseArray"/>
              <w:ind w:left="0" w:firstLine="0"/>
              <w:jc w:val="left"/>
              <w:rPr>
                <w:rFonts w:ascii="Arial" w:hAnsi="Arial" w:cs="Arial"/>
              </w:rPr>
            </w:pPr>
          </w:p>
        </w:tc>
        <w:tc>
          <w:tcPr>
            <w:tcW w:w="677" w:type="dxa"/>
            <w:shd w:val="clear" w:color="auto" w:fill="FFFFFF"/>
          </w:tcPr>
          <w:p w:rsidR="006803B1" w:rsidRPr="00AB6936" w:rsidRDefault="006803B1" w:rsidP="00A86510">
            <w:pPr>
              <w:pStyle w:val="T2BaseArray"/>
              <w:ind w:left="0" w:firstLine="0"/>
              <w:jc w:val="left"/>
              <w:rPr>
                <w:rFonts w:ascii="Arial" w:hAnsi="Arial" w:cs="Arial"/>
              </w:rPr>
            </w:pPr>
          </w:p>
        </w:tc>
        <w:tc>
          <w:tcPr>
            <w:tcW w:w="678"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1..1</w:t>
            </w:r>
          </w:p>
        </w:tc>
      </w:tr>
      <w:tr w:rsidR="006803B1" w:rsidRPr="00AB6936" w:rsidTr="00A86510">
        <w:tc>
          <w:tcPr>
            <w:tcW w:w="10031" w:type="dxa"/>
            <w:gridSpan w:val="5"/>
            <w:shd w:val="clear" w:color="auto" w:fill="F2F2F2"/>
          </w:tcPr>
          <w:p w:rsidR="006803B1" w:rsidRPr="00AB6936" w:rsidRDefault="006803B1" w:rsidP="00A86510">
            <w:pPr>
              <w:pStyle w:val="T2BaseArray"/>
              <w:ind w:left="0" w:firstLine="0"/>
              <w:jc w:val="left"/>
              <w:rPr>
                <w:rFonts w:ascii="Arial" w:hAnsi="Arial" w:cs="Arial"/>
              </w:rPr>
            </w:pPr>
            <w:r w:rsidRPr="00AB6936">
              <w:rPr>
                <w:rFonts w:ascii="Arial" w:hAnsi="Arial" w:cs="Arial"/>
              </w:rPr>
              <w:t>Group “Secured Object: Securities”</w:t>
            </w:r>
          </w:p>
        </w:tc>
        <w:tc>
          <w:tcPr>
            <w:tcW w:w="2551" w:type="dxa"/>
            <w:shd w:val="clear" w:color="auto" w:fill="F2F2F2"/>
          </w:tcPr>
          <w:p w:rsidR="006803B1" w:rsidRPr="00AB6936" w:rsidRDefault="006803B1" w:rsidP="0096629D">
            <w:pPr>
              <w:pStyle w:val="T2BaseArray"/>
              <w:ind w:left="0" w:firstLine="0"/>
              <w:jc w:val="left"/>
              <w:rPr>
                <w:rFonts w:ascii="Arial" w:hAnsi="Arial" w:cs="Arial"/>
              </w:rPr>
            </w:pPr>
            <w:r>
              <w:rPr>
                <w:rFonts w:ascii="Arial" w:hAnsi="Arial" w:cs="Arial"/>
              </w:rPr>
              <w:t>Occurs only when Secured Group Type is</w:t>
            </w:r>
            <w:r w:rsidRPr="00AB6936">
              <w:rPr>
                <w:rFonts w:ascii="Arial" w:hAnsi="Arial" w:cs="Arial"/>
              </w:rPr>
              <w:t xml:space="preserve"> ‘Securities’</w:t>
            </w:r>
            <w:r>
              <w:rPr>
                <w:rFonts w:ascii="Arial" w:hAnsi="Arial" w:cs="Arial"/>
              </w:rPr>
              <w:t>.</w:t>
            </w:r>
          </w:p>
        </w:tc>
        <w:tc>
          <w:tcPr>
            <w:tcW w:w="677" w:type="dxa"/>
            <w:shd w:val="clear" w:color="auto" w:fill="F2F2F2"/>
          </w:tcPr>
          <w:p w:rsidR="006803B1" w:rsidRPr="001A4D63" w:rsidRDefault="006803B1" w:rsidP="00A86510">
            <w:pPr>
              <w:pStyle w:val="T2BaseArray"/>
              <w:ind w:left="0" w:firstLine="0"/>
              <w:jc w:val="left"/>
              <w:rPr>
                <w:rFonts w:ascii="Arial" w:hAnsi="Arial" w:cs="Arial"/>
                <w:highlight w:val="yellow"/>
              </w:rPr>
            </w:pPr>
            <w:r w:rsidRPr="0035602B">
              <w:rPr>
                <w:rFonts w:ascii="Arial" w:hAnsi="Arial" w:cs="Arial"/>
              </w:rPr>
              <w:t>0..10</w:t>
            </w:r>
          </w:p>
        </w:tc>
        <w:tc>
          <w:tcPr>
            <w:tcW w:w="678" w:type="dxa"/>
            <w:shd w:val="clear" w:color="auto" w:fill="F2F2F2"/>
          </w:tcPr>
          <w:p w:rsidR="006803B1" w:rsidRPr="00AB6936" w:rsidRDefault="006803B1" w:rsidP="00A86510">
            <w:pPr>
              <w:pStyle w:val="T2BaseArray"/>
              <w:ind w:left="0" w:firstLine="0"/>
              <w:jc w:val="left"/>
              <w:rPr>
                <w:rFonts w:ascii="Arial" w:hAnsi="Arial" w:cs="Arial"/>
              </w:rPr>
            </w:pPr>
          </w:p>
        </w:tc>
      </w:tr>
      <w:tr w:rsidR="006803B1" w:rsidRPr="00AB6936" w:rsidTr="00A86510">
        <w:tc>
          <w:tcPr>
            <w:tcW w:w="534"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6</w:t>
            </w:r>
          </w:p>
        </w:tc>
        <w:tc>
          <w:tcPr>
            <w:tcW w:w="567"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F</w:t>
            </w:r>
          </w:p>
        </w:tc>
        <w:tc>
          <w:tcPr>
            <w:tcW w:w="2693"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ISIN</w:t>
            </w:r>
          </w:p>
        </w:tc>
        <w:tc>
          <w:tcPr>
            <w:tcW w:w="2835"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CHAR (12)</w:t>
            </w:r>
          </w:p>
        </w:tc>
        <w:tc>
          <w:tcPr>
            <w:tcW w:w="3402"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ISIN of the secured security objects</w:t>
            </w:r>
            <w:r>
              <w:rPr>
                <w:rFonts w:ascii="Arial" w:hAnsi="Arial" w:cs="Arial"/>
              </w:rPr>
              <w:t>.</w:t>
            </w:r>
          </w:p>
        </w:tc>
        <w:tc>
          <w:tcPr>
            <w:tcW w:w="2551" w:type="dxa"/>
            <w:shd w:val="clear" w:color="auto" w:fill="FFFFFF"/>
          </w:tcPr>
          <w:p w:rsidR="006803B1" w:rsidRPr="00AB6936" w:rsidRDefault="006803B1" w:rsidP="00A86510">
            <w:pPr>
              <w:pStyle w:val="T2BaseArray"/>
              <w:ind w:left="0" w:firstLine="0"/>
              <w:jc w:val="left"/>
              <w:rPr>
                <w:rFonts w:ascii="Arial" w:hAnsi="Arial" w:cs="Arial"/>
              </w:rPr>
            </w:pPr>
          </w:p>
        </w:tc>
        <w:tc>
          <w:tcPr>
            <w:tcW w:w="677" w:type="dxa"/>
            <w:shd w:val="clear" w:color="auto" w:fill="FFFFFF"/>
          </w:tcPr>
          <w:p w:rsidR="006803B1" w:rsidRPr="00AB6936" w:rsidRDefault="006803B1" w:rsidP="00A86510">
            <w:pPr>
              <w:pStyle w:val="T2BaseArray"/>
              <w:ind w:left="0" w:firstLine="0"/>
              <w:jc w:val="left"/>
              <w:rPr>
                <w:rFonts w:ascii="Arial" w:hAnsi="Arial" w:cs="Arial"/>
              </w:rPr>
            </w:pPr>
          </w:p>
        </w:tc>
        <w:tc>
          <w:tcPr>
            <w:tcW w:w="678"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1..1</w:t>
            </w:r>
          </w:p>
        </w:tc>
      </w:tr>
      <w:tr w:rsidR="006803B1" w:rsidRPr="00AB6936" w:rsidTr="00A86510">
        <w:tc>
          <w:tcPr>
            <w:tcW w:w="10031" w:type="dxa"/>
            <w:gridSpan w:val="5"/>
            <w:shd w:val="clear" w:color="auto" w:fill="F2F2F2"/>
          </w:tcPr>
          <w:p w:rsidR="006803B1" w:rsidRPr="00AB6936" w:rsidRDefault="006803B1" w:rsidP="00A86510">
            <w:pPr>
              <w:pStyle w:val="T2BaseArray"/>
              <w:ind w:left="0" w:firstLine="0"/>
              <w:jc w:val="left"/>
              <w:rPr>
                <w:rFonts w:ascii="Arial" w:hAnsi="Arial" w:cs="Arial"/>
              </w:rPr>
            </w:pPr>
            <w:r w:rsidRPr="00AB6936">
              <w:rPr>
                <w:rFonts w:ascii="Arial" w:hAnsi="Arial" w:cs="Arial"/>
              </w:rPr>
              <w:t>Group “Secured Object: Securities Accounts”</w:t>
            </w:r>
          </w:p>
        </w:tc>
        <w:tc>
          <w:tcPr>
            <w:tcW w:w="2551" w:type="dxa"/>
            <w:shd w:val="clear" w:color="auto" w:fill="F2F2F2"/>
          </w:tcPr>
          <w:p w:rsidR="006803B1" w:rsidRPr="00AB6936" w:rsidRDefault="006803B1" w:rsidP="0096629D">
            <w:pPr>
              <w:pStyle w:val="T2BaseArray"/>
              <w:ind w:left="0" w:firstLine="0"/>
              <w:jc w:val="left"/>
              <w:rPr>
                <w:rFonts w:ascii="Arial" w:hAnsi="Arial" w:cs="Arial"/>
              </w:rPr>
            </w:pPr>
            <w:r>
              <w:rPr>
                <w:rFonts w:ascii="Arial" w:hAnsi="Arial" w:cs="Arial"/>
              </w:rPr>
              <w:t>Occurs only when Secured Group Type is</w:t>
            </w:r>
            <w:r w:rsidRPr="00AB6936">
              <w:rPr>
                <w:rFonts w:ascii="Arial" w:hAnsi="Arial" w:cs="Arial"/>
              </w:rPr>
              <w:t xml:space="preserve"> ‘Securities Accounts‘</w:t>
            </w:r>
            <w:r>
              <w:rPr>
                <w:rFonts w:ascii="Arial" w:hAnsi="Arial" w:cs="Arial"/>
              </w:rPr>
              <w:t>.</w:t>
            </w:r>
          </w:p>
        </w:tc>
        <w:tc>
          <w:tcPr>
            <w:tcW w:w="677" w:type="dxa"/>
            <w:shd w:val="clear" w:color="auto" w:fill="F2F2F2"/>
          </w:tcPr>
          <w:p w:rsidR="006803B1" w:rsidRPr="00AB6936" w:rsidRDefault="006803B1" w:rsidP="00A86510">
            <w:pPr>
              <w:pStyle w:val="T2BaseArray"/>
              <w:ind w:left="0" w:firstLine="0"/>
              <w:jc w:val="left"/>
              <w:rPr>
                <w:rFonts w:ascii="Arial" w:hAnsi="Arial" w:cs="Arial"/>
              </w:rPr>
            </w:pPr>
            <w:r w:rsidRPr="0035602B">
              <w:rPr>
                <w:rFonts w:ascii="Arial" w:hAnsi="Arial" w:cs="Arial"/>
              </w:rPr>
              <w:t>0..10</w:t>
            </w:r>
          </w:p>
        </w:tc>
        <w:tc>
          <w:tcPr>
            <w:tcW w:w="678" w:type="dxa"/>
            <w:shd w:val="clear" w:color="auto" w:fill="F2F2F2"/>
          </w:tcPr>
          <w:p w:rsidR="006803B1" w:rsidRPr="00AB6936" w:rsidRDefault="006803B1" w:rsidP="00A86510">
            <w:pPr>
              <w:pStyle w:val="T2BaseArray"/>
              <w:ind w:left="0" w:firstLine="0"/>
              <w:jc w:val="left"/>
              <w:rPr>
                <w:rFonts w:ascii="Arial" w:hAnsi="Arial" w:cs="Arial"/>
              </w:rPr>
            </w:pPr>
          </w:p>
        </w:tc>
      </w:tr>
      <w:tr w:rsidR="006803B1" w:rsidRPr="00AB6936" w:rsidTr="00A86510">
        <w:tc>
          <w:tcPr>
            <w:tcW w:w="534"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lastRenderedPageBreak/>
              <w:t>7</w:t>
            </w:r>
          </w:p>
        </w:tc>
        <w:tc>
          <w:tcPr>
            <w:tcW w:w="567"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G</w:t>
            </w:r>
          </w:p>
        </w:tc>
        <w:tc>
          <w:tcPr>
            <w:tcW w:w="2693"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Securities Account Number</w:t>
            </w:r>
          </w:p>
        </w:tc>
        <w:tc>
          <w:tcPr>
            <w:tcW w:w="2835"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VARCHAR (35)</w:t>
            </w:r>
          </w:p>
        </w:tc>
        <w:tc>
          <w:tcPr>
            <w:tcW w:w="3402" w:type="dxa"/>
            <w:shd w:val="clear" w:color="auto" w:fill="FFFFFF"/>
          </w:tcPr>
          <w:p w:rsidR="006803B1" w:rsidRPr="00AB6936" w:rsidRDefault="006803B1" w:rsidP="00EF25BA">
            <w:pPr>
              <w:pStyle w:val="T2BaseArray"/>
              <w:ind w:left="0" w:firstLine="0"/>
              <w:jc w:val="left"/>
              <w:rPr>
                <w:rFonts w:ascii="Arial" w:hAnsi="Arial" w:cs="Arial"/>
              </w:rPr>
            </w:pPr>
            <w:r>
              <w:rPr>
                <w:rFonts w:ascii="Arial" w:hAnsi="Arial" w:cs="Arial"/>
              </w:rPr>
              <w:t>Securities account number</w:t>
            </w:r>
            <w:r w:rsidRPr="00AB6936">
              <w:rPr>
                <w:rFonts w:ascii="Arial" w:hAnsi="Arial" w:cs="Arial"/>
              </w:rPr>
              <w:t xml:space="preserve"> of the secured securities account</w:t>
            </w:r>
            <w:r>
              <w:rPr>
                <w:rFonts w:ascii="Arial" w:hAnsi="Arial" w:cs="Arial"/>
              </w:rPr>
              <w:t>s</w:t>
            </w:r>
            <w:r w:rsidRPr="00AB6936">
              <w:rPr>
                <w:rFonts w:ascii="Arial" w:hAnsi="Arial" w:cs="Arial"/>
              </w:rPr>
              <w:t xml:space="preserve"> object.</w:t>
            </w:r>
          </w:p>
        </w:tc>
        <w:tc>
          <w:tcPr>
            <w:tcW w:w="2551" w:type="dxa"/>
            <w:shd w:val="clear" w:color="auto" w:fill="FFFFFF"/>
          </w:tcPr>
          <w:p w:rsidR="006803B1" w:rsidRPr="00AB6936" w:rsidRDefault="006803B1" w:rsidP="00A86510">
            <w:pPr>
              <w:pStyle w:val="T2BaseArray"/>
              <w:ind w:left="0" w:firstLine="0"/>
              <w:jc w:val="left"/>
              <w:rPr>
                <w:rFonts w:ascii="Arial" w:hAnsi="Arial" w:cs="Arial"/>
              </w:rPr>
            </w:pPr>
          </w:p>
        </w:tc>
        <w:tc>
          <w:tcPr>
            <w:tcW w:w="677" w:type="dxa"/>
            <w:shd w:val="clear" w:color="auto" w:fill="FFFFFF"/>
          </w:tcPr>
          <w:p w:rsidR="006803B1" w:rsidRPr="00AB6936" w:rsidRDefault="006803B1" w:rsidP="00A86510">
            <w:pPr>
              <w:pStyle w:val="T2BaseArray"/>
              <w:ind w:left="0" w:firstLine="0"/>
              <w:jc w:val="left"/>
              <w:rPr>
                <w:rFonts w:ascii="Arial" w:hAnsi="Arial" w:cs="Arial"/>
              </w:rPr>
            </w:pPr>
          </w:p>
        </w:tc>
        <w:tc>
          <w:tcPr>
            <w:tcW w:w="678"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1..1</w:t>
            </w:r>
          </w:p>
        </w:tc>
      </w:tr>
      <w:tr w:rsidR="006803B1" w:rsidRPr="00AB6936" w:rsidTr="00A86510">
        <w:tc>
          <w:tcPr>
            <w:tcW w:w="10031" w:type="dxa"/>
            <w:gridSpan w:val="5"/>
            <w:shd w:val="clear" w:color="auto" w:fill="F2F2F2"/>
          </w:tcPr>
          <w:p w:rsidR="006803B1" w:rsidRPr="00AB6936" w:rsidRDefault="006803B1" w:rsidP="00A86510">
            <w:pPr>
              <w:pStyle w:val="T2BaseArray"/>
              <w:ind w:left="0" w:firstLine="0"/>
              <w:jc w:val="left"/>
              <w:rPr>
                <w:rFonts w:ascii="Arial" w:hAnsi="Arial" w:cs="Arial"/>
              </w:rPr>
            </w:pPr>
            <w:r w:rsidRPr="00AB6936">
              <w:rPr>
                <w:rFonts w:ascii="Arial" w:hAnsi="Arial" w:cs="Arial"/>
              </w:rPr>
              <w:t>Group “Secured Object:  T2S Dedicated Cash Accounts”</w:t>
            </w:r>
          </w:p>
        </w:tc>
        <w:tc>
          <w:tcPr>
            <w:tcW w:w="2551" w:type="dxa"/>
            <w:shd w:val="clear" w:color="auto" w:fill="F2F2F2"/>
          </w:tcPr>
          <w:p w:rsidR="006803B1" w:rsidRPr="00AB6936" w:rsidRDefault="006803B1" w:rsidP="0096629D">
            <w:pPr>
              <w:pStyle w:val="T2BaseArray"/>
              <w:ind w:left="0" w:firstLine="0"/>
              <w:jc w:val="left"/>
              <w:rPr>
                <w:rFonts w:ascii="Arial" w:hAnsi="Arial" w:cs="Arial"/>
              </w:rPr>
            </w:pPr>
            <w:r>
              <w:rPr>
                <w:rFonts w:ascii="Arial" w:hAnsi="Arial" w:cs="Arial"/>
              </w:rPr>
              <w:t>Occurs only when Secured Group Type is</w:t>
            </w:r>
            <w:r w:rsidRPr="00AB6936">
              <w:rPr>
                <w:rFonts w:ascii="Arial" w:hAnsi="Arial" w:cs="Arial"/>
              </w:rPr>
              <w:t xml:space="preserve"> ‘T2S Dedicated Cash Accounts’</w:t>
            </w:r>
            <w:r>
              <w:rPr>
                <w:rFonts w:ascii="Arial" w:hAnsi="Arial" w:cs="Arial"/>
              </w:rPr>
              <w:t>.</w:t>
            </w:r>
          </w:p>
        </w:tc>
        <w:tc>
          <w:tcPr>
            <w:tcW w:w="677" w:type="dxa"/>
            <w:shd w:val="clear" w:color="auto" w:fill="F2F2F2"/>
          </w:tcPr>
          <w:p w:rsidR="006803B1" w:rsidRPr="00AB6936" w:rsidRDefault="006803B1" w:rsidP="00A86510">
            <w:pPr>
              <w:pStyle w:val="T2BaseArray"/>
              <w:ind w:left="0" w:firstLine="0"/>
              <w:jc w:val="left"/>
              <w:rPr>
                <w:rFonts w:ascii="Arial" w:hAnsi="Arial" w:cs="Arial"/>
              </w:rPr>
            </w:pPr>
            <w:r w:rsidRPr="0035602B">
              <w:rPr>
                <w:rFonts w:ascii="Arial" w:hAnsi="Arial" w:cs="Arial"/>
              </w:rPr>
              <w:t>0..10</w:t>
            </w:r>
          </w:p>
        </w:tc>
        <w:tc>
          <w:tcPr>
            <w:tcW w:w="678" w:type="dxa"/>
            <w:shd w:val="clear" w:color="auto" w:fill="F2F2F2"/>
          </w:tcPr>
          <w:p w:rsidR="006803B1" w:rsidRPr="00AB6936" w:rsidRDefault="006803B1" w:rsidP="00A86510">
            <w:pPr>
              <w:pStyle w:val="T2BaseArray"/>
              <w:ind w:left="0" w:firstLine="0"/>
              <w:jc w:val="left"/>
              <w:rPr>
                <w:rFonts w:ascii="Arial" w:hAnsi="Arial" w:cs="Arial"/>
              </w:rPr>
            </w:pPr>
          </w:p>
        </w:tc>
      </w:tr>
      <w:tr w:rsidR="006803B1" w:rsidRPr="00AB6936" w:rsidTr="00A86510">
        <w:tc>
          <w:tcPr>
            <w:tcW w:w="534"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8</w:t>
            </w:r>
          </w:p>
        </w:tc>
        <w:tc>
          <w:tcPr>
            <w:tcW w:w="567"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H</w:t>
            </w:r>
          </w:p>
        </w:tc>
        <w:tc>
          <w:tcPr>
            <w:tcW w:w="2693" w:type="dxa"/>
            <w:shd w:val="clear" w:color="auto" w:fill="FFFFFF"/>
          </w:tcPr>
          <w:p w:rsidR="006803B1" w:rsidRPr="00610E24" w:rsidRDefault="006803B1" w:rsidP="00A86510">
            <w:pPr>
              <w:pStyle w:val="T2BaseArray"/>
              <w:jc w:val="left"/>
              <w:rPr>
                <w:rFonts w:ascii="Arial" w:hAnsi="Arial" w:cs="Arial"/>
              </w:rPr>
            </w:pPr>
            <w:r w:rsidRPr="00610E24">
              <w:rPr>
                <w:rFonts w:ascii="Arial" w:hAnsi="Arial" w:cs="Arial"/>
              </w:rPr>
              <w:t>T2S Dedicated Cash Account Number</w:t>
            </w:r>
          </w:p>
        </w:tc>
        <w:tc>
          <w:tcPr>
            <w:tcW w:w="2835" w:type="dxa"/>
            <w:shd w:val="clear" w:color="auto" w:fill="FFFFFF"/>
          </w:tcPr>
          <w:p w:rsidR="006803B1" w:rsidRPr="00610E24" w:rsidRDefault="006803B1" w:rsidP="00A86510">
            <w:pPr>
              <w:pStyle w:val="T2BaseArray"/>
              <w:jc w:val="left"/>
              <w:rPr>
                <w:rFonts w:ascii="Arial" w:hAnsi="Arial" w:cs="Arial"/>
              </w:rPr>
            </w:pPr>
            <w:r w:rsidRPr="00610E24">
              <w:rPr>
                <w:rFonts w:ascii="Arial" w:hAnsi="Arial" w:cs="Arial"/>
              </w:rPr>
              <w:t>VARCHAR (34)</w:t>
            </w:r>
          </w:p>
        </w:tc>
        <w:tc>
          <w:tcPr>
            <w:tcW w:w="3402" w:type="dxa"/>
            <w:shd w:val="clear" w:color="auto" w:fill="FFFFFF"/>
          </w:tcPr>
          <w:p w:rsidR="006803B1" w:rsidRPr="00AB6936" w:rsidRDefault="006803B1" w:rsidP="00A86510">
            <w:pPr>
              <w:pStyle w:val="T2BaseArray"/>
              <w:ind w:left="0" w:firstLine="0"/>
              <w:jc w:val="left"/>
              <w:rPr>
                <w:rFonts w:ascii="Arial" w:hAnsi="Arial" w:cs="Arial"/>
              </w:rPr>
            </w:pPr>
            <w:r>
              <w:rPr>
                <w:rFonts w:ascii="Arial" w:hAnsi="Arial" w:cs="Arial"/>
              </w:rPr>
              <w:t>T2S dedicated c</w:t>
            </w:r>
            <w:r w:rsidRPr="00AB6936">
              <w:rPr>
                <w:rFonts w:ascii="Arial" w:hAnsi="Arial" w:cs="Arial"/>
              </w:rPr>
              <w:t xml:space="preserve">ash </w:t>
            </w:r>
            <w:r>
              <w:rPr>
                <w:rFonts w:ascii="Arial" w:hAnsi="Arial" w:cs="Arial"/>
              </w:rPr>
              <w:t>account number</w:t>
            </w:r>
            <w:r w:rsidRPr="00AB6936">
              <w:rPr>
                <w:rFonts w:ascii="Arial" w:hAnsi="Arial" w:cs="Arial"/>
              </w:rPr>
              <w:t xml:space="preserve"> of the secured security objects.</w:t>
            </w:r>
          </w:p>
        </w:tc>
        <w:tc>
          <w:tcPr>
            <w:tcW w:w="2551" w:type="dxa"/>
            <w:shd w:val="clear" w:color="auto" w:fill="FFFFFF"/>
          </w:tcPr>
          <w:p w:rsidR="006803B1" w:rsidRPr="00AB6936" w:rsidRDefault="006803B1" w:rsidP="00A86510">
            <w:pPr>
              <w:pStyle w:val="T2BaseArray"/>
              <w:ind w:left="0" w:firstLine="0"/>
              <w:jc w:val="left"/>
              <w:rPr>
                <w:rFonts w:ascii="Arial" w:hAnsi="Arial" w:cs="Arial"/>
              </w:rPr>
            </w:pPr>
          </w:p>
        </w:tc>
        <w:tc>
          <w:tcPr>
            <w:tcW w:w="677" w:type="dxa"/>
            <w:shd w:val="clear" w:color="auto" w:fill="FFFFFF"/>
          </w:tcPr>
          <w:p w:rsidR="006803B1" w:rsidRPr="00AB6936" w:rsidRDefault="006803B1" w:rsidP="00A86510">
            <w:pPr>
              <w:pStyle w:val="T2BaseArray"/>
              <w:ind w:left="0" w:firstLine="0"/>
              <w:jc w:val="left"/>
              <w:rPr>
                <w:rFonts w:ascii="Arial" w:hAnsi="Arial" w:cs="Arial"/>
              </w:rPr>
            </w:pPr>
          </w:p>
        </w:tc>
        <w:tc>
          <w:tcPr>
            <w:tcW w:w="678" w:type="dxa"/>
            <w:shd w:val="clear" w:color="auto" w:fill="FFFFFF"/>
          </w:tcPr>
          <w:p w:rsidR="006803B1" w:rsidRPr="00AB6936" w:rsidRDefault="006803B1" w:rsidP="00A86510">
            <w:pPr>
              <w:pStyle w:val="T2BaseArray"/>
              <w:ind w:left="0" w:firstLine="0"/>
              <w:jc w:val="left"/>
              <w:rPr>
                <w:rFonts w:ascii="Arial" w:hAnsi="Arial" w:cs="Arial"/>
              </w:rPr>
            </w:pPr>
            <w:r w:rsidRPr="00AB6936">
              <w:rPr>
                <w:rFonts w:ascii="Arial" w:hAnsi="Arial" w:cs="Arial"/>
              </w:rPr>
              <w:t>1..1</w:t>
            </w:r>
          </w:p>
        </w:tc>
      </w:tr>
    </w:tbl>
    <w:p w:rsidR="006803B1" w:rsidRDefault="006803B1">
      <w:pPr>
        <w:jc w:val="left"/>
        <w:rPr>
          <w:rFonts w:ascii="Arial" w:hAnsi="Arial"/>
          <w:u w:val="single"/>
          <w:lang w:val="en-GB"/>
        </w:rPr>
      </w:pPr>
      <w:r>
        <w:br w:type="page"/>
      </w:r>
    </w:p>
    <w:p w:rsidR="006803B1" w:rsidRDefault="006803B1" w:rsidP="001429DB">
      <w:pPr>
        <w:pStyle w:val="Heading4"/>
      </w:pPr>
      <w:bookmarkStart w:id="268" w:name="_Toc385494942"/>
      <w:r>
        <w:lastRenderedPageBreak/>
        <w:t>Grant Roles - New</w:t>
      </w:r>
      <w:bookmarkEnd w:id="268"/>
    </w:p>
    <w:p w:rsidR="006803B1" w:rsidRDefault="006803B1" w:rsidP="00DE32BA">
      <w:pPr>
        <w:pStyle w:val="ListParagraph"/>
        <w:numPr>
          <w:ilvl w:val="0"/>
          <w:numId w:val="14"/>
        </w:numPr>
        <w:rPr>
          <w:rFonts w:ascii="Arial" w:hAnsi="Arial" w:cs="Arial"/>
          <w:lang w:val="en-GB"/>
        </w:rPr>
        <w:pPrChange w:id="269" w:author="Author">
          <w:pPr>
            <w:pStyle w:val="ListParagraph"/>
            <w:numPr>
              <w:numId w:val="15"/>
            </w:numPr>
            <w:tabs>
              <w:tab w:val="num" w:pos="360"/>
            </w:tabs>
            <w:ind w:left="360" w:hanging="360"/>
          </w:pPr>
        </w:pPrChange>
      </w:pPr>
      <w:r w:rsidRPr="00F5515A">
        <w:rPr>
          <w:rFonts w:ascii="Arial" w:hAnsi="Arial" w:cs="Arial"/>
          <w:lang w:val="en-GB"/>
        </w:rPr>
        <w:t>Record Type: “</w:t>
      </w:r>
      <w:r>
        <w:rPr>
          <w:rFonts w:ascii="Arial" w:hAnsi="Arial" w:cs="Arial"/>
          <w:lang w:val="en-GB"/>
        </w:rPr>
        <w:t xml:space="preserve">Grant </w:t>
      </w:r>
      <w:r w:rsidRPr="00F5515A">
        <w:rPr>
          <w:rFonts w:ascii="Arial" w:hAnsi="Arial" w:cs="Arial"/>
          <w:lang w:val="en-GB"/>
        </w:rPr>
        <w:t>Role”</w:t>
      </w:r>
    </w:p>
    <w:p w:rsidR="006803B1" w:rsidRDefault="006803B1" w:rsidP="00450AB8">
      <w:pPr>
        <w:pStyle w:val="T2BaseArray"/>
        <w:ind w:left="0" w:firstLine="0"/>
        <w:jc w:val="left"/>
        <w:rPr>
          <w:rFonts w:ascii="Arial" w:hAnsi="Arial" w:cs="Arial"/>
          <w:sz w:val="22"/>
          <w:szCs w:val="22"/>
        </w:rPr>
      </w:pPr>
      <w:r>
        <w:rPr>
          <w:rFonts w:ascii="Arial" w:hAnsi="Arial" w:cs="Arial"/>
          <w:sz w:val="22"/>
          <w:szCs w:val="22"/>
        </w:rPr>
        <w:t>The record is used to grant</w:t>
      </w:r>
      <w:r w:rsidRPr="00450AB8">
        <w:rPr>
          <w:rFonts w:ascii="Arial" w:hAnsi="Arial" w:cs="Arial"/>
          <w:sz w:val="22"/>
          <w:szCs w:val="22"/>
        </w:rPr>
        <w:t xml:space="preserve"> a </w:t>
      </w:r>
      <w:r>
        <w:rPr>
          <w:rFonts w:ascii="Arial" w:hAnsi="Arial" w:cs="Arial"/>
          <w:sz w:val="22"/>
          <w:szCs w:val="22"/>
        </w:rPr>
        <w:t>role to a party and/or a user.</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ACT.16.4</w:t>
      </w:r>
    </w:p>
    <w:p w:rsidR="006803B1" w:rsidRPr="00450AB8" w:rsidRDefault="006803B1" w:rsidP="00450AB8">
      <w:pPr>
        <w:pStyle w:val="T2BaseArray"/>
        <w:ind w:left="0" w:firstLine="0"/>
        <w:jc w:val="left"/>
        <w:rPr>
          <w:rFonts w:ascii="Arial" w:hAnsi="Arial" w:cs="Arial"/>
          <w:sz w:val="22"/>
          <w:szCs w:val="22"/>
        </w:rPr>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551"/>
        <w:gridCol w:w="2977"/>
        <w:gridCol w:w="3402"/>
        <w:gridCol w:w="2551"/>
        <w:gridCol w:w="677"/>
        <w:gridCol w:w="678"/>
      </w:tblGrid>
      <w:tr w:rsidR="006803B1" w:rsidRPr="00285F7E" w:rsidTr="00862625">
        <w:trPr>
          <w:cantSplit/>
          <w:trHeight w:val="1260"/>
        </w:trPr>
        <w:tc>
          <w:tcPr>
            <w:tcW w:w="534" w:type="dxa"/>
            <w:shd w:val="clear" w:color="auto" w:fill="D9D9D9"/>
            <w:textDirection w:val="btLr"/>
          </w:tcPr>
          <w:p w:rsidR="006803B1" w:rsidRPr="00285F7E" w:rsidRDefault="006803B1" w:rsidP="00862625">
            <w:pPr>
              <w:ind w:left="113" w:right="113"/>
              <w:jc w:val="center"/>
              <w:rPr>
                <w:rFonts w:ascii="Arial" w:hAnsi="Arial" w:cs="Arial"/>
                <w:b/>
                <w:sz w:val="18"/>
                <w:szCs w:val="18"/>
                <w:lang w:val="en-GB"/>
              </w:rPr>
            </w:pPr>
            <w:r w:rsidRPr="00285F7E">
              <w:rPr>
                <w:rFonts w:ascii="Arial" w:hAnsi="Arial" w:cs="Arial"/>
                <w:b/>
                <w:sz w:val="18"/>
                <w:szCs w:val="18"/>
                <w:lang w:val="en-GB"/>
              </w:rPr>
              <w:t>Flat file  column</w:t>
            </w:r>
          </w:p>
        </w:tc>
        <w:tc>
          <w:tcPr>
            <w:tcW w:w="567" w:type="dxa"/>
            <w:shd w:val="clear" w:color="auto" w:fill="D9D9D9"/>
            <w:textDirection w:val="btLr"/>
          </w:tcPr>
          <w:p w:rsidR="006803B1" w:rsidRPr="00285F7E" w:rsidRDefault="006803B1" w:rsidP="00862625">
            <w:pPr>
              <w:ind w:left="113" w:right="113"/>
              <w:jc w:val="center"/>
              <w:rPr>
                <w:rFonts w:ascii="Arial" w:hAnsi="Arial" w:cs="Arial"/>
                <w:b/>
                <w:sz w:val="18"/>
                <w:szCs w:val="18"/>
                <w:lang w:val="en-GB"/>
              </w:rPr>
            </w:pPr>
            <w:r w:rsidRPr="00285F7E">
              <w:rPr>
                <w:rFonts w:ascii="Arial" w:hAnsi="Arial" w:cs="Arial"/>
                <w:b/>
                <w:sz w:val="18"/>
                <w:szCs w:val="18"/>
                <w:lang w:val="en-GB"/>
              </w:rPr>
              <w:t>Excel Column</w:t>
            </w:r>
          </w:p>
        </w:tc>
        <w:tc>
          <w:tcPr>
            <w:tcW w:w="2551" w:type="dxa"/>
            <w:shd w:val="clear" w:color="auto" w:fill="D9D9D9"/>
          </w:tcPr>
          <w:p w:rsidR="006803B1" w:rsidRPr="00285F7E" w:rsidRDefault="006803B1" w:rsidP="00862625">
            <w:pPr>
              <w:pStyle w:val="T2BaseArray"/>
              <w:ind w:left="0" w:firstLine="0"/>
              <w:jc w:val="center"/>
              <w:rPr>
                <w:rFonts w:ascii="Arial" w:hAnsi="Arial" w:cs="Arial"/>
                <w:b/>
              </w:rPr>
            </w:pPr>
            <w:r w:rsidRPr="00285F7E">
              <w:rPr>
                <w:rFonts w:ascii="Arial" w:hAnsi="Arial" w:cs="Arial"/>
                <w:b/>
              </w:rPr>
              <w:t>Column Name</w:t>
            </w:r>
          </w:p>
        </w:tc>
        <w:tc>
          <w:tcPr>
            <w:tcW w:w="2977" w:type="dxa"/>
            <w:shd w:val="clear" w:color="auto" w:fill="D9D9D9"/>
          </w:tcPr>
          <w:p w:rsidR="006803B1" w:rsidRPr="00285F7E" w:rsidRDefault="006803B1" w:rsidP="00862625">
            <w:pPr>
              <w:pStyle w:val="T2BaseArray"/>
              <w:ind w:left="0" w:firstLine="0"/>
              <w:jc w:val="center"/>
              <w:rPr>
                <w:rFonts w:ascii="Arial" w:hAnsi="Arial" w:cs="Arial"/>
                <w:b/>
              </w:rPr>
            </w:pPr>
            <w:r w:rsidRPr="00285F7E">
              <w:rPr>
                <w:rFonts w:ascii="Arial" w:hAnsi="Arial" w:cs="Arial"/>
                <w:b/>
              </w:rPr>
              <w:t>Format</w:t>
            </w:r>
          </w:p>
        </w:tc>
        <w:tc>
          <w:tcPr>
            <w:tcW w:w="3402" w:type="dxa"/>
            <w:shd w:val="clear" w:color="auto" w:fill="D9D9D9"/>
          </w:tcPr>
          <w:p w:rsidR="006803B1" w:rsidRPr="00285F7E" w:rsidRDefault="006803B1" w:rsidP="00862625">
            <w:pPr>
              <w:pStyle w:val="T2BaseArray"/>
              <w:ind w:left="0" w:firstLine="0"/>
              <w:jc w:val="center"/>
              <w:rPr>
                <w:rFonts w:ascii="Arial" w:hAnsi="Arial" w:cs="Arial"/>
                <w:b/>
              </w:rPr>
            </w:pPr>
            <w:r w:rsidRPr="00285F7E">
              <w:rPr>
                <w:rFonts w:ascii="Arial" w:hAnsi="Arial" w:cs="Arial"/>
                <w:b/>
              </w:rPr>
              <w:t>Description</w:t>
            </w:r>
          </w:p>
        </w:tc>
        <w:tc>
          <w:tcPr>
            <w:tcW w:w="2551" w:type="dxa"/>
            <w:shd w:val="clear" w:color="auto" w:fill="D9D9D9"/>
          </w:tcPr>
          <w:p w:rsidR="006803B1" w:rsidRPr="00285F7E" w:rsidRDefault="006803B1" w:rsidP="00862625">
            <w:pPr>
              <w:pStyle w:val="T2BaseArray"/>
              <w:ind w:left="0" w:firstLine="0"/>
              <w:jc w:val="center"/>
              <w:rPr>
                <w:rFonts w:ascii="Arial" w:hAnsi="Arial" w:cs="Arial"/>
                <w:b/>
              </w:rPr>
            </w:pPr>
            <w:r w:rsidRPr="00285F7E">
              <w:rPr>
                <w:rFonts w:ascii="Arial" w:hAnsi="Arial" w:cs="Arial"/>
                <w:b/>
              </w:rPr>
              <w:t>Rules</w:t>
            </w:r>
          </w:p>
        </w:tc>
        <w:tc>
          <w:tcPr>
            <w:tcW w:w="677" w:type="dxa"/>
            <w:shd w:val="clear" w:color="auto" w:fill="D9D9D9"/>
            <w:textDirection w:val="btLr"/>
          </w:tcPr>
          <w:p w:rsidR="006803B1" w:rsidRPr="00285F7E" w:rsidRDefault="006803B1" w:rsidP="00862625">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clear" w:color="auto" w:fill="D9D9D9"/>
            <w:textDirection w:val="btLr"/>
          </w:tcPr>
          <w:p w:rsidR="006803B1" w:rsidRPr="00285F7E" w:rsidRDefault="006803B1" w:rsidP="00862625">
            <w:pPr>
              <w:pStyle w:val="T2BaseArray"/>
              <w:ind w:left="113" w:right="113" w:firstLine="0"/>
              <w:jc w:val="center"/>
              <w:rPr>
                <w:rFonts w:ascii="Arial" w:hAnsi="Arial" w:cs="Arial"/>
                <w:b/>
              </w:rPr>
            </w:pPr>
            <w:r>
              <w:rPr>
                <w:rFonts w:ascii="Arial" w:hAnsi="Arial" w:cs="Arial"/>
                <w:b/>
              </w:rPr>
              <w:t>Occurs per Group</w:t>
            </w:r>
          </w:p>
        </w:tc>
      </w:tr>
      <w:tr w:rsidR="006803B1" w:rsidRPr="00FC32AE" w:rsidTr="00862625">
        <w:tc>
          <w:tcPr>
            <w:tcW w:w="534" w:type="dxa"/>
            <w:shd w:val="clear" w:color="auto" w:fill="FFFFFF"/>
          </w:tcPr>
          <w:p w:rsidR="006803B1" w:rsidRPr="00EA225C" w:rsidRDefault="006803B1" w:rsidP="00142991">
            <w:pPr>
              <w:pStyle w:val="T2BaseArray"/>
              <w:ind w:left="0" w:firstLine="0"/>
              <w:jc w:val="left"/>
              <w:rPr>
                <w:rFonts w:ascii="Arial" w:hAnsi="Arial" w:cs="Arial"/>
              </w:rPr>
            </w:pPr>
            <w:r w:rsidRPr="00EA225C">
              <w:rPr>
                <w:rFonts w:ascii="Arial" w:hAnsi="Arial" w:cs="Arial"/>
              </w:rPr>
              <w:t>2</w:t>
            </w:r>
          </w:p>
        </w:tc>
        <w:tc>
          <w:tcPr>
            <w:tcW w:w="567" w:type="dxa"/>
            <w:shd w:val="clear" w:color="auto" w:fill="FFFFFF"/>
          </w:tcPr>
          <w:p w:rsidR="006803B1" w:rsidRPr="00EA225C" w:rsidRDefault="006803B1" w:rsidP="00142991">
            <w:pPr>
              <w:pStyle w:val="T2BaseArray"/>
              <w:ind w:left="0" w:firstLine="0"/>
              <w:jc w:val="left"/>
              <w:rPr>
                <w:rFonts w:ascii="Arial" w:hAnsi="Arial" w:cs="Arial"/>
              </w:rPr>
            </w:pPr>
            <w:r w:rsidRPr="00EA225C">
              <w:rPr>
                <w:rFonts w:ascii="Arial" w:hAnsi="Arial" w:cs="Arial"/>
              </w:rPr>
              <w:t>B</w:t>
            </w:r>
          </w:p>
        </w:tc>
        <w:tc>
          <w:tcPr>
            <w:tcW w:w="2551" w:type="dxa"/>
            <w:shd w:val="clear" w:color="auto" w:fill="FFFFFF"/>
          </w:tcPr>
          <w:p w:rsidR="006803B1" w:rsidRPr="00EA225C" w:rsidRDefault="006803B1" w:rsidP="00142991">
            <w:pPr>
              <w:pStyle w:val="T2BaseArray"/>
              <w:ind w:left="0" w:firstLine="0"/>
              <w:jc w:val="left"/>
              <w:rPr>
                <w:rFonts w:ascii="Arial" w:hAnsi="Arial" w:cs="Arial"/>
              </w:rPr>
            </w:pPr>
            <w:r w:rsidRPr="00EA225C">
              <w:rPr>
                <w:rFonts w:ascii="Arial" w:hAnsi="Arial" w:cs="Arial"/>
              </w:rPr>
              <w:t>Record Id</w:t>
            </w:r>
          </w:p>
        </w:tc>
        <w:tc>
          <w:tcPr>
            <w:tcW w:w="2977" w:type="dxa"/>
            <w:shd w:val="clear" w:color="auto" w:fill="FFFFFF"/>
          </w:tcPr>
          <w:p w:rsidR="006803B1" w:rsidRPr="00EA225C" w:rsidRDefault="006803B1" w:rsidP="00142991">
            <w:pPr>
              <w:pStyle w:val="T2BaseArray"/>
              <w:ind w:left="0" w:firstLine="0"/>
              <w:jc w:val="left"/>
              <w:rPr>
                <w:rFonts w:ascii="Arial" w:hAnsi="Arial" w:cs="Arial"/>
              </w:rPr>
            </w:pPr>
            <w:r w:rsidRPr="00EA225C">
              <w:rPr>
                <w:rFonts w:ascii="Arial" w:hAnsi="Arial" w:cs="Arial"/>
              </w:rPr>
              <w:t>NUMERIC (10)</w:t>
            </w:r>
          </w:p>
        </w:tc>
        <w:tc>
          <w:tcPr>
            <w:tcW w:w="3402" w:type="dxa"/>
            <w:shd w:val="clear" w:color="auto" w:fill="FFFFFF"/>
          </w:tcPr>
          <w:p w:rsidR="006803B1" w:rsidRPr="00EA225C" w:rsidRDefault="006803B1" w:rsidP="00142991">
            <w:pPr>
              <w:pStyle w:val="T2BaseArray"/>
              <w:ind w:left="0" w:firstLine="0"/>
              <w:jc w:val="left"/>
              <w:rPr>
                <w:rFonts w:ascii="Arial" w:hAnsi="Arial" w:cs="Arial"/>
              </w:rPr>
            </w:pPr>
            <w:r w:rsidRPr="00EA225C">
              <w:rPr>
                <w:rFonts w:ascii="Arial" w:hAnsi="Arial" w:cs="Arial"/>
              </w:rPr>
              <w:t>Unique identifier of the record</w:t>
            </w:r>
            <w:r>
              <w:rPr>
                <w:rFonts w:ascii="Arial" w:hAnsi="Arial" w:cs="Arial"/>
              </w:rPr>
              <w:t>.</w:t>
            </w:r>
          </w:p>
        </w:tc>
        <w:tc>
          <w:tcPr>
            <w:tcW w:w="2551" w:type="dxa"/>
            <w:shd w:val="clear" w:color="auto" w:fill="FFFFFF"/>
          </w:tcPr>
          <w:p w:rsidR="006803B1" w:rsidRPr="00EA225C" w:rsidRDefault="006803B1" w:rsidP="00142991">
            <w:pPr>
              <w:pStyle w:val="T2BaseArray"/>
              <w:ind w:left="0" w:firstLine="0"/>
              <w:jc w:val="left"/>
              <w:rPr>
                <w:rFonts w:ascii="Arial" w:hAnsi="Arial" w:cs="Arial"/>
              </w:rPr>
            </w:pPr>
            <w:r w:rsidRPr="00EA225C">
              <w:rPr>
                <w:rFonts w:ascii="Arial" w:hAnsi="Arial" w:cs="Arial"/>
              </w:rPr>
              <w:t>Must occur in each line of the record</w:t>
            </w:r>
            <w:r>
              <w:rPr>
                <w:rFonts w:ascii="Arial" w:hAnsi="Arial" w:cs="Arial"/>
              </w:rPr>
              <w:t>.</w:t>
            </w:r>
          </w:p>
        </w:tc>
        <w:tc>
          <w:tcPr>
            <w:tcW w:w="677" w:type="dxa"/>
            <w:shd w:val="clear" w:color="auto" w:fill="FFFFFF"/>
          </w:tcPr>
          <w:p w:rsidR="006803B1" w:rsidRPr="00EA225C" w:rsidRDefault="006803B1" w:rsidP="00142991">
            <w:pPr>
              <w:pStyle w:val="T2BaseArray"/>
              <w:ind w:left="0" w:firstLine="0"/>
              <w:jc w:val="left"/>
              <w:rPr>
                <w:rFonts w:ascii="Arial" w:hAnsi="Arial" w:cs="Arial"/>
              </w:rPr>
            </w:pPr>
            <w:r w:rsidRPr="00EA225C">
              <w:rPr>
                <w:rFonts w:ascii="Arial" w:hAnsi="Arial" w:cs="Arial"/>
              </w:rPr>
              <w:t>1..n</w:t>
            </w:r>
          </w:p>
        </w:tc>
        <w:tc>
          <w:tcPr>
            <w:tcW w:w="678" w:type="dxa"/>
            <w:shd w:val="clear" w:color="auto" w:fill="FFFFFF"/>
          </w:tcPr>
          <w:p w:rsidR="006803B1" w:rsidRPr="00EA225C" w:rsidRDefault="006803B1" w:rsidP="00142991">
            <w:pPr>
              <w:pStyle w:val="T2BaseArray"/>
              <w:ind w:left="0" w:firstLine="0"/>
              <w:jc w:val="left"/>
              <w:rPr>
                <w:rFonts w:ascii="Arial" w:hAnsi="Arial" w:cs="Arial"/>
              </w:rPr>
            </w:pPr>
          </w:p>
        </w:tc>
      </w:tr>
      <w:tr w:rsidR="006803B1" w:rsidRPr="00FC32AE" w:rsidTr="00862625">
        <w:tc>
          <w:tcPr>
            <w:tcW w:w="10031" w:type="dxa"/>
            <w:gridSpan w:val="5"/>
            <w:shd w:val="clear" w:color="auto" w:fill="F2F2F2"/>
          </w:tcPr>
          <w:p w:rsidR="006803B1" w:rsidRPr="00EA225C" w:rsidRDefault="006803B1" w:rsidP="00643B7F">
            <w:pPr>
              <w:pStyle w:val="T2BaseArray"/>
              <w:jc w:val="left"/>
              <w:rPr>
                <w:rFonts w:ascii="Arial" w:hAnsi="Arial" w:cs="Arial"/>
              </w:rPr>
            </w:pPr>
            <w:r w:rsidRPr="00EA225C">
              <w:rPr>
                <w:rFonts w:ascii="Arial" w:hAnsi="Arial" w:cs="Arial"/>
              </w:rPr>
              <w:t>Gr</w:t>
            </w:r>
            <w:r w:rsidRPr="00EA225C">
              <w:rPr>
                <w:rFonts w:ascii="Arial" w:hAnsi="Arial" w:cs="Arial"/>
                <w:shd w:val="clear" w:color="auto" w:fill="F2F2F2"/>
              </w:rPr>
              <w:t>oup “</w:t>
            </w:r>
            <w:r w:rsidRPr="00EA225C">
              <w:rPr>
                <w:rFonts w:ascii="Arial" w:hAnsi="Arial" w:cs="Arial"/>
              </w:rPr>
              <w:t>Role</w:t>
            </w:r>
            <w:r w:rsidRPr="00EA225C">
              <w:rPr>
                <w:rFonts w:ascii="Arial" w:hAnsi="Arial" w:cs="Arial"/>
                <w:shd w:val="clear" w:color="auto" w:fill="F2F2F2"/>
              </w:rPr>
              <w:t>”</w:t>
            </w:r>
          </w:p>
        </w:tc>
        <w:tc>
          <w:tcPr>
            <w:tcW w:w="2551" w:type="dxa"/>
            <w:shd w:val="clear" w:color="auto" w:fill="F2F2F2"/>
          </w:tcPr>
          <w:p w:rsidR="006803B1" w:rsidRPr="00EA225C" w:rsidRDefault="006803B1" w:rsidP="00011AEE">
            <w:pPr>
              <w:pStyle w:val="Default"/>
              <w:spacing w:before="60"/>
              <w:rPr>
                <w:rFonts w:ascii="Arial" w:hAnsi="Arial" w:cs="Arial"/>
                <w:color w:val="auto"/>
                <w:sz w:val="18"/>
                <w:szCs w:val="18"/>
                <w:lang w:val="en-GB" w:eastAsia="fr-FR"/>
              </w:rPr>
            </w:pPr>
          </w:p>
        </w:tc>
        <w:tc>
          <w:tcPr>
            <w:tcW w:w="677" w:type="dxa"/>
            <w:shd w:val="clear" w:color="auto" w:fill="F2F2F2"/>
          </w:tcPr>
          <w:p w:rsidR="006803B1" w:rsidRPr="00EA225C" w:rsidRDefault="006803B1" w:rsidP="001675B0">
            <w:pPr>
              <w:pStyle w:val="T2BaseArray"/>
              <w:ind w:left="0" w:firstLine="0"/>
              <w:jc w:val="left"/>
              <w:rPr>
                <w:rFonts w:ascii="Arial" w:hAnsi="Arial" w:cs="Arial"/>
              </w:rPr>
            </w:pPr>
            <w:r w:rsidRPr="00EA225C">
              <w:rPr>
                <w:rFonts w:ascii="Arial" w:hAnsi="Arial" w:cs="Arial"/>
              </w:rPr>
              <w:t>1..1</w:t>
            </w:r>
          </w:p>
        </w:tc>
        <w:tc>
          <w:tcPr>
            <w:tcW w:w="678" w:type="dxa"/>
            <w:shd w:val="clear" w:color="auto" w:fill="F2F2F2"/>
          </w:tcPr>
          <w:p w:rsidR="006803B1" w:rsidRPr="00EA225C" w:rsidRDefault="006803B1" w:rsidP="001675B0">
            <w:pPr>
              <w:pStyle w:val="T2BaseArray"/>
              <w:ind w:left="0" w:firstLine="0"/>
              <w:jc w:val="left"/>
              <w:rPr>
                <w:rFonts w:ascii="Arial" w:hAnsi="Arial" w:cs="Arial"/>
              </w:rPr>
            </w:pPr>
          </w:p>
        </w:tc>
      </w:tr>
      <w:tr w:rsidR="006803B1" w:rsidRPr="00FC32AE" w:rsidTr="00862625">
        <w:tc>
          <w:tcPr>
            <w:tcW w:w="534" w:type="dxa"/>
            <w:shd w:val="clear" w:color="auto" w:fill="FFFFFF"/>
          </w:tcPr>
          <w:p w:rsidR="006803B1" w:rsidRPr="00EA225C" w:rsidRDefault="006803B1" w:rsidP="00142991">
            <w:pPr>
              <w:pStyle w:val="T2BaseArray"/>
              <w:ind w:left="0" w:firstLine="0"/>
              <w:jc w:val="left"/>
              <w:rPr>
                <w:rFonts w:ascii="Arial" w:hAnsi="Arial" w:cs="Arial"/>
              </w:rPr>
            </w:pPr>
            <w:r>
              <w:rPr>
                <w:rFonts w:ascii="Arial" w:hAnsi="Arial" w:cs="Arial"/>
              </w:rPr>
              <w:t>3</w:t>
            </w:r>
          </w:p>
        </w:tc>
        <w:tc>
          <w:tcPr>
            <w:tcW w:w="567" w:type="dxa"/>
            <w:shd w:val="clear" w:color="auto" w:fill="FFFFFF"/>
          </w:tcPr>
          <w:p w:rsidR="006803B1" w:rsidRPr="00EA225C" w:rsidRDefault="006803B1" w:rsidP="00142991">
            <w:pPr>
              <w:pStyle w:val="T2BaseArray"/>
              <w:ind w:left="0" w:firstLine="0"/>
              <w:jc w:val="left"/>
              <w:rPr>
                <w:rFonts w:ascii="Arial" w:hAnsi="Arial" w:cs="Arial"/>
              </w:rPr>
            </w:pPr>
            <w:r>
              <w:rPr>
                <w:rFonts w:ascii="Arial" w:hAnsi="Arial" w:cs="Arial"/>
              </w:rPr>
              <w:t>C</w:t>
            </w:r>
          </w:p>
        </w:tc>
        <w:tc>
          <w:tcPr>
            <w:tcW w:w="2551" w:type="dxa"/>
            <w:shd w:val="clear" w:color="auto" w:fill="FFFFFF"/>
          </w:tcPr>
          <w:p w:rsidR="006803B1" w:rsidRPr="00EA225C" w:rsidRDefault="006803B1" w:rsidP="00142991">
            <w:pPr>
              <w:pStyle w:val="T2BaseArray"/>
              <w:ind w:left="0" w:firstLine="0"/>
              <w:jc w:val="left"/>
              <w:rPr>
                <w:rFonts w:ascii="Arial" w:hAnsi="Arial" w:cs="Arial"/>
              </w:rPr>
            </w:pPr>
            <w:r w:rsidRPr="00EA225C">
              <w:rPr>
                <w:rFonts w:ascii="Arial" w:hAnsi="Arial" w:cs="Arial"/>
              </w:rPr>
              <w:t>Role Name</w:t>
            </w:r>
          </w:p>
        </w:tc>
        <w:tc>
          <w:tcPr>
            <w:tcW w:w="2977" w:type="dxa"/>
            <w:shd w:val="clear" w:color="auto" w:fill="FFFFFF"/>
          </w:tcPr>
          <w:p w:rsidR="006803B1" w:rsidRPr="00EA225C" w:rsidRDefault="006803B1" w:rsidP="00142991">
            <w:pPr>
              <w:pStyle w:val="T2BaseArray"/>
              <w:ind w:left="0" w:firstLine="0"/>
              <w:jc w:val="left"/>
              <w:rPr>
                <w:rFonts w:ascii="Arial" w:hAnsi="Arial" w:cs="Arial"/>
              </w:rPr>
            </w:pPr>
            <w:r w:rsidRPr="00EA225C">
              <w:rPr>
                <w:rFonts w:ascii="Arial" w:hAnsi="Arial" w:cs="Arial"/>
              </w:rPr>
              <w:t>VARCHAR (35)</w:t>
            </w:r>
          </w:p>
        </w:tc>
        <w:tc>
          <w:tcPr>
            <w:tcW w:w="3402" w:type="dxa"/>
            <w:shd w:val="clear" w:color="auto" w:fill="FFFFFF"/>
          </w:tcPr>
          <w:p w:rsidR="006803B1" w:rsidRPr="00EA225C" w:rsidRDefault="006803B1" w:rsidP="00142991">
            <w:pPr>
              <w:pStyle w:val="T2BaseArray"/>
              <w:ind w:left="0" w:firstLine="0"/>
              <w:jc w:val="left"/>
              <w:rPr>
                <w:rFonts w:ascii="Arial" w:hAnsi="Arial" w:cs="Arial"/>
              </w:rPr>
            </w:pPr>
            <w:r w:rsidRPr="00EA225C">
              <w:rPr>
                <w:rFonts w:ascii="Arial" w:hAnsi="Arial" w:cs="Arial"/>
              </w:rPr>
              <w:t>Name of the role to be granted</w:t>
            </w:r>
            <w:r>
              <w:rPr>
                <w:rFonts w:ascii="Arial" w:hAnsi="Arial" w:cs="Arial"/>
              </w:rPr>
              <w:t>.</w:t>
            </w:r>
          </w:p>
        </w:tc>
        <w:tc>
          <w:tcPr>
            <w:tcW w:w="2551" w:type="dxa"/>
            <w:shd w:val="clear" w:color="auto" w:fill="FFFFFF"/>
          </w:tcPr>
          <w:p w:rsidR="006803B1" w:rsidRPr="00EA225C" w:rsidRDefault="006803B1" w:rsidP="00142991">
            <w:pPr>
              <w:pStyle w:val="T2BaseArray"/>
              <w:ind w:left="0" w:firstLine="0"/>
              <w:jc w:val="left"/>
              <w:rPr>
                <w:rFonts w:ascii="Arial" w:hAnsi="Arial" w:cs="Arial"/>
              </w:rPr>
            </w:pPr>
          </w:p>
        </w:tc>
        <w:tc>
          <w:tcPr>
            <w:tcW w:w="677" w:type="dxa"/>
            <w:shd w:val="clear" w:color="auto" w:fill="FFFFFF"/>
          </w:tcPr>
          <w:p w:rsidR="006803B1" w:rsidRPr="00EA225C" w:rsidRDefault="006803B1" w:rsidP="00142991">
            <w:pPr>
              <w:pStyle w:val="T2BaseArray"/>
              <w:ind w:left="0" w:firstLine="0"/>
              <w:jc w:val="left"/>
              <w:rPr>
                <w:rFonts w:ascii="Arial" w:hAnsi="Arial" w:cs="Arial"/>
              </w:rPr>
            </w:pPr>
          </w:p>
        </w:tc>
        <w:tc>
          <w:tcPr>
            <w:tcW w:w="678" w:type="dxa"/>
            <w:shd w:val="clear" w:color="auto" w:fill="FFFFFF"/>
          </w:tcPr>
          <w:p w:rsidR="006803B1" w:rsidRPr="00EA225C" w:rsidRDefault="006803B1" w:rsidP="00142991">
            <w:pPr>
              <w:pStyle w:val="T2BaseArray"/>
              <w:ind w:left="0" w:firstLine="0"/>
              <w:jc w:val="left"/>
              <w:rPr>
                <w:rFonts w:ascii="Arial" w:hAnsi="Arial" w:cs="Arial"/>
              </w:rPr>
            </w:pPr>
            <w:r w:rsidRPr="00EA225C">
              <w:rPr>
                <w:rFonts w:ascii="Arial" w:hAnsi="Arial" w:cs="Arial"/>
              </w:rPr>
              <w:t>1..1</w:t>
            </w:r>
          </w:p>
        </w:tc>
      </w:tr>
      <w:tr w:rsidR="006803B1" w:rsidRPr="00FC32AE" w:rsidTr="00862625">
        <w:tc>
          <w:tcPr>
            <w:tcW w:w="10031" w:type="dxa"/>
            <w:gridSpan w:val="5"/>
            <w:shd w:val="clear" w:color="auto" w:fill="F2F2F2"/>
          </w:tcPr>
          <w:p w:rsidR="006803B1" w:rsidRPr="00EA225C" w:rsidRDefault="006803B1" w:rsidP="00011AEE">
            <w:pPr>
              <w:pStyle w:val="T2BaseArray"/>
              <w:jc w:val="left"/>
              <w:rPr>
                <w:rFonts w:ascii="Arial" w:hAnsi="Arial" w:cs="Arial"/>
              </w:rPr>
            </w:pPr>
            <w:r w:rsidRPr="00EA225C">
              <w:rPr>
                <w:rFonts w:ascii="Arial" w:hAnsi="Arial" w:cs="Arial"/>
              </w:rPr>
              <w:t>Group “User”</w:t>
            </w:r>
          </w:p>
        </w:tc>
        <w:tc>
          <w:tcPr>
            <w:tcW w:w="2551" w:type="dxa"/>
            <w:shd w:val="clear" w:color="auto" w:fill="F2F2F2"/>
          </w:tcPr>
          <w:p w:rsidR="006803B1" w:rsidRDefault="006803B1" w:rsidP="006D20C5">
            <w:pPr>
              <w:pStyle w:val="T2BaseArray"/>
              <w:ind w:left="0" w:firstLine="0"/>
              <w:jc w:val="left"/>
              <w:rPr>
                <w:ins w:id="270" w:author="Author"/>
                <w:rFonts w:ascii="Arial" w:hAnsi="Arial" w:cs="Arial"/>
              </w:rPr>
            </w:pPr>
            <w:commentRangeStart w:id="271"/>
            <w:del w:id="272" w:author="Author">
              <w:r w:rsidDel="006453F1">
                <w:rPr>
                  <w:rFonts w:ascii="Arial" w:hAnsi="Arial" w:cs="Arial"/>
                </w:rPr>
                <w:delText>At least one of the groups “Party” or “User” must occur.</w:delText>
              </w:r>
            </w:del>
          </w:p>
          <w:p w:rsidR="006453F1" w:rsidRDefault="006453F1" w:rsidP="006453F1">
            <w:pPr>
              <w:pStyle w:val="T2BaseArray"/>
              <w:ind w:left="0" w:firstLine="0"/>
              <w:jc w:val="left"/>
              <w:rPr>
                <w:ins w:id="273" w:author="Author"/>
                <w:rFonts w:ascii="Arial" w:hAnsi="Arial" w:cs="Arial"/>
              </w:rPr>
            </w:pPr>
            <w:ins w:id="274" w:author="Author">
              <w:r>
                <w:rPr>
                  <w:rFonts w:ascii="Arial" w:hAnsi="Arial" w:cs="Arial"/>
                </w:rPr>
                <w:t>Mandatory if group “Party” is not specified,</w:t>
              </w:r>
            </w:ins>
          </w:p>
          <w:p w:rsidR="006453F1" w:rsidRPr="00EA225C" w:rsidRDefault="006453F1" w:rsidP="006453F1">
            <w:pPr>
              <w:pStyle w:val="T2BaseArray"/>
              <w:ind w:left="0" w:firstLine="0"/>
              <w:jc w:val="left"/>
              <w:rPr>
                <w:rFonts w:ascii="Arial" w:hAnsi="Arial" w:cs="Arial"/>
              </w:rPr>
            </w:pPr>
            <w:ins w:id="275" w:author="Author">
              <w:r>
                <w:rPr>
                  <w:rFonts w:ascii="Arial" w:hAnsi="Arial" w:cs="Arial"/>
                </w:rPr>
                <w:t>Not allowed otherwise.</w:t>
              </w:r>
              <w:commentRangeEnd w:id="271"/>
              <w:r>
                <w:rPr>
                  <w:rStyle w:val="CommentReference"/>
                  <w:rFonts w:ascii="Times New Roman" w:hAnsi="Times New Roman"/>
                  <w:lang w:val="fr-FR"/>
                </w:rPr>
                <w:commentReference w:id="271"/>
              </w:r>
            </w:ins>
          </w:p>
        </w:tc>
        <w:tc>
          <w:tcPr>
            <w:tcW w:w="677" w:type="dxa"/>
            <w:shd w:val="clear" w:color="auto" w:fill="F2F2F2"/>
          </w:tcPr>
          <w:p w:rsidR="006803B1" w:rsidRPr="00EA225C" w:rsidRDefault="006803B1" w:rsidP="00066B6E">
            <w:pPr>
              <w:pStyle w:val="T2BaseArray"/>
              <w:ind w:left="0" w:firstLine="0"/>
              <w:jc w:val="left"/>
              <w:rPr>
                <w:rFonts w:ascii="Arial" w:hAnsi="Arial" w:cs="Arial"/>
              </w:rPr>
            </w:pPr>
            <w:r w:rsidRPr="00066B6E">
              <w:rPr>
                <w:rFonts w:ascii="Arial" w:hAnsi="Arial" w:cs="Arial"/>
              </w:rPr>
              <w:t>0..1</w:t>
            </w:r>
          </w:p>
        </w:tc>
        <w:tc>
          <w:tcPr>
            <w:tcW w:w="678" w:type="dxa"/>
            <w:shd w:val="clear" w:color="auto" w:fill="F2F2F2"/>
          </w:tcPr>
          <w:p w:rsidR="006803B1" w:rsidRPr="00EA225C" w:rsidRDefault="006803B1" w:rsidP="001675B0">
            <w:pPr>
              <w:pStyle w:val="T2BaseArray"/>
              <w:ind w:left="0" w:firstLine="0"/>
              <w:jc w:val="left"/>
              <w:rPr>
                <w:rFonts w:ascii="Arial" w:hAnsi="Arial" w:cs="Arial"/>
              </w:rPr>
            </w:pPr>
          </w:p>
        </w:tc>
      </w:tr>
      <w:tr w:rsidR="006803B1" w:rsidRPr="00FC32AE" w:rsidTr="00862625">
        <w:tc>
          <w:tcPr>
            <w:tcW w:w="534" w:type="dxa"/>
            <w:shd w:val="clear" w:color="auto" w:fill="FFFFFF"/>
          </w:tcPr>
          <w:p w:rsidR="006803B1" w:rsidRPr="00EA225C" w:rsidRDefault="006803B1" w:rsidP="00142991">
            <w:pPr>
              <w:pStyle w:val="T2BaseArray"/>
              <w:ind w:left="0" w:firstLine="0"/>
              <w:jc w:val="left"/>
              <w:rPr>
                <w:rFonts w:ascii="Arial" w:hAnsi="Arial" w:cs="Arial"/>
              </w:rPr>
            </w:pPr>
            <w:r>
              <w:rPr>
                <w:rFonts w:ascii="Arial" w:hAnsi="Arial" w:cs="Arial"/>
              </w:rPr>
              <w:t>4</w:t>
            </w:r>
          </w:p>
        </w:tc>
        <w:tc>
          <w:tcPr>
            <w:tcW w:w="567" w:type="dxa"/>
            <w:shd w:val="clear" w:color="auto" w:fill="FFFFFF"/>
          </w:tcPr>
          <w:p w:rsidR="006803B1" w:rsidRPr="00EA225C" w:rsidRDefault="006803B1" w:rsidP="00142991">
            <w:pPr>
              <w:pStyle w:val="T2BaseArray"/>
              <w:ind w:left="0" w:firstLine="0"/>
              <w:jc w:val="left"/>
              <w:rPr>
                <w:rFonts w:ascii="Arial" w:hAnsi="Arial" w:cs="Arial"/>
              </w:rPr>
            </w:pPr>
            <w:r>
              <w:rPr>
                <w:rFonts w:ascii="Arial" w:hAnsi="Arial" w:cs="Arial"/>
              </w:rPr>
              <w:t>D</w:t>
            </w:r>
          </w:p>
        </w:tc>
        <w:tc>
          <w:tcPr>
            <w:tcW w:w="2551" w:type="dxa"/>
            <w:shd w:val="clear" w:color="auto" w:fill="FFFFFF"/>
          </w:tcPr>
          <w:p w:rsidR="006803B1" w:rsidRPr="00EA225C" w:rsidRDefault="006803B1" w:rsidP="00142991">
            <w:pPr>
              <w:pStyle w:val="T2BaseArray"/>
              <w:ind w:left="0" w:firstLine="0"/>
              <w:jc w:val="left"/>
              <w:rPr>
                <w:rFonts w:ascii="Arial" w:hAnsi="Arial" w:cs="Arial"/>
              </w:rPr>
            </w:pPr>
            <w:r>
              <w:rPr>
                <w:rFonts w:ascii="Arial" w:hAnsi="Arial" w:cs="Arial"/>
              </w:rPr>
              <w:t>User</w:t>
            </w:r>
          </w:p>
        </w:tc>
        <w:tc>
          <w:tcPr>
            <w:tcW w:w="2977" w:type="dxa"/>
            <w:shd w:val="clear" w:color="auto" w:fill="FFFFFF"/>
          </w:tcPr>
          <w:p w:rsidR="006803B1" w:rsidRPr="00EA225C" w:rsidRDefault="006803B1" w:rsidP="00142991">
            <w:pPr>
              <w:pStyle w:val="T2BaseArray"/>
              <w:ind w:left="0" w:firstLine="0"/>
              <w:jc w:val="left"/>
              <w:rPr>
                <w:rFonts w:ascii="Arial" w:hAnsi="Arial" w:cs="Arial"/>
              </w:rPr>
            </w:pPr>
            <w:r w:rsidRPr="00EA225C">
              <w:rPr>
                <w:rFonts w:ascii="Arial" w:hAnsi="Arial" w:cs="Arial"/>
              </w:rPr>
              <w:t>VARCHAR (35)</w:t>
            </w:r>
          </w:p>
        </w:tc>
        <w:tc>
          <w:tcPr>
            <w:tcW w:w="3402" w:type="dxa"/>
            <w:shd w:val="clear" w:color="auto" w:fill="FFFFFF"/>
          </w:tcPr>
          <w:p w:rsidR="006803B1" w:rsidRPr="00EA225C" w:rsidRDefault="006803B1" w:rsidP="00142991">
            <w:pPr>
              <w:pStyle w:val="T2BaseArray"/>
              <w:ind w:left="0" w:firstLine="0"/>
              <w:jc w:val="left"/>
              <w:rPr>
                <w:rFonts w:ascii="Arial" w:hAnsi="Arial" w:cs="Arial"/>
              </w:rPr>
            </w:pPr>
            <w:r>
              <w:rPr>
                <w:rFonts w:ascii="Arial" w:hAnsi="Arial" w:cs="Arial"/>
              </w:rPr>
              <w:t>Login n</w:t>
            </w:r>
            <w:r w:rsidRPr="00EA225C">
              <w:rPr>
                <w:rFonts w:ascii="Arial" w:hAnsi="Arial" w:cs="Arial"/>
              </w:rPr>
              <w:t>ame of the user</w:t>
            </w:r>
            <w:r>
              <w:rPr>
                <w:rFonts w:ascii="Arial" w:hAnsi="Arial" w:cs="Arial"/>
              </w:rPr>
              <w:t>.</w:t>
            </w:r>
          </w:p>
        </w:tc>
        <w:tc>
          <w:tcPr>
            <w:tcW w:w="2551" w:type="dxa"/>
            <w:shd w:val="clear" w:color="auto" w:fill="FFFFFF"/>
          </w:tcPr>
          <w:p w:rsidR="006803B1" w:rsidRPr="00EA225C" w:rsidRDefault="006803B1" w:rsidP="00142991">
            <w:pPr>
              <w:pStyle w:val="T2BaseArray"/>
              <w:ind w:left="0" w:firstLine="0"/>
              <w:jc w:val="left"/>
              <w:rPr>
                <w:rFonts w:ascii="Arial" w:hAnsi="Arial" w:cs="Arial"/>
              </w:rPr>
            </w:pPr>
          </w:p>
        </w:tc>
        <w:tc>
          <w:tcPr>
            <w:tcW w:w="677" w:type="dxa"/>
            <w:shd w:val="clear" w:color="auto" w:fill="FFFFFF"/>
          </w:tcPr>
          <w:p w:rsidR="006803B1" w:rsidRPr="00EA225C" w:rsidRDefault="006803B1" w:rsidP="00142991">
            <w:pPr>
              <w:pStyle w:val="T2BaseArray"/>
              <w:ind w:left="0" w:firstLine="0"/>
              <w:jc w:val="left"/>
              <w:rPr>
                <w:rFonts w:ascii="Arial" w:hAnsi="Arial" w:cs="Arial"/>
              </w:rPr>
            </w:pPr>
          </w:p>
        </w:tc>
        <w:tc>
          <w:tcPr>
            <w:tcW w:w="678" w:type="dxa"/>
            <w:shd w:val="clear" w:color="auto" w:fill="FFFFFF"/>
          </w:tcPr>
          <w:p w:rsidR="006803B1" w:rsidRPr="00EA225C" w:rsidRDefault="006803B1" w:rsidP="00142991">
            <w:pPr>
              <w:pStyle w:val="T2BaseArray"/>
              <w:ind w:left="0" w:firstLine="0"/>
              <w:jc w:val="left"/>
              <w:rPr>
                <w:rFonts w:ascii="Arial" w:hAnsi="Arial" w:cs="Arial"/>
              </w:rPr>
            </w:pPr>
            <w:r w:rsidRPr="00EA225C">
              <w:rPr>
                <w:rFonts w:ascii="Arial" w:hAnsi="Arial" w:cs="Arial"/>
              </w:rPr>
              <w:t>1..1</w:t>
            </w:r>
          </w:p>
        </w:tc>
      </w:tr>
      <w:tr w:rsidR="006803B1" w:rsidRPr="00FC32AE" w:rsidTr="00862625">
        <w:tc>
          <w:tcPr>
            <w:tcW w:w="10031" w:type="dxa"/>
            <w:gridSpan w:val="5"/>
            <w:shd w:val="clear" w:color="auto" w:fill="F2F2F2"/>
          </w:tcPr>
          <w:p w:rsidR="006803B1" w:rsidRPr="00EA225C" w:rsidRDefault="006803B1" w:rsidP="006D20C5">
            <w:pPr>
              <w:pStyle w:val="T2BaseArray"/>
              <w:ind w:left="0" w:firstLine="0"/>
              <w:jc w:val="left"/>
              <w:rPr>
                <w:rFonts w:ascii="Arial" w:hAnsi="Arial" w:cs="Arial"/>
              </w:rPr>
            </w:pPr>
            <w:r w:rsidRPr="00EA225C">
              <w:rPr>
                <w:rFonts w:ascii="Arial" w:hAnsi="Arial" w:cs="Arial"/>
              </w:rPr>
              <w:t>Group “Party”</w:t>
            </w:r>
          </w:p>
        </w:tc>
        <w:tc>
          <w:tcPr>
            <w:tcW w:w="2551" w:type="dxa"/>
            <w:shd w:val="clear" w:color="auto" w:fill="F2F2F2"/>
          </w:tcPr>
          <w:p w:rsidR="006803B1" w:rsidRDefault="006803B1" w:rsidP="006D20C5">
            <w:pPr>
              <w:pStyle w:val="T2BaseArray"/>
              <w:ind w:left="0" w:firstLine="0"/>
              <w:jc w:val="left"/>
              <w:rPr>
                <w:ins w:id="276" w:author="Author"/>
                <w:rFonts w:ascii="Arial" w:hAnsi="Arial" w:cs="Arial"/>
              </w:rPr>
            </w:pPr>
            <w:del w:id="277" w:author="Author">
              <w:r w:rsidDel="006453F1">
                <w:rPr>
                  <w:rFonts w:ascii="Arial" w:hAnsi="Arial" w:cs="Arial"/>
                </w:rPr>
                <w:delText>At least one of the groups “Party” or “User” must occur.</w:delText>
              </w:r>
            </w:del>
          </w:p>
          <w:p w:rsidR="006453F1" w:rsidRDefault="006453F1" w:rsidP="006453F1">
            <w:pPr>
              <w:pStyle w:val="T2BaseArray"/>
              <w:ind w:left="0" w:firstLine="0"/>
              <w:jc w:val="left"/>
              <w:rPr>
                <w:ins w:id="278" w:author="Author"/>
                <w:rFonts w:ascii="Arial" w:hAnsi="Arial" w:cs="Arial"/>
              </w:rPr>
            </w:pPr>
            <w:commentRangeStart w:id="279"/>
            <w:ins w:id="280" w:author="Author">
              <w:r>
                <w:rPr>
                  <w:rFonts w:ascii="Arial" w:hAnsi="Arial" w:cs="Arial"/>
                </w:rPr>
                <w:t>Mandatory if group “User” is not specified.</w:t>
              </w:r>
            </w:ins>
          </w:p>
          <w:p w:rsidR="006453F1" w:rsidRPr="00EA225C" w:rsidRDefault="006453F1" w:rsidP="006453F1">
            <w:pPr>
              <w:pStyle w:val="T2BaseArray"/>
              <w:ind w:left="0" w:firstLine="0"/>
              <w:jc w:val="left"/>
              <w:rPr>
                <w:rFonts w:ascii="Arial" w:hAnsi="Arial" w:cs="Arial"/>
              </w:rPr>
            </w:pPr>
            <w:ins w:id="281" w:author="Author">
              <w:r>
                <w:rPr>
                  <w:rFonts w:ascii="Arial" w:hAnsi="Arial" w:cs="Arial"/>
                </w:rPr>
                <w:t>Not allowed otherwise.</w:t>
              </w:r>
              <w:commentRangeEnd w:id="279"/>
              <w:r>
                <w:rPr>
                  <w:rStyle w:val="CommentReference"/>
                  <w:rFonts w:ascii="Times New Roman" w:hAnsi="Times New Roman"/>
                  <w:lang w:val="fr-FR"/>
                </w:rPr>
                <w:commentReference w:id="279"/>
              </w:r>
            </w:ins>
          </w:p>
        </w:tc>
        <w:tc>
          <w:tcPr>
            <w:tcW w:w="677" w:type="dxa"/>
            <w:shd w:val="clear" w:color="auto" w:fill="F2F2F2"/>
          </w:tcPr>
          <w:p w:rsidR="006803B1" w:rsidRPr="00EA225C" w:rsidRDefault="006803B1" w:rsidP="00066B6E">
            <w:pPr>
              <w:pStyle w:val="T2BaseArray"/>
              <w:ind w:left="0" w:firstLine="0"/>
              <w:jc w:val="left"/>
              <w:rPr>
                <w:rFonts w:ascii="Arial" w:hAnsi="Arial" w:cs="Arial"/>
              </w:rPr>
            </w:pPr>
            <w:r w:rsidRPr="00066B6E">
              <w:rPr>
                <w:rFonts w:ascii="Arial" w:hAnsi="Arial" w:cs="Arial"/>
              </w:rPr>
              <w:t>0..1</w:t>
            </w:r>
          </w:p>
        </w:tc>
        <w:tc>
          <w:tcPr>
            <w:tcW w:w="678" w:type="dxa"/>
            <w:shd w:val="clear" w:color="auto" w:fill="F2F2F2"/>
          </w:tcPr>
          <w:p w:rsidR="006803B1" w:rsidRPr="00EA225C" w:rsidRDefault="006803B1" w:rsidP="001675B0">
            <w:pPr>
              <w:pStyle w:val="T2BaseArray"/>
              <w:ind w:left="0" w:firstLine="0"/>
              <w:jc w:val="left"/>
              <w:rPr>
                <w:rFonts w:ascii="Arial" w:hAnsi="Arial" w:cs="Arial"/>
              </w:rPr>
            </w:pPr>
          </w:p>
        </w:tc>
      </w:tr>
      <w:tr w:rsidR="006803B1" w:rsidRPr="00FC32AE" w:rsidTr="00862625">
        <w:tc>
          <w:tcPr>
            <w:tcW w:w="534" w:type="dxa"/>
            <w:shd w:val="clear" w:color="auto" w:fill="FFFFFF"/>
          </w:tcPr>
          <w:p w:rsidR="006803B1" w:rsidRPr="00EA225C" w:rsidRDefault="006803B1" w:rsidP="00862625">
            <w:pPr>
              <w:pStyle w:val="T2BaseArray"/>
              <w:ind w:left="0" w:firstLine="0"/>
              <w:jc w:val="left"/>
              <w:rPr>
                <w:rFonts w:ascii="Arial" w:hAnsi="Arial" w:cs="Arial"/>
              </w:rPr>
            </w:pPr>
            <w:r>
              <w:rPr>
                <w:rFonts w:ascii="Arial" w:hAnsi="Arial" w:cs="Arial"/>
              </w:rPr>
              <w:t>5</w:t>
            </w:r>
          </w:p>
        </w:tc>
        <w:tc>
          <w:tcPr>
            <w:tcW w:w="567" w:type="dxa"/>
            <w:shd w:val="clear" w:color="auto" w:fill="FFFFFF"/>
          </w:tcPr>
          <w:p w:rsidR="006803B1" w:rsidRPr="00EA225C" w:rsidRDefault="006803B1" w:rsidP="00862625">
            <w:pPr>
              <w:pStyle w:val="T2BaseArray"/>
              <w:ind w:left="0" w:firstLine="0"/>
              <w:jc w:val="left"/>
              <w:rPr>
                <w:rFonts w:ascii="Arial" w:hAnsi="Arial" w:cs="Arial"/>
              </w:rPr>
            </w:pPr>
            <w:r>
              <w:rPr>
                <w:rFonts w:ascii="Arial" w:hAnsi="Arial" w:cs="Arial"/>
              </w:rPr>
              <w:t>E</w:t>
            </w:r>
          </w:p>
        </w:tc>
        <w:tc>
          <w:tcPr>
            <w:tcW w:w="2551" w:type="dxa"/>
            <w:shd w:val="clear" w:color="auto" w:fill="FFFFFF"/>
          </w:tcPr>
          <w:p w:rsidR="006803B1" w:rsidRPr="00EA225C" w:rsidRDefault="006803B1" w:rsidP="00862625">
            <w:pPr>
              <w:pStyle w:val="T2BaseArray"/>
              <w:ind w:left="0" w:firstLine="0"/>
              <w:jc w:val="left"/>
              <w:rPr>
                <w:rFonts w:ascii="Arial" w:hAnsi="Arial" w:cs="Arial"/>
              </w:rPr>
            </w:pPr>
            <w:r w:rsidRPr="00EA225C">
              <w:rPr>
                <w:rFonts w:ascii="Arial" w:hAnsi="Arial" w:cs="Arial"/>
              </w:rPr>
              <w:t>Parent BIC</w:t>
            </w:r>
          </w:p>
        </w:tc>
        <w:tc>
          <w:tcPr>
            <w:tcW w:w="2977" w:type="dxa"/>
            <w:shd w:val="clear" w:color="auto" w:fill="FFFFFF"/>
          </w:tcPr>
          <w:p w:rsidR="006803B1" w:rsidRPr="00EA225C" w:rsidRDefault="006803B1" w:rsidP="00862625">
            <w:pPr>
              <w:pStyle w:val="T2BaseArray"/>
              <w:ind w:left="0" w:firstLine="0"/>
              <w:jc w:val="left"/>
              <w:rPr>
                <w:rFonts w:ascii="Arial" w:hAnsi="Arial" w:cs="Arial"/>
              </w:rPr>
            </w:pPr>
            <w:r w:rsidRPr="00EA225C">
              <w:rPr>
                <w:rFonts w:ascii="Arial" w:hAnsi="Arial" w:cs="Arial"/>
              </w:rPr>
              <w:t>CHAR (11)</w:t>
            </w:r>
          </w:p>
        </w:tc>
        <w:tc>
          <w:tcPr>
            <w:tcW w:w="3402" w:type="dxa"/>
            <w:shd w:val="clear" w:color="auto" w:fill="FFFFFF"/>
          </w:tcPr>
          <w:p w:rsidR="006803B1" w:rsidRPr="00EA225C" w:rsidRDefault="006803B1" w:rsidP="00862625">
            <w:pPr>
              <w:pStyle w:val="T2BaseArray"/>
              <w:ind w:left="0" w:firstLine="0"/>
              <w:jc w:val="left"/>
              <w:rPr>
                <w:rFonts w:ascii="Arial" w:hAnsi="Arial" w:cs="Arial"/>
              </w:rPr>
            </w:pPr>
            <w:r w:rsidRPr="00EA225C">
              <w:rPr>
                <w:rFonts w:ascii="Arial" w:hAnsi="Arial" w:cs="Arial"/>
              </w:rPr>
              <w:t>Parent BIC of the party.</w:t>
            </w:r>
          </w:p>
        </w:tc>
        <w:tc>
          <w:tcPr>
            <w:tcW w:w="2551" w:type="dxa"/>
            <w:shd w:val="clear" w:color="auto" w:fill="FFFFFF"/>
          </w:tcPr>
          <w:p w:rsidR="006803B1" w:rsidRPr="00EA225C" w:rsidRDefault="006803B1" w:rsidP="00862625">
            <w:pPr>
              <w:pStyle w:val="T2BaseArray"/>
              <w:ind w:left="0" w:firstLine="0"/>
              <w:jc w:val="left"/>
              <w:rPr>
                <w:rFonts w:ascii="Arial" w:hAnsi="Arial" w:cs="Arial"/>
              </w:rPr>
            </w:pPr>
          </w:p>
        </w:tc>
        <w:tc>
          <w:tcPr>
            <w:tcW w:w="677" w:type="dxa"/>
            <w:shd w:val="clear" w:color="auto" w:fill="FFFFFF"/>
          </w:tcPr>
          <w:p w:rsidR="006803B1" w:rsidRPr="00EA225C" w:rsidRDefault="006803B1" w:rsidP="00862625">
            <w:pPr>
              <w:pStyle w:val="T2BaseArray"/>
              <w:ind w:left="0" w:firstLine="0"/>
              <w:jc w:val="left"/>
              <w:rPr>
                <w:rFonts w:ascii="Arial" w:hAnsi="Arial" w:cs="Arial"/>
              </w:rPr>
            </w:pPr>
          </w:p>
        </w:tc>
        <w:tc>
          <w:tcPr>
            <w:tcW w:w="678" w:type="dxa"/>
            <w:shd w:val="clear" w:color="auto" w:fill="FFFFFF"/>
          </w:tcPr>
          <w:p w:rsidR="006803B1" w:rsidRPr="00EA225C" w:rsidRDefault="006803B1" w:rsidP="00862625">
            <w:pPr>
              <w:pStyle w:val="T2BaseArray"/>
              <w:ind w:left="0" w:firstLine="0"/>
              <w:jc w:val="left"/>
              <w:rPr>
                <w:rFonts w:ascii="Arial" w:hAnsi="Arial" w:cs="Arial"/>
              </w:rPr>
            </w:pPr>
            <w:r w:rsidRPr="00EA225C">
              <w:rPr>
                <w:rFonts w:ascii="Arial" w:hAnsi="Arial" w:cs="Arial"/>
              </w:rPr>
              <w:t>1..1</w:t>
            </w:r>
          </w:p>
        </w:tc>
      </w:tr>
      <w:tr w:rsidR="006803B1" w:rsidRPr="00FC32AE" w:rsidTr="00862625">
        <w:tc>
          <w:tcPr>
            <w:tcW w:w="534" w:type="dxa"/>
            <w:shd w:val="clear" w:color="auto" w:fill="FFFFFF"/>
          </w:tcPr>
          <w:p w:rsidR="006803B1" w:rsidRPr="00EA225C" w:rsidRDefault="006803B1" w:rsidP="00862625">
            <w:pPr>
              <w:pStyle w:val="T2BaseArray"/>
              <w:ind w:left="0" w:firstLine="0"/>
              <w:jc w:val="left"/>
              <w:rPr>
                <w:rFonts w:ascii="Arial" w:hAnsi="Arial" w:cs="Arial"/>
              </w:rPr>
            </w:pPr>
            <w:r>
              <w:rPr>
                <w:rFonts w:ascii="Arial" w:hAnsi="Arial" w:cs="Arial"/>
              </w:rPr>
              <w:t>6</w:t>
            </w:r>
          </w:p>
        </w:tc>
        <w:tc>
          <w:tcPr>
            <w:tcW w:w="567" w:type="dxa"/>
            <w:shd w:val="clear" w:color="auto" w:fill="FFFFFF"/>
          </w:tcPr>
          <w:p w:rsidR="006803B1" w:rsidRPr="00EA225C" w:rsidRDefault="006803B1" w:rsidP="00862625">
            <w:pPr>
              <w:pStyle w:val="T2BaseArray"/>
              <w:ind w:left="0" w:firstLine="0"/>
              <w:jc w:val="left"/>
              <w:rPr>
                <w:rFonts w:ascii="Arial" w:hAnsi="Arial" w:cs="Arial"/>
              </w:rPr>
            </w:pPr>
            <w:r>
              <w:rPr>
                <w:rFonts w:ascii="Arial" w:hAnsi="Arial" w:cs="Arial"/>
              </w:rPr>
              <w:t>F</w:t>
            </w:r>
          </w:p>
        </w:tc>
        <w:tc>
          <w:tcPr>
            <w:tcW w:w="2551" w:type="dxa"/>
            <w:shd w:val="clear" w:color="auto" w:fill="FFFFFF"/>
          </w:tcPr>
          <w:p w:rsidR="006803B1" w:rsidRPr="00EA225C" w:rsidRDefault="006803B1" w:rsidP="00862625">
            <w:pPr>
              <w:pStyle w:val="T2BaseArray"/>
              <w:ind w:left="0" w:firstLine="0"/>
              <w:jc w:val="left"/>
              <w:rPr>
                <w:rFonts w:ascii="Arial" w:hAnsi="Arial" w:cs="Arial"/>
              </w:rPr>
            </w:pPr>
            <w:r w:rsidRPr="00EA225C">
              <w:rPr>
                <w:rFonts w:ascii="Arial" w:hAnsi="Arial" w:cs="Arial"/>
              </w:rPr>
              <w:t>BIC</w:t>
            </w:r>
          </w:p>
        </w:tc>
        <w:tc>
          <w:tcPr>
            <w:tcW w:w="2977" w:type="dxa"/>
            <w:shd w:val="clear" w:color="auto" w:fill="FFFFFF"/>
          </w:tcPr>
          <w:p w:rsidR="006803B1" w:rsidRPr="00EA225C" w:rsidRDefault="006803B1" w:rsidP="00862625">
            <w:pPr>
              <w:pStyle w:val="T2BaseArray"/>
              <w:ind w:left="0" w:firstLine="0"/>
              <w:jc w:val="left"/>
              <w:rPr>
                <w:rFonts w:ascii="Arial" w:hAnsi="Arial" w:cs="Arial"/>
              </w:rPr>
            </w:pPr>
            <w:r w:rsidRPr="00EA225C">
              <w:rPr>
                <w:rFonts w:ascii="Arial" w:hAnsi="Arial" w:cs="Arial"/>
              </w:rPr>
              <w:t>CHAR (11)</w:t>
            </w:r>
          </w:p>
        </w:tc>
        <w:tc>
          <w:tcPr>
            <w:tcW w:w="3402" w:type="dxa"/>
            <w:shd w:val="clear" w:color="auto" w:fill="FFFFFF"/>
          </w:tcPr>
          <w:p w:rsidR="006803B1" w:rsidRPr="00EA225C" w:rsidRDefault="006803B1" w:rsidP="00862625">
            <w:pPr>
              <w:pStyle w:val="T2BaseArray"/>
              <w:ind w:left="0" w:firstLine="0"/>
              <w:jc w:val="left"/>
              <w:rPr>
                <w:rFonts w:ascii="Arial" w:hAnsi="Arial" w:cs="Arial"/>
              </w:rPr>
            </w:pPr>
            <w:r w:rsidRPr="00EA225C">
              <w:rPr>
                <w:rFonts w:ascii="Arial" w:hAnsi="Arial" w:cs="Arial"/>
              </w:rPr>
              <w:t>BIC of the party.</w:t>
            </w:r>
          </w:p>
        </w:tc>
        <w:tc>
          <w:tcPr>
            <w:tcW w:w="2551" w:type="dxa"/>
            <w:shd w:val="clear" w:color="auto" w:fill="FFFFFF"/>
          </w:tcPr>
          <w:p w:rsidR="006803B1" w:rsidRPr="00EA225C" w:rsidRDefault="006803B1" w:rsidP="00862625">
            <w:pPr>
              <w:pStyle w:val="T2BaseArray"/>
              <w:ind w:left="0" w:firstLine="0"/>
              <w:jc w:val="left"/>
              <w:rPr>
                <w:rFonts w:ascii="Arial" w:hAnsi="Arial" w:cs="Arial"/>
              </w:rPr>
            </w:pPr>
          </w:p>
        </w:tc>
        <w:tc>
          <w:tcPr>
            <w:tcW w:w="677" w:type="dxa"/>
            <w:shd w:val="clear" w:color="auto" w:fill="FFFFFF"/>
          </w:tcPr>
          <w:p w:rsidR="006803B1" w:rsidRPr="00EA225C" w:rsidRDefault="006803B1" w:rsidP="00862625">
            <w:pPr>
              <w:pStyle w:val="T2BaseArray"/>
              <w:ind w:left="0" w:firstLine="0"/>
              <w:jc w:val="left"/>
              <w:rPr>
                <w:rFonts w:ascii="Arial" w:hAnsi="Arial" w:cs="Arial"/>
              </w:rPr>
            </w:pPr>
          </w:p>
        </w:tc>
        <w:tc>
          <w:tcPr>
            <w:tcW w:w="678" w:type="dxa"/>
            <w:shd w:val="clear" w:color="auto" w:fill="FFFFFF"/>
          </w:tcPr>
          <w:p w:rsidR="006803B1" w:rsidRPr="00EA225C" w:rsidRDefault="006803B1" w:rsidP="00862625">
            <w:pPr>
              <w:pStyle w:val="T2BaseArray"/>
              <w:ind w:left="0" w:firstLine="0"/>
              <w:jc w:val="left"/>
              <w:rPr>
                <w:rFonts w:ascii="Arial" w:hAnsi="Arial" w:cs="Arial"/>
              </w:rPr>
            </w:pPr>
            <w:r w:rsidRPr="00EA225C">
              <w:rPr>
                <w:rFonts w:ascii="Arial" w:hAnsi="Arial" w:cs="Arial"/>
              </w:rPr>
              <w:t>1..1</w:t>
            </w:r>
          </w:p>
        </w:tc>
      </w:tr>
    </w:tbl>
    <w:p w:rsidR="006803B1" w:rsidRPr="00D35F35" w:rsidRDefault="006803B1" w:rsidP="00D35F35">
      <w:pPr>
        <w:rPr>
          <w:lang w:val="en-GB"/>
        </w:rPr>
      </w:pPr>
    </w:p>
    <w:p w:rsidR="006803B1" w:rsidRDefault="006803B1" w:rsidP="00B52C5F">
      <w:pPr>
        <w:tabs>
          <w:tab w:val="left" w:pos="3030"/>
        </w:tabs>
      </w:pPr>
      <w:r>
        <w:tab/>
      </w:r>
    </w:p>
    <w:p w:rsidR="006803B1" w:rsidRDefault="006803B1">
      <w:pPr>
        <w:jc w:val="left"/>
        <w:rPr>
          <w:rFonts w:ascii="Arial" w:hAnsi="Arial"/>
          <w:u w:val="single"/>
          <w:lang w:val="en-GB"/>
        </w:rPr>
      </w:pPr>
    </w:p>
    <w:p w:rsidR="006803B1" w:rsidRDefault="006803B1">
      <w:pPr>
        <w:jc w:val="left"/>
        <w:rPr>
          <w:rFonts w:ascii="Arial" w:hAnsi="Arial" w:cs="Arial"/>
          <w:u w:val="single"/>
          <w:lang w:val="en-GB"/>
        </w:rPr>
      </w:pPr>
      <w:r>
        <w:rPr>
          <w:rFonts w:cs="Arial"/>
        </w:rPr>
        <w:lastRenderedPageBreak/>
        <w:br w:type="page"/>
      </w:r>
    </w:p>
    <w:p w:rsidR="006803B1" w:rsidRDefault="006803B1">
      <w:pPr>
        <w:jc w:val="left"/>
        <w:rPr>
          <w:rFonts w:ascii="Arial" w:hAnsi="Arial" w:cs="Arial"/>
          <w:u w:val="single"/>
          <w:lang w:val="en-GB"/>
        </w:rPr>
      </w:pPr>
    </w:p>
    <w:p w:rsidR="006803B1" w:rsidRDefault="006803B1" w:rsidP="009A2D25">
      <w:pPr>
        <w:pStyle w:val="Heading4"/>
      </w:pPr>
      <w:bookmarkStart w:id="282" w:name="_Toc385494943"/>
      <w:r>
        <w:rPr>
          <w:rFonts w:cs="Arial"/>
        </w:rPr>
        <w:t>Grant System Privilege - New</w:t>
      </w:r>
      <w:bookmarkEnd w:id="282"/>
    </w:p>
    <w:p w:rsidR="006803B1" w:rsidRPr="00F5515A" w:rsidRDefault="006803B1" w:rsidP="00DE32BA">
      <w:pPr>
        <w:pStyle w:val="ListParagraph"/>
        <w:numPr>
          <w:ilvl w:val="0"/>
          <w:numId w:val="14"/>
        </w:numPr>
        <w:rPr>
          <w:rFonts w:ascii="Arial" w:hAnsi="Arial" w:cs="Arial"/>
          <w:lang w:val="en-GB"/>
        </w:rPr>
        <w:pPrChange w:id="283" w:author="Author">
          <w:pPr>
            <w:pStyle w:val="ListParagraph"/>
            <w:numPr>
              <w:numId w:val="15"/>
            </w:numPr>
            <w:tabs>
              <w:tab w:val="num" w:pos="360"/>
            </w:tabs>
            <w:ind w:left="360" w:hanging="360"/>
          </w:pPr>
        </w:pPrChange>
      </w:pPr>
      <w:r w:rsidRPr="00F5515A">
        <w:rPr>
          <w:rFonts w:ascii="Arial" w:hAnsi="Arial" w:cs="Arial"/>
          <w:lang w:val="en-GB"/>
        </w:rPr>
        <w:t>Record Type: “</w:t>
      </w:r>
      <w:r>
        <w:rPr>
          <w:rFonts w:ascii="Arial" w:hAnsi="Arial" w:cs="Arial"/>
          <w:lang w:val="en-GB"/>
        </w:rPr>
        <w:t>Grant System Privilege</w:t>
      </w:r>
      <w:r w:rsidRPr="00F5515A">
        <w:rPr>
          <w:rFonts w:ascii="Arial" w:hAnsi="Arial" w:cs="Arial"/>
          <w:lang w:val="en-GB"/>
        </w:rPr>
        <w:t>”</w:t>
      </w:r>
    </w:p>
    <w:p w:rsidR="006803B1" w:rsidRDefault="006803B1" w:rsidP="00450AB8">
      <w:pPr>
        <w:pStyle w:val="T2BaseArray"/>
        <w:ind w:left="0" w:firstLine="0"/>
        <w:jc w:val="left"/>
        <w:rPr>
          <w:rFonts w:ascii="Arial" w:hAnsi="Arial" w:cs="Arial"/>
          <w:sz w:val="22"/>
          <w:szCs w:val="22"/>
        </w:rPr>
      </w:pPr>
      <w:r>
        <w:rPr>
          <w:rFonts w:ascii="Arial" w:hAnsi="Arial" w:cs="Arial"/>
          <w:sz w:val="22"/>
          <w:szCs w:val="22"/>
        </w:rPr>
        <w:t>The record is used to grant</w:t>
      </w:r>
      <w:r w:rsidRPr="00450AB8">
        <w:rPr>
          <w:rFonts w:ascii="Arial" w:hAnsi="Arial" w:cs="Arial"/>
          <w:sz w:val="22"/>
          <w:szCs w:val="22"/>
        </w:rPr>
        <w:t xml:space="preserve"> </w:t>
      </w:r>
      <w:r>
        <w:rPr>
          <w:rFonts w:ascii="Arial" w:hAnsi="Arial" w:cs="Arial"/>
          <w:sz w:val="22"/>
          <w:szCs w:val="22"/>
        </w:rPr>
        <w:t>a s</w:t>
      </w:r>
      <w:r w:rsidRPr="00450AB8">
        <w:rPr>
          <w:rFonts w:ascii="Arial" w:hAnsi="Arial" w:cs="Arial"/>
          <w:sz w:val="22"/>
          <w:szCs w:val="22"/>
        </w:rPr>
        <w:t xml:space="preserve">ystem </w:t>
      </w:r>
      <w:r>
        <w:rPr>
          <w:rFonts w:ascii="Arial" w:hAnsi="Arial" w:cs="Arial"/>
          <w:sz w:val="22"/>
          <w:szCs w:val="22"/>
        </w:rPr>
        <w:t>p</w:t>
      </w:r>
      <w:r w:rsidRPr="00450AB8">
        <w:rPr>
          <w:rFonts w:ascii="Arial" w:hAnsi="Arial" w:cs="Arial"/>
          <w:sz w:val="22"/>
          <w:szCs w:val="22"/>
        </w:rPr>
        <w:t>rivilege to</w:t>
      </w:r>
      <w:r>
        <w:rPr>
          <w:rFonts w:ascii="Arial" w:hAnsi="Arial" w:cs="Arial"/>
          <w:sz w:val="22"/>
          <w:szCs w:val="22"/>
        </w:rPr>
        <w:t xml:space="preserve"> a party, user or r</w:t>
      </w:r>
      <w:r w:rsidRPr="00450AB8">
        <w:rPr>
          <w:rFonts w:ascii="Arial" w:hAnsi="Arial" w:cs="Arial"/>
          <w:sz w:val="22"/>
          <w:szCs w:val="22"/>
        </w:rPr>
        <w:t>ole</w:t>
      </w:r>
      <w:r>
        <w:rPr>
          <w:rFonts w:ascii="Arial" w:hAnsi="Arial" w:cs="Arial"/>
          <w:sz w:val="22"/>
          <w:szCs w:val="22"/>
        </w:rPr>
        <w:t>.</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ACT.16.4</w:t>
      </w:r>
    </w:p>
    <w:p w:rsidR="006803B1" w:rsidRPr="00450AB8" w:rsidRDefault="006803B1" w:rsidP="00450AB8">
      <w:pPr>
        <w:pStyle w:val="T2BaseArray"/>
        <w:ind w:left="0" w:firstLine="0"/>
        <w:jc w:val="left"/>
        <w:rPr>
          <w:rFonts w:ascii="Arial" w:hAnsi="Arial" w:cs="Arial"/>
          <w:sz w:val="22"/>
          <w:szCs w:val="22"/>
        </w:rPr>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551"/>
        <w:gridCol w:w="2977"/>
        <w:gridCol w:w="3402"/>
        <w:gridCol w:w="2551"/>
        <w:gridCol w:w="677"/>
        <w:gridCol w:w="678"/>
      </w:tblGrid>
      <w:tr w:rsidR="006803B1" w:rsidRPr="00285F7E" w:rsidTr="00667455">
        <w:trPr>
          <w:cantSplit/>
          <w:trHeight w:val="1260"/>
        </w:trPr>
        <w:tc>
          <w:tcPr>
            <w:tcW w:w="534" w:type="dxa"/>
            <w:shd w:val="clear" w:color="auto" w:fill="D9D9D9"/>
            <w:textDirection w:val="btLr"/>
          </w:tcPr>
          <w:p w:rsidR="006803B1" w:rsidRPr="00285F7E" w:rsidRDefault="006803B1" w:rsidP="00055246">
            <w:pPr>
              <w:ind w:left="113" w:right="113"/>
              <w:jc w:val="center"/>
              <w:rPr>
                <w:rFonts w:ascii="Arial" w:hAnsi="Arial" w:cs="Arial"/>
                <w:b/>
                <w:sz w:val="18"/>
                <w:szCs w:val="18"/>
                <w:lang w:val="en-GB"/>
              </w:rPr>
            </w:pPr>
            <w:r w:rsidRPr="00285F7E">
              <w:rPr>
                <w:rFonts w:ascii="Arial" w:hAnsi="Arial" w:cs="Arial"/>
                <w:b/>
                <w:sz w:val="18"/>
                <w:szCs w:val="18"/>
                <w:lang w:val="en-GB"/>
              </w:rPr>
              <w:t>Flat file  column</w:t>
            </w:r>
          </w:p>
        </w:tc>
        <w:tc>
          <w:tcPr>
            <w:tcW w:w="567" w:type="dxa"/>
            <w:shd w:val="clear" w:color="auto" w:fill="D9D9D9"/>
            <w:textDirection w:val="btLr"/>
          </w:tcPr>
          <w:p w:rsidR="006803B1" w:rsidRPr="00285F7E" w:rsidRDefault="006803B1" w:rsidP="00055246">
            <w:pPr>
              <w:ind w:left="113" w:right="113"/>
              <w:jc w:val="center"/>
              <w:rPr>
                <w:rFonts w:ascii="Arial" w:hAnsi="Arial" w:cs="Arial"/>
                <w:b/>
                <w:sz w:val="18"/>
                <w:szCs w:val="18"/>
                <w:lang w:val="en-GB"/>
              </w:rPr>
            </w:pPr>
            <w:r w:rsidRPr="00285F7E">
              <w:rPr>
                <w:rFonts w:ascii="Arial" w:hAnsi="Arial" w:cs="Arial"/>
                <w:b/>
                <w:sz w:val="18"/>
                <w:szCs w:val="18"/>
                <w:lang w:val="en-GB"/>
              </w:rPr>
              <w:t>Excel Column</w:t>
            </w:r>
          </w:p>
        </w:tc>
        <w:tc>
          <w:tcPr>
            <w:tcW w:w="2551" w:type="dxa"/>
            <w:shd w:val="clear" w:color="auto" w:fill="D9D9D9"/>
          </w:tcPr>
          <w:p w:rsidR="006803B1" w:rsidRPr="00285F7E" w:rsidRDefault="006803B1" w:rsidP="00055246">
            <w:pPr>
              <w:pStyle w:val="T2BaseArray"/>
              <w:ind w:left="0" w:firstLine="0"/>
              <w:jc w:val="center"/>
              <w:rPr>
                <w:rFonts w:ascii="Arial" w:hAnsi="Arial" w:cs="Arial"/>
                <w:b/>
              </w:rPr>
            </w:pPr>
            <w:r w:rsidRPr="00285F7E">
              <w:rPr>
                <w:rFonts w:ascii="Arial" w:hAnsi="Arial" w:cs="Arial"/>
                <w:b/>
              </w:rPr>
              <w:t>Column Name</w:t>
            </w:r>
          </w:p>
        </w:tc>
        <w:tc>
          <w:tcPr>
            <w:tcW w:w="2977" w:type="dxa"/>
            <w:shd w:val="clear" w:color="auto" w:fill="D9D9D9"/>
          </w:tcPr>
          <w:p w:rsidR="006803B1" w:rsidRPr="00285F7E" w:rsidRDefault="006803B1" w:rsidP="00055246">
            <w:pPr>
              <w:pStyle w:val="T2BaseArray"/>
              <w:ind w:left="0" w:firstLine="0"/>
              <w:jc w:val="center"/>
              <w:rPr>
                <w:rFonts w:ascii="Arial" w:hAnsi="Arial" w:cs="Arial"/>
                <w:b/>
              </w:rPr>
            </w:pPr>
            <w:r w:rsidRPr="00285F7E">
              <w:rPr>
                <w:rFonts w:ascii="Arial" w:hAnsi="Arial" w:cs="Arial"/>
                <w:b/>
              </w:rPr>
              <w:t>Format</w:t>
            </w:r>
          </w:p>
        </w:tc>
        <w:tc>
          <w:tcPr>
            <w:tcW w:w="3402" w:type="dxa"/>
            <w:shd w:val="clear" w:color="auto" w:fill="D9D9D9"/>
          </w:tcPr>
          <w:p w:rsidR="006803B1" w:rsidRPr="00285F7E" w:rsidRDefault="006803B1" w:rsidP="00055246">
            <w:pPr>
              <w:pStyle w:val="T2BaseArray"/>
              <w:ind w:left="0" w:firstLine="0"/>
              <w:jc w:val="center"/>
              <w:rPr>
                <w:rFonts w:ascii="Arial" w:hAnsi="Arial" w:cs="Arial"/>
                <w:b/>
              </w:rPr>
            </w:pPr>
            <w:r w:rsidRPr="00285F7E">
              <w:rPr>
                <w:rFonts w:ascii="Arial" w:hAnsi="Arial" w:cs="Arial"/>
                <w:b/>
              </w:rPr>
              <w:t>Description</w:t>
            </w:r>
          </w:p>
        </w:tc>
        <w:tc>
          <w:tcPr>
            <w:tcW w:w="2551" w:type="dxa"/>
            <w:shd w:val="clear" w:color="auto" w:fill="D9D9D9"/>
          </w:tcPr>
          <w:p w:rsidR="006803B1" w:rsidRPr="00285F7E" w:rsidRDefault="006803B1" w:rsidP="00055246">
            <w:pPr>
              <w:pStyle w:val="T2BaseArray"/>
              <w:ind w:left="0" w:firstLine="0"/>
              <w:jc w:val="center"/>
              <w:rPr>
                <w:rFonts w:ascii="Arial" w:hAnsi="Arial" w:cs="Arial"/>
                <w:b/>
              </w:rPr>
            </w:pPr>
            <w:r w:rsidRPr="00285F7E">
              <w:rPr>
                <w:rFonts w:ascii="Arial" w:hAnsi="Arial" w:cs="Arial"/>
                <w:b/>
              </w:rPr>
              <w:t>Rules</w:t>
            </w:r>
          </w:p>
        </w:tc>
        <w:tc>
          <w:tcPr>
            <w:tcW w:w="677" w:type="dxa"/>
            <w:shd w:val="clear" w:color="auto" w:fill="D9D9D9"/>
            <w:textDirection w:val="btLr"/>
          </w:tcPr>
          <w:p w:rsidR="006803B1" w:rsidRPr="00285F7E" w:rsidRDefault="006803B1" w:rsidP="00055246">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clear" w:color="auto" w:fill="D9D9D9"/>
            <w:textDirection w:val="btLr"/>
          </w:tcPr>
          <w:p w:rsidR="006803B1" w:rsidRPr="00285F7E" w:rsidRDefault="006803B1" w:rsidP="00055246">
            <w:pPr>
              <w:pStyle w:val="T2BaseArray"/>
              <w:ind w:left="113" w:right="113" w:firstLine="0"/>
              <w:jc w:val="center"/>
              <w:rPr>
                <w:rFonts w:ascii="Arial" w:hAnsi="Arial" w:cs="Arial"/>
                <w:b/>
              </w:rPr>
            </w:pPr>
            <w:r>
              <w:rPr>
                <w:rFonts w:ascii="Arial" w:hAnsi="Arial" w:cs="Arial"/>
                <w:b/>
              </w:rPr>
              <w:t>Occurs per Group</w:t>
            </w:r>
          </w:p>
        </w:tc>
      </w:tr>
      <w:tr w:rsidR="006803B1" w:rsidRPr="009C13F9" w:rsidTr="00667455">
        <w:tc>
          <w:tcPr>
            <w:tcW w:w="534" w:type="dxa"/>
            <w:shd w:val="clear" w:color="auto" w:fill="FFFFFF"/>
          </w:tcPr>
          <w:p w:rsidR="006803B1" w:rsidRPr="009C13F9" w:rsidRDefault="006803B1" w:rsidP="00E25F3B">
            <w:pPr>
              <w:pStyle w:val="T2BaseArray"/>
              <w:ind w:left="0" w:firstLine="0"/>
              <w:jc w:val="left"/>
              <w:rPr>
                <w:rFonts w:ascii="Arial" w:hAnsi="Arial" w:cs="Arial"/>
              </w:rPr>
            </w:pPr>
            <w:r w:rsidRPr="009C13F9">
              <w:rPr>
                <w:rFonts w:ascii="Arial" w:hAnsi="Arial" w:cs="Arial"/>
              </w:rPr>
              <w:t>2</w:t>
            </w:r>
          </w:p>
        </w:tc>
        <w:tc>
          <w:tcPr>
            <w:tcW w:w="567" w:type="dxa"/>
            <w:shd w:val="clear" w:color="auto" w:fill="FFFFFF"/>
          </w:tcPr>
          <w:p w:rsidR="006803B1" w:rsidRPr="009C13F9" w:rsidRDefault="006803B1" w:rsidP="00E25F3B">
            <w:pPr>
              <w:pStyle w:val="T2BaseArray"/>
              <w:ind w:left="0" w:firstLine="0"/>
              <w:jc w:val="left"/>
              <w:rPr>
                <w:rFonts w:ascii="Arial" w:hAnsi="Arial" w:cs="Arial"/>
              </w:rPr>
            </w:pPr>
            <w:r w:rsidRPr="009C13F9">
              <w:rPr>
                <w:rFonts w:ascii="Arial" w:hAnsi="Arial" w:cs="Arial"/>
              </w:rPr>
              <w:t>B</w:t>
            </w:r>
          </w:p>
        </w:tc>
        <w:tc>
          <w:tcPr>
            <w:tcW w:w="2551" w:type="dxa"/>
            <w:shd w:val="clear" w:color="auto" w:fill="FFFFFF"/>
          </w:tcPr>
          <w:p w:rsidR="006803B1" w:rsidRPr="009C13F9" w:rsidRDefault="006803B1" w:rsidP="00E25F3B">
            <w:pPr>
              <w:pStyle w:val="T2BaseArray"/>
              <w:ind w:left="0" w:firstLine="0"/>
              <w:jc w:val="left"/>
              <w:rPr>
                <w:rFonts w:ascii="Arial" w:hAnsi="Arial" w:cs="Arial"/>
              </w:rPr>
            </w:pPr>
            <w:r w:rsidRPr="009C13F9">
              <w:rPr>
                <w:rFonts w:ascii="Arial" w:hAnsi="Arial" w:cs="Arial"/>
              </w:rPr>
              <w:t>Record Id</w:t>
            </w:r>
          </w:p>
        </w:tc>
        <w:tc>
          <w:tcPr>
            <w:tcW w:w="2977" w:type="dxa"/>
            <w:shd w:val="clear" w:color="auto" w:fill="FFFFFF"/>
          </w:tcPr>
          <w:p w:rsidR="006803B1" w:rsidRPr="009C13F9" w:rsidRDefault="006803B1" w:rsidP="00E25F3B">
            <w:pPr>
              <w:pStyle w:val="T2BaseArray"/>
              <w:ind w:left="0" w:firstLine="0"/>
              <w:jc w:val="left"/>
              <w:rPr>
                <w:rFonts w:ascii="Arial" w:hAnsi="Arial" w:cs="Arial"/>
              </w:rPr>
            </w:pPr>
            <w:r w:rsidRPr="009C13F9">
              <w:rPr>
                <w:rFonts w:ascii="Arial" w:hAnsi="Arial" w:cs="Arial"/>
              </w:rPr>
              <w:t>NUMERIC (10)</w:t>
            </w:r>
          </w:p>
        </w:tc>
        <w:tc>
          <w:tcPr>
            <w:tcW w:w="3402" w:type="dxa"/>
            <w:shd w:val="clear" w:color="auto" w:fill="FFFFFF"/>
          </w:tcPr>
          <w:p w:rsidR="006803B1" w:rsidRPr="009C13F9" w:rsidRDefault="006803B1" w:rsidP="00E25F3B">
            <w:pPr>
              <w:pStyle w:val="T2BaseArray"/>
              <w:ind w:left="0" w:firstLine="0"/>
              <w:jc w:val="left"/>
              <w:rPr>
                <w:rFonts w:ascii="Arial" w:hAnsi="Arial" w:cs="Arial"/>
              </w:rPr>
            </w:pPr>
            <w:r w:rsidRPr="009C13F9">
              <w:rPr>
                <w:rFonts w:ascii="Arial" w:hAnsi="Arial" w:cs="Arial"/>
              </w:rPr>
              <w:t>Unique identifier of the record</w:t>
            </w:r>
            <w:r>
              <w:rPr>
                <w:rFonts w:ascii="Arial" w:hAnsi="Arial" w:cs="Arial"/>
              </w:rPr>
              <w:t>.</w:t>
            </w:r>
          </w:p>
        </w:tc>
        <w:tc>
          <w:tcPr>
            <w:tcW w:w="2551" w:type="dxa"/>
            <w:shd w:val="clear" w:color="auto" w:fill="FFFFFF"/>
          </w:tcPr>
          <w:p w:rsidR="006803B1" w:rsidRPr="009C13F9" w:rsidRDefault="006803B1" w:rsidP="00905D6F">
            <w:pPr>
              <w:pStyle w:val="T2BaseArray"/>
              <w:ind w:left="0" w:firstLine="0"/>
              <w:rPr>
                <w:rFonts w:ascii="Arial" w:hAnsi="Arial" w:cs="Arial"/>
              </w:rPr>
            </w:pPr>
            <w:r w:rsidRPr="009C13F9">
              <w:rPr>
                <w:rFonts w:ascii="Arial" w:hAnsi="Arial" w:cs="Arial"/>
              </w:rPr>
              <w:t>Must occur in each line of the record</w:t>
            </w:r>
            <w:r>
              <w:rPr>
                <w:rFonts w:ascii="Arial" w:hAnsi="Arial" w:cs="Arial"/>
              </w:rPr>
              <w:t>.</w:t>
            </w:r>
          </w:p>
        </w:tc>
        <w:tc>
          <w:tcPr>
            <w:tcW w:w="677" w:type="dxa"/>
            <w:shd w:val="clear" w:color="auto" w:fill="FFFFFF"/>
          </w:tcPr>
          <w:p w:rsidR="006803B1" w:rsidRPr="009C13F9" w:rsidRDefault="006803B1" w:rsidP="00E25F3B">
            <w:pPr>
              <w:pStyle w:val="T2BaseArray"/>
              <w:ind w:left="0" w:firstLine="0"/>
              <w:jc w:val="left"/>
              <w:rPr>
                <w:rFonts w:ascii="Arial" w:hAnsi="Arial" w:cs="Arial"/>
              </w:rPr>
            </w:pPr>
            <w:r w:rsidRPr="009C13F9">
              <w:rPr>
                <w:rFonts w:ascii="Arial" w:hAnsi="Arial" w:cs="Arial"/>
              </w:rPr>
              <w:t>1..n</w:t>
            </w:r>
          </w:p>
        </w:tc>
        <w:tc>
          <w:tcPr>
            <w:tcW w:w="678" w:type="dxa"/>
            <w:shd w:val="clear" w:color="auto" w:fill="FFFFFF"/>
          </w:tcPr>
          <w:p w:rsidR="006803B1" w:rsidRPr="009C13F9" w:rsidRDefault="006803B1" w:rsidP="00E25F3B">
            <w:pPr>
              <w:pStyle w:val="T2BaseArray"/>
              <w:ind w:left="0" w:firstLine="0"/>
              <w:jc w:val="left"/>
              <w:rPr>
                <w:rFonts w:ascii="Arial" w:hAnsi="Arial" w:cs="Arial"/>
              </w:rPr>
            </w:pPr>
          </w:p>
        </w:tc>
      </w:tr>
      <w:tr w:rsidR="006803B1" w:rsidRPr="009C13F9" w:rsidTr="00667455">
        <w:tc>
          <w:tcPr>
            <w:tcW w:w="10031" w:type="dxa"/>
            <w:gridSpan w:val="5"/>
            <w:shd w:val="clear" w:color="auto" w:fill="F2F2F2"/>
          </w:tcPr>
          <w:p w:rsidR="006803B1" w:rsidRPr="009C13F9" w:rsidRDefault="006803B1" w:rsidP="00E25F3B">
            <w:pPr>
              <w:pStyle w:val="T2BaseArray"/>
              <w:jc w:val="left"/>
              <w:rPr>
                <w:rFonts w:ascii="Arial" w:hAnsi="Arial" w:cs="Arial"/>
              </w:rPr>
            </w:pPr>
            <w:r w:rsidRPr="009C13F9">
              <w:rPr>
                <w:rFonts w:ascii="Arial" w:hAnsi="Arial" w:cs="Arial"/>
              </w:rPr>
              <w:t>Group “Role”</w:t>
            </w:r>
          </w:p>
        </w:tc>
        <w:tc>
          <w:tcPr>
            <w:tcW w:w="2551" w:type="dxa"/>
            <w:shd w:val="clear" w:color="auto" w:fill="F2F2F2"/>
          </w:tcPr>
          <w:p w:rsidR="006803B1" w:rsidRPr="009C13F9" w:rsidRDefault="006803B1" w:rsidP="008004A7">
            <w:pPr>
              <w:pStyle w:val="T2BaseArray"/>
              <w:ind w:left="0" w:firstLine="0"/>
              <w:rPr>
                <w:rFonts w:ascii="Arial" w:hAnsi="Arial" w:cs="Arial"/>
              </w:rPr>
            </w:pPr>
            <w:r>
              <w:rPr>
                <w:rFonts w:ascii="Arial" w:hAnsi="Arial" w:cs="Arial"/>
              </w:rPr>
              <w:t>One and only one of the groups “Role”, “Party” or “User” must occur.</w:t>
            </w:r>
          </w:p>
        </w:tc>
        <w:tc>
          <w:tcPr>
            <w:tcW w:w="677" w:type="dxa"/>
            <w:shd w:val="clear" w:color="auto" w:fill="F2F2F2"/>
          </w:tcPr>
          <w:p w:rsidR="006803B1" w:rsidRPr="009C13F9" w:rsidRDefault="006803B1" w:rsidP="00905D6F">
            <w:pPr>
              <w:pStyle w:val="T2BaseArray"/>
              <w:ind w:left="0" w:firstLine="0"/>
              <w:jc w:val="left"/>
              <w:rPr>
                <w:rFonts w:ascii="Arial" w:hAnsi="Arial" w:cs="Arial"/>
              </w:rPr>
            </w:pPr>
            <w:r w:rsidRPr="009C13F9">
              <w:rPr>
                <w:rFonts w:ascii="Arial" w:hAnsi="Arial" w:cs="Arial"/>
              </w:rPr>
              <w:t>0..1</w:t>
            </w:r>
          </w:p>
        </w:tc>
        <w:tc>
          <w:tcPr>
            <w:tcW w:w="678" w:type="dxa"/>
            <w:shd w:val="clear" w:color="auto" w:fill="F2F2F2"/>
          </w:tcPr>
          <w:p w:rsidR="006803B1" w:rsidRPr="009C13F9" w:rsidRDefault="006803B1" w:rsidP="00905D6F">
            <w:pPr>
              <w:pStyle w:val="T2BaseArray"/>
              <w:ind w:left="0" w:firstLine="0"/>
              <w:jc w:val="left"/>
              <w:rPr>
                <w:rFonts w:ascii="Arial" w:hAnsi="Arial" w:cs="Arial"/>
              </w:rPr>
            </w:pPr>
          </w:p>
        </w:tc>
      </w:tr>
      <w:tr w:rsidR="006803B1" w:rsidRPr="009C13F9" w:rsidTr="00667455">
        <w:tc>
          <w:tcPr>
            <w:tcW w:w="534" w:type="dxa"/>
            <w:shd w:val="clear" w:color="auto" w:fill="FFFFFF"/>
          </w:tcPr>
          <w:p w:rsidR="006803B1" w:rsidRPr="009C13F9" w:rsidRDefault="006803B1" w:rsidP="00530E83">
            <w:pPr>
              <w:pStyle w:val="T2BaseArray"/>
              <w:ind w:left="0" w:firstLine="0"/>
              <w:jc w:val="left"/>
              <w:rPr>
                <w:rFonts w:ascii="Arial" w:hAnsi="Arial" w:cs="Arial"/>
              </w:rPr>
            </w:pPr>
            <w:r w:rsidRPr="009C13F9">
              <w:rPr>
                <w:rFonts w:ascii="Arial" w:hAnsi="Arial" w:cs="Arial"/>
              </w:rPr>
              <w:t>3</w:t>
            </w:r>
          </w:p>
        </w:tc>
        <w:tc>
          <w:tcPr>
            <w:tcW w:w="567" w:type="dxa"/>
            <w:shd w:val="clear" w:color="auto" w:fill="FFFFFF"/>
          </w:tcPr>
          <w:p w:rsidR="006803B1" w:rsidRPr="009C13F9" w:rsidRDefault="006803B1" w:rsidP="00530E83">
            <w:pPr>
              <w:pStyle w:val="T2BaseArray"/>
              <w:ind w:left="0" w:firstLine="0"/>
              <w:jc w:val="left"/>
              <w:rPr>
                <w:rFonts w:ascii="Arial" w:hAnsi="Arial" w:cs="Arial"/>
              </w:rPr>
            </w:pPr>
            <w:r w:rsidRPr="009C13F9">
              <w:rPr>
                <w:rFonts w:ascii="Arial" w:hAnsi="Arial" w:cs="Arial"/>
              </w:rPr>
              <w:t>C</w:t>
            </w:r>
          </w:p>
        </w:tc>
        <w:tc>
          <w:tcPr>
            <w:tcW w:w="2551" w:type="dxa"/>
            <w:shd w:val="clear" w:color="auto" w:fill="FFFFFF"/>
          </w:tcPr>
          <w:p w:rsidR="006803B1" w:rsidRPr="009C13F9" w:rsidRDefault="006803B1" w:rsidP="00530E83">
            <w:pPr>
              <w:pStyle w:val="T2BaseArray"/>
              <w:ind w:left="0" w:firstLine="0"/>
              <w:jc w:val="left"/>
              <w:rPr>
                <w:rFonts w:ascii="Arial" w:hAnsi="Arial" w:cs="Arial"/>
              </w:rPr>
            </w:pPr>
            <w:r w:rsidRPr="009C13F9">
              <w:rPr>
                <w:rFonts w:ascii="Arial" w:hAnsi="Arial" w:cs="Arial"/>
              </w:rPr>
              <w:t>Role Name</w:t>
            </w:r>
          </w:p>
        </w:tc>
        <w:tc>
          <w:tcPr>
            <w:tcW w:w="2977" w:type="dxa"/>
            <w:shd w:val="clear" w:color="auto" w:fill="FFFFFF"/>
          </w:tcPr>
          <w:p w:rsidR="006803B1" w:rsidRPr="009C13F9" w:rsidRDefault="006803B1" w:rsidP="00530E83">
            <w:pPr>
              <w:pStyle w:val="T2BaseArray"/>
              <w:ind w:left="0" w:firstLine="0"/>
              <w:jc w:val="left"/>
              <w:rPr>
                <w:rFonts w:ascii="Arial" w:hAnsi="Arial" w:cs="Arial"/>
              </w:rPr>
            </w:pPr>
            <w:r w:rsidRPr="009C13F9">
              <w:rPr>
                <w:rFonts w:ascii="Arial" w:hAnsi="Arial" w:cs="Arial"/>
              </w:rPr>
              <w:t>VARCHAR (35)</w:t>
            </w:r>
          </w:p>
        </w:tc>
        <w:tc>
          <w:tcPr>
            <w:tcW w:w="3402" w:type="dxa"/>
            <w:shd w:val="clear" w:color="auto" w:fill="FFFFFF"/>
          </w:tcPr>
          <w:p w:rsidR="006803B1" w:rsidRPr="009C13F9" w:rsidRDefault="006803B1" w:rsidP="00530E83">
            <w:pPr>
              <w:pStyle w:val="T2BaseArray"/>
              <w:ind w:left="0" w:firstLine="0"/>
              <w:jc w:val="left"/>
              <w:rPr>
                <w:rFonts w:ascii="Arial" w:hAnsi="Arial" w:cs="Arial"/>
              </w:rPr>
            </w:pPr>
            <w:r w:rsidRPr="009C13F9">
              <w:rPr>
                <w:rFonts w:ascii="Arial" w:hAnsi="Arial" w:cs="Arial"/>
              </w:rPr>
              <w:t>Name of the role</w:t>
            </w:r>
            <w:r>
              <w:rPr>
                <w:rFonts w:ascii="Arial" w:hAnsi="Arial" w:cs="Arial"/>
              </w:rPr>
              <w:t>.</w:t>
            </w:r>
          </w:p>
        </w:tc>
        <w:tc>
          <w:tcPr>
            <w:tcW w:w="2551" w:type="dxa"/>
            <w:shd w:val="clear" w:color="auto" w:fill="FFFFFF"/>
          </w:tcPr>
          <w:p w:rsidR="006803B1" w:rsidRPr="009C13F9" w:rsidRDefault="006803B1" w:rsidP="00905D6F">
            <w:pPr>
              <w:pStyle w:val="T2BaseArray"/>
              <w:ind w:left="0" w:firstLine="0"/>
              <w:rPr>
                <w:rFonts w:ascii="Arial" w:hAnsi="Arial" w:cs="Arial"/>
              </w:rPr>
            </w:pPr>
          </w:p>
        </w:tc>
        <w:tc>
          <w:tcPr>
            <w:tcW w:w="677" w:type="dxa"/>
            <w:shd w:val="clear" w:color="auto" w:fill="FFFFFF"/>
          </w:tcPr>
          <w:p w:rsidR="006803B1" w:rsidRPr="009C13F9" w:rsidRDefault="006803B1" w:rsidP="00530E83">
            <w:pPr>
              <w:pStyle w:val="T2BaseArray"/>
              <w:ind w:left="0" w:firstLine="0"/>
              <w:jc w:val="left"/>
              <w:rPr>
                <w:rFonts w:ascii="Arial" w:hAnsi="Arial" w:cs="Arial"/>
              </w:rPr>
            </w:pPr>
          </w:p>
        </w:tc>
        <w:tc>
          <w:tcPr>
            <w:tcW w:w="678" w:type="dxa"/>
            <w:shd w:val="clear" w:color="auto" w:fill="FFFFFF"/>
          </w:tcPr>
          <w:p w:rsidR="006803B1" w:rsidRPr="009C13F9" w:rsidRDefault="006803B1" w:rsidP="00530E83">
            <w:pPr>
              <w:pStyle w:val="T2BaseArray"/>
              <w:ind w:left="0" w:firstLine="0"/>
              <w:jc w:val="left"/>
              <w:rPr>
                <w:rFonts w:ascii="Arial" w:hAnsi="Arial" w:cs="Arial"/>
              </w:rPr>
            </w:pPr>
            <w:r w:rsidRPr="009C13F9">
              <w:rPr>
                <w:rFonts w:ascii="Arial" w:hAnsi="Arial" w:cs="Arial"/>
              </w:rPr>
              <w:t>1..1</w:t>
            </w:r>
          </w:p>
        </w:tc>
      </w:tr>
      <w:tr w:rsidR="006803B1" w:rsidRPr="009C13F9" w:rsidTr="00667455">
        <w:tc>
          <w:tcPr>
            <w:tcW w:w="10031" w:type="dxa"/>
            <w:gridSpan w:val="5"/>
            <w:shd w:val="clear" w:color="auto" w:fill="F2F2F2"/>
          </w:tcPr>
          <w:p w:rsidR="006803B1" w:rsidRPr="009C13F9" w:rsidRDefault="006803B1" w:rsidP="00E25F3B">
            <w:pPr>
              <w:pStyle w:val="T2BaseArray"/>
              <w:jc w:val="left"/>
              <w:rPr>
                <w:rFonts w:ascii="Arial" w:hAnsi="Arial" w:cs="Arial"/>
              </w:rPr>
            </w:pPr>
            <w:r w:rsidRPr="009C13F9">
              <w:rPr>
                <w:rFonts w:ascii="Arial" w:hAnsi="Arial" w:cs="Arial"/>
              </w:rPr>
              <w:t>Gr</w:t>
            </w:r>
            <w:r w:rsidRPr="009C13F9">
              <w:rPr>
                <w:rFonts w:ascii="Arial" w:hAnsi="Arial" w:cs="Arial"/>
                <w:shd w:val="clear" w:color="auto" w:fill="F2F2F2"/>
              </w:rPr>
              <w:t>oup “</w:t>
            </w:r>
            <w:r w:rsidRPr="009C13F9">
              <w:rPr>
                <w:rFonts w:ascii="Arial" w:hAnsi="Arial" w:cs="Arial"/>
              </w:rPr>
              <w:t>Party</w:t>
            </w:r>
            <w:r w:rsidRPr="009C13F9">
              <w:rPr>
                <w:rFonts w:ascii="Arial" w:hAnsi="Arial" w:cs="Arial"/>
                <w:shd w:val="clear" w:color="auto" w:fill="F2F2F2"/>
              </w:rPr>
              <w:t>”</w:t>
            </w:r>
          </w:p>
        </w:tc>
        <w:tc>
          <w:tcPr>
            <w:tcW w:w="2551" w:type="dxa"/>
            <w:shd w:val="clear" w:color="auto" w:fill="F2F2F2"/>
          </w:tcPr>
          <w:p w:rsidR="006803B1" w:rsidRPr="009C13F9" w:rsidRDefault="006803B1" w:rsidP="00905D6F">
            <w:pPr>
              <w:pStyle w:val="T2BaseArray"/>
              <w:ind w:left="0" w:firstLine="0"/>
              <w:rPr>
                <w:rFonts w:ascii="Arial" w:hAnsi="Arial" w:cs="Arial"/>
              </w:rPr>
            </w:pPr>
            <w:r>
              <w:rPr>
                <w:rFonts w:ascii="Arial" w:hAnsi="Arial" w:cs="Arial"/>
              </w:rPr>
              <w:t>One and only one of the groups “Role”, “Party” or “User” must occur.</w:t>
            </w:r>
          </w:p>
        </w:tc>
        <w:tc>
          <w:tcPr>
            <w:tcW w:w="677" w:type="dxa"/>
            <w:shd w:val="clear" w:color="auto" w:fill="F2F2F2"/>
          </w:tcPr>
          <w:p w:rsidR="006803B1" w:rsidRPr="009C13F9" w:rsidRDefault="006803B1" w:rsidP="00905D6F">
            <w:pPr>
              <w:pStyle w:val="T2BaseArray"/>
              <w:ind w:left="0" w:firstLine="0"/>
              <w:jc w:val="left"/>
              <w:rPr>
                <w:rFonts w:ascii="Arial" w:hAnsi="Arial" w:cs="Arial"/>
              </w:rPr>
            </w:pPr>
            <w:r w:rsidRPr="009C13F9">
              <w:rPr>
                <w:rFonts w:ascii="Arial" w:hAnsi="Arial" w:cs="Arial"/>
              </w:rPr>
              <w:t>0..1</w:t>
            </w:r>
          </w:p>
        </w:tc>
        <w:tc>
          <w:tcPr>
            <w:tcW w:w="678" w:type="dxa"/>
            <w:shd w:val="clear" w:color="auto" w:fill="F2F2F2"/>
          </w:tcPr>
          <w:p w:rsidR="006803B1" w:rsidRPr="009C13F9" w:rsidRDefault="006803B1" w:rsidP="00905D6F">
            <w:pPr>
              <w:pStyle w:val="T2BaseArray"/>
              <w:ind w:left="0" w:firstLine="0"/>
              <w:jc w:val="left"/>
              <w:rPr>
                <w:rFonts w:ascii="Arial" w:hAnsi="Arial" w:cs="Arial"/>
              </w:rPr>
            </w:pPr>
          </w:p>
        </w:tc>
      </w:tr>
      <w:tr w:rsidR="006803B1" w:rsidRPr="009C13F9" w:rsidTr="00667455">
        <w:tc>
          <w:tcPr>
            <w:tcW w:w="534" w:type="dxa"/>
            <w:shd w:val="clear" w:color="auto" w:fill="FFFFFF"/>
          </w:tcPr>
          <w:p w:rsidR="006803B1" w:rsidRPr="009C13F9" w:rsidRDefault="006803B1" w:rsidP="00055246">
            <w:pPr>
              <w:pStyle w:val="T2BaseArray"/>
              <w:ind w:left="0" w:firstLine="0"/>
              <w:jc w:val="left"/>
              <w:rPr>
                <w:rFonts w:ascii="Arial" w:hAnsi="Arial" w:cs="Arial"/>
              </w:rPr>
            </w:pPr>
            <w:r w:rsidRPr="009C13F9">
              <w:rPr>
                <w:rFonts w:ascii="Arial" w:hAnsi="Arial" w:cs="Arial"/>
              </w:rPr>
              <w:t>4</w:t>
            </w:r>
          </w:p>
        </w:tc>
        <w:tc>
          <w:tcPr>
            <w:tcW w:w="567" w:type="dxa"/>
            <w:shd w:val="clear" w:color="auto" w:fill="FFFFFF"/>
          </w:tcPr>
          <w:p w:rsidR="006803B1" w:rsidRPr="009C13F9" w:rsidRDefault="006803B1" w:rsidP="00055246">
            <w:pPr>
              <w:pStyle w:val="T2BaseArray"/>
              <w:ind w:left="0" w:firstLine="0"/>
              <w:jc w:val="left"/>
              <w:rPr>
                <w:rFonts w:ascii="Arial" w:hAnsi="Arial" w:cs="Arial"/>
              </w:rPr>
            </w:pPr>
            <w:r w:rsidRPr="009C13F9">
              <w:rPr>
                <w:rFonts w:ascii="Arial" w:hAnsi="Arial" w:cs="Arial"/>
              </w:rPr>
              <w:t>D</w:t>
            </w:r>
          </w:p>
        </w:tc>
        <w:tc>
          <w:tcPr>
            <w:tcW w:w="2551" w:type="dxa"/>
            <w:shd w:val="clear" w:color="auto" w:fill="FFFFFF"/>
          </w:tcPr>
          <w:p w:rsidR="006803B1" w:rsidRPr="009C13F9" w:rsidRDefault="006803B1" w:rsidP="00055246">
            <w:pPr>
              <w:pStyle w:val="T2BaseArray"/>
              <w:ind w:left="0" w:firstLine="0"/>
              <w:jc w:val="left"/>
              <w:rPr>
                <w:rFonts w:ascii="Arial" w:hAnsi="Arial" w:cs="Arial"/>
              </w:rPr>
            </w:pPr>
            <w:r w:rsidRPr="009C13F9">
              <w:rPr>
                <w:rFonts w:ascii="Arial" w:hAnsi="Arial" w:cs="Arial"/>
              </w:rPr>
              <w:t>Parent BIC</w:t>
            </w:r>
          </w:p>
        </w:tc>
        <w:tc>
          <w:tcPr>
            <w:tcW w:w="2977" w:type="dxa"/>
            <w:shd w:val="clear" w:color="auto" w:fill="FFFFFF"/>
          </w:tcPr>
          <w:p w:rsidR="006803B1" w:rsidRPr="009C13F9" w:rsidRDefault="006803B1" w:rsidP="00055246">
            <w:pPr>
              <w:pStyle w:val="T2BaseArray"/>
              <w:ind w:left="0" w:firstLine="0"/>
              <w:jc w:val="left"/>
              <w:rPr>
                <w:rFonts w:ascii="Arial" w:hAnsi="Arial" w:cs="Arial"/>
              </w:rPr>
            </w:pPr>
            <w:r w:rsidRPr="009C13F9">
              <w:rPr>
                <w:rFonts w:ascii="Arial" w:hAnsi="Arial" w:cs="Arial"/>
              </w:rPr>
              <w:t>CHAR (11)</w:t>
            </w:r>
          </w:p>
        </w:tc>
        <w:tc>
          <w:tcPr>
            <w:tcW w:w="3402" w:type="dxa"/>
            <w:shd w:val="clear" w:color="auto" w:fill="FFFFFF"/>
          </w:tcPr>
          <w:p w:rsidR="006803B1" w:rsidRPr="009C13F9" w:rsidRDefault="006803B1" w:rsidP="00055246">
            <w:pPr>
              <w:pStyle w:val="T2BaseArray"/>
              <w:ind w:left="0" w:firstLine="0"/>
              <w:jc w:val="left"/>
              <w:rPr>
                <w:rFonts w:ascii="Arial" w:hAnsi="Arial" w:cs="Arial"/>
              </w:rPr>
            </w:pPr>
            <w:r w:rsidRPr="009C13F9">
              <w:rPr>
                <w:rFonts w:ascii="Arial" w:hAnsi="Arial" w:cs="Arial"/>
              </w:rPr>
              <w:t>Parent BIC of the party</w:t>
            </w:r>
            <w:r>
              <w:rPr>
                <w:rFonts w:ascii="Arial" w:hAnsi="Arial" w:cs="Arial"/>
              </w:rPr>
              <w:t>.</w:t>
            </w:r>
          </w:p>
        </w:tc>
        <w:tc>
          <w:tcPr>
            <w:tcW w:w="2551" w:type="dxa"/>
            <w:shd w:val="clear" w:color="auto" w:fill="FFFFFF"/>
          </w:tcPr>
          <w:p w:rsidR="006803B1" w:rsidRPr="009C13F9" w:rsidRDefault="006803B1" w:rsidP="00055246">
            <w:pPr>
              <w:pStyle w:val="T2BaseArray"/>
              <w:ind w:left="0" w:firstLine="0"/>
              <w:rPr>
                <w:rFonts w:ascii="Arial" w:hAnsi="Arial" w:cs="Arial"/>
              </w:rPr>
            </w:pPr>
          </w:p>
        </w:tc>
        <w:tc>
          <w:tcPr>
            <w:tcW w:w="677" w:type="dxa"/>
            <w:shd w:val="clear" w:color="auto" w:fill="FFFFFF"/>
          </w:tcPr>
          <w:p w:rsidR="006803B1" w:rsidRPr="009C13F9" w:rsidRDefault="006803B1" w:rsidP="00055246">
            <w:pPr>
              <w:pStyle w:val="T2BaseArray"/>
              <w:ind w:left="0" w:firstLine="0"/>
              <w:jc w:val="left"/>
              <w:rPr>
                <w:rFonts w:ascii="Arial" w:hAnsi="Arial" w:cs="Arial"/>
              </w:rPr>
            </w:pPr>
          </w:p>
        </w:tc>
        <w:tc>
          <w:tcPr>
            <w:tcW w:w="678" w:type="dxa"/>
            <w:shd w:val="clear" w:color="auto" w:fill="FFFFFF"/>
          </w:tcPr>
          <w:p w:rsidR="006803B1" w:rsidRPr="009C13F9" w:rsidRDefault="006803B1" w:rsidP="00055246">
            <w:pPr>
              <w:pStyle w:val="T2BaseArray"/>
              <w:ind w:left="0" w:firstLine="0"/>
              <w:jc w:val="left"/>
              <w:rPr>
                <w:rFonts w:ascii="Arial" w:hAnsi="Arial" w:cs="Arial"/>
              </w:rPr>
            </w:pPr>
            <w:r w:rsidRPr="009C13F9">
              <w:rPr>
                <w:rFonts w:ascii="Arial" w:hAnsi="Arial" w:cs="Arial"/>
              </w:rPr>
              <w:t>1..1</w:t>
            </w:r>
          </w:p>
        </w:tc>
      </w:tr>
      <w:tr w:rsidR="006803B1" w:rsidRPr="009C13F9" w:rsidTr="00667455">
        <w:tc>
          <w:tcPr>
            <w:tcW w:w="534" w:type="dxa"/>
            <w:shd w:val="clear" w:color="auto" w:fill="FFFFFF"/>
          </w:tcPr>
          <w:p w:rsidR="006803B1" w:rsidRPr="009C13F9" w:rsidRDefault="006803B1" w:rsidP="00055246">
            <w:pPr>
              <w:pStyle w:val="T2BaseArray"/>
              <w:ind w:left="0" w:firstLine="0"/>
              <w:jc w:val="left"/>
              <w:rPr>
                <w:rFonts w:ascii="Arial" w:hAnsi="Arial" w:cs="Arial"/>
              </w:rPr>
            </w:pPr>
            <w:r w:rsidRPr="009C13F9">
              <w:rPr>
                <w:rFonts w:ascii="Arial" w:hAnsi="Arial" w:cs="Arial"/>
              </w:rPr>
              <w:t>5</w:t>
            </w:r>
          </w:p>
        </w:tc>
        <w:tc>
          <w:tcPr>
            <w:tcW w:w="567" w:type="dxa"/>
            <w:shd w:val="clear" w:color="auto" w:fill="FFFFFF"/>
          </w:tcPr>
          <w:p w:rsidR="006803B1" w:rsidRPr="009C13F9" w:rsidRDefault="006803B1" w:rsidP="00055246">
            <w:pPr>
              <w:pStyle w:val="T2BaseArray"/>
              <w:ind w:left="0" w:firstLine="0"/>
              <w:jc w:val="left"/>
              <w:rPr>
                <w:rFonts w:ascii="Arial" w:hAnsi="Arial" w:cs="Arial"/>
              </w:rPr>
            </w:pPr>
            <w:r w:rsidRPr="009C13F9">
              <w:rPr>
                <w:rFonts w:ascii="Arial" w:hAnsi="Arial" w:cs="Arial"/>
              </w:rPr>
              <w:t>E</w:t>
            </w:r>
          </w:p>
        </w:tc>
        <w:tc>
          <w:tcPr>
            <w:tcW w:w="2551" w:type="dxa"/>
            <w:shd w:val="clear" w:color="auto" w:fill="FFFFFF"/>
          </w:tcPr>
          <w:p w:rsidR="006803B1" w:rsidRPr="009C13F9" w:rsidRDefault="006803B1" w:rsidP="00055246">
            <w:pPr>
              <w:pStyle w:val="T2BaseArray"/>
              <w:ind w:left="0" w:firstLine="0"/>
              <w:jc w:val="left"/>
              <w:rPr>
                <w:rFonts w:ascii="Arial" w:hAnsi="Arial" w:cs="Arial"/>
              </w:rPr>
            </w:pPr>
            <w:r w:rsidRPr="009C13F9">
              <w:rPr>
                <w:rFonts w:ascii="Arial" w:hAnsi="Arial" w:cs="Arial"/>
              </w:rPr>
              <w:t>BIC</w:t>
            </w:r>
          </w:p>
        </w:tc>
        <w:tc>
          <w:tcPr>
            <w:tcW w:w="2977" w:type="dxa"/>
            <w:shd w:val="clear" w:color="auto" w:fill="FFFFFF"/>
          </w:tcPr>
          <w:p w:rsidR="006803B1" w:rsidRPr="009C13F9" w:rsidRDefault="006803B1" w:rsidP="00055246">
            <w:pPr>
              <w:pStyle w:val="T2BaseArray"/>
              <w:ind w:left="0" w:firstLine="0"/>
              <w:jc w:val="left"/>
              <w:rPr>
                <w:rFonts w:ascii="Arial" w:hAnsi="Arial" w:cs="Arial"/>
              </w:rPr>
            </w:pPr>
            <w:r w:rsidRPr="009C13F9">
              <w:rPr>
                <w:rFonts w:ascii="Arial" w:hAnsi="Arial" w:cs="Arial"/>
              </w:rPr>
              <w:t>CHAR (11)</w:t>
            </w:r>
          </w:p>
        </w:tc>
        <w:tc>
          <w:tcPr>
            <w:tcW w:w="3402" w:type="dxa"/>
            <w:shd w:val="clear" w:color="auto" w:fill="FFFFFF"/>
          </w:tcPr>
          <w:p w:rsidR="006803B1" w:rsidRPr="009C13F9" w:rsidRDefault="006803B1" w:rsidP="00055246">
            <w:pPr>
              <w:pStyle w:val="T2BaseArray"/>
              <w:ind w:left="0" w:firstLine="0"/>
              <w:jc w:val="left"/>
              <w:rPr>
                <w:rFonts w:ascii="Arial" w:hAnsi="Arial" w:cs="Arial"/>
              </w:rPr>
            </w:pPr>
            <w:r w:rsidRPr="009C13F9">
              <w:rPr>
                <w:rFonts w:ascii="Arial" w:hAnsi="Arial" w:cs="Arial"/>
              </w:rPr>
              <w:t>BIC of the party</w:t>
            </w:r>
            <w:r>
              <w:rPr>
                <w:rFonts w:ascii="Arial" w:hAnsi="Arial" w:cs="Arial"/>
              </w:rPr>
              <w:t>.</w:t>
            </w:r>
          </w:p>
        </w:tc>
        <w:tc>
          <w:tcPr>
            <w:tcW w:w="2551" w:type="dxa"/>
            <w:shd w:val="clear" w:color="auto" w:fill="FFFFFF"/>
          </w:tcPr>
          <w:p w:rsidR="006803B1" w:rsidRPr="009C13F9" w:rsidRDefault="006803B1" w:rsidP="00055246">
            <w:pPr>
              <w:pStyle w:val="T2BaseArray"/>
              <w:ind w:left="0" w:firstLine="0"/>
              <w:rPr>
                <w:rFonts w:ascii="Arial" w:hAnsi="Arial" w:cs="Arial"/>
              </w:rPr>
            </w:pPr>
          </w:p>
        </w:tc>
        <w:tc>
          <w:tcPr>
            <w:tcW w:w="677" w:type="dxa"/>
            <w:shd w:val="clear" w:color="auto" w:fill="FFFFFF"/>
          </w:tcPr>
          <w:p w:rsidR="006803B1" w:rsidRPr="009C13F9" w:rsidRDefault="006803B1" w:rsidP="00055246">
            <w:pPr>
              <w:pStyle w:val="T2BaseArray"/>
              <w:ind w:left="0" w:firstLine="0"/>
              <w:jc w:val="left"/>
              <w:rPr>
                <w:rFonts w:ascii="Arial" w:hAnsi="Arial" w:cs="Arial"/>
              </w:rPr>
            </w:pPr>
          </w:p>
        </w:tc>
        <w:tc>
          <w:tcPr>
            <w:tcW w:w="678" w:type="dxa"/>
            <w:shd w:val="clear" w:color="auto" w:fill="FFFFFF"/>
          </w:tcPr>
          <w:p w:rsidR="006803B1" w:rsidRPr="009C13F9" w:rsidRDefault="006803B1" w:rsidP="00055246">
            <w:pPr>
              <w:pStyle w:val="T2BaseArray"/>
              <w:ind w:left="0" w:firstLine="0"/>
              <w:jc w:val="left"/>
              <w:rPr>
                <w:rFonts w:ascii="Arial" w:hAnsi="Arial" w:cs="Arial"/>
              </w:rPr>
            </w:pPr>
            <w:r w:rsidRPr="009C13F9">
              <w:rPr>
                <w:rFonts w:ascii="Arial" w:hAnsi="Arial" w:cs="Arial"/>
              </w:rPr>
              <w:t>1..1</w:t>
            </w:r>
          </w:p>
        </w:tc>
      </w:tr>
      <w:tr w:rsidR="006803B1" w:rsidRPr="009C13F9" w:rsidTr="00667455">
        <w:tc>
          <w:tcPr>
            <w:tcW w:w="10031" w:type="dxa"/>
            <w:gridSpan w:val="5"/>
            <w:shd w:val="clear" w:color="auto" w:fill="F2F2F2"/>
          </w:tcPr>
          <w:p w:rsidR="006803B1" w:rsidRPr="009C13F9" w:rsidRDefault="006803B1" w:rsidP="00055246">
            <w:pPr>
              <w:pStyle w:val="T2BaseArray"/>
              <w:jc w:val="left"/>
              <w:rPr>
                <w:rFonts w:ascii="Arial" w:hAnsi="Arial" w:cs="Arial"/>
              </w:rPr>
            </w:pPr>
            <w:r w:rsidRPr="009C13F9">
              <w:rPr>
                <w:rFonts w:ascii="Arial" w:hAnsi="Arial" w:cs="Arial"/>
              </w:rPr>
              <w:t>Group “User”</w:t>
            </w:r>
          </w:p>
        </w:tc>
        <w:tc>
          <w:tcPr>
            <w:tcW w:w="2551" w:type="dxa"/>
            <w:shd w:val="clear" w:color="auto" w:fill="F2F2F2"/>
          </w:tcPr>
          <w:p w:rsidR="006803B1" w:rsidRPr="009C13F9" w:rsidRDefault="006803B1" w:rsidP="00055246">
            <w:pPr>
              <w:pStyle w:val="T2BaseArray"/>
              <w:ind w:left="0" w:firstLine="0"/>
              <w:rPr>
                <w:rFonts w:ascii="Arial" w:hAnsi="Arial" w:cs="Arial"/>
              </w:rPr>
            </w:pPr>
            <w:r>
              <w:rPr>
                <w:rFonts w:ascii="Arial" w:hAnsi="Arial" w:cs="Arial"/>
              </w:rPr>
              <w:t>One and only one of the groups “Role”, “Party” or “User” must occur.</w:t>
            </w:r>
          </w:p>
        </w:tc>
        <w:tc>
          <w:tcPr>
            <w:tcW w:w="677" w:type="dxa"/>
            <w:shd w:val="clear" w:color="auto" w:fill="F2F2F2"/>
          </w:tcPr>
          <w:p w:rsidR="006803B1" w:rsidRPr="009C13F9" w:rsidRDefault="006803B1" w:rsidP="00055246">
            <w:pPr>
              <w:pStyle w:val="T2BaseArray"/>
              <w:ind w:left="0" w:firstLine="0"/>
              <w:jc w:val="left"/>
              <w:rPr>
                <w:rFonts w:ascii="Arial" w:hAnsi="Arial" w:cs="Arial"/>
              </w:rPr>
            </w:pPr>
            <w:r w:rsidRPr="009C13F9">
              <w:rPr>
                <w:rFonts w:ascii="Arial" w:hAnsi="Arial" w:cs="Arial"/>
              </w:rPr>
              <w:t>0..1</w:t>
            </w:r>
          </w:p>
        </w:tc>
        <w:tc>
          <w:tcPr>
            <w:tcW w:w="678" w:type="dxa"/>
            <w:shd w:val="clear" w:color="auto" w:fill="F2F2F2"/>
          </w:tcPr>
          <w:p w:rsidR="006803B1" w:rsidRPr="009C13F9" w:rsidRDefault="006803B1" w:rsidP="00055246">
            <w:pPr>
              <w:pStyle w:val="T2BaseArray"/>
              <w:ind w:left="0" w:firstLine="0"/>
              <w:jc w:val="left"/>
              <w:rPr>
                <w:rFonts w:ascii="Arial" w:hAnsi="Arial" w:cs="Arial"/>
              </w:rPr>
            </w:pPr>
          </w:p>
        </w:tc>
      </w:tr>
      <w:tr w:rsidR="006803B1" w:rsidRPr="009C13F9" w:rsidTr="00667455">
        <w:tc>
          <w:tcPr>
            <w:tcW w:w="534" w:type="dxa"/>
            <w:shd w:val="clear" w:color="auto" w:fill="FFFFFF"/>
          </w:tcPr>
          <w:p w:rsidR="006803B1" w:rsidRPr="009C13F9" w:rsidRDefault="006803B1" w:rsidP="00055246">
            <w:pPr>
              <w:pStyle w:val="T2BaseArray"/>
              <w:jc w:val="left"/>
              <w:rPr>
                <w:rFonts w:ascii="Arial" w:hAnsi="Arial" w:cs="Arial"/>
              </w:rPr>
            </w:pPr>
            <w:r w:rsidRPr="009C13F9">
              <w:rPr>
                <w:rFonts w:ascii="Arial" w:hAnsi="Arial" w:cs="Arial"/>
              </w:rPr>
              <w:t>6</w:t>
            </w:r>
          </w:p>
        </w:tc>
        <w:tc>
          <w:tcPr>
            <w:tcW w:w="567" w:type="dxa"/>
            <w:shd w:val="clear" w:color="auto" w:fill="FFFFFF"/>
          </w:tcPr>
          <w:p w:rsidR="006803B1" w:rsidRPr="009C13F9" w:rsidRDefault="006803B1" w:rsidP="00055246">
            <w:pPr>
              <w:pStyle w:val="T2BaseArray"/>
              <w:jc w:val="left"/>
              <w:rPr>
                <w:rFonts w:ascii="Arial" w:hAnsi="Arial" w:cs="Arial"/>
              </w:rPr>
            </w:pPr>
            <w:r w:rsidRPr="009C13F9">
              <w:rPr>
                <w:rFonts w:ascii="Arial" w:hAnsi="Arial" w:cs="Arial"/>
              </w:rPr>
              <w:t>F</w:t>
            </w:r>
          </w:p>
        </w:tc>
        <w:tc>
          <w:tcPr>
            <w:tcW w:w="2551" w:type="dxa"/>
            <w:shd w:val="clear" w:color="auto" w:fill="FFFFFF"/>
          </w:tcPr>
          <w:p w:rsidR="006803B1" w:rsidRPr="009C13F9" w:rsidRDefault="006803B1" w:rsidP="00055246">
            <w:pPr>
              <w:pStyle w:val="T2BaseArray"/>
              <w:jc w:val="left"/>
              <w:rPr>
                <w:rFonts w:ascii="Arial" w:hAnsi="Arial" w:cs="Arial"/>
              </w:rPr>
            </w:pPr>
            <w:r w:rsidRPr="009C13F9">
              <w:rPr>
                <w:rFonts w:ascii="Arial" w:hAnsi="Arial" w:cs="Arial"/>
              </w:rPr>
              <w:t>User</w:t>
            </w:r>
          </w:p>
        </w:tc>
        <w:tc>
          <w:tcPr>
            <w:tcW w:w="2977" w:type="dxa"/>
            <w:shd w:val="clear" w:color="auto" w:fill="FFFFFF"/>
          </w:tcPr>
          <w:p w:rsidR="006803B1" w:rsidRPr="009C13F9" w:rsidRDefault="006803B1" w:rsidP="00055246">
            <w:pPr>
              <w:pStyle w:val="T2BaseArray"/>
              <w:jc w:val="left"/>
              <w:rPr>
                <w:rFonts w:ascii="Arial" w:hAnsi="Arial" w:cs="Arial"/>
              </w:rPr>
            </w:pPr>
            <w:r w:rsidRPr="009C13F9">
              <w:rPr>
                <w:rFonts w:ascii="Arial" w:hAnsi="Arial" w:cs="Arial"/>
              </w:rPr>
              <w:t>VARCHAR (35)</w:t>
            </w:r>
          </w:p>
        </w:tc>
        <w:tc>
          <w:tcPr>
            <w:tcW w:w="3402" w:type="dxa"/>
            <w:shd w:val="clear" w:color="auto" w:fill="FFFFFF"/>
          </w:tcPr>
          <w:p w:rsidR="006803B1" w:rsidRPr="009C13F9" w:rsidRDefault="006803B1" w:rsidP="003E7402">
            <w:pPr>
              <w:pStyle w:val="T2BaseArray"/>
              <w:jc w:val="left"/>
              <w:rPr>
                <w:rFonts w:ascii="Arial" w:hAnsi="Arial" w:cs="Arial"/>
              </w:rPr>
            </w:pPr>
            <w:r>
              <w:rPr>
                <w:rFonts w:ascii="Arial" w:hAnsi="Arial" w:cs="Arial"/>
              </w:rPr>
              <w:t>Login n</w:t>
            </w:r>
            <w:r w:rsidRPr="009C13F9">
              <w:rPr>
                <w:rFonts w:ascii="Arial" w:hAnsi="Arial" w:cs="Arial"/>
              </w:rPr>
              <w:t>ame of the user</w:t>
            </w:r>
            <w:r>
              <w:rPr>
                <w:rFonts w:ascii="Arial" w:hAnsi="Arial" w:cs="Arial"/>
              </w:rPr>
              <w:t>.</w:t>
            </w:r>
          </w:p>
        </w:tc>
        <w:tc>
          <w:tcPr>
            <w:tcW w:w="2551" w:type="dxa"/>
            <w:shd w:val="clear" w:color="auto" w:fill="FFFFFF"/>
          </w:tcPr>
          <w:p w:rsidR="006803B1" w:rsidRPr="009C13F9" w:rsidRDefault="006803B1" w:rsidP="00055246">
            <w:pPr>
              <w:pStyle w:val="T2BaseArray"/>
              <w:ind w:left="0" w:firstLine="0"/>
              <w:rPr>
                <w:rFonts w:ascii="Arial" w:hAnsi="Arial" w:cs="Arial"/>
              </w:rPr>
            </w:pPr>
          </w:p>
        </w:tc>
        <w:tc>
          <w:tcPr>
            <w:tcW w:w="677" w:type="dxa"/>
            <w:shd w:val="clear" w:color="auto" w:fill="FFFFFF"/>
          </w:tcPr>
          <w:p w:rsidR="006803B1" w:rsidRPr="009C13F9" w:rsidRDefault="006803B1" w:rsidP="00055246">
            <w:pPr>
              <w:pStyle w:val="T2BaseArray"/>
              <w:ind w:left="0" w:firstLine="0"/>
              <w:jc w:val="left"/>
              <w:rPr>
                <w:rFonts w:ascii="Arial" w:hAnsi="Arial" w:cs="Arial"/>
              </w:rPr>
            </w:pPr>
          </w:p>
        </w:tc>
        <w:tc>
          <w:tcPr>
            <w:tcW w:w="678" w:type="dxa"/>
            <w:shd w:val="clear" w:color="auto" w:fill="FFFFFF"/>
          </w:tcPr>
          <w:p w:rsidR="006803B1" w:rsidRPr="009C13F9" w:rsidRDefault="006803B1" w:rsidP="00055246">
            <w:pPr>
              <w:pStyle w:val="T2BaseArray"/>
              <w:ind w:left="0" w:firstLine="0"/>
              <w:jc w:val="left"/>
              <w:rPr>
                <w:rFonts w:ascii="Arial" w:hAnsi="Arial" w:cs="Arial"/>
              </w:rPr>
            </w:pPr>
            <w:r w:rsidRPr="009C13F9">
              <w:rPr>
                <w:rFonts w:ascii="Arial" w:hAnsi="Arial" w:cs="Arial"/>
              </w:rPr>
              <w:t>1..1</w:t>
            </w:r>
          </w:p>
        </w:tc>
      </w:tr>
      <w:tr w:rsidR="006803B1" w:rsidRPr="009C13F9" w:rsidTr="00667455">
        <w:tc>
          <w:tcPr>
            <w:tcW w:w="10031" w:type="dxa"/>
            <w:gridSpan w:val="5"/>
            <w:shd w:val="clear" w:color="auto" w:fill="F2F2F2"/>
          </w:tcPr>
          <w:p w:rsidR="006803B1" w:rsidRPr="009C13F9" w:rsidRDefault="006803B1" w:rsidP="00055246">
            <w:pPr>
              <w:pStyle w:val="T2BaseArray"/>
              <w:jc w:val="left"/>
              <w:rPr>
                <w:rFonts w:ascii="Arial" w:hAnsi="Arial" w:cs="Arial"/>
              </w:rPr>
            </w:pPr>
            <w:r>
              <w:rPr>
                <w:rFonts w:ascii="Arial" w:hAnsi="Arial" w:cs="Arial"/>
              </w:rPr>
              <w:t>Group “Privilege</w:t>
            </w:r>
            <w:r w:rsidRPr="009C13F9">
              <w:rPr>
                <w:rFonts w:ascii="Arial" w:hAnsi="Arial" w:cs="Arial"/>
              </w:rPr>
              <w:t>”</w:t>
            </w:r>
          </w:p>
        </w:tc>
        <w:tc>
          <w:tcPr>
            <w:tcW w:w="2551" w:type="dxa"/>
            <w:shd w:val="clear" w:color="auto" w:fill="F2F2F2"/>
          </w:tcPr>
          <w:p w:rsidR="006803B1" w:rsidRPr="009C13F9" w:rsidRDefault="006803B1" w:rsidP="00055246">
            <w:pPr>
              <w:pStyle w:val="T2BaseArray"/>
              <w:ind w:left="0" w:firstLine="0"/>
              <w:rPr>
                <w:rFonts w:ascii="Arial" w:hAnsi="Arial" w:cs="Arial"/>
              </w:rPr>
            </w:pPr>
          </w:p>
        </w:tc>
        <w:tc>
          <w:tcPr>
            <w:tcW w:w="677" w:type="dxa"/>
            <w:shd w:val="clear" w:color="auto" w:fill="F2F2F2"/>
          </w:tcPr>
          <w:p w:rsidR="006803B1" w:rsidRPr="009C13F9" w:rsidRDefault="006803B1" w:rsidP="00055246">
            <w:pPr>
              <w:pStyle w:val="T2BaseArray"/>
              <w:ind w:left="0" w:firstLine="0"/>
              <w:jc w:val="left"/>
              <w:rPr>
                <w:rFonts w:ascii="Arial" w:hAnsi="Arial" w:cs="Arial"/>
              </w:rPr>
            </w:pPr>
            <w:r w:rsidRPr="00CB5AE2">
              <w:rPr>
                <w:rFonts w:ascii="Arial" w:hAnsi="Arial" w:cs="Arial"/>
              </w:rPr>
              <w:t>1..</w:t>
            </w:r>
            <w:r>
              <w:rPr>
                <w:rFonts w:ascii="Arial" w:hAnsi="Arial" w:cs="Arial"/>
              </w:rPr>
              <w:t>1</w:t>
            </w:r>
          </w:p>
        </w:tc>
        <w:tc>
          <w:tcPr>
            <w:tcW w:w="678" w:type="dxa"/>
            <w:shd w:val="clear" w:color="auto" w:fill="F2F2F2"/>
          </w:tcPr>
          <w:p w:rsidR="006803B1" w:rsidRPr="009C13F9" w:rsidRDefault="006803B1" w:rsidP="00055246">
            <w:pPr>
              <w:pStyle w:val="T2BaseArray"/>
              <w:ind w:left="0" w:firstLine="0"/>
              <w:jc w:val="left"/>
              <w:rPr>
                <w:rFonts w:ascii="Arial" w:hAnsi="Arial" w:cs="Arial"/>
              </w:rPr>
            </w:pPr>
          </w:p>
        </w:tc>
      </w:tr>
      <w:tr w:rsidR="006803B1" w:rsidRPr="009C13F9" w:rsidTr="00667455">
        <w:tc>
          <w:tcPr>
            <w:tcW w:w="534" w:type="dxa"/>
            <w:shd w:val="clear" w:color="auto" w:fill="FFFFFF"/>
          </w:tcPr>
          <w:p w:rsidR="006803B1" w:rsidRPr="009C13F9" w:rsidRDefault="006803B1" w:rsidP="00055246">
            <w:pPr>
              <w:pStyle w:val="T2BaseArray"/>
              <w:jc w:val="left"/>
              <w:rPr>
                <w:rFonts w:ascii="Arial" w:hAnsi="Arial" w:cs="Arial"/>
              </w:rPr>
            </w:pPr>
            <w:r w:rsidRPr="009C13F9">
              <w:rPr>
                <w:rFonts w:ascii="Arial" w:hAnsi="Arial" w:cs="Arial"/>
              </w:rPr>
              <w:t>7</w:t>
            </w:r>
          </w:p>
        </w:tc>
        <w:tc>
          <w:tcPr>
            <w:tcW w:w="567" w:type="dxa"/>
            <w:shd w:val="clear" w:color="auto" w:fill="FFFFFF"/>
          </w:tcPr>
          <w:p w:rsidR="006803B1" w:rsidRPr="009C13F9" w:rsidRDefault="006803B1" w:rsidP="00055246">
            <w:pPr>
              <w:pStyle w:val="T2BaseArray"/>
              <w:jc w:val="left"/>
              <w:rPr>
                <w:rFonts w:ascii="Arial" w:hAnsi="Arial" w:cs="Arial"/>
              </w:rPr>
            </w:pPr>
            <w:r w:rsidRPr="009C13F9">
              <w:rPr>
                <w:rFonts w:ascii="Arial" w:hAnsi="Arial" w:cs="Arial"/>
              </w:rPr>
              <w:t>G</w:t>
            </w:r>
          </w:p>
        </w:tc>
        <w:tc>
          <w:tcPr>
            <w:tcW w:w="2551" w:type="dxa"/>
            <w:shd w:val="clear" w:color="auto" w:fill="FFFFFF"/>
          </w:tcPr>
          <w:p w:rsidR="006803B1" w:rsidRPr="009C13F9" w:rsidRDefault="006803B1" w:rsidP="00055246">
            <w:pPr>
              <w:pStyle w:val="T2BaseArray"/>
              <w:jc w:val="left"/>
              <w:rPr>
                <w:rFonts w:ascii="Arial" w:hAnsi="Arial" w:cs="Arial"/>
              </w:rPr>
            </w:pPr>
            <w:r w:rsidRPr="009C13F9">
              <w:rPr>
                <w:rFonts w:ascii="Arial" w:hAnsi="Arial" w:cs="Arial"/>
              </w:rPr>
              <w:t>Privilege Name</w:t>
            </w:r>
          </w:p>
        </w:tc>
        <w:tc>
          <w:tcPr>
            <w:tcW w:w="2977" w:type="dxa"/>
            <w:shd w:val="clear" w:color="auto" w:fill="FFFFFF"/>
          </w:tcPr>
          <w:p w:rsidR="006803B1" w:rsidRPr="009C13F9" w:rsidRDefault="006803B1" w:rsidP="00055246">
            <w:pPr>
              <w:pStyle w:val="T2BaseArray"/>
              <w:jc w:val="left"/>
              <w:rPr>
                <w:rFonts w:ascii="Arial" w:hAnsi="Arial" w:cs="Arial"/>
              </w:rPr>
            </w:pPr>
            <w:r w:rsidRPr="009C13F9">
              <w:rPr>
                <w:rFonts w:ascii="Arial" w:hAnsi="Arial" w:cs="Arial"/>
              </w:rPr>
              <w:t>VARCHAR (35)</w:t>
            </w:r>
          </w:p>
        </w:tc>
        <w:tc>
          <w:tcPr>
            <w:tcW w:w="3402" w:type="dxa"/>
            <w:shd w:val="clear" w:color="auto" w:fill="FFFFFF"/>
          </w:tcPr>
          <w:p w:rsidR="006803B1" w:rsidRPr="009C13F9" w:rsidRDefault="006803B1" w:rsidP="00055246">
            <w:pPr>
              <w:pStyle w:val="T2BaseArray"/>
              <w:jc w:val="left"/>
              <w:rPr>
                <w:rFonts w:ascii="Arial" w:hAnsi="Arial" w:cs="Arial"/>
              </w:rPr>
            </w:pPr>
            <w:r>
              <w:rPr>
                <w:rFonts w:ascii="Arial" w:hAnsi="Arial" w:cs="Arial"/>
              </w:rPr>
              <w:t>N</w:t>
            </w:r>
            <w:r w:rsidRPr="009C13F9">
              <w:rPr>
                <w:rFonts w:ascii="Arial" w:hAnsi="Arial" w:cs="Arial"/>
              </w:rPr>
              <w:t>ame of the system privilege</w:t>
            </w:r>
            <w:r>
              <w:rPr>
                <w:rFonts w:ascii="Arial" w:hAnsi="Arial" w:cs="Arial"/>
              </w:rPr>
              <w:t>.</w:t>
            </w:r>
          </w:p>
        </w:tc>
        <w:tc>
          <w:tcPr>
            <w:tcW w:w="2551" w:type="dxa"/>
            <w:shd w:val="clear" w:color="auto" w:fill="FFFFFF"/>
          </w:tcPr>
          <w:p w:rsidR="006803B1" w:rsidRPr="009C13F9" w:rsidRDefault="006803B1" w:rsidP="00055246">
            <w:pPr>
              <w:pStyle w:val="T2BaseArray"/>
              <w:ind w:left="0" w:firstLine="0"/>
              <w:rPr>
                <w:rFonts w:ascii="Arial" w:hAnsi="Arial" w:cs="Arial"/>
              </w:rPr>
            </w:pPr>
            <w:r w:rsidRPr="006453F1">
              <w:rPr>
                <w:rFonts w:ascii="Arial" w:hAnsi="Arial" w:cs="Arial"/>
              </w:rPr>
              <w:t xml:space="preserve">ISO15022 interoperability character set restriction does </w:t>
            </w:r>
            <w:r w:rsidRPr="006453F1">
              <w:rPr>
                <w:rFonts w:ascii="Arial" w:hAnsi="Arial" w:cs="Arial"/>
              </w:rPr>
              <w:lastRenderedPageBreak/>
              <w:t>not apply</w:t>
            </w:r>
          </w:p>
        </w:tc>
        <w:tc>
          <w:tcPr>
            <w:tcW w:w="677" w:type="dxa"/>
            <w:shd w:val="clear" w:color="auto" w:fill="FFFFFF"/>
          </w:tcPr>
          <w:p w:rsidR="006803B1" w:rsidRPr="009C13F9" w:rsidRDefault="006803B1" w:rsidP="00055246">
            <w:pPr>
              <w:pStyle w:val="T2BaseArray"/>
              <w:ind w:left="0" w:firstLine="0"/>
              <w:jc w:val="left"/>
              <w:rPr>
                <w:rFonts w:ascii="Arial" w:hAnsi="Arial" w:cs="Arial"/>
              </w:rPr>
            </w:pPr>
          </w:p>
        </w:tc>
        <w:tc>
          <w:tcPr>
            <w:tcW w:w="678" w:type="dxa"/>
            <w:shd w:val="clear" w:color="auto" w:fill="FFFFFF"/>
          </w:tcPr>
          <w:p w:rsidR="006803B1" w:rsidRPr="009C13F9" w:rsidRDefault="006803B1" w:rsidP="00055246">
            <w:pPr>
              <w:pStyle w:val="T2BaseArray"/>
              <w:ind w:left="0" w:firstLine="0"/>
              <w:jc w:val="left"/>
              <w:rPr>
                <w:rFonts w:ascii="Arial" w:hAnsi="Arial" w:cs="Arial"/>
              </w:rPr>
            </w:pPr>
            <w:r w:rsidRPr="009C13F9">
              <w:rPr>
                <w:rFonts w:ascii="Arial" w:hAnsi="Arial" w:cs="Arial"/>
              </w:rPr>
              <w:t>1..1</w:t>
            </w:r>
          </w:p>
        </w:tc>
      </w:tr>
      <w:tr w:rsidR="006803B1" w:rsidRPr="009C13F9" w:rsidTr="00667455">
        <w:tc>
          <w:tcPr>
            <w:tcW w:w="534" w:type="dxa"/>
            <w:shd w:val="clear" w:color="auto" w:fill="FFFFFF"/>
          </w:tcPr>
          <w:p w:rsidR="006803B1" w:rsidRPr="009C13F9" w:rsidRDefault="006803B1" w:rsidP="00055246">
            <w:pPr>
              <w:pStyle w:val="T2BaseArray"/>
              <w:ind w:left="0" w:firstLine="0"/>
              <w:jc w:val="left"/>
              <w:rPr>
                <w:rFonts w:ascii="Arial" w:hAnsi="Arial" w:cs="Arial"/>
              </w:rPr>
            </w:pPr>
            <w:r>
              <w:rPr>
                <w:rFonts w:ascii="Arial" w:hAnsi="Arial" w:cs="Arial"/>
              </w:rPr>
              <w:lastRenderedPageBreak/>
              <w:t>8</w:t>
            </w:r>
          </w:p>
        </w:tc>
        <w:tc>
          <w:tcPr>
            <w:tcW w:w="567" w:type="dxa"/>
            <w:shd w:val="clear" w:color="auto" w:fill="FFFFFF"/>
          </w:tcPr>
          <w:p w:rsidR="006803B1" w:rsidRPr="009C13F9" w:rsidRDefault="006803B1" w:rsidP="00055246">
            <w:pPr>
              <w:pStyle w:val="T2BaseArray"/>
              <w:ind w:left="0" w:firstLine="0"/>
              <w:jc w:val="left"/>
              <w:rPr>
                <w:rFonts w:ascii="Arial" w:hAnsi="Arial" w:cs="Arial"/>
              </w:rPr>
            </w:pPr>
            <w:r>
              <w:rPr>
                <w:rFonts w:ascii="Arial" w:hAnsi="Arial" w:cs="Arial"/>
              </w:rPr>
              <w:t>H</w:t>
            </w:r>
          </w:p>
        </w:tc>
        <w:tc>
          <w:tcPr>
            <w:tcW w:w="2551" w:type="dxa"/>
            <w:shd w:val="clear" w:color="auto" w:fill="FFFFFF"/>
          </w:tcPr>
          <w:p w:rsidR="006803B1" w:rsidRPr="009C13F9" w:rsidRDefault="006803B1" w:rsidP="00055246">
            <w:pPr>
              <w:pStyle w:val="T2BaseArray"/>
              <w:ind w:left="0" w:firstLine="0"/>
              <w:jc w:val="left"/>
              <w:rPr>
                <w:rFonts w:ascii="Arial" w:hAnsi="Arial" w:cs="Arial"/>
              </w:rPr>
            </w:pPr>
            <w:r w:rsidRPr="009C13F9">
              <w:rPr>
                <w:rFonts w:ascii="Arial" w:hAnsi="Arial" w:cs="Arial"/>
              </w:rPr>
              <w:t>Deny Option</w:t>
            </w:r>
          </w:p>
        </w:tc>
        <w:tc>
          <w:tcPr>
            <w:tcW w:w="2977" w:type="dxa"/>
            <w:shd w:val="clear" w:color="auto" w:fill="FFFFFF"/>
          </w:tcPr>
          <w:p w:rsidR="006803B1" w:rsidRPr="009C13F9" w:rsidRDefault="006803B1" w:rsidP="00055246">
            <w:pPr>
              <w:pStyle w:val="T2BaseArray"/>
              <w:rPr>
                <w:rFonts w:ascii="Arial" w:hAnsi="Arial" w:cs="Arial"/>
              </w:rPr>
            </w:pPr>
            <w:r w:rsidRPr="009C13F9">
              <w:rPr>
                <w:rFonts w:ascii="Arial" w:hAnsi="Arial" w:cs="Arial"/>
              </w:rPr>
              <w:t>BOOLEAN</w:t>
            </w:r>
          </w:p>
        </w:tc>
        <w:tc>
          <w:tcPr>
            <w:tcW w:w="3402" w:type="dxa"/>
            <w:shd w:val="clear" w:color="auto" w:fill="FFFFFF"/>
          </w:tcPr>
          <w:p w:rsidR="006803B1" w:rsidRPr="009C13F9" w:rsidRDefault="006803B1" w:rsidP="00DE32BA">
            <w:pPr>
              <w:pStyle w:val="T2BaseArray"/>
              <w:numPr>
                <w:ilvl w:val="0"/>
                <w:numId w:val="14"/>
              </w:numPr>
              <w:jc w:val="left"/>
              <w:rPr>
                <w:rFonts w:ascii="Arial" w:hAnsi="Arial" w:cs="Arial"/>
              </w:rPr>
              <w:pPrChange w:id="284"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true = T</w:t>
            </w:r>
            <w:r w:rsidRPr="009C13F9">
              <w:rPr>
                <w:rFonts w:ascii="Arial" w:hAnsi="Arial" w:cs="Arial"/>
              </w:rPr>
              <w:t>he system privilege is explicitly denied</w:t>
            </w:r>
          </w:p>
          <w:p w:rsidR="006803B1" w:rsidRPr="009C13F9" w:rsidRDefault="006803B1" w:rsidP="00DE32BA">
            <w:pPr>
              <w:pStyle w:val="T2BaseArray"/>
              <w:numPr>
                <w:ilvl w:val="0"/>
                <w:numId w:val="14"/>
              </w:numPr>
              <w:jc w:val="left"/>
              <w:rPr>
                <w:rFonts w:ascii="Arial" w:hAnsi="Arial" w:cs="Arial"/>
              </w:rPr>
              <w:pPrChange w:id="285" w:author="Author">
                <w:pPr>
                  <w:pStyle w:val="T2BaseArray"/>
                  <w:framePr w:hSpace="141" w:wrap="around" w:vAnchor="text" w:hAnchor="margin" w:xAlign="right" w:y="145"/>
                  <w:numPr>
                    <w:numId w:val="15"/>
                  </w:numPr>
                  <w:tabs>
                    <w:tab w:val="num" w:pos="360"/>
                  </w:tabs>
                  <w:ind w:left="360" w:hanging="360"/>
                  <w:jc w:val="left"/>
                </w:pPr>
              </w:pPrChange>
            </w:pPr>
            <w:r w:rsidRPr="009C13F9">
              <w:rPr>
                <w:rFonts w:ascii="Arial" w:hAnsi="Arial" w:cs="Arial"/>
              </w:rPr>
              <w:t>false</w:t>
            </w:r>
            <w:r>
              <w:rPr>
                <w:rFonts w:ascii="Arial" w:hAnsi="Arial" w:cs="Arial"/>
              </w:rPr>
              <w:t xml:space="preserve"> = T</w:t>
            </w:r>
            <w:r w:rsidRPr="009C13F9">
              <w:rPr>
                <w:rFonts w:ascii="Arial" w:hAnsi="Arial" w:cs="Arial"/>
              </w:rPr>
              <w:t>he</w:t>
            </w:r>
            <w:r>
              <w:rPr>
                <w:rFonts w:ascii="Arial" w:hAnsi="Arial" w:cs="Arial"/>
              </w:rPr>
              <w:t xml:space="preserve"> </w:t>
            </w:r>
            <w:r w:rsidRPr="009C13F9">
              <w:rPr>
                <w:rFonts w:ascii="Arial" w:hAnsi="Arial" w:cs="Arial"/>
              </w:rPr>
              <w:t>system privilege is explicitly assigned</w:t>
            </w:r>
          </w:p>
        </w:tc>
        <w:tc>
          <w:tcPr>
            <w:tcW w:w="2551" w:type="dxa"/>
            <w:shd w:val="clear" w:color="auto" w:fill="FFFFFF"/>
          </w:tcPr>
          <w:p w:rsidR="006803B1" w:rsidRPr="009C13F9" w:rsidRDefault="006803B1" w:rsidP="00055246">
            <w:pPr>
              <w:pStyle w:val="T2BaseArray"/>
              <w:rPr>
                <w:rFonts w:ascii="Arial" w:hAnsi="Arial" w:cs="Arial"/>
              </w:rPr>
            </w:pPr>
          </w:p>
        </w:tc>
        <w:tc>
          <w:tcPr>
            <w:tcW w:w="677" w:type="dxa"/>
            <w:shd w:val="clear" w:color="auto" w:fill="FFFFFF"/>
          </w:tcPr>
          <w:p w:rsidR="006803B1" w:rsidRPr="009C13F9" w:rsidRDefault="006803B1" w:rsidP="00055246">
            <w:pPr>
              <w:pStyle w:val="T2BaseArray"/>
              <w:ind w:left="0" w:firstLine="0"/>
              <w:jc w:val="left"/>
              <w:rPr>
                <w:rFonts w:ascii="Arial" w:hAnsi="Arial" w:cs="Arial"/>
              </w:rPr>
            </w:pPr>
          </w:p>
        </w:tc>
        <w:tc>
          <w:tcPr>
            <w:tcW w:w="678" w:type="dxa"/>
            <w:shd w:val="clear" w:color="auto" w:fill="FFFFFF"/>
          </w:tcPr>
          <w:p w:rsidR="006803B1" w:rsidRPr="009C13F9" w:rsidRDefault="006803B1" w:rsidP="00055246">
            <w:pPr>
              <w:pStyle w:val="T2BaseArray"/>
              <w:ind w:left="0" w:firstLine="0"/>
              <w:jc w:val="left"/>
              <w:rPr>
                <w:rFonts w:ascii="Arial" w:hAnsi="Arial" w:cs="Arial"/>
              </w:rPr>
            </w:pPr>
            <w:r w:rsidRPr="009C13F9">
              <w:rPr>
                <w:rFonts w:ascii="Arial" w:hAnsi="Arial" w:cs="Arial"/>
              </w:rPr>
              <w:t>1..1</w:t>
            </w:r>
          </w:p>
        </w:tc>
      </w:tr>
      <w:tr w:rsidR="006803B1" w:rsidRPr="009C13F9" w:rsidTr="00667455">
        <w:tc>
          <w:tcPr>
            <w:tcW w:w="534" w:type="dxa"/>
            <w:shd w:val="clear" w:color="auto" w:fill="FFFFFF"/>
          </w:tcPr>
          <w:p w:rsidR="006803B1" w:rsidRPr="009C13F9" w:rsidRDefault="006803B1" w:rsidP="00055246">
            <w:pPr>
              <w:pStyle w:val="T2BaseArray"/>
              <w:ind w:left="0" w:firstLine="0"/>
              <w:jc w:val="left"/>
              <w:rPr>
                <w:rFonts w:ascii="Arial" w:hAnsi="Arial" w:cs="Arial"/>
              </w:rPr>
            </w:pPr>
            <w:r>
              <w:rPr>
                <w:rFonts w:ascii="Arial" w:hAnsi="Arial" w:cs="Arial"/>
              </w:rPr>
              <w:t>9</w:t>
            </w:r>
          </w:p>
        </w:tc>
        <w:tc>
          <w:tcPr>
            <w:tcW w:w="567" w:type="dxa"/>
            <w:shd w:val="clear" w:color="auto" w:fill="FFFFFF"/>
          </w:tcPr>
          <w:p w:rsidR="006803B1" w:rsidRPr="009C13F9" w:rsidRDefault="006803B1" w:rsidP="00055246">
            <w:pPr>
              <w:pStyle w:val="T2BaseArray"/>
              <w:ind w:left="0" w:firstLine="0"/>
              <w:jc w:val="left"/>
              <w:rPr>
                <w:rFonts w:ascii="Arial" w:hAnsi="Arial" w:cs="Arial"/>
              </w:rPr>
            </w:pPr>
            <w:r>
              <w:rPr>
                <w:rFonts w:ascii="Arial" w:hAnsi="Arial" w:cs="Arial"/>
              </w:rPr>
              <w:t>I</w:t>
            </w:r>
          </w:p>
        </w:tc>
        <w:tc>
          <w:tcPr>
            <w:tcW w:w="2551" w:type="dxa"/>
            <w:shd w:val="clear" w:color="auto" w:fill="FFFFFF"/>
          </w:tcPr>
          <w:p w:rsidR="006803B1" w:rsidRPr="009C13F9" w:rsidRDefault="006803B1" w:rsidP="00055246">
            <w:pPr>
              <w:pStyle w:val="T2BaseArray"/>
              <w:ind w:left="0" w:firstLine="0"/>
              <w:jc w:val="left"/>
              <w:rPr>
                <w:rFonts w:ascii="Arial" w:hAnsi="Arial" w:cs="Arial"/>
              </w:rPr>
            </w:pPr>
            <w:r w:rsidRPr="009C13F9">
              <w:rPr>
                <w:rFonts w:ascii="Arial" w:hAnsi="Arial" w:cs="Arial"/>
              </w:rPr>
              <w:t>4-Eyes Option</w:t>
            </w:r>
          </w:p>
        </w:tc>
        <w:tc>
          <w:tcPr>
            <w:tcW w:w="2977" w:type="dxa"/>
            <w:shd w:val="clear" w:color="auto" w:fill="FFFFFF"/>
          </w:tcPr>
          <w:p w:rsidR="006803B1" w:rsidRPr="009C13F9" w:rsidRDefault="006803B1" w:rsidP="00055246">
            <w:pPr>
              <w:pStyle w:val="T2BaseArray"/>
              <w:rPr>
                <w:rFonts w:ascii="Arial" w:hAnsi="Arial" w:cs="Arial"/>
              </w:rPr>
            </w:pPr>
            <w:r w:rsidRPr="009C13F9">
              <w:rPr>
                <w:rFonts w:ascii="Arial" w:hAnsi="Arial" w:cs="Arial"/>
              </w:rPr>
              <w:t>BOOLEAN</w:t>
            </w:r>
          </w:p>
        </w:tc>
        <w:tc>
          <w:tcPr>
            <w:tcW w:w="3402" w:type="dxa"/>
            <w:shd w:val="clear" w:color="auto" w:fill="FFFFFF"/>
          </w:tcPr>
          <w:p w:rsidR="006803B1" w:rsidRPr="009C13F9" w:rsidRDefault="006803B1" w:rsidP="00DE32BA">
            <w:pPr>
              <w:pStyle w:val="T2BaseArray"/>
              <w:numPr>
                <w:ilvl w:val="0"/>
                <w:numId w:val="23"/>
              </w:numPr>
              <w:jc w:val="left"/>
              <w:rPr>
                <w:rFonts w:ascii="Arial" w:hAnsi="Arial" w:cs="Arial"/>
              </w:rPr>
              <w:pPrChange w:id="286" w:author="Author">
                <w:pPr>
                  <w:pStyle w:val="T2BaseArray"/>
                  <w:framePr w:hSpace="141" w:wrap="around" w:vAnchor="text" w:hAnchor="margin" w:xAlign="right" w:y="145"/>
                  <w:numPr>
                    <w:numId w:val="28"/>
                  </w:numPr>
                  <w:ind w:left="360" w:hanging="360"/>
                  <w:jc w:val="left"/>
                </w:pPr>
              </w:pPrChange>
            </w:pPr>
            <w:r>
              <w:rPr>
                <w:rFonts w:ascii="Arial" w:hAnsi="Arial" w:cs="Arial"/>
              </w:rPr>
              <w:t>true =</w:t>
            </w:r>
            <w:r w:rsidRPr="009C13F9">
              <w:rPr>
                <w:rFonts w:ascii="Arial" w:hAnsi="Arial" w:cs="Arial"/>
              </w:rPr>
              <w:t xml:space="preserve"> </w:t>
            </w:r>
            <w:r>
              <w:rPr>
                <w:rFonts w:ascii="Arial" w:hAnsi="Arial" w:cs="Arial"/>
              </w:rPr>
              <w:t xml:space="preserve">The </w:t>
            </w:r>
            <w:r w:rsidRPr="009C13F9">
              <w:rPr>
                <w:rFonts w:ascii="Arial" w:hAnsi="Arial" w:cs="Arial"/>
              </w:rPr>
              <w:t>4-eyes principle is required to perform the activity linked to the system privilege</w:t>
            </w:r>
          </w:p>
          <w:p w:rsidR="006803B1" w:rsidRPr="009C13F9" w:rsidRDefault="006803B1" w:rsidP="00DE32BA">
            <w:pPr>
              <w:pStyle w:val="T2BaseArray"/>
              <w:numPr>
                <w:ilvl w:val="0"/>
                <w:numId w:val="23"/>
              </w:numPr>
              <w:jc w:val="left"/>
              <w:rPr>
                <w:rFonts w:ascii="Arial" w:hAnsi="Arial" w:cs="Arial"/>
              </w:rPr>
              <w:pPrChange w:id="287" w:author="Author">
                <w:pPr>
                  <w:pStyle w:val="T2BaseArray"/>
                  <w:framePr w:hSpace="141" w:wrap="around" w:vAnchor="text" w:hAnchor="margin" w:xAlign="right" w:y="145"/>
                  <w:numPr>
                    <w:numId w:val="28"/>
                  </w:numPr>
                  <w:ind w:left="360" w:hanging="360"/>
                  <w:jc w:val="left"/>
                </w:pPr>
              </w:pPrChange>
            </w:pPr>
            <w:r>
              <w:rPr>
                <w:rFonts w:ascii="Arial" w:hAnsi="Arial" w:cs="Arial"/>
              </w:rPr>
              <w:t>false =</w:t>
            </w:r>
            <w:r w:rsidRPr="009C13F9">
              <w:rPr>
                <w:rFonts w:ascii="Arial" w:hAnsi="Arial" w:cs="Arial"/>
              </w:rPr>
              <w:t xml:space="preserve"> </w:t>
            </w:r>
            <w:r>
              <w:rPr>
                <w:rFonts w:ascii="Arial" w:hAnsi="Arial" w:cs="Arial"/>
              </w:rPr>
              <w:t xml:space="preserve">The </w:t>
            </w:r>
            <w:r w:rsidRPr="009C13F9">
              <w:rPr>
                <w:rFonts w:ascii="Arial" w:hAnsi="Arial" w:cs="Arial"/>
              </w:rPr>
              <w:t>2-eyes principle is required to perform the activity linked to the system privilege</w:t>
            </w:r>
          </w:p>
        </w:tc>
        <w:tc>
          <w:tcPr>
            <w:tcW w:w="2551" w:type="dxa"/>
            <w:shd w:val="clear" w:color="auto" w:fill="FFFFFF"/>
          </w:tcPr>
          <w:p w:rsidR="006803B1" w:rsidRPr="009C13F9" w:rsidRDefault="006803B1" w:rsidP="00055246">
            <w:pPr>
              <w:pStyle w:val="T2BaseArray"/>
              <w:rPr>
                <w:rFonts w:ascii="Arial" w:hAnsi="Arial" w:cs="Arial"/>
              </w:rPr>
            </w:pPr>
          </w:p>
        </w:tc>
        <w:tc>
          <w:tcPr>
            <w:tcW w:w="677" w:type="dxa"/>
            <w:shd w:val="clear" w:color="auto" w:fill="FFFFFF"/>
          </w:tcPr>
          <w:p w:rsidR="006803B1" w:rsidRPr="009C13F9" w:rsidRDefault="006803B1" w:rsidP="00055246">
            <w:pPr>
              <w:pStyle w:val="T2BaseArray"/>
              <w:ind w:left="0" w:firstLine="0"/>
              <w:jc w:val="left"/>
              <w:rPr>
                <w:rFonts w:ascii="Arial" w:hAnsi="Arial" w:cs="Arial"/>
              </w:rPr>
            </w:pPr>
          </w:p>
        </w:tc>
        <w:tc>
          <w:tcPr>
            <w:tcW w:w="678" w:type="dxa"/>
            <w:shd w:val="clear" w:color="auto" w:fill="FFFFFF"/>
          </w:tcPr>
          <w:p w:rsidR="006803B1" w:rsidRPr="009C13F9" w:rsidRDefault="006803B1" w:rsidP="00055246">
            <w:pPr>
              <w:pStyle w:val="T2BaseArray"/>
              <w:ind w:left="0" w:firstLine="0"/>
              <w:jc w:val="left"/>
              <w:rPr>
                <w:rFonts w:ascii="Arial" w:hAnsi="Arial" w:cs="Arial"/>
              </w:rPr>
            </w:pPr>
            <w:r w:rsidRPr="009C13F9">
              <w:rPr>
                <w:rFonts w:ascii="Arial" w:hAnsi="Arial" w:cs="Arial"/>
              </w:rPr>
              <w:t>1..1</w:t>
            </w:r>
          </w:p>
        </w:tc>
      </w:tr>
      <w:tr w:rsidR="006803B1" w:rsidRPr="009C13F9" w:rsidTr="00667455">
        <w:tc>
          <w:tcPr>
            <w:tcW w:w="534" w:type="dxa"/>
            <w:shd w:val="clear" w:color="auto" w:fill="FFFFFF"/>
          </w:tcPr>
          <w:p w:rsidR="006803B1" w:rsidRPr="009C13F9" w:rsidRDefault="006803B1" w:rsidP="00055246">
            <w:pPr>
              <w:pStyle w:val="T2BaseArray"/>
              <w:ind w:left="0" w:firstLine="0"/>
              <w:jc w:val="left"/>
              <w:rPr>
                <w:rFonts w:ascii="Arial" w:hAnsi="Arial" w:cs="Arial"/>
              </w:rPr>
            </w:pPr>
            <w:r>
              <w:rPr>
                <w:rFonts w:ascii="Arial" w:hAnsi="Arial" w:cs="Arial"/>
              </w:rPr>
              <w:t>10</w:t>
            </w:r>
          </w:p>
        </w:tc>
        <w:tc>
          <w:tcPr>
            <w:tcW w:w="567" w:type="dxa"/>
            <w:shd w:val="clear" w:color="auto" w:fill="FFFFFF"/>
          </w:tcPr>
          <w:p w:rsidR="006803B1" w:rsidRPr="009C13F9" w:rsidRDefault="006803B1" w:rsidP="00055246">
            <w:pPr>
              <w:pStyle w:val="T2BaseArray"/>
              <w:ind w:left="0" w:firstLine="0"/>
              <w:jc w:val="left"/>
              <w:rPr>
                <w:rFonts w:ascii="Arial" w:hAnsi="Arial" w:cs="Arial"/>
              </w:rPr>
            </w:pPr>
            <w:r>
              <w:rPr>
                <w:rFonts w:ascii="Arial" w:hAnsi="Arial" w:cs="Arial"/>
              </w:rPr>
              <w:t>J</w:t>
            </w:r>
          </w:p>
        </w:tc>
        <w:tc>
          <w:tcPr>
            <w:tcW w:w="2551" w:type="dxa"/>
            <w:shd w:val="clear" w:color="auto" w:fill="FFFFFF"/>
          </w:tcPr>
          <w:p w:rsidR="006803B1" w:rsidRPr="009C13F9" w:rsidRDefault="006803B1" w:rsidP="00055246">
            <w:pPr>
              <w:pStyle w:val="T2BaseArray"/>
              <w:ind w:left="0" w:firstLine="0"/>
              <w:jc w:val="left"/>
              <w:rPr>
                <w:rFonts w:ascii="Arial" w:hAnsi="Arial" w:cs="Arial"/>
              </w:rPr>
            </w:pPr>
            <w:r w:rsidRPr="009C13F9">
              <w:rPr>
                <w:rFonts w:ascii="Arial" w:hAnsi="Arial" w:cs="Arial"/>
              </w:rPr>
              <w:t>Administration Option</w:t>
            </w:r>
          </w:p>
        </w:tc>
        <w:tc>
          <w:tcPr>
            <w:tcW w:w="2977" w:type="dxa"/>
            <w:shd w:val="clear" w:color="auto" w:fill="FFFFFF"/>
          </w:tcPr>
          <w:p w:rsidR="006803B1" w:rsidRPr="009C13F9" w:rsidRDefault="006803B1" w:rsidP="00055246">
            <w:pPr>
              <w:pStyle w:val="T2BaseArray"/>
              <w:rPr>
                <w:rFonts w:ascii="Arial" w:hAnsi="Arial" w:cs="Arial"/>
              </w:rPr>
            </w:pPr>
            <w:r w:rsidRPr="009C13F9">
              <w:rPr>
                <w:rFonts w:ascii="Arial" w:hAnsi="Arial" w:cs="Arial"/>
              </w:rPr>
              <w:t>BOOLEAN</w:t>
            </w:r>
          </w:p>
        </w:tc>
        <w:tc>
          <w:tcPr>
            <w:tcW w:w="3402" w:type="dxa"/>
            <w:shd w:val="clear" w:color="auto" w:fill="FFFFFF"/>
          </w:tcPr>
          <w:p w:rsidR="006803B1" w:rsidRDefault="006803B1" w:rsidP="00DE32BA">
            <w:pPr>
              <w:pStyle w:val="T2BaseArray"/>
              <w:numPr>
                <w:ilvl w:val="0"/>
                <w:numId w:val="30"/>
              </w:numPr>
              <w:jc w:val="left"/>
              <w:rPr>
                <w:rFonts w:ascii="Arial" w:hAnsi="Arial" w:cs="Arial"/>
              </w:rPr>
              <w:pPrChange w:id="288" w:author="Author">
                <w:pPr>
                  <w:pStyle w:val="T2BaseArray"/>
                  <w:framePr w:hSpace="141" w:wrap="around" w:vAnchor="text" w:hAnchor="margin" w:xAlign="right" w:y="145"/>
                  <w:numPr>
                    <w:numId w:val="39"/>
                  </w:numPr>
                  <w:tabs>
                    <w:tab w:val="num" w:pos="720"/>
                  </w:tabs>
                  <w:ind w:left="720" w:hanging="360"/>
                  <w:jc w:val="left"/>
                </w:pPr>
              </w:pPrChange>
            </w:pPr>
            <w:proofErr w:type="gramStart"/>
            <w:r>
              <w:rPr>
                <w:rFonts w:ascii="Arial" w:hAnsi="Arial" w:cs="Arial"/>
              </w:rPr>
              <w:t>true</w:t>
            </w:r>
            <w:proofErr w:type="gramEnd"/>
            <w:r>
              <w:rPr>
                <w:rFonts w:ascii="Arial" w:hAnsi="Arial" w:cs="Arial"/>
              </w:rPr>
              <w:t xml:space="preserve"> = </w:t>
            </w:r>
            <w:r w:rsidRPr="009C13F9">
              <w:rPr>
                <w:rFonts w:ascii="Arial" w:hAnsi="Arial" w:cs="Arial"/>
              </w:rPr>
              <w:t>If the grantee of the</w:t>
            </w:r>
            <w:r>
              <w:rPr>
                <w:rFonts w:ascii="Arial" w:hAnsi="Arial" w:cs="Arial"/>
              </w:rPr>
              <w:t xml:space="preserve"> privilege is a user or a role </w:t>
            </w:r>
            <w:r w:rsidRPr="009C13F9">
              <w:rPr>
                <w:rFonts w:ascii="Arial" w:hAnsi="Arial" w:cs="Arial"/>
              </w:rPr>
              <w:t>the grantee is allowed to grant the same privilege to another user or role of the same party</w:t>
            </w:r>
            <w:r>
              <w:rPr>
                <w:rFonts w:ascii="Arial" w:hAnsi="Arial" w:cs="Arial"/>
              </w:rPr>
              <w:t>.</w:t>
            </w:r>
            <w:r w:rsidRPr="009C13F9">
              <w:rPr>
                <w:rFonts w:ascii="Arial" w:hAnsi="Arial" w:cs="Arial"/>
              </w:rPr>
              <w:t xml:space="preserve"> If the grantee of the privilege is a party, the party admini</w:t>
            </w:r>
            <w:r>
              <w:rPr>
                <w:rFonts w:ascii="Arial" w:hAnsi="Arial" w:cs="Arial"/>
              </w:rPr>
              <w:t>strators of the grantee party are</w:t>
            </w:r>
            <w:r w:rsidRPr="009C13F9">
              <w:rPr>
                <w:rFonts w:ascii="Arial" w:hAnsi="Arial" w:cs="Arial"/>
              </w:rPr>
              <w:t xml:space="preserve"> allowed to grant the same privilege also to other parties</w:t>
            </w:r>
            <w:r>
              <w:rPr>
                <w:rFonts w:ascii="Arial" w:hAnsi="Arial" w:cs="Arial"/>
              </w:rPr>
              <w:t>.</w:t>
            </w:r>
          </w:p>
          <w:p w:rsidR="006803B1" w:rsidRPr="009C13F9" w:rsidRDefault="006803B1" w:rsidP="00DE32BA">
            <w:pPr>
              <w:pStyle w:val="T2BaseArray"/>
              <w:numPr>
                <w:ilvl w:val="0"/>
                <w:numId w:val="30"/>
              </w:numPr>
              <w:jc w:val="left"/>
              <w:rPr>
                <w:rFonts w:ascii="Arial" w:hAnsi="Arial" w:cs="Arial"/>
              </w:rPr>
              <w:pPrChange w:id="289" w:author="Author">
                <w:pPr>
                  <w:pStyle w:val="T2BaseArray"/>
                  <w:framePr w:hSpace="141" w:wrap="around" w:vAnchor="text" w:hAnchor="margin" w:xAlign="right" w:y="145"/>
                  <w:numPr>
                    <w:numId w:val="39"/>
                  </w:numPr>
                  <w:tabs>
                    <w:tab w:val="num" w:pos="720"/>
                  </w:tabs>
                  <w:ind w:left="720" w:hanging="360"/>
                  <w:jc w:val="left"/>
                </w:pPr>
              </w:pPrChange>
            </w:pPr>
            <w:proofErr w:type="gramStart"/>
            <w:r>
              <w:rPr>
                <w:rFonts w:ascii="Arial" w:hAnsi="Arial" w:cs="Arial"/>
              </w:rPr>
              <w:t>false</w:t>
            </w:r>
            <w:proofErr w:type="gramEnd"/>
            <w:r>
              <w:rPr>
                <w:rFonts w:ascii="Arial" w:hAnsi="Arial" w:cs="Arial"/>
              </w:rPr>
              <w:t xml:space="preserve"> = </w:t>
            </w:r>
            <w:r w:rsidRPr="009C13F9">
              <w:rPr>
                <w:rFonts w:ascii="Arial" w:hAnsi="Arial" w:cs="Arial"/>
              </w:rPr>
              <w:t>If the grantee of the</w:t>
            </w:r>
            <w:r>
              <w:rPr>
                <w:rFonts w:ascii="Arial" w:hAnsi="Arial" w:cs="Arial"/>
              </w:rPr>
              <w:t xml:space="preserve"> privilege is a user or a role </w:t>
            </w:r>
            <w:r w:rsidRPr="009C13F9">
              <w:rPr>
                <w:rFonts w:ascii="Arial" w:hAnsi="Arial" w:cs="Arial"/>
              </w:rPr>
              <w:t xml:space="preserve">the grantee is </w:t>
            </w:r>
            <w:r>
              <w:rPr>
                <w:rFonts w:ascii="Arial" w:hAnsi="Arial" w:cs="Arial"/>
              </w:rPr>
              <w:t xml:space="preserve">not </w:t>
            </w:r>
            <w:r w:rsidRPr="009C13F9">
              <w:rPr>
                <w:rFonts w:ascii="Arial" w:hAnsi="Arial" w:cs="Arial"/>
              </w:rPr>
              <w:t>allowed to grant the same privilege to another user or role of the same party</w:t>
            </w:r>
            <w:r>
              <w:rPr>
                <w:rFonts w:ascii="Arial" w:hAnsi="Arial" w:cs="Arial"/>
              </w:rPr>
              <w:t xml:space="preserve">. </w:t>
            </w:r>
            <w:r w:rsidRPr="009C13F9">
              <w:rPr>
                <w:rFonts w:ascii="Arial" w:hAnsi="Arial" w:cs="Arial"/>
              </w:rPr>
              <w:t>If the grantee of the privilege is a party, the party admini</w:t>
            </w:r>
            <w:r>
              <w:rPr>
                <w:rFonts w:ascii="Arial" w:hAnsi="Arial" w:cs="Arial"/>
              </w:rPr>
              <w:t>strators of the grantee party are</w:t>
            </w:r>
            <w:r w:rsidRPr="009C13F9">
              <w:rPr>
                <w:rFonts w:ascii="Arial" w:hAnsi="Arial" w:cs="Arial"/>
              </w:rPr>
              <w:t xml:space="preserve"> allowed to grant the same privilege only to users and roles of the same party</w:t>
            </w:r>
            <w:r>
              <w:rPr>
                <w:rFonts w:ascii="Arial" w:hAnsi="Arial" w:cs="Arial"/>
              </w:rPr>
              <w:t>.</w:t>
            </w:r>
            <w:r w:rsidRPr="009C13F9">
              <w:rPr>
                <w:rFonts w:ascii="Arial" w:hAnsi="Arial" w:cs="Arial"/>
              </w:rPr>
              <w:t xml:space="preserve"> </w:t>
            </w:r>
          </w:p>
        </w:tc>
        <w:tc>
          <w:tcPr>
            <w:tcW w:w="2551" w:type="dxa"/>
            <w:shd w:val="clear" w:color="auto" w:fill="FFFFFF"/>
          </w:tcPr>
          <w:p w:rsidR="006803B1" w:rsidRPr="009C13F9" w:rsidRDefault="006803B1" w:rsidP="00055246">
            <w:pPr>
              <w:pStyle w:val="T2BaseArray"/>
              <w:rPr>
                <w:rFonts w:ascii="Arial" w:hAnsi="Arial" w:cs="Arial"/>
              </w:rPr>
            </w:pPr>
          </w:p>
        </w:tc>
        <w:tc>
          <w:tcPr>
            <w:tcW w:w="677" w:type="dxa"/>
            <w:shd w:val="clear" w:color="auto" w:fill="FFFFFF"/>
          </w:tcPr>
          <w:p w:rsidR="006803B1" w:rsidRPr="009C13F9" w:rsidRDefault="006803B1" w:rsidP="00055246">
            <w:pPr>
              <w:pStyle w:val="T2BaseArray"/>
              <w:rPr>
                <w:rFonts w:ascii="Arial" w:hAnsi="Arial" w:cs="Arial"/>
              </w:rPr>
            </w:pPr>
          </w:p>
        </w:tc>
        <w:tc>
          <w:tcPr>
            <w:tcW w:w="678" w:type="dxa"/>
            <w:shd w:val="clear" w:color="auto" w:fill="FFFFFF"/>
          </w:tcPr>
          <w:p w:rsidR="006803B1" w:rsidRPr="009C13F9" w:rsidRDefault="006803B1" w:rsidP="00055246">
            <w:pPr>
              <w:pStyle w:val="T2BaseArray"/>
              <w:rPr>
                <w:rFonts w:ascii="Arial" w:hAnsi="Arial" w:cs="Arial"/>
              </w:rPr>
            </w:pPr>
            <w:r w:rsidRPr="009C13F9">
              <w:rPr>
                <w:rFonts w:ascii="Arial" w:hAnsi="Arial" w:cs="Arial"/>
              </w:rPr>
              <w:t>1..1</w:t>
            </w:r>
          </w:p>
        </w:tc>
      </w:tr>
    </w:tbl>
    <w:p w:rsidR="006803B1" w:rsidRPr="009C13F9" w:rsidRDefault="006803B1" w:rsidP="00D35F35">
      <w:pPr>
        <w:rPr>
          <w:rFonts w:ascii="Arial" w:hAnsi="Arial" w:cs="Arial"/>
          <w:sz w:val="18"/>
          <w:szCs w:val="18"/>
        </w:rPr>
      </w:pPr>
    </w:p>
    <w:p w:rsidR="006803B1" w:rsidRDefault="006803B1" w:rsidP="00D35F35"/>
    <w:p w:rsidR="006803B1" w:rsidRDefault="006803B1">
      <w:pPr>
        <w:jc w:val="left"/>
        <w:rPr>
          <w:rFonts w:ascii="Arial" w:hAnsi="Arial" w:cs="Arial"/>
          <w:u w:val="single"/>
          <w:lang w:val="en-GB"/>
        </w:rPr>
      </w:pPr>
      <w:r>
        <w:rPr>
          <w:rFonts w:cs="Arial"/>
        </w:rPr>
        <w:br w:type="page"/>
      </w:r>
    </w:p>
    <w:p w:rsidR="006803B1" w:rsidRDefault="006803B1" w:rsidP="003A5655">
      <w:pPr>
        <w:pStyle w:val="Heading4"/>
      </w:pPr>
      <w:bookmarkStart w:id="290" w:name="_Ref335045278"/>
      <w:bookmarkStart w:id="291" w:name="_Toc385494944"/>
      <w:r>
        <w:rPr>
          <w:rFonts w:cs="Arial"/>
        </w:rPr>
        <w:lastRenderedPageBreak/>
        <w:t>Grant Object Privilege - New</w:t>
      </w:r>
      <w:bookmarkEnd w:id="290"/>
      <w:bookmarkEnd w:id="291"/>
    </w:p>
    <w:p w:rsidR="006803B1" w:rsidRPr="00F5515A" w:rsidRDefault="006803B1" w:rsidP="00DE32BA">
      <w:pPr>
        <w:pStyle w:val="ListParagraph"/>
        <w:numPr>
          <w:ilvl w:val="0"/>
          <w:numId w:val="14"/>
        </w:numPr>
        <w:rPr>
          <w:rFonts w:ascii="Arial" w:hAnsi="Arial" w:cs="Arial"/>
          <w:lang w:val="en-GB"/>
        </w:rPr>
        <w:pPrChange w:id="292" w:author="Author">
          <w:pPr>
            <w:pStyle w:val="ListParagraph"/>
            <w:numPr>
              <w:numId w:val="15"/>
            </w:numPr>
            <w:tabs>
              <w:tab w:val="num" w:pos="360"/>
            </w:tabs>
            <w:ind w:left="360" w:hanging="360"/>
          </w:pPr>
        </w:pPrChange>
      </w:pPr>
      <w:r w:rsidRPr="00F5515A">
        <w:rPr>
          <w:rFonts w:ascii="Arial" w:hAnsi="Arial" w:cs="Arial"/>
          <w:lang w:val="en-GB"/>
        </w:rPr>
        <w:t>Record Type: “</w:t>
      </w:r>
      <w:r>
        <w:rPr>
          <w:rFonts w:ascii="Arial" w:hAnsi="Arial" w:cs="Arial"/>
          <w:lang w:val="en-GB"/>
        </w:rPr>
        <w:t>Grant Object Privilege</w:t>
      </w:r>
      <w:r w:rsidRPr="00F5515A">
        <w:rPr>
          <w:rFonts w:ascii="Arial" w:hAnsi="Arial" w:cs="Arial"/>
          <w:lang w:val="en-GB"/>
        </w:rPr>
        <w:t>”</w:t>
      </w:r>
    </w:p>
    <w:p w:rsidR="006803B1" w:rsidRDefault="006803B1" w:rsidP="00450AB8">
      <w:pPr>
        <w:pStyle w:val="T2BaseArray"/>
        <w:ind w:left="0" w:firstLine="0"/>
        <w:jc w:val="left"/>
        <w:rPr>
          <w:rFonts w:ascii="Arial" w:hAnsi="Arial" w:cs="Arial"/>
          <w:sz w:val="22"/>
          <w:szCs w:val="22"/>
        </w:rPr>
      </w:pPr>
      <w:r>
        <w:rPr>
          <w:rFonts w:ascii="Arial" w:hAnsi="Arial" w:cs="Arial"/>
          <w:sz w:val="22"/>
          <w:szCs w:val="22"/>
        </w:rPr>
        <w:t xml:space="preserve">The record is used to grant an object </w:t>
      </w:r>
      <w:proofErr w:type="spellStart"/>
      <w:r>
        <w:rPr>
          <w:rFonts w:ascii="Arial" w:hAnsi="Arial" w:cs="Arial"/>
          <w:sz w:val="22"/>
          <w:szCs w:val="22"/>
        </w:rPr>
        <w:t>orivilege</w:t>
      </w:r>
      <w:proofErr w:type="spellEnd"/>
      <w:r w:rsidRPr="00450AB8">
        <w:rPr>
          <w:rFonts w:ascii="Arial" w:hAnsi="Arial" w:cs="Arial"/>
          <w:sz w:val="22"/>
          <w:szCs w:val="22"/>
        </w:rPr>
        <w:t xml:space="preserve"> </w:t>
      </w:r>
      <w:r>
        <w:rPr>
          <w:rFonts w:ascii="Arial" w:hAnsi="Arial" w:cs="Arial"/>
          <w:sz w:val="22"/>
          <w:szCs w:val="22"/>
        </w:rPr>
        <w:t>to a party, user or r</w:t>
      </w:r>
      <w:r w:rsidRPr="00450AB8">
        <w:rPr>
          <w:rFonts w:ascii="Arial" w:hAnsi="Arial" w:cs="Arial"/>
          <w:sz w:val="22"/>
          <w:szCs w:val="22"/>
        </w:rPr>
        <w:t>ole</w:t>
      </w:r>
      <w:r>
        <w:rPr>
          <w:rFonts w:ascii="Arial" w:hAnsi="Arial" w:cs="Arial"/>
          <w:sz w:val="22"/>
          <w:szCs w:val="22"/>
        </w:rPr>
        <w:t xml:space="preserve">. Except “Secured Group” all secured element types are covered. For secured element type “Secured Group” see chapter </w:t>
      </w:r>
      <w:r>
        <w:rPr>
          <w:rFonts w:ascii="Arial" w:hAnsi="Arial" w:cs="Arial"/>
          <w:sz w:val="22"/>
          <w:szCs w:val="22"/>
        </w:rPr>
        <w:fldChar w:fldCharType="begin"/>
      </w:r>
      <w:r>
        <w:rPr>
          <w:rFonts w:ascii="Arial" w:hAnsi="Arial" w:cs="Arial"/>
          <w:sz w:val="22"/>
          <w:szCs w:val="22"/>
        </w:rPr>
        <w:instrText xml:space="preserve"> REF _Ref335045219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3.1.2.18</w:t>
      </w:r>
      <w:r>
        <w:rPr>
          <w:rFonts w:ascii="Arial" w:hAnsi="Arial" w:cs="Arial"/>
          <w:sz w:val="22"/>
          <w:szCs w:val="22"/>
        </w:rPr>
        <w:fldChar w:fldCharType="end"/>
      </w:r>
      <w:r>
        <w:rPr>
          <w:rFonts w:ascii="Arial" w:hAnsi="Arial" w:cs="Arial"/>
          <w:sz w:val="22"/>
          <w:szCs w:val="22"/>
        </w:rPr>
        <w:t>.</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ACT.16.4</w:t>
      </w:r>
    </w:p>
    <w:p w:rsidR="006803B1" w:rsidRPr="00450AB8" w:rsidRDefault="006803B1" w:rsidP="00450AB8">
      <w:pPr>
        <w:pStyle w:val="T2BaseArray"/>
        <w:ind w:left="0" w:firstLine="0"/>
        <w:jc w:val="left"/>
        <w:rPr>
          <w:rFonts w:ascii="Arial" w:hAnsi="Arial" w:cs="Arial"/>
          <w:sz w:val="22"/>
          <w:szCs w:val="22"/>
        </w:rPr>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551"/>
        <w:gridCol w:w="2977"/>
        <w:gridCol w:w="3402"/>
        <w:gridCol w:w="2551"/>
        <w:gridCol w:w="677"/>
        <w:gridCol w:w="678"/>
      </w:tblGrid>
      <w:tr w:rsidR="006803B1" w:rsidRPr="00285F7E" w:rsidTr="00043F6A">
        <w:trPr>
          <w:cantSplit/>
          <w:trHeight w:val="1260"/>
        </w:trPr>
        <w:tc>
          <w:tcPr>
            <w:tcW w:w="534" w:type="dxa"/>
            <w:shd w:val="clear" w:color="auto" w:fill="D9D9D9"/>
            <w:textDirection w:val="btLr"/>
          </w:tcPr>
          <w:p w:rsidR="006803B1" w:rsidRPr="00285F7E" w:rsidRDefault="006803B1" w:rsidP="00957693">
            <w:pPr>
              <w:ind w:left="113" w:right="113"/>
              <w:jc w:val="center"/>
              <w:rPr>
                <w:rFonts w:ascii="Arial" w:hAnsi="Arial" w:cs="Arial"/>
                <w:b/>
                <w:sz w:val="18"/>
                <w:szCs w:val="18"/>
                <w:lang w:val="en-GB"/>
              </w:rPr>
            </w:pPr>
            <w:r w:rsidRPr="00285F7E">
              <w:rPr>
                <w:rFonts w:ascii="Arial" w:hAnsi="Arial" w:cs="Arial"/>
                <w:b/>
                <w:sz w:val="18"/>
                <w:szCs w:val="18"/>
                <w:lang w:val="en-GB"/>
              </w:rPr>
              <w:t>Flat file  column</w:t>
            </w:r>
          </w:p>
        </w:tc>
        <w:tc>
          <w:tcPr>
            <w:tcW w:w="567" w:type="dxa"/>
            <w:shd w:val="clear" w:color="auto" w:fill="D9D9D9"/>
            <w:textDirection w:val="btLr"/>
          </w:tcPr>
          <w:p w:rsidR="006803B1" w:rsidRPr="00285F7E" w:rsidRDefault="006803B1" w:rsidP="00957693">
            <w:pPr>
              <w:ind w:left="113" w:right="113"/>
              <w:jc w:val="center"/>
              <w:rPr>
                <w:rFonts w:ascii="Arial" w:hAnsi="Arial" w:cs="Arial"/>
                <w:b/>
                <w:sz w:val="18"/>
                <w:szCs w:val="18"/>
                <w:lang w:val="en-GB"/>
              </w:rPr>
            </w:pPr>
            <w:r w:rsidRPr="00285F7E">
              <w:rPr>
                <w:rFonts w:ascii="Arial" w:hAnsi="Arial" w:cs="Arial"/>
                <w:b/>
                <w:sz w:val="18"/>
                <w:szCs w:val="18"/>
                <w:lang w:val="en-GB"/>
              </w:rPr>
              <w:t>Excel Column</w:t>
            </w:r>
          </w:p>
        </w:tc>
        <w:tc>
          <w:tcPr>
            <w:tcW w:w="2551" w:type="dxa"/>
            <w:shd w:val="clear" w:color="auto" w:fill="D9D9D9"/>
          </w:tcPr>
          <w:p w:rsidR="006803B1" w:rsidRPr="00285F7E" w:rsidRDefault="006803B1" w:rsidP="00957693">
            <w:pPr>
              <w:pStyle w:val="T2BaseArray"/>
              <w:ind w:left="0" w:firstLine="0"/>
              <w:jc w:val="center"/>
              <w:rPr>
                <w:rFonts w:ascii="Arial" w:hAnsi="Arial" w:cs="Arial"/>
                <w:b/>
              </w:rPr>
            </w:pPr>
            <w:r w:rsidRPr="00285F7E">
              <w:rPr>
                <w:rFonts w:ascii="Arial" w:hAnsi="Arial" w:cs="Arial"/>
                <w:b/>
              </w:rPr>
              <w:t>Column Name</w:t>
            </w:r>
          </w:p>
        </w:tc>
        <w:tc>
          <w:tcPr>
            <w:tcW w:w="2977" w:type="dxa"/>
            <w:shd w:val="clear" w:color="auto" w:fill="D9D9D9"/>
          </w:tcPr>
          <w:p w:rsidR="006803B1" w:rsidRPr="00285F7E" w:rsidRDefault="006803B1" w:rsidP="00957693">
            <w:pPr>
              <w:pStyle w:val="T2BaseArray"/>
              <w:ind w:left="0" w:firstLine="0"/>
              <w:jc w:val="center"/>
              <w:rPr>
                <w:rFonts w:ascii="Arial" w:hAnsi="Arial" w:cs="Arial"/>
                <w:b/>
              </w:rPr>
            </w:pPr>
            <w:r w:rsidRPr="00285F7E">
              <w:rPr>
                <w:rFonts w:ascii="Arial" w:hAnsi="Arial" w:cs="Arial"/>
                <w:b/>
              </w:rPr>
              <w:t>Format</w:t>
            </w:r>
          </w:p>
        </w:tc>
        <w:tc>
          <w:tcPr>
            <w:tcW w:w="3402" w:type="dxa"/>
            <w:shd w:val="clear" w:color="auto" w:fill="D9D9D9"/>
          </w:tcPr>
          <w:p w:rsidR="006803B1" w:rsidRPr="00285F7E" w:rsidRDefault="006803B1" w:rsidP="00957693">
            <w:pPr>
              <w:pStyle w:val="T2BaseArray"/>
              <w:ind w:left="0" w:firstLine="0"/>
              <w:jc w:val="center"/>
              <w:rPr>
                <w:rFonts w:ascii="Arial" w:hAnsi="Arial" w:cs="Arial"/>
                <w:b/>
              </w:rPr>
            </w:pPr>
            <w:r w:rsidRPr="00285F7E">
              <w:rPr>
                <w:rFonts w:ascii="Arial" w:hAnsi="Arial" w:cs="Arial"/>
                <w:b/>
              </w:rPr>
              <w:t>Description</w:t>
            </w:r>
          </w:p>
        </w:tc>
        <w:tc>
          <w:tcPr>
            <w:tcW w:w="2551" w:type="dxa"/>
            <w:shd w:val="clear" w:color="auto" w:fill="D9D9D9"/>
          </w:tcPr>
          <w:p w:rsidR="006803B1" w:rsidRPr="00285F7E" w:rsidRDefault="006803B1" w:rsidP="00957693">
            <w:pPr>
              <w:pStyle w:val="T2BaseArray"/>
              <w:ind w:left="0" w:firstLine="0"/>
              <w:jc w:val="center"/>
              <w:rPr>
                <w:rFonts w:ascii="Arial" w:hAnsi="Arial" w:cs="Arial"/>
                <w:b/>
              </w:rPr>
            </w:pPr>
            <w:r w:rsidRPr="00285F7E">
              <w:rPr>
                <w:rFonts w:ascii="Arial" w:hAnsi="Arial" w:cs="Arial"/>
                <w:b/>
              </w:rPr>
              <w:t>Rules</w:t>
            </w:r>
          </w:p>
        </w:tc>
        <w:tc>
          <w:tcPr>
            <w:tcW w:w="677" w:type="dxa"/>
            <w:shd w:val="clear" w:color="auto" w:fill="D9D9D9"/>
            <w:textDirection w:val="btLr"/>
          </w:tcPr>
          <w:p w:rsidR="006803B1" w:rsidRPr="00285F7E" w:rsidRDefault="006803B1" w:rsidP="00957693">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clear" w:color="auto" w:fill="D9D9D9"/>
            <w:textDirection w:val="btLr"/>
          </w:tcPr>
          <w:p w:rsidR="006803B1" w:rsidRPr="00285F7E" w:rsidRDefault="006803B1" w:rsidP="00957693">
            <w:pPr>
              <w:pStyle w:val="T2BaseArray"/>
              <w:ind w:left="113" w:right="113" w:firstLine="0"/>
              <w:jc w:val="center"/>
              <w:rPr>
                <w:rFonts w:ascii="Arial" w:hAnsi="Arial" w:cs="Arial"/>
                <w:b/>
              </w:rPr>
            </w:pPr>
            <w:r>
              <w:rPr>
                <w:rFonts w:ascii="Arial" w:hAnsi="Arial" w:cs="Arial"/>
                <w:b/>
              </w:rPr>
              <w:t>Occurs per Group</w:t>
            </w:r>
          </w:p>
        </w:tc>
      </w:tr>
      <w:tr w:rsidR="006803B1" w:rsidRPr="00FC32AE" w:rsidTr="00957693">
        <w:tc>
          <w:tcPr>
            <w:tcW w:w="534" w:type="dxa"/>
            <w:shd w:val="clear" w:color="auto" w:fill="FFFFFF"/>
          </w:tcPr>
          <w:p w:rsidR="006803B1" w:rsidRPr="000A54E4" w:rsidRDefault="006803B1" w:rsidP="00AB6936">
            <w:pPr>
              <w:pStyle w:val="T2BaseArray"/>
              <w:ind w:left="0" w:firstLine="0"/>
              <w:jc w:val="left"/>
              <w:rPr>
                <w:rFonts w:ascii="Arial" w:hAnsi="Arial" w:cs="Arial"/>
              </w:rPr>
            </w:pPr>
            <w:r w:rsidRPr="000A54E4">
              <w:rPr>
                <w:rFonts w:ascii="Arial" w:hAnsi="Arial" w:cs="Arial"/>
              </w:rPr>
              <w:t>2</w:t>
            </w:r>
          </w:p>
        </w:tc>
        <w:tc>
          <w:tcPr>
            <w:tcW w:w="567" w:type="dxa"/>
            <w:shd w:val="clear" w:color="auto" w:fill="FFFFFF"/>
          </w:tcPr>
          <w:p w:rsidR="006803B1" w:rsidRPr="000A54E4" w:rsidRDefault="006803B1" w:rsidP="00AB6936">
            <w:pPr>
              <w:pStyle w:val="T2BaseArray"/>
              <w:ind w:left="0" w:firstLine="0"/>
              <w:jc w:val="left"/>
              <w:rPr>
                <w:rFonts w:ascii="Arial" w:hAnsi="Arial" w:cs="Arial"/>
              </w:rPr>
            </w:pPr>
            <w:r w:rsidRPr="000A54E4">
              <w:rPr>
                <w:rFonts w:ascii="Arial" w:hAnsi="Arial" w:cs="Arial"/>
              </w:rPr>
              <w:t>B</w:t>
            </w:r>
          </w:p>
        </w:tc>
        <w:tc>
          <w:tcPr>
            <w:tcW w:w="2551" w:type="dxa"/>
            <w:shd w:val="clear" w:color="auto" w:fill="FFFFFF"/>
          </w:tcPr>
          <w:p w:rsidR="006803B1" w:rsidRPr="000A54E4" w:rsidRDefault="006803B1" w:rsidP="00AB6936">
            <w:pPr>
              <w:pStyle w:val="T2BaseArray"/>
              <w:ind w:left="0" w:firstLine="0"/>
              <w:jc w:val="left"/>
              <w:rPr>
                <w:rFonts w:ascii="Arial" w:hAnsi="Arial" w:cs="Arial"/>
              </w:rPr>
            </w:pPr>
            <w:r w:rsidRPr="000A54E4">
              <w:rPr>
                <w:rFonts w:ascii="Arial" w:hAnsi="Arial" w:cs="Arial"/>
              </w:rPr>
              <w:t>Record Id</w:t>
            </w:r>
          </w:p>
        </w:tc>
        <w:tc>
          <w:tcPr>
            <w:tcW w:w="2977" w:type="dxa"/>
            <w:shd w:val="clear" w:color="auto" w:fill="FFFFFF"/>
          </w:tcPr>
          <w:p w:rsidR="006803B1" w:rsidRPr="000A54E4" w:rsidRDefault="006803B1" w:rsidP="00AB6936">
            <w:pPr>
              <w:pStyle w:val="T2BaseArray"/>
              <w:ind w:left="0" w:firstLine="0"/>
              <w:jc w:val="left"/>
              <w:rPr>
                <w:rFonts w:ascii="Arial" w:hAnsi="Arial" w:cs="Arial"/>
              </w:rPr>
            </w:pPr>
            <w:r w:rsidRPr="000A54E4">
              <w:rPr>
                <w:rFonts w:ascii="Arial" w:hAnsi="Arial" w:cs="Arial"/>
              </w:rPr>
              <w:t>NUMERIC (10)</w:t>
            </w:r>
          </w:p>
        </w:tc>
        <w:tc>
          <w:tcPr>
            <w:tcW w:w="3402" w:type="dxa"/>
            <w:shd w:val="clear" w:color="auto" w:fill="FFFFFF"/>
          </w:tcPr>
          <w:p w:rsidR="006803B1" w:rsidRPr="000A54E4" w:rsidRDefault="006803B1" w:rsidP="00AB6936">
            <w:pPr>
              <w:pStyle w:val="T2BaseArray"/>
              <w:ind w:left="0" w:firstLine="0"/>
              <w:jc w:val="left"/>
              <w:rPr>
                <w:rFonts w:ascii="Arial" w:hAnsi="Arial" w:cs="Arial"/>
              </w:rPr>
            </w:pPr>
            <w:r w:rsidRPr="000A54E4">
              <w:rPr>
                <w:rFonts w:ascii="Arial" w:hAnsi="Arial" w:cs="Arial"/>
              </w:rPr>
              <w:t>Unique identifier of the record</w:t>
            </w:r>
            <w:r>
              <w:rPr>
                <w:rFonts w:ascii="Arial" w:hAnsi="Arial" w:cs="Arial"/>
              </w:rPr>
              <w:t>.</w:t>
            </w:r>
          </w:p>
        </w:tc>
        <w:tc>
          <w:tcPr>
            <w:tcW w:w="2551" w:type="dxa"/>
            <w:shd w:val="clear" w:color="auto" w:fill="FFFFFF"/>
          </w:tcPr>
          <w:p w:rsidR="006803B1" w:rsidRPr="000A54E4" w:rsidRDefault="006803B1" w:rsidP="00AB6936">
            <w:pPr>
              <w:pStyle w:val="T2BaseArray"/>
              <w:ind w:left="0" w:firstLine="0"/>
              <w:jc w:val="left"/>
              <w:rPr>
                <w:rFonts w:ascii="Arial" w:hAnsi="Arial" w:cs="Arial"/>
              </w:rPr>
            </w:pPr>
            <w:r w:rsidRPr="000A54E4">
              <w:rPr>
                <w:rFonts w:ascii="Arial" w:hAnsi="Arial" w:cs="Arial"/>
              </w:rPr>
              <w:t>Must occur in each line of the record</w:t>
            </w:r>
            <w:r>
              <w:rPr>
                <w:rFonts w:ascii="Arial" w:hAnsi="Arial" w:cs="Arial"/>
              </w:rPr>
              <w:t>.</w:t>
            </w:r>
          </w:p>
        </w:tc>
        <w:tc>
          <w:tcPr>
            <w:tcW w:w="677" w:type="dxa"/>
            <w:shd w:val="clear" w:color="auto" w:fill="FFFFFF"/>
          </w:tcPr>
          <w:p w:rsidR="006803B1" w:rsidRPr="000A54E4" w:rsidRDefault="006803B1" w:rsidP="00AB6936">
            <w:pPr>
              <w:pStyle w:val="T2BaseArray"/>
              <w:ind w:left="0" w:firstLine="0"/>
              <w:jc w:val="left"/>
              <w:rPr>
                <w:rFonts w:ascii="Arial" w:hAnsi="Arial" w:cs="Arial"/>
              </w:rPr>
            </w:pPr>
            <w:r w:rsidRPr="000A54E4">
              <w:rPr>
                <w:rFonts w:ascii="Arial" w:hAnsi="Arial" w:cs="Arial"/>
              </w:rPr>
              <w:t>1..n</w:t>
            </w:r>
          </w:p>
        </w:tc>
        <w:tc>
          <w:tcPr>
            <w:tcW w:w="678" w:type="dxa"/>
            <w:shd w:val="clear" w:color="auto" w:fill="FFFFFF"/>
          </w:tcPr>
          <w:p w:rsidR="006803B1" w:rsidRPr="000A54E4" w:rsidRDefault="006803B1" w:rsidP="00AB6936">
            <w:pPr>
              <w:pStyle w:val="T2BaseArray"/>
              <w:ind w:left="0" w:firstLine="0"/>
              <w:jc w:val="left"/>
              <w:rPr>
                <w:rFonts w:ascii="Arial" w:hAnsi="Arial" w:cs="Arial"/>
              </w:rPr>
            </w:pPr>
          </w:p>
        </w:tc>
      </w:tr>
      <w:tr w:rsidR="006803B1" w:rsidRPr="00FC32AE" w:rsidTr="009612A0">
        <w:tc>
          <w:tcPr>
            <w:tcW w:w="10031" w:type="dxa"/>
            <w:gridSpan w:val="5"/>
            <w:shd w:val="clear" w:color="auto" w:fill="F2F2F2"/>
          </w:tcPr>
          <w:p w:rsidR="006803B1" w:rsidRPr="000A54E4" w:rsidRDefault="006803B1" w:rsidP="00AB6936">
            <w:pPr>
              <w:pStyle w:val="T2BaseArray"/>
              <w:jc w:val="left"/>
              <w:rPr>
                <w:rFonts w:ascii="Arial" w:hAnsi="Arial" w:cs="Arial"/>
              </w:rPr>
            </w:pPr>
            <w:r w:rsidRPr="000A54E4">
              <w:rPr>
                <w:rFonts w:ascii="Arial" w:hAnsi="Arial" w:cs="Arial"/>
              </w:rPr>
              <w:t>Group “Role”</w:t>
            </w:r>
          </w:p>
        </w:tc>
        <w:tc>
          <w:tcPr>
            <w:tcW w:w="2551" w:type="dxa"/>
            <w:shd w:val="clear" w:color="auto" w:fill="F2F2F2"/>
          </w:tcPr>
          <w:p w:rsidR="006803B1" w:rsidRPr="000A54E4" w:rsidRDefault="006803B1" w:rsidP="00530E83">
            <w:pPr>
              <w:pStyle w:val="T2BaseArray"/>
              <w:ind w:left="0" w:firstLine="0"/>
              <w:jc w:val="left"/>
              <w:rPr>
                <w:rFonts w:ascii="Arial" w:hAnsi="Arial" w:cs="Arial"/>
              </w:rPr>
            </w:pPr>
            <w:r>
              <w:rPr>
                <w:rFonts w:ascii="Arial" w:hAnsi="Arial" w:cs="Arial"/>
              </w:rPr>
              <w:t>One and only one of the groups “Role”, “Party” or “User” must occur.</w:t>
            </w:r>
          </w:p>
        </w:tc>
        <w:tc>
          <w:tcPr>
            <w:tcW w:w="677" w:type="dxa"/>
            <w:shd w:val="clear" w:color="auto" w:fill="F2F2F2"/>
          </w:tcPr>
          <w:p w:rsidR="006803B1" w:rsidRPr="000A54E4" w:rsidRDefault="006803B1" w:rsidP="006530A5">
            <w:pPr>
              <w:pStyle w:val="T2BaseArray"/>
              <w:ind w:left="0" w:firstLine="0"/>
              <w:jc w:val="left"/>
              <w:rPr>
                <w:rFonts w:ascii="Arial" w:hAnsi="Arial" w:cs="Arial"/>
              </w:rPr>
            </w:pPr>
            <w:r w:rsidRPr="000A54E4">
              <w:rPr>
                <w:rFonts w:ascii="Arial" w:hAnsi="Arial" w:cs="Arial"/>
              </w:rPr>
              <w:t>0..1</w:t>
            </w:r>
          </w:p>
        </w:tc>
        <w:tc>
          <w:tcPr>
            <w:tcW w:w="678" w:type="dxa"/>
            <w:shd w:val="clear" w:color="auto" w:fill="F2F2F2"/>
          </w:tcPr>
          <w:p w:rsidR="006803B1" w:rsidRPr="000A54E4" w:rsidRDefault="006803B1" w:rsidP="006530A5">
            <w:pPr>
              <w:pStyle w:val="T2BaseArray"/>
              <w:ind w:left="0" w:firstLine="0"/>
              <w:jc w:val="left"/>
              <w:rPr>
                <w:rFonts w:ascii="Arial" w:hAnsi="Arial" w:cs="Arial"/>
              </w:rPr>
            </w:pPr>
          </w:p>
        </w:tc>
      </w:tr>
      <w:tr w:rsidR="006803B1" w:rsidRPr="00FC32AE" w:rsidTr="00957693">
        <w:tc>
          <w:tcPr>
            <w:tcW w:w="534" w:type="dxa"/>
            <w:shd w:val="clear" w:color="auto" w:fill="FFFFFF"/>
          </w:tcPr>
          <w:p w:rsidR="006803B1" w:rsidRPr="000A54E4" w:rsidRDefault="006803B1" w:rsidP="00530E83">
            <w:pPr>
              <w:pStyle w:val="T2BaseArray"/>
              <w:ind w:left="0" w:firstLine="0"/>
              <w:jc w:val="left"/>
              <w:rPr>
                <w:rFonts w:ascii="Arial" w:hAnsi="Arial" w:cs="Arial"/>
              </w:rPr>
            </w:pPr>
            <w:r w:rsidRPr="000A54E4">
              <w:rPr>
                <w:rFonts w:ascii="Arial" w:hAnsi="Arial" w:cs="Arial"/>
              </w:rPr>
              <w:t>3</w:t>
            </w:r>
          </w:p>
        </w:tc>
        <w:tc>
          <w:tcPr>
            <w:tcW w:w="567" w:type="dxa"/>
            <w:shd w:val="clear" w:color="auto" w:fill="FFFFFF"/>
          </w:tcPr>
          <w:p w:rsidR="006803B1" w:rsidRPr="000A54E4" w:rsidRDefault="006803B1" w:rsidP="00530E83">
            <w:pPr>
              <w:pStyle w:val="T2BaseArray"/>
              <w:ind w:left="0" w:firstLine="0"/>
              <w:jc w:val="left"/>
              <w:rPr>
                <w:rFonts w:ascii="Arial" w:hAnsi="Arial" w:cs="Arial"/>
              </w:rPr>
            </w:pPr>
            <w:r w:rsidRPr="000A54E4">
              <w:rPr>
                <w:rFonts w:ascii="Arial" w:hAnsi="Arial" w:cs="Arial"/>
              </w:rPr>
              <w:t>C</w:t>
            </w:r>
          </w:p>
        </w:tc>
        <w:tc>
          <w:tcPr>
            <w:tcW w:w="2551" w:type="dxa"/>
            <w:shd w:val="clear" w:color="auto" w:fill="FFFFFF"/>
          </w:tcPr>
          <w:p w:rsidR="006803B1" w:rsidRPr="000A54E4" w:rsidRDefault="006803B1" w:rsidP="00530E83">
            <w:pPr>
              <w:pStyle w:val="T2BaseArray"/>
              <w:ind w:left="0" w:firstLine="0"/>
              <w:jc w:val="left"/>
              <w:rPr>
                <w:rFonts w:ascii="Arial" w:hAnsi="Arial" w:cs="Arial"/>
              </w:rPr>
            </w:pPr>
            <w:r w:rsidRPr="000A54E4">
              <w:rPr>
                <w:rFonts w:ascii="Arial" w:hAnsi="Arial" w:cs="Arial"/>
              </w:rPr>
              <w:t>Role Name</w:t>
            </w:r>
          </w:p>
        </w:tc>
        <w:tc>
          <w:tcPr>
            <w:tcW w:w="2977" w:type="dxa"/>
            <w:shd w:val="clear" w:color="auto" w:fill="FFFFFF"/>
          </w:tcPr>
          <w:p w:rsidR="006803B1" w:rsidRPr="000A54E4" w:rsidRDefault="006803B1" w:rsidP="00530E83">
            <w:pPr>
              <w:pStyle w:val="T2BaseArray"/>
              <w:ind w:left="0" w:firstLine="0"/>
              <w:jc w:val="left"/>
              <w:rPr>
                <w:rFonts w:ascii="Arial" w:hAnsi="Arial" w:cs="Arial"/>
              </w:rPr>
            </w:pPr>
            <w:r w:rsidRPr="000A54E4">
              <w:rPr>
                <w:rFonts w:ascii="Arial" w:hAnsi="Arial" w:cs="Arial"/>
              </w:rPr>
              <w:t>VARCHAR (35)</w:t>
            </w:r>
          </w:p>
        </w:tc>
        <w:tc>
          <w:tcPr>
            <w:tcW w:w="3402" w:type="dxa"/>
            <w:shd w:val="clear" w:color="auto" w:fill="FFFFFF"/>
          </w:tcPr>
          <w:p w:rsidR="006803B1" w:rsidRPr="000A54E4" w:rsidRDefault="006803B1" w:rsidP="00530E83">
            <w:pPr>
              <w:pStyle w:val="T2BaseArray"/>
              <w:ind w:left="0" w:firstLine="0"/>
              <w:jc w:val="left"/>
              <w:rPr>
                <w:rFonts w:ascii="Arial" w:hAnsi="Arial" w:cs="Arial"/>
              </w:rPr>
            </w:pPr>
            <w:r w:rsidRPr="000A54E4">
              <w:rPr>
                <w:rFonts w:ascii="Arial" w:hAnsi="Arial" w:cs="Arial"/>
              </w:rPr>
              <w:t>Name of the role</w:t>
            </w:r>
            <w:r>
              <w:rPr>
                <w:rFonts w:ascii="Arial" w:hAnsi="Arial" w:cs="Arial"/>
              </w:rPr>
              <w:t>.</w:t>
            </w:r>
          </w:p>
        </w:tc>
        <w:tc>
          <w:tcPr>
            <w:tcW w:w="2551" w:type="dxa"/>
            <w:shd w:val="clear" w:color="auto" w:fill="FFFFFF"/>
          </w:tcPr>
          <w:p w:rsidR="006803B1" w:rsidRPr="000A54E4" w:rsidRDefault="006803B1" w:rsidP="00530E83">
            <w:pPr>
              <w:pStyle w:val="T2BaseArray"/>
              <w:ind w:left="0" w:firstLine="0"/>
              <w:jc w:val="left"/>
              <w:rPr>
                <w:rFonts w:ascii="Arial" w:hAnsi="Arial" w:cs="Arial"/>
              </w:rPr>
            </w:pPr>
          </w:p>
        </w:tc>
        <w:tc>
          <w:tcPr>
            <w:tcW w:w="677" w:type="dxa"/>
            <w:shd w:val="clear" w:color="auto" w:fill="FFFFFF"/>
          </w:tcPr>
          <w:p w:rsidR="006803B1" w:rsidRPr="000A54E4" w:rsidRDefault="006803B1" w:rsidP="00530E83">
            <w:pPr>
              <w:pStyle w:val="T2BaseArray"/>
              <w:ind w:left="0" w:firstLine="0"/>
              <w:jc w:val="left"/>
              <w:rPr>
                <w:rFonts w:ascii="Arial" w:hAnsi="Arial" w:cs="Arial"/>
              </w:rPr>
            </w:pPr>
          </w:p>
        </w:tc>
        <w:tc>
          <w:tcPr>
            <w:tcW w:w="678" w:type="dxa"/>
            <w:shd w:val="clear" w:color="auto" w:fill="FFFFFF"/>
          </w:tcPr>
          <w:p w:rsidR="006803B1" w:rsidRPr="000A54E4" w:rsidRDefault="006803B1" w:rsidP="00530E83">
            <w:pPr>
              <w:pStyle w:val="T2BaseArray"/>
              <w:ind w:left="0" w:firstLine="0"/>
              <w:jc w:val="left"/>
              <w:rPr>
                <w:rFonts w:ascii="Arial" w:hAnsi="Arial" w:cs="Arial"/>
              </w:rPr>
            </w:pPr>
            <w:r w:rsidRPr="000A54E4">
              <w:rPr>
                <w:rFonts w:ascii="Arial" w:hAnsi="Arial" w:cs="Arial"/>
              </w:rPr>
              <w:t>1..1</w:t>
            </w:r>
          </w:p>
        </w:tc>
      </w:tr>
      <w:tr w:rsidR="006803B1" w:rsidRPr="00FC32AE" w:rsidTr="009612A0">
        <w:tc>
          <w:tcPr>
            <w:tcW w:w="10031" w:type="dxa"/>
            <w:gridSpan w:val="5"/>
            <w:shd w:val="clear" w:color="auto" w:fill="F2F2F2"/>
          </w:tcPr>
          <w:p w:rsidR="006803B1" w:rsidRPr="000A54E4" w:rsidRDefault="006803B1" w:rsidP="00AB6936">
            <w:pPr>
              <w:pStyle w:val="T2BaseArray"/>
              <w:jc w:val="left"/>
              <w:rPr>
                <w:rFonts w:ascii="Arial" w:hAnsi="Arial" w:cs="Arial"/>
              </w:rPr>
            </w:pPr>
            <w:r w:rsidRPr="000A54E4">
              <w:rPr>
                <w:rFonts w:ascii="Arial" w:hAnsi="Arial" w:cs="Arial"/>
              </w:rPr>
              <w:t>Gr</w:t>
            </w:r>
            <w:r w:rsidRPr="000A54E4">
              <w:rPr>
                <w:rFonts w:ascii="Arial" w:hAnsi="Arial" w:cs="Arial"/>
                <w:shd w:val="clear" w:color="auto" w:fill="F2F2F2"/>
              </w:rPr>
              <w:t>oup “</w:t>
            </w:r>
            <w:r w:rsidRPr="000A54E4">
              <w:rPr>
                <w:rFonts w:ascii="Arial" w:hAnsi="Arial" w:cs="Arial"/>
              </w:rPr>
              <w:t>Party</w:t>
            </w:r>
            <w:r w:rsidRPr="000A54E4">
              <w:rPr>
                <w:rFonts w:ascii="Arial" w:hAnsi="Arial" w:cs="Arial"/>
                <w:shd w:val="clear" w:color="auto" w:fill="F2F2F2"/>
              </w:rPr>
              <w:t>”</w:t>
            </w:r>
          </w:p>
        </w:tc>
        <w:tc>
          <w:tcPr>
            <w:tcW w:w="2551" w:type="dxa"/>
            <w:shd w:val="clear" w:color="auto" w:fill="F2F2F2"/>
          </w:tcPr>
          <w:p w:rsidR="006803B1" w:rsidRPr="000A54E4" w:rsidRDefault="006803B1" w:rsidP="00530E83">
            <w:pPr>
              <w:pStyle w:val="T2BaseArray"/>
              <w:ind w:left="0" w:firstLine="0"/>
              <w:jc w:val="left"/>
              <w:rPr>
                <w:rFonts w:ascii="Arial" w:hAnsi="Arial" w:cs="Arial"/>
              </w:rPr>
            </w:pPr>
            <w:r>
              <w:rPr>
                <w:rFonts w:ascii="Arial" w:hAnsi="Arial" w:cs="Arial"/>
              </w:rPr>
              <w:t>One and only one of the groups “Role”, “Party” or “User” must occur.</w:t>
            </w:r>
          </w:p>
        </w:tc>
        <w:tc>
          <w:tcPr>
            <w:tcW w:w="677" w:type="dxa"/>
            <w:shd w:val="clear" w:color="auto" w:fill="F2F2F2"/>
          </w:tcPr>
          <w:p w:rsidR="006803B1" w:rsidRPr="000A54E4" w:rsidRDefault="006803B1" w:rsidP="006530A5">
            <w:pPr>
              <w:pStyle w:val="T2BaseArray"/>
              <w:ind w:left="0" w:firstLine="0"/>
              <w:jc w:val="left"/>
              <w:rPr>
                <w:rFonts w:ascii="Arial" w:hAnsi="Arial" w:cs="Arial"/>
              </w:rPr>
            </w:pPr>
            <w:r w:rsidRPr="000A54E4">
              <w:rPr>
                <w:rFonts w:ascii="Arial" w:hAnsi="Arial" w:cs="Arial"/>
              </w:rPr>
              <w:t>0..1</w:t>
            </w:r>
          </w:p>
        </w:tc>
        <w:tc>
          <w:tcPr>
            <w:tcW w:w="678" w:type="dxa"/>
            <w:shd w:val="clear" w:color="auto" w:fill="F2F2F2"/>
          </w:tcPr>
          <w:p w:rsidR="006803B1" w:rsidRPr="000A54E4" w:rsidRDefault="006803B1" w:rsidP="006530A5">
            <w:pPr>
              <w:pStyle w:val="T2BaseArray"/>
              <w:ind w:left="0" w:firstLine="0"/>
              <w:jc w:val="left"/>
              <w:rPr>
                <w:rFonts w:ascii="Arial" w:hAnsi="Arial" w:cs="Arial"/>
              </w:rPr>
            </w:pPr>
          </w:p>
        </w:tc>
      </w:tr>
      <w:tr w:rsidR="006803B1" w:rsidRPr="00FC32AE" w:rsidTr="00957693">
        <w:tc>
          <w:tcPr>
            <w:tcW w:w="534" w:type="dxa"/>
            <w:shd w:val="clear" w:color="auto" w:fill="FFFFFF"/>
          </w:tcPr>
          <w:p w:rsidR="006803B1" w:rsidRPr="000A54E4" w:rsidRDefault="006803B1" w:rsidP="009612A0">
            <w:pPr>
              <w:pStyle w:val="T2BaseArray"/>
              <w:ind w:left="0" w:firstLine="0"/>
              <w:jc w:val="left"/>
              <w:rPr>
                <w:rFonts w:ascii="Arial" w:hAnsi="Arial" w:cs="Arial"/>
              </w:rPr>
            </w:pPr>
            <w:r w:rsidRPr="000A54E4">
              <w:rPr>
                <w:rFonts w:ascii="Arial" w:hAnsi="Arial" w:cs="Arial"/>
              </w:rPr>
              <w:t>4</w:t>
            </w:r>
          </w:p>
        </w:tc>
        <w:tc>
          <w:tcPr>
            <w:tcW w:w="567" w:type="dxa"/>
            <w:shd w:val="clear" w:color="auto" w:fill="FFFFFF"/>
          </w:tcPr>
          <w:p w:rsidR="006803B1" w:rsidRPr="000A54E4" w:rsidRDefault="006803B1" w:rsidP="009612A0">
            <w:pPr>
              <w:pStyle w:val="T2BaseArray"/>
              <w:ind w:left="0" w:firstLine="0"/>
              <w:jc w:val="left"/>
              <w:rPr>
                <w:rFonts w:ascii="Arial" w:hAnsi="Arial" w:cs="Arial"/>
              </w:rPr>
            </w:pPr>
            <w:r w:rsidRPr="000A54E4">
              <w:rPr>
                <w:rFonts w:ascii="Arial" w:hAnsi="Arial" w:cs="Arial"/>
              </w:rPr>
              <w:t>D</w:t>
            </w:r>
          </w:p>
        </w:tc>
        <w:tc>
          <w:tcPr>
            <w:tcW w:w="2551" w:type="dxa"/>
            <w:shd w:val="clear" w:color="auto" w:fill="FFFFFF"/>
          </w:tcPr>
          <w:p w:rsidR="006803B1" w:rsidRPr="000A54E4" w:rsidRDefault="006803B1" w:rsidP="009612A0">
            <w:pPr>
              <w:pStyle w:val="T2BaseArray"/>
              <w:ind w:left="0" w:firstLine="0"/>
              <w:jc w:val="left"/>
              <w:rPr>
                <w:rFonts w:ascii="Arial" w:hAnsi="Arial" w:cs="Arial"/>
              </w:rPr>
            </w:pPr>
            <w:r w:rsidRPr="000A54E4">
              <w:rPr>
                <w:rFonts w:ascii="Arial" w:hAnsi="Arial" w:cs="Arial"/>
              </w:rPr>
              <w:t>Parent BIC</w:t>
            </w:r>
          </w:p>
        </w:tc>
        <w:tc>
          <w:tcPr>
            <w:tcW w:w="2977" w:type="dxa"/>
            <w:shd w:val="clear" w:color="auto" w:fill="FFFFFF"/>
          </w:tcPr>
          <w:p w:rsidR="006803B1" w:rsidRPr="000A54E4" w:rsidRDefault="006803B1" w:rsidP="009612A0">
            <w:pPr>
              <w:pStyle w:val="T2BaseArray"/>
              <w:ind w:left="0" w:firstLine="0"/>
              <w:jc w:val="left"/>
              <w:rPr>
                <w:rFonts w:ascii="Arial" w:hAnsi="Arial" w:cs="Arial"/>
              </w:rPr>
            </w:pPr>
            <w:r w:rsidRPr="000A54E4">
              <w:rPr>
                <w:rFonts w:ascii="Arial" w:hAnsi="Arial" w:cs="Arial"/>
              </w:rPr>
              <w:t>CHAR (11)</w:t>
            </w:r>
          </w:p>
        </w:tc>
        <w:tc>
          <w:tcPr>
            <w:tcW w:w="3402" w:type="dxa"/>
            <w:shd w:val="clear" w:color="auto" w:fill="FFFFFF"/>
          </w:tcPr>
          <w:p w:rsidR="006803B1" w:rsidRPr="000A54E4" w:rsidRDefault="006803B1" w:rsidP="009612A0">
            <w:pPr>
              <w:pStyle w:val="T2BaseArray"/>
              <w:ind w:left="0" w:firstLine="0"/>
              <w:jc w:val="left"/>
              <w:rPr>
                <w:rFonts w:ascii="Arial" w:hAnsi="Arial" w:cs="Arial"/>
              </w:rPr>
            </w:pPr>
            <w:r>
              <w:rPr>
                <w:rFonts w:ascii="Arial" w:hAnsi="Arial" w:cs="Arial"/>
              </w:rPr>
              <w:t>Parent BIC of the party.</w:t>
            </w:r>
          </w:p>
        </w:tc>
        <w:tc>
          <w:tcPr>
            <w:tcW w:w="2551" w:type="dxa"/>
            <w:shd w:val="clear" w:color="auto" w:fill="FFFFFF"/>
          </w:tcPr>
          <w:p w:rsidR="006803B1" w:rsidRPr="000A54E4" w:rsidRDefault="006803B1" w:rsidP="009612A0">
            <w:pPr>
              <w:pStyle w:val="T2BaseArray"/>
              <w:ind w:left="0" w:firstLine="0"/>
              <w:jc w:val="left"/>
              <w:rPr>
                <w:rFonts w:ascii="Arial" w:hAnsi="Arial" w:cs="Arial"/>
              </w:rPr>
            </w:pPr>
          </w:p>
        </w:tc>
        <w:tc>
          <w:tcPr>
            <w:tcW w:w="677" w:type="dxa"/>
            <w:shd w:val="clear" w:color="auto" w:fill="FFFFFF"/>
          </w:tcPr>
          <w:p w:rsidR="006803B1" w:rsidRPr="000A54E4" w:rsidRDefault="006803B1" w:rsidP="009612A0">
            <w:pPr>
              <w:pStyle w:val="T2BaseArray"/>
              <w:ind w:left="0" w:firstLine="0"/>
              <w:jc w:val="left"/>
              <w:rPr>
                <w:rFonts w:ascii="Arial" w:hAnsi="Arial" w:cs="Arial"/>
              </w:rPr>
            </w:pPr>
          </w:p>
        </w:tc>
        <w:tc>
          <w:tcPr>
            <w:tcW w:w="678" w:type="dxa"/>
            <w:shd w:val="clear" w:color="auto" w:fill="FFFFFF"/>
          </w:tcPr>
          <w:p w:rsidR="006803B1" w:rsidRPr="000A54E4" w:rsidRDefault="006803B1" w:rsidP="009612A0">
            <w:pPr>
              <w:pStyle w:val="T2BaseArray"/>
              <w:ind w:left="0" w:firstLine="0"/>
              <w:jc w:val="left"/>
              <w:rPr>
                <w:rFonts w:ascii="Arial" w:hAnsi="Arial" w:cs="Arial"/>
              </w:rPr>
            </w:pPr>
            <w:r w:rsidRPr="000A54E4">
              <w:rPr>
                <w:rFonts w:ascii="Arial" w:hAnsi="Arial" w:cs="Arial"/>
              </w:rPr>
              <w:t>1..1</w:t>
            </w:r>
          </w:p>
        </w:tc>
      </w:tr>
      <w:tr w:rsidR="006803B1" w:rsidRPr="00FC32AE" w:rsidTr="00957693">
        <w:tc>
          <w:tcPr>
            <w:tcW w:w="534" w:type="dxa"/>
            <w:shd w:val="clear" w:color="auto" w:fill="FFFFFF"/>
          </w:tcPr>
          <w:p w:rsidR="006803B1" w:rsidRPr="000A54E4" w:rsidRDefault="006803B1" w:rsidP="009612A0">
            <w:pPr>
              <w:pStyle w:val="T2BaseArray"/>
              <w:ind w:left="0" w:firstLine="0"/>
              <w:jc w:val="left"/>
              <w:rPr>
                <w:rFonts w:ascii="Arial" w:hAnsi="Arial" w:cs="Arial"/>
              </w:rPr>
            </w:pPr>
            <w:r w:rsidRPr="000A54E4">
              <w:rPr>
                <w:rFonts w:ascii="Arial" w:hAnsi="Arial" w:cs="Arial"/>
              </w:rPr>
              <w:t>5</w:t>
            </w:r>
          </w:p>
        </w:tc>
        <w:tc>
          <w:tcPr>
            <w:tcW w:w="567" w:type="dxa"/>
            <w:shd w:val="clear" w:color="auto" w:fill="FFFFFF"/>
          </w:tcPr>
          <w:p w:rsidR="006803B1" w:rsidRPr="000A54E4" w:rsidRDefault="006803B1" w:rsidP="009612A0">
            <w:pPr>
              <w:pStyle w:val="T2BaseArray"/>
              <w:ind w:left="0" w:firstLine="0"/>
              <w:jc w:val="left"/>
              <w:rPr>
                <w:rFonts w:ascii="Arial" w:hAnsi="Arial" w:cs="Arial"/>
              </w:rPr>
            </w:pPr>
            <w:r w:rsidRPr="000A54E4">
              <w:rPr>
                <w:rFonts w:ascii="Arial" w:hAnsi="Arial" w:cs="Arial"/>
              </w:rPr>
              <w:t>E</w:t>
            </w:r>
          </w:p>
        </w:tc>
        <w:tc>
          <w:tcPr>
            <w:tcW w:w="2551" w:type="dxa"/>
            <w:shd w:val="clear" w:color="auto" w:fill="FFFFFF"/>
          </w:tcPr>
          <w:p w:rsidR="006803B1" w:rsidRPr="000A54E4" w:rsidRDefault="006803B1" w:rsidP="009612A0">
            <w:pPr>
              <w:pStyle w:val="T2BaseArray"/>
              <w:ind w:left="0" w:firstLine="0"/>
              <w:jc w:val="left"/>
              <w:rPr>
                <w:rFonts w:ascii="Arial" w:hAnsi="Arial" w:cs="Arial"/>
              </w:rPr>
            </w:pPr>
            <w:r w:rsidRPr="000A54E4">
              <w:rPr>
                <w:rFonts w:ascii="Arial" w:hAnsi="Arial" w:cs="Arial"/>
              </w:rPr>
              <w:t>BIC</w:t>
            </w:r>
          </w:p>
        </w:tc>
        <w:tc>
          <w:tcPr>
            <w:tcW w:w="2977" w:type="dxa"/>
            <w:shd w:val="clear" w:color="auto" w:fill="FFFFFF"/>
          </w:tcPr>
          <w:p w:rsidR="006803B1" w:rsidRPr="000A54E4" w:rsidRDefault="006803B1" w:rsidP="009612A0">
            <w:pPr>
              <w:pStyle w:val="T2BaseArray"/>
              <w:ind w:left="0" w:firstLine="0"/>
              <w:jc w:val="left"/>
              <w:rPr>
                <w:rFonts w:ascii="Arial" w:hAnsi="Arial" w:cs="Arial"/>
              </w:rPr>
            </w:pPr>
            <w:r w:rsidRPr="000A54E4">
              <w:rPr>
                <w:rFonts w:ascii="Arial" w:hAnsi="Arial" w:cs="Arial"/>
              </w:rPr>
              <w:t>CHAR (11)</w:t>
            </w:r>
          </w:p>
        </w:tc>
        <w:tc>
          <w:tcPr>
            <w:tcW w:w="3402" w:type="dxa"/>
            <w:shd w:val="clear" w:color="auto" w:fill="FFFFFF"/>
          </w:tcPr>
          <w:p w:rsidR="006803B1" w:rsidRPr="000A54E4" w:rsidRDefault="006803B1" w:rsidP="009612A0">
            <w:pPr>
              <w:pStyle w:val="T2BaseArray"/>
              <w:ind w:left="0" w:firstLine="0"/>
              <w:jc w:val="left"/>
              <w:rPr>
                <w:rFonts w:ascii="Arial" w:hAnsi="Arial" w:cs="Arial"/>
              </w:rPr>
            </w:pPr>
            <w:r>
              <w:rPr>
                <w:rFonts w:ascii="Arial" w:hAnsi="Arial" w:cs="Arial"/>
              </w:rPr>
              <w:t>BIC of the party.</w:t>
            </w:r>
          </w:p>
        </w:tc>
        <w:tc>
          <w:tcPr>
            <w:tcW w:w="2551" w:type="dxa"/>
            <w:shd w:val="clear" w:color="auto" w:fill="FFFFFF"/>
          </w:tcPr>
          <w:p w:rsidR="006803B1" w:rsidRPr="000A54E4" w:rsidRDefault="006803B1" w:rsidP="009612A0">
            <w:pPr>
              <w:pStyle w:val="T2BaseArray"/>
              <w:ind w:left="0" w:firstLine="0"/>
              <w:jc w:val="left"/>
              <w:rPr>
                <w:rFonts w:ascii="Arial" w:hAnsi="Arial" w:cs="Arial"/>
              </w:rPr>
            </w:pPr>
          </w:p>
        </w:tc>
        <w:tc>
          <w:tcPr>
            <w:tcW w:w="677" w:type="dxa"/>
            <w:shd w:val="clear" w:color="auto" w:fill="FFFFFF"/>
          </w:tcPr>
          <w:p w:rsidR="006803B1" w:rsidRPr="000A54E4" w:rsidRDefault="006803B1" w:rsidP="009612A0">
            <w:pPr>
              <w:pStyle w:val="T2BaseArray"/>
              <w:ind w:left="0" w:firstLine="0"/>
              <w:jc w:val="left"/>
              <w:rPr>
                <w:rFonts w:ascii="Arial" w:hAnsi="Arial" w:cs="Arial"/>
              </w:rPr>
            </w:pPr>
          </w:p>
        </w:tc>
        <w:tc>
          <w:tcPr>
            <w:tcW w:w="678" w:type="dxa"/>
            <w:shd w:val="clear" w:color="auto" w:fill="FFFFFF"/>
          </w:tcPr>
          <w:p w:rsidR="006803B1" w:rsidRPr="000A54E4" w:rsidRDefault="006803B1" w:rsidP="009612A0">
            <w:pPr>
              <w:pStyle w:val="T2BaseArray"/>
              <w:ind w:left="0" w:firstLine="0"/>
              <w:jc w:val="left"/>
              <w:rPr>
                <w:rFonts w:ascii="Arial" w:hAnsi="Arial" w:cs="Arial"/>
              </w:rPr>
            </w:pPr>
            <w:r w:rsidRPr="000A54E4">
              <w:rPr>
                <w:rFonts w:ascii="Arial" w:hAnsi="Arial" w:cs="Arial"/>
              </w:rPr>
              <w:t>1..1</w:t>
            </w:r>
          </w:p>
        </w:tc>
      </w:tr>
      <w:tr w:rsidR="006803B1" w:rsidRPr="00FC32AE" w:rsidTr="009612A0">
        <w:tc>
          <w:tcPr>
            <w:tcW w:w="10031" w:type="dxa"/>
            <w:gridSpan w:val="5"/>
            <w:shd w:val="clear" w:color="auto" w:fill="F2F2F2"/>
          </w:tcPr>
          <w:p w:rsidR="006803B1" w:rsidRPr="000A54E4" w:rsidRDefault="006803B1" w:rsidP="009612A0">
            <w:pPr>
              <w:pStyle w:val="T2BaseArray"/>
              <w:jc w:val="left"/>
              <w:rPr>
                <w:rFonts w:ascii="Arial" w:hAnsi="Arial" w:cs="Arial"/>
              </w:rPr>
            </w:pPr>
            <w:r w:rsidRPr="000A54E4">
              <w:rPr>
                <w:rFonts w:ascii="Arial" w:hAnsi="Arial" w:cs="Arial"/>
              </w:rPr>
              <w:t>Group “User”</w:t>
            </w:r>
          </w:p>
        </w:tc>
        <w:tc>
          <w:tcPr>
            <w:tcW w:w="2551" w:type="dxa"/>
            <w:shd w:val="clear" w:color="auto" w:fill="F2F2F2"/>
          </w:tcPr>
          <w:p w:rsidR="006803B1" w:rsidRPr="000A54E4" w:rsidRDefault="006803B1" w:rsidP="009612A0">
            <w:pPr>
              <w:pStyle w:val="T2BaseArray"/>
              <w:ind w:left="0" w:firstLine="0"/>
              <w:jc w:val="left"/>
              <w:rPr>
                <w:rFonts w:ascii="Arial" w:hAnsi="Arial" w:cs="Arial"/>
              </w:rPr>
            </w:pPr>
            <w:r>
              <w:rPr>
                <w:rFonts w:ascii="Arial" w:hAnsi="Arial" w:cs="Arial"/>
              </w:rPr>
              <w:t>One and only one of the groups “Role”, “Party” or “User” must occur.</w:t>
            </w:r>
          </w:p>
        </w:tc>
        <w:tc>
          <w:tcPr>
            <w:tcW w:w="677" w:type="dxa"/>
            <w:shd w:val="clear" w:color="auto" w:fill="F2F2F2"/>
          </w:tcPr>
          <w:p w:rsidR="006803B1" w:rsidRPr="000A54E4" w:rsidRDefault="006803B1" w:rsidP="009612A0">
            <w:pPr>
              <w:pStyle w:val="T2BaseArray"/>
              <w:ind w:left="0" w:firstLine="0"/>
              <w:jc w:val="left"/>
              <w:rPr>
                <w:rFonts w:ascii="Arial" w:hAnsi="Arial" w:cs="Arial"/>
              </w:rPr>
            </w:pPr>
            <w:r w:rsidRPr="000A54E4">
              <w:rPr>
                <w:rFonts w:ascii="Arial" w:hAnsi="Arial" w:cs="Arial"/>
              </w:rPr>
              <w:t>0..1</w:t>
            </w:r>
          </w:p>
        </w:tc>
        <w:tc>
          <w:tcPr>
            <w:tcW w:w="678" w:type="dxa"/>
            <w:shd w:val="clear" w:color="auto" w:fill="F2F2F2"/>
          </w:tcPr>
          <w:p w:rsidR="006803B1" w:rsidRPr="000A54E4" w:rsidRDefault="006803B1" w:rsidP="009612A0">
            <w:pPr>
              <w:pStyle w:val="T2BaseArray"/>
              <w:ind w:left="0" w:firstLine="0"/>
              <w:jc w:val="left"/>
              <w:rPr>
                <w:rFonts w:ascii="Arial" w:hAnsi="Arial" w:cs="Arial"/>
              </w:rPr>
            </w:pPr>
          </w:p>
        </w:tc>
      </w:tr>
      <w:tr w:rsidR="006803B1" w:rsidRPr="00FC32AE" w:rsidTr="00957693">
        <w:tc>
          <w:tcPr>
            <w:tcW w:w="534" w:type="dxa"/>
            <w:shd w:val="clear" w:color="auto" w:fill="FFFFFF"/>
          </w:tcPr>
          <w:p w:rsidR="006803B1" w:rsidRPr="000A54E4" w:rsidRDefault="006803B1" w:rsidP="009612A0">
            <w:pPr>
              <w:pStyle w:val="T2BaseArray"/>
              <w:jc w:val="left"/>
              <w:rPr>
                <w:rFonts w:ascii="Arial" w:hAnsi="Arial" w:cs="Arial"/>
              </w:rPr>
            </w:pPr>
            <w:r>
              <w:rPr>
                <w:rFonts w:ascii="Arial" w:hAnsi="Arial" w:cs="Arial"/>
              </w:rPr>
              <w:t>6</w:t>
            </w:r>
          </w:p>
        </w:tc>
        <w:tc>
          <w:tcPr>
            <w:tcW w:w="567" w:type="dxa"/>
            <w:shd w:val="clear" w:color="auto" w:fill="FFFFFF"/>
          </w:tcPr>
          <w:p w:rsidR="006803B1" w:rsidRPr="000A54E4" w:rsidRDefault="006803B1" w:rsidP="009612A0">
            <w:pPr>
              <w:pStyle w:val="T2BaseArray"/>
              <w:jc w:val="left"/>
              <w:rPr>
                <w:rFonts w:ascii="Arial" w:hAnsi="Arial" w:cs="Arial"/>
              </w:rPr>
            </w:pPr>
            <w:r>
              <w:rPr>
                <w:rFonts w:ascii="Arial" w:hAnsi="Arial" w:cs="Arial"/>
              </w:rPr>
              <w:t>F</w:t>
            </w:r>
          </w:p>
        </w:tc>
        <w:tc>
          <w:tcPr>
            <w:tcW w:w="2551" w:type="dxa"/>
            <w:shd w:val="clear" w:color="auto" w:fill="FFFFFF"/>
          </w:tcPr>
          <w:p w:rsidR="006803B1" w:rsidRPr="000A54E4" w:rsidRDefault="006803B1" w:rsidP="009612A0">
            <w:pPr>
              <w:pStyle w:val="T2BaseArray"/>
              <w:jc w:val="left"/>
              <w:rPr>
                <w:rFonts w:ascii="Arial" w:hAnsi="Arial" w:cs="Arial"/>
              </w:rPr>
            </w:pPr>
            <w:r>
              <w:rPr>
                <w:rFonts w:ascii="Arial" w:hAnsi="Arial" w:cs="Arial"/>
              </w:rPr>
              <w:t>User</w:t>
            </w:r>
          </w:p>
        </w:tc>
        <w:tc>
          <w:tcPr>
            <w:tcW w:w="2977" w:type="dxa"/>
            <w:shd w:val="clear" w:color="auto" w:fill="FFFFFF"/>
          </w:tcPr>
          <w:p w:rsidR="006803B1" w:rsidRPr="000A54E4" w:rsidRDefault="006803B1" w:rsidP="009612A0">
            <w:pPr>
              <w:pStyle w:val="T2BaseArray"/>
              <w:jc w:val="left"/>
              <w:rPr>
                <w:rFonts w:ascii="Arial" w:hAnsi="Arial" w:cs="Arial"/>
              </w:rPr>
            </w:pPr>
            <w:r w:rsidRPr="000A54E4">
              <w:rPr>
                <w:rFonts w:ascii="Arial" w:hAnsi="Arial" w:cs="Arial"/>
              </w:rPr>
              <w:t>VARCHAR (35)</w:t>
            </w:r>
          </w:p>
        </w:tc>
        <w:tc>
          <w:tcPr>
            <w:tcW w:w="3402" w:type="dxa"/>
            <w:shd w:val="clear" w:color="auto" w:fill="FFFFFF"/>
          </w:tcPr>
          <w:p w:rsidR="006803B1" w:rsidRPr="000A54E4" w:rsidRDefault="006803B1" w:rsidP="003E7402">
            <w:pPr>
              <w:pStyle w:val="T2BaseArray"/>
              <w:jc w:val="left"/>
              <w:rPr>
                <w:rFonts w:ascii="Arial" w:hAnsi="Arial" w:cs="Arial"/>
              </w:rPr>
            </w:pPr>
            <w:r>
              <w:rPr>
                <w:rFonts w:ascii="Arial" w:hAnsi="Arial" w:cs="Arial"/>
              </w:rPr>
              <w:t>Login n</w:t>
            </w:r>
            <w:r w:rsidRPr="000A54E4">
              <w:rPr>
                <w:rFonts w:ascii="Arial" w:hAnsi="Arial" w:cs="Arial"/>
              </w:rPr>
              <w:t>ame of the user</w:t>
            </w:r>
            <w:r>
              <w:rPr>
                <w:rFonts w:ascii="Arial" w:hAnsi="Arial" w:cs="Arial"/>
              </w:rPr>
              <w:t>.</w:t>
            </w:r>
          </w:p>
        </w:tc>
        <w:tc>
          <w:tcPr>
            <w:tcW w:w="2551" w:type="dxa"/>
            <w:shd w:val="clear" w:color="auto" w:fill="FFFFFF"/>
          </w:tcPr>
          <w:p w:rsidR="006803B1" w:rsidRPr="000A54E4" w:rsidRDefault="006803B1" w:rsidP="009612A0">
            <w:pPr>
              <w:pStyle w:val="T2BaseArray"/>
              <w:ind w:left="0" w:firstLine="0"/>
              <w:jc w:val="left"/>
              <w:rPr>
                <w:rFonts w:ascii="Arial" w:hAnsi="Arial" w:cs="Arial"/>
              </w:rPr>
            </w:pPr>
          </w:p>
        </w:tc>
        <w:tc>
          <w:tcPr>
            <w:tcW w:w="677" w:type="dxa"/>
            <w:shd w:val="clear" w:color="auto" w:fill="FFFFFF"/>
          </w:tcPr>
          <w:p w:rsidR="006803B1" w:rsidRPr="000A54E4" w:rsidRDefault="006803B1" w:rsidP="009612A0">
            <w:pPr>
              <w:pStyle w:val="T2BaseArray"/>
              <w:ind w:left="0" w:firstLine="0"/>
              <w:jc w:val="left"/>
              <w:rPr>
                <w:rFonts w:ascii="Arial" w:hAnsi="Arial" w:cs="Arial"/>
              </w:rPr>
            </w:pPr>
          </w:p>
        </w:tc>
        <w:tc>
          <w:tcPr>
            <w:tcW w:w="678" w:type="dxa"/>
            <w:shd w:val="clear" w:color="auto" w:fill="FFFFFF"/>
          </w:tcPr>
          <w:p w:rsidR="006803B1" w:rsidRPr="000A54E4" w:rsidRDefault="006803B1" w:rsidP="009612A0">
            <w:pPr>
              <w:pStyle w:val="T2BaseArray"/>
              <w:ind w:left="0" w:firstLine="0"/>
              <w:jc w:val="left"/>
              <w:rPr>
                <w:rFonts w:ascii="Arial" w:hAnsi="Arial" w:cs="Arial"/>
              </w:rPr>
            </w:pPr>
            <w:r w:rsidRPr="000A54E4">
              <w:rPr>
                <w:rFonts w:ascii="Arial" w:hAnsi="Arial" w:cs="Arial"/>
              </w:rPr>
              <w:t>1..1</w:t>
            </w:r>
          </w:p>
        </w:tc>
      </w:tr>
      <w:tr w:rsidR="006803B1" w:rsidRPr="00FC32AE" w:rsidTr="009612A0">
        <w:tc>
          <w:tcPr>
            <w:tcW w:w="10031" w:type="dxa"/>
            <w:gridSpan w:val="5"/>
            <w:shd w:val="clear" w:color="auto" w:fill="F2F2F2"/>
          </w:tcPr>
          <w:p w:rsidR="006803B1" w:rsidRPr="000A54E4" w:rsidRDefault="006803B1" w:rsidP="009612A0">
            <w:pPr>
              <w:pStyle w:val="T2BaseArray"/>
              <w:jc w:val="left"/>
              <w:rPr>
                <w:rFonts w:ascii="Arial" w:hAnsi="Arial" w:cs="Arial"/>
              </w:rPr>
            </w:pPr>
            <w:r>
              <w:rPr>
                <w:rFonts w:ascii="Arial" w:hAnsi="Arial" w:cs="Arial"/>
              </w:rPr>
              <w:t>Group “Privilege”</w:t>
            </w:r>
          </w:p>
        </w:tc>
        <w:tc>
          <w:tcPr>
            <w:tcW w:w="2551" w:type="dxa"/>
            <w:shd w:val="clear" w:color="auto" w:fill="F2F2F2"/>
          </w:tcPr>
          <w:p w:rsidR="006803B1" w:rsidRPr="000A54E4" w:rsidRDefault="006803B1" w:rsidP="009612A0">
            <w:pPr>
              <w:pStyle w:val="T2BaseArray"/>
              <w:ind w:left="0" w:firstLine="0"/>
              <w:jc w:val="left"/>
              <w:rPr>
                <w:rFonts w:ascii="Arial" w:hAnsi="Arial" w:cs="Arial"/>
              </w:rPr>
            </w:pPr>
          </w:p>
        </w:tc>
        <w:tc>
          <w:tcPr>
            <w:tcW w:w="677" w:type="dxa"/>
            <w:shd w:val="clear" w:color="auto" w:fill="F2F2F2"/>
          </w:tcPr>
          <w:p w:rsidR="006803B1" w:rsidRPr="000A54E4" w:rsidRDefault="006803B1" w:rsidP="009612A0">
            <w:pPr>
              <w:pStyle w:val="T2BaseArray"/>
              <w:ind w:left="0" w:firstLine="0"/>
              <w:jc w:val="left"/>
              <w:rPr>
                <w:rFonts w:ascii="Arial" w:hAnsi="Arial" w:cs="Arial"/>
              </w:rPr>
            </w:pPr>
            <w:r w:rsidRPr="006A0014">
              <w:rPr>
                <w:rFonts w:ascii="Arial" w:hAnsi="Arial" w:cs="Arial"/>
              </w:rPr>
              <w:t>1..</w:t>
            </w:r>
            <w:r>
              <w:rPr>
                <w:rFonts w:ascii="Arial" w:hAnsi="Arial" w:cs="Arial"/>
              </w:rPr>
              <w:t>1</w:t>
            </w:r>
          </w:p>
        </w:tc>
        <w:tc>
          <w:tcPr>
            <w:tcW w:w="678" w:type="dxa"/>
            <w:shd w:val="clear" w:color="auto" w:fill="F2F2F2"/>
          </w:tcPr>
          <w:p w:rsidR="006803B1" w:rsidRPr="000A54E4" w:rsidRDefault="006803B1" w:rsidP="009612A0">
            <w:pPr>
              <w:pStyle w:val="T2BaseArray"/>
              <w:ind w:left="0" w:firstLine="0"/>
              <w:jc w:val="left"/>
              <w:rPr>
                <w:rFonts w:ascii="Arial" w:hAnsi="Arial" w:cs="Arial"/>
              </w:rPr>
            </w:pPr>
          </w:p>
        </w:tc>
      </w:tr>
      <w:tr w:rsidR="006803B1" w:rsidRPr="00FC32AE" w:rsidTr="00957693">
        <w:tc>
          <w:tcPr>
            <w:tcW w:w="534" w:type="dxa"/>
            <w:shd w:val="clear" w:color="auto" w:fill="FFFFFF"/>
          </w:tcPr>
          <w:p w:rsidR="006803B1" w:rsidRDefault="006803B1" w:rsidP="00E1599B">
            <w:pPr>
              <w:pStyle w:val="T2BaseArray"/>
              <w:ind w:left="0" w:firstLine="0"/>
              <w:jc w:val="left"/>
              <w:rPr>
                <w:rFonts w:ascii="Arial" w:hAnsi="Arial" w:cs="Arial"/>
              </w:rPr>
            </w:pPr>
            <w:r>
              <w:rPr>
                <w:rFonts w:ascii="Arial" w:hAnsi="Arial" w:cs="Arial"/>
              </w:rPr>
              <w:t>7</w:t>
            </w:r>
          </w:p>
        </w:tc>
        <w:tc>
          <w:tcPr>
            <w:tcW w:w="567" w:type="dxa"/>
            <w:shd w:val="clear" w:color="auto" w:fill="FFFFFF"/>
          </w:tcPr>
          <w:p w:rsidR="006803B1" w:rsidRDefault="006803B1" w:rsidP="00E1599B">
            <w:pPr>
              <w:pStyle w:val="T2BaseArray"/>
              <w:ind w:left="0" w:firstLine="0"/>
              <w:jc w:val="left"/>
              <w:rPr>
                <w:rFonts w:ascii="Arial" w:hAnsi="Arial" w:cs="Arial"/>
              </w:rPr>
            </w:pPr>
            <w:r>
              <w:rPr>
                <w:rFonts w:ascii="Arial" w:hAnsi="Arial" w:cs="Arial"/>
              </w:rPr>
              <w:t>G</w:t>
            </w:r>
          </w:p>
        </w:tc>
        <w:tc>
          <w:tcPr>
            <w:tcW w:w="2551" w:type="dxa"/>
            <w:shd w:val="clear" w:color="auto" w:fill="FFFFFF"/>
          </w:tcPr>
          <w:p w:rsidR="006803B1" w:rsidRPr="00EE4BAE" w:rsidRDefault="006803B1" w:rsidP="00E1599B">
            <w:pPr>
              <w:pStyle w:val="T2BaseArray"/>
              <w:ind w:left="0" w:firstLine="0"/>
              <w:rPr>
                <w:rFonts w:ascii="Arial" w:hAnsi="Arial" w:cs="Arial"/>
              </w:rPr>
            </w:pPr>
            <w:bookmarkStart w:id="293" w:name="OLE_LINK1"/>
            <w:r w:rsidRPr="00EE4BAE">
              <w:rPr>
                <w:rFonts w:ascii="Arial" w:hAnsi="Arial" w:cs="Arial"/>
              </w:rPr>
              <w:t>Secured Element Type</w:t>
            </w:r>
            <w:bookmarkEnd w:id="293"/>
          </w:p>
        </w:tc>
        <w:tc>
          <w:tcPr>
            <w:tcW w:w="2977" w:type="dxa"/>
            <w:shd w:val="clear" w:color="auto" w:fill="FFFFFF"/>
          </w:tcPr>
          <w:p w:rsidR="006803B1" w:rsidRPr="006453F1" w:rsidRDefault="006803B1" w:rsidP="00E1599B">
            <w:pPr>
              <w:pStyle w:val="T2BaseArray"/>
              <w:ind w:left="0" w:firstLine="0"/>
              <w:jc w:val="left"/>
              <w:rPr>
                <w:rFonts w:ascii="Arial" w:hAnsi="Arial" w:cs="Arial"/>
              </w:rPr>
            </w:pPr>
            <w:r w:rsidRPr="006453F1">
              <w:rPr>
                <w:rFonts w:ascii="Arial" w:hAnsi="Arial" w:cs="Arial"/>
              </w:rPr>
              <w:t>Possible values:</w:t>
            </w:r>
          </w:p>
          <w:p w:rsidR="006803B1" w:rsidRPr="006453F1" w:rsidRDefault="006803B1" w:rsidP="00DE32BA">
            <w:pPr>
              <w:pStyle w:val="T2BaseArray"/>
              <w:numPr>
                <w:ilvl w:val="0"/>
                <w:numId w:val="14"/>
              </w:numPr>
              <w:jc w:val="left"/>
              <w:rPr>
                <w:rFonts w:ascii="Arial" w:hAnsi="Arial" w:cs="Arial"/>
              </w:rPr>
              <w:pPrChange w:id="294" w:author="Author">
                <w:pPr>
                  <w:pStyle w:val="T2BaseArray"/>
                  <w:framePr w:hSpace="141" w:wrap="around" w:vAnchor="text" w:hAnchor="margin" w:xAlign="right" w:y="145"/>
                  <w:numPr>
                    <w:numId w:val="15"/>
                  </w:numPr>
                  <w:tabs>
                    <w:tab w:val="num" w:pos="360"/>
                  </w:tabs>
                  <w:ind w:left="360" w:hanging="360"/>
                  <w:jc w:val="left"/>
                </w:pPr>
              </w:pPrChange>
            </w:pPr>
            <w:r w:rsidRPr="006453F1">
              <w:rPr>
                <w:rFonts w:ascii="Arial" w:hAnsi="Arial" w:cs="Arial"/>
              </w:rPr>
              <w:t>SYSE</w:t>
            </w:r>
          </w:p>
          <w:p w:rsidR="006803B1" w:rsidRPr="006453F1" w:rsidRDefault="006803B1" w:rsidP="00DE32BA">
            <w:pPr>
              <w:pStyle w:val="T2BaseArray"/>
              <w:numPr>
                <w:ilvl w:val="0"/>
                <w:numId w:val="14"/>
              </w:numPr>
              <w:jc w:val="left"/>
              <w:rPr>
                <w:rFonts w:ascii="Arial" w:hAnsi="Arial" w:cs="Arial"/>
              </w:rPr>
              <w:pPrChange w:id="295" w:author="Author">
                <w:pPr>
                  <w:pStyle w:val="T2BaseArray"/>
                  <w:framePr w:hSpace="141" w:wrap="around" w:vAnchor="text" w:hAnchor="margin" w:xAlign="right" w:y="145"/>
                  <w:numPr>
                    <w:numId w:val="15"/>
                  </w:numPr>
                  <w:tabs>
                    <w:tab w:val="num" w:pos="360"/>
                  </w:tabs>
                  <w:ind w:left="360" w:hanging="360"/>
                  <w:jc w:val="left"/>
                </w:pPr>
              </w:pPrChange>
            </w:pPr>
            <w:r w:rsidRPr="006453F1">
              <w:rPr>
                <w:rFonts w:ascii="Arial" w:hAnsi="Arial" w:cs="Arial"/>
              </w:rPr>
              <w:t>PART</w:t>
            </w:r>
          </w:p>
          <w:p w:rsidR="006803B1" w:rsidRPr="006453F1" w:rsidRDefault="006803B1" w:rsidP="00DE32BA">
            <w:pPr>
              <w:pStyle w:val="T2BaseArray"/>
              <w:numPr>
                <w:ilvl w:val="0"/>
                <w:numId w:val="14"/>
              </w:numPr>
              <w:jc w:val="left"/>
              <w:rPr>
                <w:rFonts w:ascii="Arial" w:hAnsi="Arial" w:cs="Arial"/>
              </w:rPr>
              <w:pPrChange w:id="296" w:author="Author">
                <w:pPr>
                  <w:pStyle w:val="T2BaseArray"/>
                  <w:framePr w:hSpace="141" w:wrap="around" w:vAnchor="text" w:hAnchor="margin" w:xAlign="right" w:y="145"/>
                  <w:numPr>
                    <w:numId w:val="15"/>
                  </w:numPr>
                  <w:tabs>
                    <w:tab w:val="num" w:pos="360"/>
                  </w:tabs>
                  <w:ind w:left="360" w:hanging="360"/>
                  <w:jc w:val="left"/>
                </w:pPr>
              </w:pPrChange>
            </w:pPr>
            <w:r w:rsidRPr="006453F1">
              <w:rPr>
                <w:rFonts w:ascii="Arial" w:hAnsi="Arial" w:cs="Arial"/>
              </w:rPr>
              <w:lastRenderedPageBreak/>
              <w:t>SECU</w:t>
            </w:r>
          </w:p>
          <w:p w:rsidR="006803B1" w:rsidRPr="006453F1" w:rsidRDefault="006803B1" w:rsidP="00DE32BA">
            <w:pPr>
              <w:pStyle w:val="T2BaseArray"/>
              <w:numPr>
                <w:ilvl w:val="0"/>
                <w:numId w:val="14"/>
              </w:numPr>
              <w:jc w:val="left"/>
              <w:rPr>
                <w:rFonts w:ascii="Arial" w:hAnsi="Arial" w:cs="Arial"/>
              </w:rPr>
              <w:pPrChange w:id="297" w:author="Author">
                <w:pPr>
                  <w:pStyle w:val="T2BaseArray"/>
                  <w:framePr w:hSpace="141" w:wrap="around" w:vAnchor="text" w:hAnchor="margin" w:xAlign="right" w:y="145"/>
                  <w:numPr>
                    <w:numId w:val="15"/>
                  </w:numPr>
                  <w:tabs>
                    <w:tab w:val="num" w:pos="360"/>
                  </w:tabs>
                  <w:ind w:left="360" w:hanging="360"/>
                  <w:jc w:val="left"/>
                </w:pPr>
              </w:pPrChange>
            </w:pPr>
            <w:r w:rsidRPr="006453F1">
              <w:rPr>
                <w:rFonts w:ascii="Arial" w:hAnsi="Arial" w:cs="Arial"/>
              </w:rPr>
              <w:t>PAACSACC</w:t>
            </w:r>
          </w:p>
          <w:p w:rsidR="006803B1" w:rsidRPr="006453F1" w:rsidRDefault="006803B1" w:rsidP="00DE32BA">
            <w:pPr>
              <w:pStyle w:val="T2BaseArray"/>
              <w:numPr>
                <w:ilvl w:val="0"/>
                <w:numId w:val="14"/>
              </w:numPr>
              <w:jc w:val="left"/>
              <w:rPr>
                <w:rFonts w:ascii="Arial" w:hAnsi="Arial" w:cs="Arial"/>
              </w:rPr>
              <w:pPrChange w:id="298" w:author="Author">
                <w:pPr>
                  <w:pStyle w:val="T2BaseArray"/>
                  <w:framePr w:hSpace="141" w:wrap="around" w:vAnchor="text" w:hAnchor="margin" w:xAlign="right" w:y="145"/>
                  <w:numPr>
                    <w:numId w:val="15"/>
                  </w:numPr>
                  <w:tabs>
                    <w:tab w:val="num" w:pos="360"/>
                  </w:tabs>
                  <w:ind w:left="360" w:hanging="360"/>
                  <w:jc w:val="left"/>
                </w:pPr>
              </w:pPrChange>
            </w:pPr>
            <w:r w:rsidRPr="006453F1">
              <w:rPr>
                <w:rFonts w:ascii="Arial" w:hAnsi="Arial" w:cs="Arial"/>
              </w:rPr>
              <w:t>CASH</w:t>
            </w:r>
          </w:p>
        </w:tc>
        <w:tc>
          <w:tcPr>
            <w:tcW w:w="3402" w:type="dxa"/>
            <w:shd w:val="clear" w:color="auto" w:fill="FFFFFF"/>
          </w:tcPr>
          <w:p w:rsidR="006803B1" w:rsidRPr="006453F1" w:rsidRDefault="006803B1" w:rsidP="00E1599B">
            <w:pPr>
              <w:pStyle w:val="T2BaseArray"/>
              <w:ind w:left="0" w:firstLine="0"/>
              <w:jc w:val="left"/>
              <w:rPr>
                <w:rFonts w:ascii="Arial" w:hAnsi="Arial" w:cs="Arial"/>
              </w:rPr>
            </w:pPr>
            <w:r w:rsidRPr="006453F1">
              <w:rPr>
                <w:rFonts w:ascii="Arial" w:hAnsi="Arial" w:cs="Arial"/>
              </w:rPr>
              <w:lastRenderedPageBreak/>
              <w:t>Possible values:</w:t>
            </w:r>
          </w:p>
          <w:p w:rsidR="006803B1" w:rsidRPr="006453F1" w:rsidRDefault="006803B1" w:rsidP="00DE32BA">
            <w:pPr>
              <w:pStyle w:val="T2BaseArray"/>
              <w:numPr>
                <w:ilvl w:val="0"/>
                <w:numId w:val="14"/>
              </w:numPr>
              <w:jc w:val="left"/>
              <w:rPr>
                <w:rFonts w:ascii="Arial" w:hAnsi="Arial" w:cs="Arial"/>
              </w:rPr>
              <w:pPrChange w:id="299" w:author="Author">
                <w:pPr>
                  <w:pStyle w:val="T2BaseArray"/>
                  <w:framePr w:hSpace="141" w:wrap="around" w:vAnchor="text" w:hAnchor="margin" w:xAlign="right" w:y="145"/>
                  <w:numPr>
                    <w:numId w:val="15"/>
                  </w:numPr>
                  <w:tabs>
                    <w:tab w:val="num" w:pos="360"/>
                  </w:tabs>
                  <w:ind w:left="360" w:hanging="360"/>
                  <w:jc w:val="left"/>
                </w:pPr>
              </w:pPrChange>
            </w:pPr>
            <w:r w:rsidRPr="006453F1">
              <w:rPr>
                <w:rFonts w:ascii="Arial" w:hAnsi="Arial" w:cs="Arial"/>
              </w:rPr>
              <w:t>SYSE = System Entity</w:t>
            </w:r>
          </w:p>
          <w:p w:rsidR="006803B1" w:rsidRPr="006453F1" w:rsidRDefault="006803B1" w:rsidP="00DE32BA">
            <w:pPr>
              <w:pStyle w:val="T2BaseArray"/>
              <w:numPr>
                <w:ilvl w:val="0"/>
                <w:numId w:val="14"/>
              </w:numPr>
              <w:jc w:val="left"/>
              <w:rPr>
                <w:rFonts w:ascii="Arial" w:hAnsi="Arial" w:cs="Arial"/>
              </w:rPr>
              <w:pPrChange w:id="300" w:author="Author">
                <w:pPr>
                  <w:pStyle w:val="T2BaseArray"/>
                  <w:framePr w:hSpace="141" w:wrap="around" w:vAnchor="text" w:hAnchor="margin" w:xAlign="right" w:y="145"/>
                  <w:numPr>
                    <w:numId w:val="15"/>
                  </w:numPr>
                  <w:tabs>
                    <w:tab w:val="num" w:pos="360"/>
                  </w:tabs>
                  <w:ind w:left="360" w:hanging="360"/>
                  <w:jc w:val="left"/>
                </w:pPr>
              </w:pPrChange>
            </w:pPr>
            <w:r w:rsidRPr="006453F1">
              <w:rPr>
                <w:rFonts w:ascii="Arial" w:hAnsi="Arial" w:cs="Arial"/>
              </w:rPr>
              <w:t>PART = Party</w:t>
            </w:r>
          </w:p>
          <w:p w:rsidR="006803B1" w:rsidRPr="006453F1" w:rsidRDefault="006803B1" w:rsidP="00DE32BA">
            <w:pPr>
              <w:pStyle w:val="T2BaseArray"/>
              <w:numPr>
                <w:ilvl w:val="0"/>
                <w:numId w:val="14"/>
              </w:numPr>
              <w:jc w:val="left"/>
              <w:rPr>
                <w:rFonts w:ascii="Arial" w:hAnsi="Arial" w:cs="Arial"/>
              </w:rPr>
              <w:pPrChange w:id="301" w:author="Author">
                <w:pPr>
                  <w:pStyle w:val="T2BaseArray"/>
                  <w:framePr w:hSpace="141" w:wrap="around" w:vAnchor="text" w:hAnchor="margin" w:xAlign="right" w:y="145"/>
                  <w:numPr>
                    <w:numId w:val="15"/>
                  </w:numPr>
                  <w:tabs>
                    <w:tab w:val="num" w:pos="360"/>
                  </w:tabs>
                  <w:ind w:left="360" w:hanging="360"/>
                  <w:jc w:val="left"/>
                </w:pPr>
              </w:pPrChange>
            </w:pPr>
            <w:r w:rsidRPr="006453F1">
              <w:rPr>
                <w:rFonts w:ascii="Arial" w:hAnsi="Arial" w:cs="Arial"/>
              </w:rPr>
              <w:lastRenderedPageBreak/>
              <w:t>SECU = Security</w:t>
            </w:r>
          </w:p>
          <w:p w:rsidR="006803B1" w:rsidRPr="006453F1" w:rsidRDefault="006803B1" w:rsidP="00DE32BA">
            <w:pPr>
              <w:pStyle w:val="T2BaseArray"/>
              <w:numPr>
                <w:ilvl w:val="0"/>
                <w:numId w:val="14"/>
              </w:numPr>
              <w:jc w:val="left"/>
              <w:rPr>
                <w:rFonts w:ascii="Arial" w:hAnsi="Arial" w:cs="Arial"/>
              </w:rPr>
              <w:pPrChange w:id="302" w:author="Author">
                <w:pPr>
                  <w:pStyle w:val="T2BaseArray"/>
                  <w:framePr w:hSpace="141" w:wrap="around" w:vAnchor="text" w:hAnchor="margin" w:xAlign="right" w:y="145"/>
                  <w:numPr>
                    <w:numId w:val="15"/>
                  </w:numPr>
                  <w:tabs>
                    <w:tab w:val="num" w:pos="360"/>
                  </w:tabs>
                  <w:ind w:left="360" w:hanging="360"/>
                  <w:jc w:val="left"/>
                </w:pPr>
              </w:pPrChange>
            </w:pPr>
            <w:r w:rsidRPr="006453F1">
              <w:rPr>
                <w:rFonts w:ascii="Arial" w:hAnsi="Arial" w:cs="Arial"/>
              </w:rPr>
              <w:t>PAAC = Party and its accounts</w:t>
            </w:r>
          </w:p>
          <w:p w:rsidR="006803B1" w:rsidRPr="006453F1" w:rsidRDefault="006803B1" w:rsidP="00DE32BA">
            <w:pPr>
              <w:pStyle w:val="T2BaseArray"/>
              <w:numPr>
                <w:ilvl w:val="0"/>
                <w:numId w:val="14"/>
              </w:numPr>
              <w:jc w:val="left"/>
              <w:rPr>
                <w:rFonts w:ascii="Arial" w:hAnsi="Arial" w:cs="Arial"/>
              </w:rPr>
              <w:pPrChange w:id="303" w:author="Author">
                <w:pPr>
                  <w:pStyle w:val="T2BaseArray"/>
                  <w:framePr w:hSpace="141" w:wrap="around" w:vAnchor="text" w:hAnchor="margin" w:xAlign="right" w:y="145"/>
                  <w:numPr>
                    <w:numId w:val="15"/>
                  </w:numPr>
                  <w:tabs>
                    <w:tab w:val="num" w:pos="360"/>
                  </w:tabs>
                  <w:ind w:left="360" w:hanging="360"/>
                  <w:jc w:val="left"/>
                </w:pPr>
              </w:pPrChange>
            </w:pPr>
            <w:r w:rsidRPr="006453F1">
              <w:rPr>
                <w:rFonts w:ascii="Arial" w:hAnsi="Arial" w:cs="Arial"/>
              </w:rPr>
              <w:t>SACC = Securities Account</w:t>
            </w:r>
          </w:p>
          <w:p w:rsidR="006803B1" w:rsidRPr="006453F1" w:rsidRDefault="006803B1" w:rsidP="00DE32BA">
            <w:pPr>
              <w:pStyle w:val="T2BaseArray"/>
              <w:numPr>
                <w:ilvl w:val="0"/>
                <w:numId w:val="14"/>
              </w:numPr>
              <w:rPr>
                <w:rFonts w:ascii="Arial" w:hAnsi="Arial" w:cs="Arial"/>
              </w:rPr>
              <w:pPrChange w:id="304" w:author="Author">
                <w:pPr>
                  <w:pStyle w:val="T2BaseArray"/>
                  <w:framePr w:hSpace="141" w:wrap="around" w:vAnchor="text" w:hAnchor="margin" w:xAlign="right" w:y="145"/>
                  <w:numPr>
                    <w:numId w:val="15"/>
                  </w:numPr>
                  <w:tabs>
                    <w:tab w:val="num" w:pos="360"/>
                  </w:tabs>
                  <w:ind w:left="360" w:hanging="360"/>
                </w:pPr>
              </w:pPrChange>
            </w:pPr>
            <w:r w:rsidRPr="006453F1">
              <w:rPr>
                <w:rFonts w:ascii="Arial" w:hAnsi="Arial" w:cs="Arial"/>
              </w:rPr>
              <w:t>CASH = T2S Dedicated Cash Account</w:t>
            </w:r>
          </w:p>
        </w:tc>
        <w:tc>
          <w:tcPr>
            <w:tcW w:w="2551" w:type="dxa"/>
            <w:shd w:val="clear" w:color="auto" w:fill="FFFFFF"/>
          </w:tcPr>
          <w:p w:rsidR="006803B1" w:rsidRPr="00EE4BAE" w:rsidRDefault="006803B1" w:rsidP="00E1599B">
            <w:pPr>
              <w:pStyle w:val="T2BaseArray"/>
              <w:ind w:left="0" w:firstLine="0"/>
              <w:rPr>
                <w:rFonts w:ascii="Arial" w:hAnsi="Arial" w:cs="Arial"/>
              </w:rPr>
            </w:pPr>
          </w:p>
        </w:tc>
        <w:tc>
          <w:tcPr>
            <w:tcW w:w="677" w:type="dxa"/>
            <w:shd w:val="clear" w:color="auto" w:fill="FFFFFF"/>
          </w:tcPr>
          <w:p w:rsidR="006803B1" w:rsidRPr="00EE4BAE" w:rsidRDefault="006803B1" w:rsidP="00E1599B">
            <w:pPr>
              <w:pStyle w:val="T2BaseArray"/>
              <w:ind w:left="0" w:firstLine="0"/>
              <w:rPr>
                <w:rFonts w:ascii="Arial" w:hAnsi="Arial" w:cs="Arial"/>
              </w:rPr>
            </w:pPr>
          </w:p>
        </w:tc>
        <w:tc>
          <w:tcPr>
            <w:tcW w:w="678" w:type="dxa"/>
            <w:shd w:val="clear" w:color="auto" w:fill="FFFFFF"/>
          </w:tcPr>
          <w:p w:rsidR="006803B1" w:rsidRPr="00EE4BAE" w:rsidRDefault="006803B1" w:rsidP="00E1599B">
            <w:pPr>
              <w:pStyle w:val="T2BaseArray"/>
              <w:ind w:left="0" w:firstLine="0"/>
              <w:rPr>
                <w:rFonts w:ascii="Arial" w:hAnsi="Arial" w:cs="Arial"/>
              </w:rPr>
            </w:pPr>
            <w:r>
              <w:rPr>
                <w:rFonts w:ascii="Arial" w:hAnsi="Arial" w:cs="Arial"/>
              </w:rPr>
              <w:t>1..1</w:t>
            </w:r>
          </w:p>
        </w:tc>
      </w:tr>
      <w:tr w:rsidR="006803B1" w:rsidRPr="00FC32AE" w:rsidTr="009612A0">
        <w:tc>
          <w:tcPr>
            <w:tcW w:w="10031" w:type="dxa"/>
            <w:gridSpan w:val="5"/>
            <w:shd w:val="clear" w:color="auto" w:fill="F2F2F2"/>
          </w:tcPr>
          <w:p w:rsidR="006803B1" w:rsidRPr="006453F1" w:rsidRDefault="006803B1" w:rsidP="009612A0">
            <w:pPr>
              <w:pStyle w:val="T2BaseArray"/>
              <w:jc w:val="left"/>
              <w:rPr>
                <w:rFonts w:ascii="Arial" w:hAnsi="Arial" w:cs="Arial"/>
              </w:rPr>
            </w:pPr>
            <w:r w:rsidRPr="006453F1">
              <w:rPr>
                <w:rFonts w:ascii="Arial" w:hAnsi="Arial" w:cs="Arial"/>
              </w:rPr>
              <w:lastRenderedPageBreak/>
              <w:t>Group “Party”/“Party and its accounts”</w:t>
            </w:r>
          </w:p>
        </w:tc>
        <w:tc>
          <w:tcPr>
            <w:tcW w:w="2551" w:type="dxa"/>
            <w:shd w:val="clear" w:color="auto" w:fill="F2F2F2"/>
          </w:tcPr>
          <w:p w:rsidR="006803B1" w:rsidRPr="006453F1" w:rsidRDefault="006803B1" w:rsidP="0096629D">
            <w:pPr>
              <w:pStyle w:val="T2BaseArray"/>
              <w:ind w:left="0" w:firstLine="0"/>
              <w:rPr>
                <w:rFonts w:ascii="Arial" w:hAnsi="Arial" w:cs="Arial"/>
              </w:rPr>
            </w:pPr>
            <w:proofErr w:type="gramStart"/>
            <w:r w:rsidRPr="006453F1">
              <w:rPr>
                <w:rFonts w:ascii="Arial" w:hAnsi="Arial" w:cs="Arial"/>
              </w:rPr>
              <w:t>Occurs</w:t>
            </w:r>
            <w:proofErr w:type="gramEnd"/>
            <w:r w:rsidRPr="006453F1">
              <w:rPr>
                <w:rFonts w:ascii="Arial" w:hAnsi="Arial" w:cs="Arial"/>
              </w:rPr>
              <w:t xml:space="preserve"> only when Secured Element Type is PART (Party) or PAAC (Party and its accounts).</w:t>
            </w:r>
          </w:p>
        </w:tc>
        <w:tc>
          <w:tcPr>
            <w:tcW w:w="677" w:type="dxa"/>
            <w:shd w:val="clear" w:color="auto" w:fill="F2F2F2"/>
          </w:tcPr>
          <w:p w:rsidR="006803B1" w:rsidRPr="009C13F9" w:rsidRDefault="006803B1" w:rsidP="009612A0">
            <w:pPr>
              <w:pStyle w:val="T2BaseArray"/>
              <w:ind w:left="0" w:firstLine="0"/>
              <w:jc w:val="left"/>
              <w:rPr>
                <w:rFonts w:ascii="Arial" w:hAnsi="Arial" w:cs="Arial"/>
              </w:rPr>
            </w:pPr>
            <w:r w:rsidRPr="009C13F9">
              <w:rPr>
                <w:rFonts w:ascii="Arial" w:hAnsi="Arial" w:cs="Arial"/>
              </w:rPr>
              <w:t>0..1</w:t>
            </w:r>
          </w:p>
        </w:tc>
        <w:tc>
          <w:tcPr>
            <w:tcW w:w="678" w:type="dxa"/>
            <w:shd w:val="clear" w:color="auto" w:fill="F2F2F2"/>
          </w:tcPr>
          <w:p w:rsidR="006803B1" w:rsidRPr="009C13F9" w:rsidRDefault="006803B1" w:rsidP="009612A0">
            <w:pPr>
              <w:pStyle w:val="T2BaseArray"/>
              <w:ind w:left="0" w:firstLine="0"/>
              <w:jc w:val="left"/>
              <w:rPr>
                <w:rFonts w:ascii="Arial" w:hAnsi="Arial" w:cs="Arial"/>
              </w:rPr>
            </w:pPr>
          </w:p>
        </w:tc>
      </w:tr>
      <w:tr w:rsidR="006803B1" w:rsidRPr="00FC32AE" w:rsidTr="00957693">
        <w:tc>
          <w:tcPr>
            <w:tcW w:w="534" w:type="dxa"/>
            <w:shd w:val="clear" w:color="auto" w:fill="FFFFFF"/>
          </w:tcPr>
          <w:p w:rsidR="006803B1" w:rsidRPr="009C13F9" w:rsidRDefault="006803B1" w:rsidP="009612A0">
            <w:pPr>
              <w:pStyle w:val="T2BaseArray"/>
              <w:ind w:left="0" w:firstLine="0"/>
              <w:jc w:val="left"/>
              <w:rPr>
                <w:rFonts w:ascii="Arial" w:hAnsi="Arial" w:cs="Arial"/>
              </w:rPr>
            </w:pPr>
            <w:r>
              <w:rPr>
                <w:rFonts w:ascii="Arial" w:hAnsi="Arial" w:cs="Arial"/>
              </w:rPr>
              <w:t>8</w:t>
            </w:r>
          </w:p>
        </w:tc>
        <w:tc>
          <w:tcPr>
            <w:tcW w:w="567" w:type="dxa"/>
            <w:shd w:val="clear" w:color="auto" w:fill="FFFFFF"/>
          </w:tcPr>
          <w:p w:rsidR="006803B1" w:rsidRPr="009C13F9" w:rsidRDefault="006803B1" w:rsidP="009612A0">
            <w:pPr>
              <w:pStyle w:val="T2BaseArray"/>
              <w:ind w:left="0" w:firstLine="0"/>
              <w:jc w:val="left"/>
              <w:rPr>
                <w:rFonts w:ascii="Arial" w:hAnsi="Arial" w:cs="Arial"/>
              </w:rPr>
            </w:pPr>
            <w:r>
              <w:rPr>
                <w:rFonts w:ascii="Arial" w:hAnsi="Arial" w:cs="Arial"/>
              </w:rPr>
              <w:t>H</w:t>
            </w:r>
          </w:p>
        </w:tc>
        <w:tc>
          <w:tcPr>
            <w:tcW w:w="2551" w:type="dxa"/>
            <w:shd w:val="clear" w:color="auto" w:fill="FFFFFF"/>
          </w:tcPr>
          <w:p w:rsidR="006803B1" w:rsidRPr="009C13F9" w:rsidRDefault="006803B1" w:rsidP="009612A0">
            <w:pPr>
              <w:pStyle w:val="T2BaseArray"/>
              <w:ind w:left="0" w:firstLine="0"/>
              <w:jc w:val="left"/>
              <w:rPr>
                <w:rFonts w:ascii="Arial" w:hAnsi="Arial" w:cs="Arial"/>
              </w:rPr>
            </w:pPr>
            <w:r w:rsidRPr="009C13F9">
              <w:rPr>
                <w:rFonts w:ascii="Arial" w:hAnsi="Arial" w:cs="Arial"/>
              </w:rPr>
              <w:t>Parent BIC</w:t>
            </w:r>
          </w:p>
        </w:tc>
        <w:tc>
          <w:tcPr>
            <w:tcW w:w="2977" w:type="dxa"/>
            <w:shd w:val="clear" w:color="auto" w:fill="FFFFFF"/>
          </w:tcPr>
          <w:p w:rsidR="006803B1" w:rsidRPr="009C13F9" w:rsidRDefault="006803B1" w:rsidP="009612A0">
            <w:pPr>
              <w:pStyle w:val="T2BaseArray"/>
              <w:ind w:left="0" w:firstLine="0"/>
              <w:jc w:val="left"/>
              <w:rPr>
                <w:rFonts w:ascii="Arial" w:hAnsi="Arial" w:cs="Arial"/>
              </w:rPr>
            </w:pPr>
            <w:r w:rsidRPr="009C13F9">
              <w:rPr>
                <w:rFonts w:ascii="Arial" w:hAnsi="Arial" w:cs="Arial"/>
              </w:rPr>
              <w:t>CHAR (11)</w:t>
            </w:r>
          </w:p>
        </w:tc>
        <w:tc>
          <w:tcPr>
            <w:tcW w:w="3402" w:type="dxa"/>
            <w:shd w:val="clear" w:color="auto" w:fill="FFFFFF"/>
          </w:tcPr>
          <w:p w:rsidR="006803B1" w:rsidRPr="009C13F9" w:rsidRDefault="006803B1" w:rsidP="009612A0">
            <w:pPr>
              <w:pStyle w:val="T2BaseArray"/>
              <w:ind w:left="0" w:firstLine="0"/>
              <w:jc w:val="left"/>
              <w:rPr>
                <w:rFonts w:ascii="Arial" w:hAnsi="Arial" w:cs="Arial"/>
              </w:rPr>
            </w:pPr>
            <w:r w:rsidRPr="009C13F9">
              <w:rPr>
                <w:rFonts w:ascii="Arial" w:hAnsi="Arial" w:cs="Arial"/>
              </w:rPr>
              <w:t>Parent BIC of the party</w:t>
            </w:r>
            <w:r>
              <w:rPr>
                <w:rFonts w:ascii="Arial" w:hAnsi="Arial" w:cs="Arial"/>
              </w:rPr>
              <w:t>.</w:t>
            </w:r>
          </w:p>
        </w:tc>
        <w:tc>
          <w:tcPr>
            <w:tcW w:w="2551" w:type="dxa"/>
            <w:shd w:val="clear" w:color="auto" w:fill="FFFFFF"/>
          </w:tcPr>
          <w:p w:rsidR="006803B1" w:rsidRPr="009C13F9" w:rsidRDefault="006803B1" w:rsidP="009612A0">
            <w:pPr>
              <w:pStyle w:val="T2BaseArray"/>
              <w:ind w:left="0" w:firstLine="0"/>
              <w:rPr>
                <w:rFonts w:ascii="Arial" w:hAnsi="Arial" w:cs="Arial"/>
              </w:rPr>
            </w:pPr>
          </w:p>
        </w:tc>
        <w:tc>
          <w:tcPr>
            <w:tcW w:w="677" w:type="dxa"/>
            <w:shd w:val="clear" w:color="auto" w:fill="FFFFFF"/>
          </w:tcPr>
          <w:p w:rsidR="006803B1" w:rsidRPr="009C13F9" w:rsidRDefault="006803B1" w:rsidP="009612A0">
            <w:pPr>
              <w:pStyle w:val="T2BaseArray"/>
              <w:ind w:left="0" w:firstLine="0"/>
              <w:jc w:val="left"/>
              <w:rPr>
                <w:rFonts w:ascii="Arial" w:hAnsi="Arial" w:cs="Arial"/>
              </w:rPr>
            </w:pPr>
          </w:p>
        </w:tc>
        <w:tc>
          <w:tcPr>
            <w:tcW w:w="678" w:type="dxa"/>
            <w:shd w:val="clear" w:color="auto" w:fill="FFFFFF"/>
          </w:tcPr>
          <w:p w:rsidR="006803B1" w:rsidRPr="009C13F9" w:rsidRDefault="006803B1" w:rsidP="009612A0">
            <w:pPr>
              <w:pStyle w:val="T2BaseArray"/>
              <w:ind w:left="0" w:firstLine="0"/>
              <w:jc w:val="left"/>
              <w:rPr>
                <w:rFonts w:ascii="Arial" w:hAnsi="Arial" w:cs="Arial"/>
              </w:rPr>
            </w:pPr>
            <w:r w:rsidRPr="009C13F9">
              <w:rPr>
                <w:rFonts w:ascii="Arial" w:hAnsi="Arial" w:cs="Arial"/>
              </w:rPr>
              <w:t>1..1</w:t>
            </w:r>
          </w:p>
        </w:tc>
      </w:tr>
      <w:tr w:rsidR="006803B1" w:rsidRPr="00FC32AE" w:rsidTr="00957693">
        <w:tc>
          <w:tcPr>
            <w:tcW w:w="534" w:type="dxa"/>
            <w:shd w:val="clear" w:color="auto" w:fill="FFFFFF"/>
          </w:tcPr>
          <w:p w:rsidR="006803B1" w:rsidRPr="009C13F9" w:rsidRDefault="006803B1" w:rsidP="009612A0">
            <w:pPr>
              <w:pStyle w:val="T2BaseArray"/>
              <w:ind w:left="0" w:firstLine="0"/>
              <w:jc w:val="left"/>
              <w:rPr>
                <w:rFonts w:ascii="Arial" w:hAnsi="Arial" w:cs="Arial"/>
              </w:rPr>
            </w:pPr>
            <w:r>
              <w:rPr>
                <w:rFonts w:ascii="Arial" w:hAnsi="Arial" w:cs="Arial"/>
              </w:rPr>
              <w:t>9</w:t>
            </w:r>
          </w:p>
        </w:tc>
        <w:tc>
          <w:tcPr>
            <w:tcW w:w="567" w:type="dxa"/>
            <w:shd w:val="clear" w:color="auto" w:fill="FFFFFF"/>
          </w:tcPr>
          <w:p w:rsidR="006803B1" w:rsidRPr="009C13F9" w:rsidRDefault="006803B1" w:rsidP="009612A0">
            <w:pPr>
              <w:pStyle w:val="T2BaseArray"/>
              <w:ind w:left="0" w:firstLine="0"/>
              <w:jc w:val="left"/>
              <w:rPr>
                <w:rFonts w:ascii="Arial" w:hAnsi="Arial" w:cs="Arial"/>
              </w:rPr>
            </w:pPr>
            <w:r>
              <w:rPr>
                <w:rFonts w:ascii="Arial" w:hAnsi="Arial" w:cs="Arial"/>
              </w:rPr>
              <w:t>I</w:t>
            </w:r>
          </w:p>
        </w:tc>
        <w:tc>
          <w:tcPr>
            <w:tcW w:w="2551" w:type="dxa"/>
            <w:shd w:val="clear" w:color="auto" w:fill="FFFFFF"/>
          </w:tcPr>
          <w:p w:rsidR="006803B1" w:rsidRPr="009C13F9" w:rsidRDefault="006803B1" w:rsidP="009612A0">
            <w:pPr>
              <w:pStyle w:val="T2BaseArray"/>
              <w:ind w:left="0" w:firstLine="0"/>
              <w:jc w:val="left"/>
              <w:rPr>
                <w:rFonts w:ascii="Arial" w:hAnsi="Arial" w:cs="Arial"/>
              </w:rPr>
            </w:pPr>
            <w:r w:rsidRPr="009C13F9">
              <w:rPr>
                <w:rFonts w:ascii="Arial" w:hAnsi="Arial" w:cs="Arial"/>
              </w:rPr>
              <w:t>BIC</w:t>
            </w:r>
          </w:p>
        </w:tc>
        <w:tc>
          <w:tcPr>
            <w:tcW w:w="2977" w:type="dxa"/>
            <w:shd w:val="clear" w:color="auto" w:fill="FFFFFF"/>
          </w:tcPr>
          <w:p w:rsidR="006803B1" w:rsidRPr="009C13F9" w:rsidRDefault="006803B1" w:rsidP="009612A0">
            <w:pPr>
              <w:pStyle w:val="T2BaseArray"/>
              <w:ind w:left="0" w:firstLine="0"/>
              <w:jc w:val="left"/>
              <w:rPr>
                <w:rFonts w:ascii="Arial" w:hAnsi="Arial" w:cs="Arial"/>
              </w:rPr>
            </w:pPr>
            <w:r w:rsidRPr="009C13F9">
              <w:rPr>
                <w:rFonts w:ascii="Arial" w:hAnsi="Arial" w:cs="Arial"/>
              </w:rPr>
              <w:t>CHAR (11)</w:t>
            </w:r>
          </w:p>
        </w:tc>
        <w:tc>
          <w:tcPr>
            <w:tcW w:w="3402" w:type="dxa"/>
            <w:shd w:val="clear" w:color="auto" w:fill="FFFFFF"/>
          </w:tcPr>
          <w:p w:rsidR="006803B1" w:rsidRPr="009C13F9" w:rsidRDefault="006803B1" w:rsidP="009612A0">
            <w:pPr>
              <w:pStyle w:val="T2BaseArray"/>
              <w:ind w:left="0" w:firstLine="0"/>
              <w:jc w:val="left"/>
              <w:rPr>
                <w:rFonts w:ascii="Arial" w:hAnsi="Arial" w:cs="Arial"/>
              </w:rPr>
            </w:pPr>
            <w:r w:rsidRPr="009C13F9">
              <w:rPr>
                <w:rFonts w:ascii="Arial" w:hAnsi="Arial" w:cs="Arial"/>
              </w:rPr>
              <w:t>BIC of the party</w:t>
            </w:r>
            <w:r>
              <w:rPr>
                <w:rFonts w:ascii="Arial" w:hAnsi="Arial" w:cs="Arial"/>
              </w:rPr>
              <w:t>.</w:t>
            </w:r>
          </w:p>
        </w:tc>
        <w:tc>
          <w:tcPr>
            <w:tcW w:w="2551" w:type="dxa"/>
            <w:shd w:val="clear" w:color="auto" w:fill="FFFFFF"/>
          </w:tcPr>
          <w:p w:rsidR="006803B1" w:rsidRPr="009C13F9" w:rsidRDefault="006803B1" w:rsidP="009612A0">
            <w:pPr>
              <w:pStyle w:val="T2BaseArray"/>
              <w:ind w:left="0" w:firstLine="0"/>
              <w:rPr>
                <w:rFonts w:ascii="Arial" w:hAnsi="Arial" w:cs="Arial"/>
              </w:rPr>
            </w:pPr>
          </w:p>
        </w:tc>
        <w:tc>
          <w:tcPr>
            <w:tcW w:w="677" w:type="dxa"/>
            <w:shd w:val="clear" w:color="auto" w:fill="FFFFFF"/>
          </w:tcPr>
          <w:p w:rsidR="006803B1" w:rsidRPr="009C13F9" w:rsidRDefault="006803B1" w:rsidP="009612A0">
            <w:pPr>
              <w:pStyle w:val="T2BaseArray"/>
              <w:ind w:left="0" w:firstLine="0"/>
              <w:jc w:val="left"/>
              <w:rPr>
                <w:rFonts w:ascii="Arial" w:hAnsi="Arial" w:cs="Arial"/>
              </w:rPr>
            </w:pPr>
          </w:p>
        </w:tc>
        <w:tc>
          <w:tcPr>
            <w:tcW w:w="678" w:type="dxa"/>
            <w:shd w:val="clear" w:color="auto" w:fill="FFFFFF"/>
          </w:tcPr>
          <w:p w:rsidR="006803B1" w:rsidRPr="009C13F9" w:rsidRDefault="006803B1" w:rsidP="009612A0">
            <w:pPr>
              <w:pStyle w:val="T2BaseArray"/>
              <w:ind w:left="0" w:firstLine="0"/>
              <w:jc w:val="left"/>
              <w:rPr>
                <w:rFonts w:ascii="Arial" w:hAnsi="Arial" w:cs="Arial"/>
              </w:rPr>
            </w:pPr>
            <w:r w:rsidRPr="009C13F9">
              <w:rPr>
                <w:rFonts w:ascii="Arial" w:hAnsi="Arial" w:cs="Arial"/>
              </w:rPr>
              <w:t>1..1</w:t>
            </w:r>
          </w:p>
        </w:tc>
      </w:tr>
      <w:tr w:rsidR="006803B1" w:rsidRPr="00FC32AE" w:rsidTr="009612A0">
        <w:tc>
          <w:tcPr>
            <w:tcW w:w="10031" w:type="dxa"/>
            <w:gridSpan w:val="5"/>
            <w:shd w:val="clear" w:color="auto" w:fill="F2F2F2"/>
          </w:tcPr>
          <w:p w:rsidR="006803B1" w:rsidRPr="00E25F3B" w:rsidRDefault="006803B1" w:rsidP="009612A0">
            <w:pPr>
              <w:pStyle w:val="T2BaseArray"/>
              <w:jc w:val="left"/>
              <w:rPr>
                <w:rFonts w:ascii="Arial" w:hAnsi="Arial" w:cs="Arial"/>
              </w:rPr>
            </w:pPr>
            <w:r w:rsidRPr="00AB6936">
              <w:rPr>
                <w:rFonts w:ascii="Arial" w:hAnsi="Arial" w:cs="Arial"/>
              </w:rPr>
              <w:t>Group “</w:t>
            </w:r>
            <w:r w:rsidRPr="00EE4BAE">
              <w:rPr>
                <w:rFonts w:ascii="Arial" w:hAnsi="Arial" w:cs="Arial"/>
              </w:rPr>
              <w:t>Security</w:t>
            </w:r>
            <w:r w:rsidRPr="00AB6936">
              <w:rPr>
                <w:rFonts w:ascii="Arial" w:hAnsi="Arial" w:cs="Arial"/>
              </w:rPr>
              <w:t>”</w:t>
            </w:r>
          </w:p>
        </w:tc>
        <w:tc>
          <w:tcPr>
            <w:tcW w:w="2551" w:type="dxa"/>
            <w:shd w:val="clear" w:color="auto" w:fill="F2F2F2"/>
          </w:tcPr>
          <w:p w:rsidR="006803B1" w:rsidRPr="000A54E4" w:rsidRDefault="006803B1" w:rsidP="0096629D">
            <w:pPr>
              <w:pStyle w:val="T2BaseArray"/>
              <w:ind w:left="0" w:firstLine="0"/>
              <w:jc w:val="left"/>
              <w:rPr>
                <w:rFonts w:ascii="Arial" w:hAnsi="Arial" w:cs="Arial"/>
              </w:rPr>
            </w:pPr>
            <w:r>
              <w:rPr>
                <w:rFonts w:ascii="Arial" w:hAnsi="Arial" w:cs="Arial"/>
              </w:rPr>
              <w:t>Occurs only when</w:t>
            </w:r>
            <w:r w:rsidRPr="00EE4BAE">
              <w:rPr>
                <w:rFonts w:ascii="Arial" w:hAnsi="Arial" w:cs="Arial"/>
              </w:rPr>
              <w:t xml:space="preserve"> Secured Element Type</w:t>
            </w:r>
            <w:r>
              <w:rPr>
                <w:rFonts w:ascii="Arial" w:hAnsi="Arial" w:cs="Arial"/>
              </w:rPr>
              <w:t xml:space="preserve"> is ‘Security’.</w:t>
            </w:r>
          </w:p>
        </w:tc>
        <w:tc>
          <w:tcPr>
            <w:tcW w:w="677" w:type="dxa"/>
            <w:shd w:val="clear" w:color="auto" w:fill="F2F2F2"/>
          </w:tcPr>
          <w:p w:rsidR="006803B1" w:rsidRDefault="006803B1" w:rsidP="009612A0">
            <w:pPr>
              <w:pStyle w:val="T2BaseArray"/>
              <w:ind w:left="0" w:firstLine="0"/>
              <w:jc w:val="left"/>
              <w:rPr>
                <w:rFonts w:ascii="Arial" w:hAnsi="Arial" w:cs="Arial"/>
              </w:rPr>
            </w:pPr>
            <w:r>
              <w:rPr>
                <w:rFonts w:ascii="Arial" w:hAnsi="Arial" w:cs="Arial"/>
              </w:rPr>
              <w:t>0..1</w:t>
            </w:r>
          </w:p>
        </w:tc>
        <w:tc>
          <w:tcPr>
            <w:tcW w:w="678" w:type="dxa"/>
            <w:shd w:val="clear" w:color="auto" w:fill="F2F2F2"/>
          </w:tcPr>
          <w:p w:rsidR="006803B1" w:rsidRDefault="006803B1" w:rsidP="009612A0">
            <w:pPr>
              <w:pStyle w:val="T2BaseArray"/>
              <w:ind w:left="0" w:firstLine="0"/>
              <w:jc w:val="left"/>
              <w:rPr>
                <w:rFonts w:ascii="Arial" w:hAnsi="Arial" w:cs="Arial"/>
              </w:rPr>
            </w:pPr>
          </w:p>
        </w:tc>
      </w:tr>
      <w:tr w:rsidR="006803B1" w:rsidRPr="00FC32AE" w:rsidTr="00957693">
        <w:trPr>
          <w:trHeight w:val="142"/>
        </w:trPr>
        <w:tc>
          <w:tcPr>
            <w:tcW w:w="534" w:type="dxa"/>
            <w:shd w:val="clear" w:color="auto" w:fill="FFFFFF"/>
          </w:tcPr>
          <w:p w:rsidR="006803B1" w:rsidRDefault="006803B1" w:rsidP="009612A0">
            <w:pPr>
              <w:pStyle w:val="T2BaseArray"/>
              <w:jc w:val="left"/>
              <w:rPr>
                <w:rFonts w:ascii="Arial" w:hAnsi="Arial" w:cs="Arial"/>
              </w:rPr>
            </w:pPr>
            <w:r>
              <w:rPr>
                <w:rFonts w:ascii="Arial" w:hAnsi="Arial" w:cs="Arial"/>
              </w:rPr>
              <w:t>10</w:t>
            </w:r>
          </w:p>
        </w:tc>
        <w:tc>
          <w:tcPr>
            <w:tcW w:w="567" w:type="dxa"/>
            <w:shd w:val="clear" w:color="auto" w:fill="FFFFFF"/>
          </w:tcPr>
          <w:p w:rsidR="006803B1" w:rsidRDefault="006803B1" w:rsidP="009612A0">
            <w:pPr>
              <w:pStyle w:val="T2BaseArray"/>
              <w:jc w:val="left"/>
              <w:rPr>
                <w:rFonts w:ascii="Arial" w:hAnsi="Arial" w:cs="Arial"/>
              </w:rPr>
            </w:pPr>
            <w:r>
              <w:rPr>
                <w:rFonts w:ascii="Arial" w:hAnsi="Arial" w:cs="Arial"/>
              </w:rPr>
              <w:t>J</w:t>
            </w:r>
          </w:p>
        </w:tc>
        <w:tc>
          <w:tcPr>
            <w:tcW w:w="2551" w:type="dxa"/>
            <w:shd w:val="clear" w:color="auto" w:fill="FFFFFF"/>
          </w:tcPr>
          <w:p w:rsidR="006803B1" w:rsidRPr="00AB6936" w:rsidRDefault="006803B1" w:rsidP="009612A0">
            <w:pPr>
              <w:pStyle w:val="T2BaseArray"/>
              <w:ind w:left="0" w:firstLine="0"/>
              <w:jc w:val="left"/>
              <w:rPr>
                <w:rFonts w:ascii="Arial" w:hAnsi="Arial" w:cs="Arial"/>
              </w:rPr>
            </w:pPr>
            <w:r w:rsidRPr="00AB6936">
              <w:rPr>
                <w:rFonts w:ascii="Arial" w:hAnsi="Arial" w:cs="Arial"/>
              </w:rPr>
              <w:t>ISIN</w:t>
            </w:r>
          </w:p>
        </w:tc>
        <w:tc>
          <w:tcPr>
            <w:tcW w:w="2977" w:type="dxa"/>
            <w:shd w:val="clear" w:color="auto" w:fill="FFFFFF"/>
          </w:tcPr>
          <w:p w:rsidR="006803B1" w:rsidRPr="00AB6936" w:rsidRDefault="006803B1" w:rsidP="009612A0">
            <w:pPr>
              <w:pStyle w:val="T2BaseArray"/>
              <w:ind w:left="0" w:firstLine="0"/>
              <w:jc w:val="left"/>
              <w:rPr>
                <w:rFonts w:ascii="Arial" w:hAnsi="Arial" w:cs="Arial"/>
              </w:rPr>
            </w:pPr>
            <w:r w:rsidRPr="00AB6936">
              <w:rPr>
                <w:rFonts w:ascii="Arial" w:hAnsi="Arial" w:cs="Arial"/>
              </w:rPr>
              <w:t>CHAR (12)</w:t>
            </w:r>
          </w:p>
        </w:tc>
        <w:tc>
          <w:tcPr>
            <w:tcW w:w="3402" w:type="dxa"/>
            <w:shd w:val="clear" w:color="auto" w:fill="FFFFFF"/>
          </w:tcPr>
          <w:p w:rsidR="006803B1" w:rsidRPr="00AB6936" w:rsidRDefault="006803B1" w:rsidP="009612A0">
            <w:pPr>
              <w:pStyle w:val="T2BaseArray"/>
              <w:ind w:left="0" w:firstLine="0"/>
              <w:jc w:val="left"/>
              <w:rPr>
                <w:rFonts w:ascii="Arial" w:hAnsi="Arial" w:cs="Arial"/>
              </w:rPr>
            </w:pPr>
            <w:r w:rsidRPr="00AB6936">
              <w:rPr>
                <w:rFonts w:ascii="Arial" w:hAnsi="Arial" w:cs="Arial"/>
              </w:rPr>
              <w:t xml:space="preserve">ISIN of the </w:t>
            </w:r>
            <w:r>
              <w:rPr>
                <w:rFonts w:ascii="Arial" w:hAnsi="Arial" w:cs="Arial"/>
              </w:rPr>
              <w:t>security.</w:t>
            </w:r>
          </w:p>
        </w:tc>
        <w:tc>
          <w:tcPr>
            <w:tcW w:w="2551" w:type="dxa"/>
            <w:shd w:val="clear" w:color="auto" w:fill="FFFFFF"/>
          </w:tcPr>
          <w:p w:rsidR="006803B1" w:rsidRPr="000A54E4" w:rsidRDefault="006803B1" w:rsidP="009612A0">
            <w:pPr>
              <w:pStyle w:val="T2BaseArray"/>
              <w:ind w:left="0" w:firstLine="0"/>
              <w:jc w:val="left"/>
              <w:rPr>
                <w:rFonts w:ascii="Arial" w:hAnsi="Arial" w:cs="Arial"/>
              </w:rPr>
            </w:pPr>
          </w:p>
        </w:tc>
        <w:tc>
          <w:tcPr>
            <w:tcW w:w="677" w:type="dxa"/>
            <w:shd w:val="clear" w:color="auto" w:fill="FFFFFF"/>
          </w:tcPr>
          <w:p w:rsidR="006803B1" w:rsidRDefault="006803B1" w:rsidP="009612A0">
            <w:pPr>
              <w:pStyle w:val="T2BaseArray"/>
              <w:ind w:left="0" w:firstLine="0"/>
              <w:jc w:val="left"/>
              <w:rPr>
                <w:rFonts w:ascii="Arial" w:hAnsi="Arial" w:cs="Arial"/>
              </w:rPr>
            </w:pPr>
          </w:p>
        </w:tc>
        <w:tc>
          <w:tcPr>
            <w:tcW w:w="678" w:type="dxa"/>
            <w:shd w:val="clear" w:color="auto" w:fill="FFFFFF"/>
          </w:tcPr>
          <w:p w:rsidR="006803B1" w:rsidRDefault="006803B1" w:rsidP="009612A0">
            <w:pPr>
              <w:pStyle w:val="T2BaseArray"/>
              <w:ind w:left="0" w:firstLine="0"/>
              <w:jc w:val="left"/>
              <w:rPr>
                <w:rFonts w:ascii="Arial" w:hAnsi="Arial" w:cs="Arial"/>
              </w:rPr>
            </w:pPr>
            <w:r>
              <w:rPr>
                <w:rFonts w:ascii="Arial" w:hAnsi="Arial" w:cs="Arial"/>
              </w:rPr>
              <w:t>1..1</w:t>
            </w:r>
          </w:p>
        </w:tc>
      </w:tr>
      <w:tr w:rsidR="006803B1" w:rsidRPr="00FC32AE" w:rsidTr="009612A0">
        <w:tc>
          <w:tcPr>
            <w:tcW w:w="10031" w:type="dxa"/>
            <w:gridSpan w:val="5"/>
            <w:shd w:val="clear" w:color="auto" w:fill="F2F2F2"/>
          </w:tcPr>
          <w:p w:rsidR="006803B1" w:rsidRPr="00E25F3B" w:rsidRDefault="006803B1" w:rsidP="009612A0">
            <w:pPr>
              <w:pStyle w:val="T2BaseArray"/>
              <w:ind w:left="0" w:firstLine="0"/>
              <w:jc w:val="left"/>
              <w:rPr>
                <w:rFonts w:ascii="Arial" w:hAnsi="Arial" w:cs="Arial"/>
              </w:rPr>
            </w:pPr>
            <w:r>
              <w:rPr>
                <w:rFonts w:ascii="Arial" w:hAnsi="Arial" w:cs="Arial"/>
              </w:rPr>
              <w:t>Group “</w:t>
            </w:r>
            <w:r w:rsidRPr="00EE4BAE">
              <w:rPr>
                <w:rFonts w:ascii="Arial" w:hAnsi="Arial" w:cs="Arial"/>
              </w:rPr>
              <w:t>Securities Account</w:t>
            </w:r>
            <w:r w:rsidRPr="00AB6936">
              <w:rPr>
                <w:rFonts w:ascii="Arial" w:hAnsi="Arial" w:cs="Arial"/>
              </w:rPr>
              <w:t>”</w:t>
            </w:r>
          </w:p>
        </w:tc>
        <w:tc>
          <w:tcPr>
            <w:tcW w:w="2551" w:type="dxa"/>
            <w:shd w:val="clear" w:color="auto" w:fill="F2F2F2"/>
          </w:tcPr>
          <w:p w:rsidR="006803B1" w:rsidRPr="000A54E4" w:rsidRDefault="006803B1" w:rsidP="0096629D">
            <w:pPr>
              <w:pStyle w:val="T2BaseArray"/>
              <w:ind w:left="0" w:firstLine="0"/>
              <w:jc w:val="left"/>
              <w:rPr>
                <w:rFonts w:ascii="Arial" w:hAnsi="Arial" w:cs="Arial"/>
              </w:rPr>
            </w:pPr>
            <w:r>
              <w:rPr>
                <w:rFonts w:ascii="Arial" w:hAnsi="Arial" w:cs="Arial"/>
              </w:rPr>
              <w:t>Occurs only when</w:t>
            </w:r>
            <w:r w:rsidRPr="00EE4BAE">
              <w:rPr>
                <w:rFonts w:ascii="Arial" w:hAnsi="Arial" w:cs="Arial"/>
              </w:rPr>
              <w:t xml:space="preserve"> Secured Element Type</w:t>
            </w:r>
            <w:r>
              <w:rPr>
                <w:rFonts w:ascii="Arial" w:hAnsi="Arial" w:cs="Arial"/>
              </w:rPr>
              <w:t xml:space="preserve"> is ‘Securities Account’.</w:t>
            </w:r>
          </w:p>
        </w:tc>
        <w:tc>
          <w:tcPr>
            <w:tcW w:w="677" w:type="dxa"/>
            <w:shd w:val="clear" w:color="auto" w:fill="F2F2F2"/>
          </w:tcPr>
          <w:p w:rsidR="006803B1" w:rsidRDefault="006803B1" w:rsidP="009612A0">
            <w:pPr>
              <w:pStyle w:val="T2BaseArray"/>
              <w:ind w:left="0" w:firstLine="0"/>
              <w:jc w:val="left"/>
              <w:rPr>
                <w:rFonts w:ascii="Arial" w:hAnsi="Arial" w:cs="Arial"/>
              </w:rPr>
            </w:pPr>
            <w:r>
              <w:rPr>
                <w:rFonts w:ascii="Arial" w:hAnsi="Arial" w:cs="Arial"/>
              </w:rPr>
              <w:t>0..1</w:t>
            </w:r>
          </w:p>
        </w:tc>
        <w:tc>
          <w:tcPr>
            <w:tcW w:w="678" w:type="dxa"/>
            <w:shd w:val="clear" w:color="auto" w:fill="F2F2F2"/>
          </w:tcPr>
          <w:p w:rsidR="006803B1" w:rsidRDefault="006803B1" w:rsidP="009612A0">
            <w:pPr>
              <w:pStyle w:val="T2BaseArray"/>
              <w:ind w:left="0" w:firstLine="0"/>
              <w:jc w:val="left"/>
              <w:rPr>
                <w:rFonts w:ascii="Arial" w:hAnsi="Arial" w:cs="Arial"/>
              </w:rPr>
            </w:pPr>
          </w:p>
        </w:tc>
      </w:tr>
      <w:tr w:rsidR="006803B1" w:rsidRPr="00FC32AE" w:rsidTr="00957693">
        <w:tc>
          <w:tcPr>
            <w:tcW w:w="534" w:type="dxa"/>
            <w:shd w:val="clear" w:color="auto" w:fill="FFFFFF"/>
          </w:tcPr>
          <w:p w:rsidR="006803B1" w:rsidRDefault="006803B1" w:rsidP="009612A0">
            <w:pPr>
              <w:pStyle w:val="T2BaseArray"/>
              <w:ind w:left="0" w:firstLine="0"/>
              <w:jc w:val="left"/>
              <w:rPr>
                <w:rFonts w:ascii="Arial" w:hAnsi="Arial" w:cs="Arial"/>
              </w:rPr>
            </w:pPr>
            <w:r>
              <w:rPr>
                <w:rFonts w:ascii="Arial" w:hAnsi="Arial" w:cs="Arial"/>
              </w:rPr>
              <w:t>11</w:t>
            </w:r>
          </w:p>
        </w:tc>
        <w:tc>
          <w:tcPr>
            <w:tcW w:w="567" w:type="dxa"/>
            <w:shd w:val="clear" w:color="auto" w:fill="FFFFFF"/>
          </w:tcPr>
          <w:p w:rsidR="006803B1" w:rsidRDefault="006803B1" w:rsidP="009612A0">
            <w:pPr>
              <w:pStyle w:val="T2BaseArray"/>
              <w:ind w:left="0" w:firstLine="0"/>
              <w:jc w:val="left"/>
              <w:rPr>
                <w:rFonts w:ascii="Arial" w:hAnsi="Arial" w:cs="Arial"/>
              </w:rPr>
            </w:pPr>
            <w:r>
              <w:rPr>
                <w:rFonts w:ascii="Arial" w:hAnsi="Arial" w:cs="Arial"/>
              </w:rPr>
              <w:t>K</w:t>
            </w:r>
          </w:p>
        </w:tc>
        <w:tc>
          <w:tcPr>
            <w:tcW w:w="2551" w:type="dxa"/>
            <w:shd w:val="clear" w:color="auto" w:fill="FFFFFF"/>
          </w:tcPr>
          <w:p w:rsidR="006803B1" w:rsidRPr="00EA2F9A" w:rsidRDefault="006803B1" w:rsidP="009612A0">
            <w:pPr>
              <w:pStyle w:val="T2BaseArray"/>
              <w:ind w:left="0" w:firstLine="0"/>
              <w:jc w:val="left"/>
              <w:rPr>
                <w:rFonts w:ascii="Arial" w:hAnsi="Arial" w:cs="Arial"/>
              </w:rPr>
            </w:pPr>
            <w:r w:rsidRPr="00EA2F9A">
              <w:rPr>
                <w:rFonts w:ascii="Arial" w:hAnsi="Arial" w:cs="Arial"/>
              </w:rPr>
              <w:t>Security Account Number</w:t>
            </w:r>
          </w:p>
        </w:tc>
        <w:tc>
          <w:tcPr>
            <w:tcW w:w="2977" w:type="dxa"/>
            <w:shd w:val="clear" w:color="auto" w:fill="FFFFFF"/>
          </w:tcPr>
          <w:p w:rsidR="006803B1" w:rsidRPr="00EA2F9A" w:rsidRDefault="006803B1" w:rsidP="009612A0">
            <w:pPr>
              <w:pStyle w:val="T2BaseArray"/>
              <w:ind w:left="0" w:firstLine="0"/>
              <w:jc w:val="left"/>
              <w:rPr>
                <w:rFonts w:ascii="Arial" w:hAnsi="Arial" w:cs="Arial"/>
              </w:rPr>
            </w:pPr>
            <w:r w:rsidRPr="00EA2F9A">
              <w:rPr>
                <w:rFonts w:ascii="Arial" w:hAnsi="Arial" w:cs="Arial"/>
              </w:rPr>
              <w:t>VARCHAR (35)</w:t>
            </w:r>
          </w:p>
        </w:tc>
        <w:tc>
          <w:tcPr>
            <w:tcW w:w="3402" w:type="dxa"/>
            <w:shd w:val="clear" w:color="auto" w:fill="FFFFFF"/>
          </w:tcPr>
          <w:p w:rsidR="006803B1" w:rsidRPr="00E25F3B" w:rsidRDefault="006803B1" w:rsidP="009612A0">
            <w:pPr>
              <w:pStyle w:val="T2BaseArray"/>
              <w:ind w:left="0" w:firstLine="0"/>
              <w:jc w:val="left"/>
              <w:rPr>
                <w:rFonts w:ascii="Arial" w:hAnsi="Arial" w:cs="Arial"/>
              </w:rPr>
            </w:pPr>
            <w:r>
              <w:rPr>
                <w:rFonts w:ascii="Arial" w:hAnsi="Arial" w:cs="Arial"/>
              </w:rPr>
              <w:t>Number of the security a</w:t>
            </w:r>
            <w:r w:rsidRPr="00EA2F9A">
              <w:rPr>
                <w:rFonts w:ascii="Arial" w:hAnsi="Arial" w:cs="Arial"/>
              </w:rPr>
              <w:t>ccount</w:t>
            </w:r>
            <w:r>
              <w:rPr>
                <w:rFonts w:ascii="Arial" w:hAnsi="Arial" w:cs="Arial"/>
              </w:rPr>
              <w:t>.</w:t>
            </w:r>
          </w:p>
        </w:tc>
        <w:tc>
          <w:tcPr>
            <w:tcW w:w="2551" w:type="dxa"/>
            <w:shd w:val="clear" w:color="auto" w:fill="FFFFFF"/>
          </w:tcPr>
          <w:p w:rsidR="006803B1" w:rsidRPr="000A54E4" w:rsidRDefault="006803B1" w:rsidP="009612A0">
            <w:pPr>
              <w:pStyle w:val="T2BaseArray"/>
              <w:ind w:left="0" w:firstLine="0"/>
              <w:jc w:val="left"/>
              <w:rPr>
                <w:rFonts w:ascii="Arial" w:hAnsi="Arial" w:cs="Arial"/>
              </w:rPr>
            </w:pPr>
          </w:p>
        </w:tc>
        <w:tc>
          <w:tcPr>
            <w:tcW w:w="677" w:type="dxa"/>
            <w:shd w:val="clear" w:color="auto" w:fill="FFFFFF"/>
          </w:tcPr>
          <w:p w:rsidR="006803B1" w:rsidRDefault="006803B1" w:rsidP="009612A0">
            <w:pPr>
              <w:pStyle w:val="T2BaseArray"/>
              <w:ind w:left="0" w:firstLine="0"/>
              <w:jc w:val="left"/>
              <w:rPr>
                <w:rFonts w:ascii="Arial" w:hAnsi="Arial" w:cs="Arial"/>
              </w:rPr>
            </w:pPr>
          </w:p>
        </w:tc>
        <w:tc>
          <w:tcPr>
            <w:tcW w:w="678" w:type="dxa"/>
            <w:shd w:val="clear" w:color="auto" w:fill="FFFFFF"/>
          </w:tcPr>
          <w:p w:rsidR="006803B1" w:rsidRDefault="006803B1" w:rsidP="009612A0">
            <w:pPr>
              <w:pStyle w:val="T2BaseArray"/>
              <w:ind w:left="0" w:firstLine="0"/>
              <w:jc w:val="left"/>
              <w:rPr>
                <w:rFonts w:ascii="Arial" w:hAnsi="Arial" w:cs="Arial"/>
              </w:rPr>
            </w:pPr>
            <w:r>
              <w:rPr>
                <w:rFonts w:ascii="Arial" w:hAnsi="Arial" w:cs="Arial"/>
              </w:rPr>
              <w:t>1..1</w:t>
            </w:r>
          </w:p>
        </w:tc>
      </w:tr>
      <w:tr w:rsidR="006803B1" w:rsidRPr="00FC32AE" w:rsidTr="009612A0">
        <w:tc>
          <w:tcPr>
            <w:tcW w:w="10031" w:type="dxa"/>
            <w:gridSpan w:val="5"/>
            <w:shd w:val="clear" w:color="auto" w:fill="F2F2F2"/>
          </w:tcPr>
          <w:p w:rsidR="006803B1" w:rsidRPr="00E25F3B" w:rsidRDefault="006803B1" w:rsidP="009612A0">
            <w:pPr>
              <w:pStyle w:val="T2BaseArray"/>
              <w:jc w:val="left"/>
              <w:rPr>
                <w:rFonts w:ascii="Arial" w:hAnsi="Arial" w:cs="Arial"/>
              </w:rPr>
            </w:pPr>
            <w:r>
              <w:rPr>
                <w:rFonts w:ascii="Arial" w:hAnsi="Arial" w:cs="Arial"/>
              </w:rPr>
              <w:t xml:space="preserve">Group “T2S </w:t>
            </w:r>
            <w:r w:rsidRPr="00EE4BAE">
              <w:rPr>
                <w:rFonts w:ascii="Arial" w:hAnsi="Arial" w:cs="Arial"/>
              </w:rPr>
              <w:t>Dedicated Cash Account</w:t>
            </w:r>
            <w:r>
              <w:rPr>
                <w:rFonts w:ascii="Arial" w:hAnsi="Arial" w:cs="Arial"/>
              </w:rPr>
              <w:t>”</w:t>
            </w:r>
          </w:p>
        </w:tc>
        <w:tc>
          <w:tcPr>
            <w:tcW w:w="2551" w:type="dxa"/>
            <w:shd w:val="clear" w:color="auto" w:fill="F2F2F2"/>
          </w:tcPr>
          <w:p w:rsidR="006803B1" w:rsidRPr="000A54E4" w:rsidRDefault="006803B1" w:rsidP="0096629D">
            <w:pPr>
              <w:pStyle w:val="T2BaseArray"/>
              <w:ind w:left="0" w:firstLine="0"/>
              <w:jc w:val="left"/>
              <w:rPr>
                <w:rFonts w:ascii="Arial" w:hAnsi="Arial" w:cs="Arial"/>
              </w:rPr>
            </w:pPr>
            <w:r>
              <w:rPr>
                <w:rFonts w:ascii="Arial" w:hAnsi="Arial" w:cs="Arial"/>
              </w:rPr>
              <w:t xml:space="preserve">Occurs only when </w:t>
            </w:r>
            <w:r w:rsidRPr="00EE4BAE">
              <w:rPr>
                <w:rFonts w:ascii="Arial" w:hAnsi="Arial" w:cs="Arial"/>
              </w:rPr>
              <w:t>Secured Element Type</w:t>
            </w:r>
            <w:r>
              <w:rPr>
                <w:rFonts w:ascii="Arial" w:hAnsi="Arial" w:cs="Arial"/>
              </w:rPr>
              <w:t xml:space="preserve"> is ‘T2S </w:t>
            </w:r>
            <w:r w:rsidRPr="00EE4BAE">
              <w:rPr>
                <w:rFonts w:ascii="Arial" w:hAnsi="Arial" w:cs="Arial"/>
              </w:rPr>
              <w:t>Dedicated Cash Account</w:t>
            </w:r>
            <w:r>
              <w:rPr>
                <w:rFonts w:ascii="Arial" w:hAnsi="Arial" w:cs="Arial"/>
              </w:rPr>
              <w:t>’.</w:t>
            </w:r>
          </w:p>
        </w:tc>
        <w:tc>
          <w:tcPr>
            <w:tcW w:w="677" w:type="dxa"/>
            <w:shd w:val="clear" w:color="auto" w:fill="F2F2F2"/>
          </w:tcPr>
          <w:p w:rsidR="006803B1" w:rsidRDefault="006803B1" w:rsidP="009612A0">
            <w:pPr>
              <w:pStyle w:val="T2BaseArray"/>
              <w:ind w:left="0" w:firstLine="0"/>
              <w:jc w:val="left"/>
              <w:rPr>
                <w:rFonts w:ascii="Arial" w:hAnsi="Arial" w:cs="Arial"/>
              </w:rPr>
            </w:pPr>
            <w:r>
              <w:rPr>
                <w:rFonts w:ascii="Arial" w:hAnsi="Arial" w:cs="Arial"/>
              </w:rPr>
              <w:t>0..1</w:t>
            </w:r>
          </w:p>
        </w:tc>
        <w:tc>
          <w:tcPr>
            <w:tcW w:w="678" w:type="dxa"/>
            <w:shd w:val="clear" w:color="auto" w:fill="F2F2F2"/>
          </w:tcPr>
          <w:p w:rsidR="006803B1" w:rsidRDefault="006803B1" w:rsidP="009612A0">
            <w:pPr>
              <w:pStyle w:val="T2BaseArray"/>
              <w:ind w:left="0" w:firstLine="0"/>
              <w:jc w:val="left"/>
              <w:rPr>
                <w:rFonts w:ascii="Arial" w:hAnsi="Arial" w:cs="Arial"/>
              </w:rPr>
            </w:pPr>
          </w:p>
        </w:tc>
      </w:tr>
      <w:tr w:rsidR="006803B1" w:rsidRPr="00FC32AE" w:rsidTr="00957693">
        <w:tc>
          <w:tcPr>
            <w:tcW w:w="534" w:type="dxa"/>
            <w:shd w:val="clear" w:color="auto" w:fill="FFFFFF"/>
          </w:tcPr>
          <w:p w:rsidR="006803B1" w:rsidRDefault="006803B1" w:rsidP="009612A0">
            <w:pPr>
              <w:pStyle w:val="T2BaseArray"/>
              <w:ind w:left="0" w:firstLine="0"/>
              <w:jc w:val="left"/>
              <w:rPr>
                <w:rFonts w:ascii="Arial" w:hAnsi="Arial" w:cs="Arial"/>
              </w:rPr>
            </w:pPr>
            <w:r>
              <w:rPr>
                <w:rFonts w:ascii="Arial" w:hAnsi="Arial" w:cs="Arial"/>
              </w:rPr>
              <w:t>12</w:t>
            </w:r>
          </w:p>
        </w:tc>
        <w:tc>
          <w:tcPr>
            <w:tcW w:w="567" w:type="dxa"/>
            <w:shd w:val="clear" w:color="auto" w:fill="FFFFFF"/>
          </w:tcPr>
          <w:p w:rsidR="006803B1" w:rsidRDefault="006803B1" w:rsidP="009612A0">
            <w:pPr>
              <w:pStyle w:val="T2BaseArray"/>
              <w:ind w:left="0" w:firstLine="0"/>
              <w:jc w:val="left"/>
              <w:rPr>
                <w:rFonts w:ascii="Arial" w:hAnsi="Arial" w:cs="Arial"/>
              </w:rPr>
            </w:pPr>
            <w:r>
              <w:rPr>
                <w:rFonts w:ascii="Arial" w:hAnsi="Arial" w:cs="Arial"/>
              </w:rPr>
              <w:t>L</w:t>
            </w:r>
          </w:p>
        </w:tc>
        <w:tc>
          <w:tcPr>
            <w:tcW w:w="2551" w:type="dxa"/>
            <w:shd w:val="clear" w:color="auto" w:fill="FFFFFF"/>
          </w:tcPr>
          <w:p w:rsidR="006803B1" w:rsidRPr="00610E24" w:rsidRDefault="006803B1" w:rsidP="009612A0">
            <w:pPr>
              <w:pStyle w:val="T2BaseArray"/>
              <w:jc w:val="left"/>
              <w:rPr>
                <w:rFonts w:ascii="Arial" w:hAnsi="Arial" w:cs="Arial"/>
              </w:rPr>
            </w:pPr>
            <w:r w:rsidRPr="00610E24">
              <w:rPr>
                <w:rFonts w:ascii="Arial" w:hAnsi="Arial" w:cs="Arial"/>
              </w:rPr>
              <w:t>T2S Dedicated Cash Account Number</w:t>
            </w:r>
          </w:p>
        </w:tc>
        <w:tc>
          <w:tcPr>
            <w:tcW w:w="2977" w:type="dxa"/>
            <w:shd w:val="clear" w:color="auto" w:fill="FFFFFF"/>
          </w:tcPr>
          <w:p w:rsidR="006803B1" w:rsidRPr="00610E24" w:rsidRDefault="006803B1" w:rsidP="009612A0">
            <w:pPr>
              <w:pStyle w:val="T2BaseArray"/>
              <w:jc w:val="left"/>
              <w:rPr>
                <w:rFonts w:ascii="Arial" w:hAnsi="Arial" w:cs="Arial"/>
              </w:rPr>
            </w:pPr>
            <w:r w:rsidRPr="00610E24">
              <w:rPr>
                <w:rFonts w:ascii="Arial" w:hAnsi="Arial" w:cs="Arial"/>
              </w:rPr>
              <w:t>VARCHAR (34)</w:t>
            </w:r>
          </w:p>
        </w:tc>
        <w:tc>
          <w:tcPr>
            <w:tcW w:w="3402" w:type="dxa"/>
            <w:shd w:val="clear" w:color="auto" w:fill="FFFFFF"/>
          </w:tcPr>
          <w:p w:rsidR="006803B1" w:rsidRPr="00EA2F9A" w:rsidRDefault="006803B1" w:rsidP="009612A0">
            <w:pPr>
              <w:pStyle w:val="T2BaseArray"/>
              <w:ind w:left="0" w:firstLine="0"/>
              <w:jc w:val="left"/>
              <w:rPr>
                <w:rFonts w:ascii="Arial" w:hAnsi="Arial" w:cs="Arial"/>
              </w:rPr>
            </w:pPr>
            <w:r>
              <w:rPr>
                <w:rFonts w:ascii="Arial" w:hAnsi="Arial" w:cs="Arial"/>
              </w:rPr>
              <w:t>Number of the T2S dedicated cash a</w:t>
            </w:r>
            <w:r w:rsidRPr="00EA2F9A">
              <w:rPr>
                <w:rFonts w:ascii="Arial" w:hAnsi="Arial" w:cs="Arial"/>
              </w:rPr>
              <w:t>ccount</w:t>
            </w:r>
            <w:r>
              <w:rPr>
                <w:rFonts w:ascii="Arial" w:hAnsi="Arial" w:cs="Arial"/>
              </w:rPr>
              <w:t>.</w:t>
            </w:r>
          </w:p>
        </w:tc>
        <w:tc>
          <w:tcPr>
            <w:tcW w:w="2551" w:type="dxa"/>
            <w:shd w:val="clear" w:color="auto" w:fill="FFFFFF"/>
          </w:tcPr>
          <w:p w:rsidR="006803B1" w:rsidRPr="000A54E4" w:rsidRDefault="006803B1" w:rsidP="009612A0">
            <w:pPr>
              <w:pStyle w:val="T2BaseArray"/>
              <w:ind w:left="0" w:firstLine="0"/>
              <w:jc w:val="left"/>
              <w:rPr>
                <w:rFonts w:ascii="Arial" w:hAnsi="Arial" w:cs="Arial"/>
              </w:rPr>
            </w:pPr>
          </w:p>
        </w:tc>
        <w:tc>
          <w:tcPr>
            <w:tcW w:w="677" w:type="dxa"/>
            <w:shd w:val="clear" w:color="auto" w:fill="FFFFFF"/>
          </w:tcPr>
          <w:p w:rsidR="006803B1" w:rsidRDefault="006803B1" w:rsidP="009612A0">
            <w:pPr>
              <w:pStyle w:val="T2BaseArray"/>
              <w:ind w:left="0" w:firstLine="0"/>
              <w:jc w:val="left"/>
              <w:rPr>
                <w:rFonts w:ascii="Arial" w:hAnsi="Arial" w:cs="Arial"/>
              </w:rPr>
            </w:pPr>
          </w:p>
        </w:tc>
        <w:tc>
          <w:tcPr>
            <w:tcW w:w="678" w:type="dxa"/>
            <w:shd w:val="clear" w:color="auto" w:fill="FFFFFF"/>
          </w:tcPr>
          <w:p w:rsidR="006803B1" w:rsidRDefault="006803B1" w:rsidP="009612A0">
            <w:pPr>
              <w:pStyle w:val="T2BaseArray"/>
              <w:ind w:left="0" w:firstLine="0"/>
              <w:jc w:val="left"/>
              <w:rPr>
                <w:rFonts w:ascii="Arial" w:hAnsi="Arial" w:cs="Arial"/>
              </w:rPr>
            </w:pPr>
            <w:r>
              <w:rPr>
                <w:rFonts w:ascii="Arial" w:hAnsi="Arial" w:cs="Arial"/>
              </w:rPr>
              <w:t>1..1</w:t>
            </w:r>
          </w:p>
        </w:tc>
      </w:tr>
      <w:tr w:rsidR="006803B1" w:rsidRPr="00FC32AE" w:rsidTr="009612A0">
        <w:tc>
          <w:tcPr>
            <w:tcW w:w="10031" w:type="dxa"/>
            <w:gridSpan w:val="5"/>
            <w:shd w:val="clear" w:color="auto" w:fill="F2F2F2"/>
          </w:tcPr>
          <w:p w:rsidR="006803B1" w:rsidRPr="006453F1" w:rsidRDefault="006803B1" w:rsidP="006A0014">
            <w:pPr>
              <w:pStyle w:val="T2BaseArray"/>
              <w:jc w:val="left"/>
              <w:rPr>
                <w:rFonts w:ascii="Arial" w:hAnsi="Arial" w:cs="Arial"/>
              </w:rPr>
            </w:pPr>
            <w:r w:rsidRPr="006453F1">
              <w:rPr>
                <w:rFonts w:ascii="Arial" w:hAnsi="Arial" w:cs="Arial"/>
              </w:rPr>
              <w:t>Group “System Entity”</w:t>
            </w:r>
          </w:p>
        </w:tc>
        <w:tc>
          <w:tcPr>
            <w:tcW w:w="2551" w:type="dxa"/>
            <w:shd w:val="clear" w:color="auto" w:fill="F2F2F2"/>
          </w:tcPr>
          <w:p w:rsidR="006803B1" w:rsidRPr="006453F1" w:rsidRDefault="006803B1" w:rsidP="00B00CF8">
            <w:pPr>
              <w:pStyle w:val="T2BaseArray"/>
              <w:ind w:left="0" w:firstLine="0"/>
              <w:jc w:val="left"/>
              <w:rPr>
                <w:rFonts w:ascii="Arial" w:hAnsi="Arial" w:cs="Arial"/>
              </w:rPr>
            </w:pPr>
            <w:r w:rsidRPr="006453F1">
              <w:rPr>
                <w:rFonts w:ascii="Arial" w:hAnsi="Arial" w:cs="Arial"/>
              </w:rPr>
              <w:t>Occurs only when Secured Element Type is SYSE (System Entity)</w:t>
            </w:r>
          </w:p>
        </w:tc>
        <w:tc>
          <w:tcPr>
            <w:tcW w:w="677" w:type="dxa"/>
            <w:shd w:val="clear" w:color="auto" w:fill="F2F2F2"/>
          </w:tcPr>
          <w:p w:rsidR="006803B1" w:rsidRDefault="006803B1" w:rsidP="009612A0">
            <w:pPr>
              <w:pStyle w:val="T2BaseArray"/>
              <w:ind w:left="0" w:firstLine="0"/>
              <w:jc w:val="left"/>
              <w:rPr>
                <w:rFonts w:ascii="Arial" w:hAnsi="Arial" w:cs="Arial"/>
              </w:rPr>
            </w:pPr>
            <w:r>
              <w:rPr>
                <w:rFonts w:ascii="Arial" w:hAnsi="Arial" w:cs="Arial"/>
              </w:rPr>
              <w:t>0..1</w:t>
            </w:r>
          </w:p>
        </w:tc>
        <w:tc>
          <w:tcPr>
            <w:tcW w:w="678" w:type="dxa"/>
            <w:shd w:val="clear" w:color="auto" w:fill="F2F2F2"/>
          </w:tcPr>
          <w:p w:rsidR="006803B1" w:rsidRDefault="006803B1" w:rsidP="009612A0">
            <w:pPr>
              <w:pStyle w:val="T2BaseArray"/>
              <w:ind w:left="0" w:firstLine="0"/>
              <w:jc w:val="left"/>
              <w:rPr>
                <w:rFonts w:ascii="Arial" w:hAnsi="Arial" w:cs="Arial"/>
              </w:rPr>
            </w:pPr>
          </w:p>
        </w:tc>
      </w:tr>
      <w:tr w:rsidR="006803B1" w:rsidRPr="00FC32AE" w:rsidTr="00957693">
        <w:tc>
          <w:tcPr>
            <w:tcW w:w="534" w:type="dxa"/>
            <w:shd w:val="clear" w:color="auto" w:fill="FFFFFF"/>
          </w:tcPr>
          <w:p w:rsidR="006803B1" w:rsidRPr="006453F1" w:rsidRDefault="006803B1" w:rsidP="009612A0">
            <w:pPr>
              <w:pStyle w:val="T2BaseArray"/>
              <w:ind w:left="0" w:firstLine="0"/>
              <w:jc w:val="left"/>
              <w:rPr>
                <w:rFonts w:ascii="Arial" w:hAnsi="Arial" w:cs="Arial"/>
              </w:rPr>
            </w:pPr>
            <w:r w:rsidRPr="006453F1">
              <w:rPr>
                <w:rFonts w:ascii="Arial" w:hAnsi="Arial" w:cs="Arial"/>
              </w:rPr>
              <w:t>13</w:t>
            </w:r>
          </w:p>
        </w:tc>
        <w:tc>
          <w:tcPr>
            <w:tcW w:w="567" w:type="dxa"/>
            <w:shd w:val="clear" w:color="auto" w:fill="FFFFFF"/>
          </w:tcPr>
          <w:p w:rsidR="006803B1" w:rsidRPr="006453F1" w:rsidRDefault="006803B1" w:rsidP="009612A0">
            <w:pPr>
              <w:pStyle w:val="T2BaseArray"/>
              <w:ind w:left="0" w:firstLine="0"/>
              <w:jc w:val="left"/>
              <w:rPr>
                <w:rFonts w:ascii="Arial" w:hAnsi="Arial" w:cs="Arial"/>
              </w:rPr>
            </w:pPr>
            <w:r w:rsidRPr="006453F1">
              <w:rPr>
                <w:rFonts w:ascii="Arial" w:hAnsi="Arial" w:cs="Arial"/>
              </w:rPr>
              <w:t>M</w:t>
            </w:r>
          </w:p>
        </w:tc>
        <w:tc>
          <w:tcPr>
            <w:tcW w:w="2551" w:type="dxa"/>
            <w:shd w:val="clear" w:color="auto" w:fill="FFFFFF"/>
          </w:tcPr>
          <w:p w:rsidR="006803B1" w:rsidRPr="006453F1" w:rsidRDefault="006803B1" w:rsidP="009612A0">
            <w:pPr>
              <w:pStyle w:val="T2BaseArray"/>
              <w:ind w:left="0" w:firstLine="0"/>
              <w:jc w:val="left"/>
              <w:rPr>
                <w:rFonts w:ascii="Arial" w:hAnsi="Arial" w:cs="Arial"/>
              </w:rPr>
            </w:pPr>
            <w:r w:rsidRPr="006453F1">
              <w:rPr>
                <w:rFonts w:ascii="Arial" w:hAnsi="Arial" w:cs="Arial"/>
              </w:rPr>
              <w:t>BIC</w:t>
            </w:r>
          </w:p>
        </w:tc>
        <w:tc>
          <w:tcPr>
            <w:tcW w:w="2977" w:type="dxa"/>
            <w:shd w:val="clear" w:color="auto" w:fill="FFFFFF"/>
          </w:tcPr>
          <w:p w:rsidR="006803B1" w:rsidRPr="006453F1" w:rsidRDefault="006803B1" w:rsidP="009612A0">
            <w:pPr>
              <w:pStyle w:val="T2BaseArray"/>
              <w:ind w:left="0" w:firstLine="0"/>
              <w:jc w:val="left"/>
              <w:rPr>
                <w:rFonts w:ascii="Arial" w:hAnsi="Arial" w:cs="Arial"/>
              </w:rPr>
            </w:pPr>
            <w:r w:rsidRPr="006453F1">
              <w:rPr>
                <w:rFonts w:ascii="Arial" w:hAnsi="Arial" w:cs="Arial"/>
              </w:rPr>
              <w:t>CHAR (11)</w:t>
            </w:r>
          </w:p>
        </w:tc>
        <w:tc>
          <w:tcPr>
            <w:tcW w:w="3402" w:type="dxa"/>
            <w:shd w:val="clear" w:color="auto" w:fill="FFFFFF"/>
          </w:tcPr>
          <w:p w:rsidR="006803B1" w:rsidRPr="006453F1" w:rsidRDefault="006803B1" w:rsidP="009612A0">
            <w:pPr>
              <w:pStyle w:val="T2BaseArray"/>
              <w:ind w:left="0" w:firstLine="0"/>
              <w:jc w:val="left"/>
              <w:rPr>
                <w:rFonts w:ascii="Arial" w:hAnsi="Arial" w:cs="Arial"/>
              </w:rPr>
            </w:pPr>
            <w:r w:rsidRPr="006453F1">
              <w:rPr>
                <w:rFonts w:ascii="Arial" w:hAnsi="Arial" w:cs="Arial"/>
              </w:rPr>
              <w:t>BIC.</w:t>
            </w:r>
          </w:p>
        </w:tc>
        <w:tc>
          <w:tcPr>
            <w:tcW w:w="2551" w:type="dxa"/>
            <w:shd w:val="clear" w:color="auto" w:fill="FFFFFF"/>
          </w:tcPr>
          <w:p w:rsidR="006803B1" w:rsidRPr="006453F1" w:rsidRDefault="006803B1" w:rsidP="009612A0">
            <w:pPr>
              <w:pStyle w:val="T2BaseArray"/>
              <w:ind w:left="0" w:firstLine="0"/>
              <w:jc w:val="left"/>
              <w:rPr>
                <w:rFonts w:ascii="Arial" w:hAnsi="Arial" w:cs="Arial"/>
              </w:rPr>
            </w:pPr>
          </w:p>
        </w:tc>
        <w:tc>
          <w:tcPr>
            <w:tcW w:w="677" w:type="dxa"/>
            <w:shd w:val="clear" w:color="auto" w:fill="FFFFFF"/>
          </w:tcPr>
          <w:p w:rsidR="006803B1" w:rsidRDefault="006803B1" w:rsidP="009612A0">
            <w:pPr>
              <w:pStyle w:val="T2BaseArray"/>
              <w:ind w:left="0" w:firstLine="0"/>
              <w:jc w:val="left"/>
              <w:rPr>
                <w:rFonts w:ascii="Arial" w:hAnsi="Arial" w:cs="Arial"/>
              </w:rPr>
            </w:pPr>
          </w:p>
        </w:tc>
        <w:tc>
          <w:tcPr>
            <w:tcW w:w="678" w:type="dxa"/>
            <w:shd w:val="clear" w:color="auto" w:fill="FFFFFF"/>
          </w:tcPr>
          <w:p w:rsidR="006803B1" w:rsidRDefault="006803B1" w:rsidP="009612A0">
            <w:pPr>
              <w:pStyle w:val="T2BaseArray"/>
              <w:ind w:left="0" w:firstLine="0"/>
              <w:jc w:val="left"/>
              <w:rPr>
                <w:rFonts w:ascii="Arial" w:hAnsi="Arial" w:cs="Arial"/>
              </w:rPr>
            </w:pPr>
            <w:r>
              <w:rPr>
                <w:rFonts w:ascii="Arial" w:hAnsi="Arial" w:cs="Arial"/>
              </w:rPr>
              <w:t>1..1</w:t>
            </w:r>
          </w:p>
        </w:tc>
      </w:tr>
      <w:tr w:rsidR="006803B1" w:rsidRPr="00FC32AE" w:rsidTr="009612A0">
        <w:tc>
          <w:tcPr>
            <w:tcW w:w="10031" w:type="dxa"/>
            <w:gridSpan w:val="5"/>
            <w:shd w:val="clear" w:color="auto" w:fill="F2F2F2"/>
          </w:tcPr>
          <w:p w:rsidR="006803B1" w:rsidRPr="006453F1" w:rsidRDefault="006803B1" w:rsidP="009612A0">
            <w:pPr>
              <w:pStyle w:val="T2BaseArray"/>
              <w:jc w:val="left"/>
              <w:rPr>
                <w:rFonts w:ascii="Arial" w:hAnsi="Arial" w:cs="Arial"/>
              </w:rPr>
            </w:pPr>
            <w:r w:rsidRPr="006453F1">
              <w:rPr>
                <w:rFonts w:ascii="Arial" w:hAnsi="Arial" w:cs="Arial"/>
              </w:rPr>
              <w:t>Group “Administration”</w:t>
            </w:r>
          </w:p>
        </w:tc>
        <w:tc>
          <w:tcPr>
            <w:tcW w:w="2551" w:type="dxa"/>
            <w:shd w:val="clear" w:color="auto" w:fill="F2F2F2"/>
          </w:tcPr>
          <w:p w:rsidR="006803B1" w:rsidRPr="006453F1" w:rsidRDefault="006803B1" w:rsidP="009612A0">
            <w:pPr>
              <w:pStyle w:val="T2BaseArray"/>
              <w:ind w:left="0" w:firstLine="0"/>
              <w:jc w:val="left"/>
              <w:rPr>
                <w:rFonts w:ascii="Arial" w:hAnsi="Arial" w:cs="Arial"/>
              </w:rPr>
            </w:pPr>
          </w:p>
        </w:tc>
        <w:tc>
          <w:tcPr>
            <w:tcW w:w="677" w:type="dxa"/>
            <w:shd w:val="clear" w:color="auto" w:fill="F2F2F2"/>
          </w:tcPr>
          <w:p w:rsidR="006803B1" w:rsidRDefault="006803B1" w:rsidP="009612A0">
            <w:pPr>
              <w:pStyle w:val="T2BaseArray"/>
              <w:ind w:left="0" w:firstLine="0"/>
              <w:jc w:val="left"/>
              <w:rPr>
                <w:rFonts w:ascii="Arial" w:hAnsi="Arial" w:cs="Arial"/>
              </w:rPr>
            </w:pPr>
            <w:r>
              <w:rPr>
                <w:rFonts w:ascii="Arial" w:hAnsi="Arial" w:cs="Arial"/>
              </w:rPr>
              <w:t>1..1</w:t>
            </w:r>
          </w:p>
        </w:tc>
        <w:tc>
          <w:tcPr>
            <w:tcW w:w="678" w:type="dxa"/>
            <w:shd w:val="clear" w:color="auto" w:fill="F2F2F2"/>
          </w:tcPr>
          <w:p w:rsidR="006803B1" w:rsidRDefault="006803B1" w:rsidP="009612A0">
            <w:pPr>
              <w:pStyle w:val="T2BaseArray"/>
              <w:ind w:left="0" w:firstLine="0"/>
              <w:jc w:val="left"/>
              <w:rPr>
                <w:rFonts w:ascii="Arial" w:hAnsi="Arial" w:cs="Arial"/>
              </w:rPr>
            </w:pPr>
          </w:p>
        </w:tc>
      </w:tr>
      <w:tr w:rsidR="006803B1" w:rsidRPr="00FC32AE" w:rsidTr="009612A0">
        <w:tc>
          <w:tcPr>
            <w:tcW w:w="534" w:type="dxa"/>
            <w:shd w:val="clear" w:color="auto" w:fill="FFFFFF"/>
          </w:tcPr>
          <w:p w:rsidR="006803B1" w:rsidRPr="006453F1" w:rsidRDefault="006803B1" w:rsidP="00FD5851">
            <w:pPr>
              <w:pStyle w:val="T2BaseArray"/>
              <w:ind w:left="0" w:firstLine="0"/>
              <w:jc w:val="left"/>
              <w:rPr>
                <w:rFonts w:ascii="Arial" w:hAnsi="Arial" w:cs="Arial"/>
              </w:rPr>
            </w:pPr>
            <w:r w:rsidRPr="006453F1">
              <w:rPr>
                <w:rFonts w:ascii="Arial" w:hAnsi="Arial" w:cs="Arial"/>
              </w:rPr>
              <w:t>15</w:t>
            </w:r>
          </w:p>
        </w:tc>
        <w:tc>
          <w:tcPr>
            <w:tcW w:w="567" w:type="dxa"/>
            <w:shd w:val="clear" w:color="auto" w:fill="FFFFFF"/>
          </w:tcPr>
          <w:p w:rsidR="006803B1" w:rsidRPr="006453F1" w:rsidRDefault="006803B1" w:rsidP="00FD5851">
            <w:pPr>
              <w:pStyle w:val="T2BaseArray"/>
              <w:ind w:left="0" w:firstLine="0"/>
              <w:jc w:val="left"/>
              <w:rPr>
                <w:rFonts w:ascii="Arial" w:hAnsi="Arial" w:cs="Arial"/>
              </w:rPr>
            </w:pPr>
            <w:r w:rsidRPr="006453F1">
              <w:rPr>
                <w:rFonts w:ascii="Arial" w:hAnsi="Arial" w:cs="Arial"/>
              </w:rPr>
              <w:t>N</w:t>
            </w:r>
          </w:p>
        </w:tc>
        <w:tc>
          <w:tcPr>
            <w:tcW w:w="2551" w:type="dxa"/>
            <w:shd w:val="clear" w:color="auto" w:fill="FFFFFF"/>
          </w:tcPr>
          <w:p w:rsidR="006803B1" w:rsidRPr="006453F1" w:rsidRDefault="006803B1" w:rsidP="00FD5851">
            <w:pPr>
              <w:pStyle w:val="T2BaseArray"/>
              <w:jc w:val="left"/>
              <w:rPr>
                <w:rFonts w:ascii="Arial" w:hAnsi="Arial" w:cs="Arial"/>
              </w:rPr>
            </w:pPr>
            <w:r w:rsidRPr="006453F1">
              <w:rPr>
                <w:rFonts w:ascii="Arial" w:hAnsi="Arial" w:cs="Arial"/>
              </w:rPr>
              <w:t>Privilege Name</w:t>
            </w:r>
          </w:p>
        </w:tc>
        <w:tc>
          <w:tcPr>
            <w:tcW w:w="2977" w:type="dxa"/>
            <w:shd w:val="clear" w:color="auto" w:fill="FFFFFF"/>
          </w:tcPr>
          <w:p w:rsidR="006803B1" w:rsidRPr="006453F1" w:rsidRDefault="006803B1" w:rsidP="00FD5851">
            <w:pPr>
              <w:pStyle w:val="T2BaseArray"/>
              <w:jc w:val="left"/>
              <w:rPr>
                <w:rFonts w:ascii="Arial" w:hAnsi="Arial" w:cs="Arial"/>
              </w:rPr>
            </w:pPr>
            <w:r w:rsidRPr="006453F1">
              <w:rPr>
                <w:rFonts w:ascii="Arial" w:hAnsi="Arial" w:cs="Arial"/>
              </w:rPr>
              <w:t>VARCHAR (35)</w:t>
            </w:r>
          </w:p>
        </w:tc>
        <w:tc>
          <w:tcPr>
            <w:tcW w:w="3402" w:type="dxa"/>
            <w:shd w:val="clear" w:color="auto" w:fill="FFFFFF"/>
          </w:tcPr>
          <w:p w:rsidR="006803B1" w:rsidRPr="006453F1" w:rsidRDefault="006803B1" w:rsidP="00FD5851">
            <w:pPr>
              <w:pStyle w:val="T2BaseArray"/>
              <w:jc w:val="left"/>
              <w:rPr>
                <w:rFonts w:ascii="Arial" w:hAnsi="Arial" w:cs="Arial"/>
              </w:rPr>
            </w:pPr>
            <w:r w:rsidRPr="006453F1">
              <w:rPr>
                <w:rFonts w:ascii="Arial" w:hAnsi="Arial" w:cs="Arial"/>
              </w:rPr>
              <w:t>Name of the object privilege.</w:t>
            </w:r>
          </w:p>
        </w:tc>
        <w:tc>
          <w:tcPr>
            <w:tcW w:w="2551" w:type="dxa"/>
            <w:shd w:val="clear" w:color="auto" w:fill="FFFFFF"/>
          </w:tcPr>
          <w:p w:rsidR="006803B1" w:rsidRPr="006453F1" w:rsidRDefault="006803B1" w:rsidP="00FD5851">
            <w:pPr>
              <w:pStyle w:val="T2BaseArray"/>
              <w:ind w:left="0" w:firstLine="0"/>
              <w:rPr>
                <w:rFonts w:ascii="Arial" w:hAnsi="Arial" w:cs="Arial"/>
              </w:rPr>
            </w:pPr>
            <w:r w:rsidRPr="006453F1">
              <w:rPr>
                <w:rFonts w:ascii="Arial" w:hAnsi="Arial" w:cs="Arial"/>
              </w:rPr>
              <w:t>ISO15022 interoperability character set restriction does not apply</w:t>
            </w:r>
          </w:p>
        </w:tc>
        <w:tc>
          <w:tcPr>
            <w:tcW w:w="677" w:type="dxa"/>
            <w:shd w:val="clear" w:color="auto" w:fill="FFFFFF"/>
          </w:tcPr>
          <w:p w:rsidR="006803B1" w:rsidRPr="009C13F9" w:rsidRDefault="006803B1" w:rsidP="00FD5851">
            <w:pPr>
              <w:pStyle w:val="T2BaseArray"/>
              <w:ind w:left="0" w:firstLine="0"/>
              <w:jc w:val="left"/>
              <w:rPr>
                <w:rFonts w:ascii="Arial" w:hAnsi="Arial" w:cs="Arial"/>
              </w:rPr>
            </w:pPr>
          </w:p>
        </w:tc>
        <w:tc>
          <w:tcPr>
            <w:tcW w:w="678" w:type="dxa"/>
            <w:shd w:val="clear" w:color="auto" w:fill="FFFFFF"/>
          </w:tcPr>
          <w:p w:rsidR="006803B1" w:rsidRPr="009C13F9" w:rsidRDefault="006803B1" w:rsidP="00FD5851">
            <w:pPr>
              <w:pStyle w:val="T2BaseArray"/>
              <w:ind w:left="0" w:firstLine="0"/>
              <w:jc w:val="left"/>
              <w:rPr>
                <w:rFonts w:ascii="Arial" w:hAnsi="Arial" w:cs="Arial"/>
              </w:rPr>
            </w:pPr>
            <w:r w:rsidRPr="009C13F9">
              <w:rPr>
                <w:rFonts w:ascii="Arial" w:hAnsi="Arial" w:cs="Arial"/>
              </w:rPr>
              <w:t>1..1</w:t>
            </w:r>
          </w:p>
        </w:tc>
      </w:tr>
      <w:tr w:rsidR="006803B1" w:rsidRPr="00FC32AE" w:rsidTr="009612A0">
        <w:tc>
          <w:tcPr>
            <w:tcW w:w="534" w:type="dxa"/>
            <w:shd w:val="clear" w:color="auto" w:fill="FFFFFF"/>
          </w:tcPr>
          <w:p w:rsidR="006803B1" w:rsidRDefault="006803B1" w:rsidP="003E7B60">
            <w:pPr>
              <w:pStyle w:val="T2BaseArray"/>
              <w:ind w:left="0" w:firstLine="0"/>
              <w:jc w:val="left"/>
              <w:rPr>
                <w:rFonts w:ascii="Arial" w:hAnsi="Arial" w:cs="Arial"/>
              </w:rPr>
            </w:pPr>
            <w:r>
              <w:rPr>
                <w:rFonts w:ascii="Arial" w:hAnsi="Arial" w:cs="Arial"/>
              </w:rPr>
              <w:t>16</w:t>
            </w:r>
          </w:p>
        </w:tc>
        <w:tc>
          <w:tcPr>
            <w:tcW w:w="567" w:type="dxa"/>
            <w:shd w:val="clear" w:color="auto" w:fill="FFFFFF"/>
          </w:tcPr>
          <w:p w:rsidR="006803B1" w:rsidRDefault="006803B1" w:rsidP="003E7B60">
            <w:pPr>
              <w:pStyle w:val="T2BaseArray"/>
              <w:ind w:left="0" w:firstLine="0"/>
              <w:jc w:val="left"/>
              <w:rPr>
                <w:rFonts w:ascii="Arial" w:hAnsi="Arial" w:cs="Arial"/>
              </w:rPr>
            </w:pPr>
            <w:r>
              <w:rPr>
                <w:rFonts w:ascii="Arial" w:hAnsi="Arial" w:cs="Arial"/>
              </w:rPr>
              <w:t>O</w:t>
            </w:r>
          </w:p>
        </w:tc>
        <w:tc>
          <w:tcPr>
            <w:tcW w:w="2551" w:type="dxa"/>
            <w:shd w:val="clear" w:color="auto" w:fill="FFFFFF"/>
          </w:tcPr>
          <w:p w:rsidR="006803B1" w:rsidRPr="00DA0270" w:rsidRDefault="006803B1" w:rsidP="003E7B60">
            <w:pPr>
              <w:pStyle w:val="T2BaseArray"/>
              <w:ind w:left="0" w:firstLine="0"/>
              <w:jc w:val="left"/>
              <w:rPr>
                <w:rFonts w:ascii="Arial" w:hAnsi="Arial" w:cs="Arial"/>
              </w:rPr>
            </w:pPr>
            <w:r w:rsidRPr="00DA0270">
              <w:rPr>
                <w:rFonts w:ascii="Arial" w:hAnsi="Arial" w:cs="Arial"/>
              </w:rPr>
              <w:t>Deny Option</w:t>
            </w:r>
          </w:p>
        </w:tc>
        <w:tc>
          <w:tcPr>
            <w:tcW w:w="2977" w:type="dxa"/>
            <w:shd w:val="clear" w:color="auto" w:fill="FFFFFF"/>
          </w:tcPr>
          <w:p w:rsidR="006803B1" w:rsidRPr="00B66C31" w:rsidRDefault="006803B1" w:rsidP="003E7B60">
            <w:pPr>
              <w:pStyle w:val="T2BaseArray"/>
              <w:rPr>
                <w:rFonts w:cs="Tahoma"/>
              </w:rPr>
            </w:pPr>
            <w:r>
              <w:rPr>
                <w:rFonts w:cs="Tahoma"/>
              </w:rPr>
              <w:t>BOOLEAN</w:t>
            </w:r>
          </w:p>
        </w:tc>
        <w:tc>
          <w:tcPr>
            <w:tcW w:w="3402" w:type="dxa"/>
            <w:shd w:val="clear" w:color="auto" w:fill="FFFFFF"/>
          </w:tcPr>
          <w:p w:rsidR="006803B1" w:rsidRPr="00DA0270" w:rsidRDefault="006803B1" w:rsidP="00DE32BA">
            <w:pPr>
              <w:pStyle w:val="T2BaseArray"/>
              <w:numPr>
                <w:ilvl w:val="0"/>
                <w:numId w:val="14"/>
              </w:numPr>
              <w:jc w:val="left"/>
              <w:rPr>
                <w:rFonts w:ascii="Arial" w:hAnsi="Arial" w:cs="Arial"/>
              </w:rPr>
              <w:pPrChange w:id="305"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true = T</w:t>
            </w:r>
            <w:r w:rsidRPr="00DA0270">
              <w:rPr>
                <w:rFonts w:ascii="Arial" w:hAnsi="Arial" w:cs="Arial"/>
              </w:rPr>
              <w:t xml:space="preserve">he </w:t>
            </w:r>
            <w:r>
              <w:rPr>
                <w:rFonts w:ascii="Arial" w:hAnsi="Arial" w:cs="Arial"/>
              </w:rPr>
              <w:t>object p</w:t>
            </w:r>
            <w:r w:rsidRPr="00DA0270">
              <w:rPr>
                <w:rFonts w:ascii="Arial" w:hAnsi="Arial" w:cs="Arial"/>
              </w:rPr>
              <w:t>rivilege is explicitly denied</w:t>
            </w:r>
          </w:p>
          <w:p w:rsidR="006803B1" w:rsidRPr="00DA0270" w:rsidRDefault="006803B1" w:rsidP="00DE32BA">
            <w:pPr>
              <w:pStyle w:val="T2BaseArray"/>
              <w:numPr>
                <w:ilvl w:val="0"/>
                <w:numId w:val="14"/>
              </w:numPr>
              <w:rPr>
                <w:rFonts w:ascii="Arial" w:hAnsi="Arial" w:cs="Arial"/>
              </w:rPr>
              <w:pPrChange w:id="306" w:author="Author">
                <w:pPr>
                  <w:pStyle w:val="T2BaseArray"/>
                  <w:framePr w:hSpace="141" w:wrap="around" w:vAnchor="text" w:hAnchor="margin" w:xAlign="right" w:y="145"/>
                  <w:numPr>
                    <w:numId w:val="15"/>
                  </w:numPr>
                  <w:tabs>
                    <w:tab w:val="num" w:pos="360"/>
                  </w:tabs>
                  <w:ind w:left="360" w:hanging="360"/>
                </w:pPr>
              </w:pPrChange>
            </w:pPr>
            <w:r w:rsidRPr="00DA0270">
              <w:rPr>
                <w:rFonts w:ascii="Arial" w:hAnsi="Arial" w:cs="Arial"/>
              </w:rPr>
              <w:lastRenderedPageBreak/>
              <w:t>false</w:t>
            </w:r>
            <w:r>
              <w:rPr>
                <w:rFonts w:ascii="Arial" w:hAnsi="Arial" w:cs="Arial"/>
              </w:rPr>
              <w:t xml:space="preserve"> = T</w:t>
            </w:r>
            <w:r w:rsidRPr="00DA0270">
              <w:rPr>
                <w:rFonts w:ascii="Arial" w:hAnsi="Arial" w:cs="Arial"/>
              </w:rPr>
              <w:t xml:space="preserve">he </w:t>
            </w:r>
            <w:r>
              <w:rPr>
                <w:rFonts w:ascii="Arial" w:hAnsi="Arial" w:cs="Arial"/>
              </w:rPr>
              <w:t>object p</w:t>
            </w:r>
            <w:r w:rsidRPr="00DA0270">
              <w:rPr>
                <w:rFonts w:ascii="Arial" w:hAnsi="Arial" w:cs="Arial"/>
              </w:rPr>
              <w:t>rivilege is explicitly  assigned</w:t>
            </w:r>
          </w:p>
        </w:tc>
        <w:tc>
          <w:tcPr>
            <w:tcW w:w="2551" w:type="dxa"/>
            <w:shd w:val="clear" w:color="auto" w:fill="FFFFFF"/>
          </w:tcPr>
          <w:p w:rsidR="006803B1" w:rsidRPr="00B66C31" w:rsidRDefault="006803B1" w:rsidP="003E7B60">
            <w:pPr>
              <w:pStyle w:val="T2BaseArray"/>
              <w:rPr>
                <w:rFonts w:cs="Tahoma"/>
              </w:rPr>
            </w:pPr>
          </w:p>
        </w:tc>
        <w:tc>
          <w:tcPr>
            <w:tcW w:w="677" w:type="dxa"/>
            <w:shd w:val="clear" w:color="auto" w:fill="FFFFFF"/>
          </w:tcPr>
          <w:p w:rsidR="006803B1" w:rsidRPr="006530A5" w:rsidRDefault="006803B1" w:rsidP="003E7B60">
            <w:pPr>
              <w:pStyle w:val="T2BaseArray"/>
              <w:ind w:left="0" w:firstLine="0"/>
              <w:jc w:val="left"/>
              <w:rPr>
                <w:rFonts w:ascii="Arial" w:hAnsi="Arial" w:cs="Arial"/>
              </w:rPr>
            </w:pPr>
          </w:p>
        </w:tc>
        <w:tc>
          <w:tcPr>
            <w:tcW w:w="678" w:type="dxa"/>
            <w:shd w:val="clear" w:color="auto" w:fill="FFFFFF"/>
          </w:tcPr>
          <w:p w:rsidR="006803B1" w:rsidRPr="006530A5" w:rsidRDefault="006803B1" w:rsidP="003E7B60">
            <w:pPr>
              <w:pStyle w:val="T2BaseArray"/>
              <w:ind w:left="0" w:firstLine="0"/>
              <w:jc w:val="left"/>
              <w:rPr>
                <w:rFonts w:ascii="Arial" w:hAnsi="Arial" w:cs="Arial"/>
              </w:rPr>
            </w:pPr>
            <w:r w:rsidRPr="00011AEE">
              <w:rPr>
                <w:rFonts w:ascii="Arial" w:hAnsi="Arial" w:cs="Arial"/>
              </w:rPr>
              <w:t>1..1</w:t>
            </w:r>
          </w:p>
        </w:tc>
      </w:tr>
      <w:tr w:rsidR="006803B1" w:rsidRPr="00FC32AE" w:rsidTr="009612A0">
        <w:tc>
          <w:tcPr>
            <w:tcW w:w="534" w:type="dxa"/>
            <w:shd w:val="clear" w:color="auto" w:fill="FFFFFF"/>
          </w:tcPr>
          <w:p w:rsidR="006803B1" w:rsidRDefault="006803B1" w:rsidP="003E7B60">
            <w:pPr>
              <w:pStyle w:val="T2BaseArray"/>
              <w:ind w:left="0" w:firstLine="0"/>
              <w:jc w:val="left"/>
              <w:rPr>
                <w:rFonts w:ascii="Arial" w:hAnsi="Arial" w:cs="Arial"/>
              </w:rPr>
            </w:pPr>
            <w:r>
              <w:rPr>
                <w:rFonts w:ascii="Arial" w:hAnsi="Arial" w:cs="Arial"/>
              </w:rPr>
              <w:lastRenderedPageBreak/>
              <w:t>17</w:t>
            </w:r>
          </w:p>
        </w:tc>
        <w:tc>
          <w:tcPr>
            <w:tcW w:w="567" w:type="dxa"/>
            <w:shd w:val="clear" w:color="auto" w:fill="FFFFFF"/>
          </w:tcPr>
          <w:p w:rsidR="006803B1" w:rsidRDefault="006803B1" w:rsidP="003E7B60">
            <w:pPr>
              <w:pStyle w:val="T2BaseArray"/>
              <w:ind w:left="0" w:firstLine="0"/>
              <w:jc w:val="left"/>
              <w:rPr>
                <w:rFonts w:ascii="Arial" w:hAnsi="Arial" w:cs="Arial"/>
              </w:rPr>
            </w:pPr>
            <w:r>
              <w:rPr>
                <w:rFonts w:ascii="Arial" w:hAnsi="Arial" w:cs="Arial"/>
              </w:rPr>
              <w:t>P</w:t>
            </w:r>
          </w:p>
        </w:tc>
        <w:tc>
          <w:tcPr>
            <w:tcW w:w="2551" w:type="dxa"/>
            <w:shd w:val="clear" w:color="auto" w:fill="FFFFFF"/>
          </w:tcPr>
          <w:p w:rsidR="006803B1" w:rsidRPr="00DA0270" w:rsidRDefault="006803B1" w:rsidP="003E7B60">
            <w:pPr>
              <w:pStyle w:val="T2BaseArray"/>
              <w:ind w:left="0" w:firstLine="0"/>
              <w:jc w:val="left"/>
              <w:rPr>
                <w:rFonts w:ascii="Arial" w:hAnsi="Arial" w:cs="Arial"/>
              </w:rPr>
            </w:pPr>
            <w:r w:rsidRPr="00DA0270">
              <w:rPr>
                <w:rFonts w:ascii="Arial" w:hAnsi="Arial" w:cs="Arial"/>
              </w:rPr>
              <w:t>4-Eyes Option</w:t>
            </w:r>
          </w:p>
        </w:tc>
        <w:tc>
          <w:tcPr>
            <w:tcW w:w="2977" w:type="dxa"/>
            <w:shd w:val="clear" w:color="auto" w:fill="FFFFFF"/>
          </w:tcPr>
          <w:p w:rsidR="006803B1" w:rsidRPr="00B66C31" w:rsidRDefault="006803B1" w:rsidP="003E7B60">
            <w:pPr>
              <w:pStyle w:val="T2BaseArray"/>
              <w:rPr>
                <w:rFonts w:cs="Tahoma"/>
              </w:rPr>
            </w:pPr>
            <w:r>
              <w:rPr>
                <w:rFonts w:cs="Tahoma"/>
              </w:rPr>
              <w:t>BOOLEAN</w:t>
            </w:r>
          </w:p>
        </w:tc>
        <w:tc>
          <w:tcPr>
            <w:tcW w:w="3402" w:type="dxa"/>
            <w:shd w:val="clear" w:color="auto" w:fill="FFFFFF"/>
          </w:tcPr>
          <w:p w:rsidR="006803B1" w:rsidRPr="00DA0270" w:rsidRDefault="006803B1" w:rsidP="00DE32BA">
            <w:pPr>
              <w:pStyle w:val="T2BaseArray"/>
              <w:numPr>
                <w:ilvl w:val="0"/>
                <w:numId w:val="22"/>
              </w:numPr>
              <w:jc w:val="left"/>
              <w:rPr>
                <w:rFonts w:ascii="Arial" w:hAnsi="Arial" w:cs="Arial"/>
              </w:rPr>
              <w:pPrChange w:id="307" w:author="Author">
                <w:pPr>
                  <w:pStyle w:val="T2BaseArray"/>
                  <w:framePr w:hSpace="141" w:wrap="around" w:vAnchor="text" w:hAnchor="margin" w:xAlign="right" w:y="145"/>
                  <w:numPr>
                    <w:numId w:val="27"/>
                  </w:numPr>
                  <w:ind w:left="360" w:hanging="360"/>
                  <w:jc w:val="left"/>
                </w:pPr>
              </w:pPrChange>
            </w:pPr>
            <w:r>
              <w:rPr>
                <w:rFonts w:ascii="Arial" w:hAnsi="Arial" w:cs="Arial"/>
              </w:rPr>
              <w:t>true = The</w:t>
            </w:r>
            <w:r w:rsidRPr="00DA0270">
              <w:rPr>
                <w:rFonts w:ascii="Arial" w:hAnsi="Arial" w:cs="Arial"/>
              </w:rPr>
              <w:t xml:space="preserve"> 4-eyes principle is required to perform the activity linked to the </w:t>
            </w:r>
            <w:r>
              <w:rPr>
                <w:rFonts w:ascii="Arial" w:hAnsi="Arial" w:cs="Arial"/>
              </w:rPr>
              <w:t xml:space="preserve">object </w:t>
            </w:r>
            <w:r w:rsidRPr="00DA0270">
              <w:rPr>
                <w:rFonts w:ascii="Arial" w:hAnsi="Arial" w:cs="Arial"/>
              </w:rPr>
              <w:t>privilege</w:t>
            </w:r>
          </w:p>
          <w:p w:rsidR="006803B1" w:rsidRPr="00DA0270" w:rsidRDefault="006803B1" w:rsidP="00DE32BA">
            <w:pPr>
              <w:pStyle w:val="T2BaseArray"/>
              <w:numPr>
                <w:ilvl w:val="0"/>
                <w:numId w:val="22"/>
              </w:numPr>
              <w:jc w:val="left"/>
              <w:rPr>
                <w:rFonts w:ascii="Arial" w:hAnsi="Arial" w:cs="Arial"/>
              </w:rPr>
              <w:pPrChange w:id="308" w:author="Author">
                <w:pPr>
                  <w:pStyle w:val="T2BaseArray"/>
                  <w:framePr w:hSpace="141" w:wrap="around" w:vAnchor="text" w:hAnchor="margin" w:xAlign="right" w:y="145"/>
                  <w:numPr>
                    <w:numId w:val="27"/>
                  </w:numPr>
                  <w:ind w:left="360" w:hanging="360"/>
                  <w:jc w:val="left"/>
                </w:pPr>
              </w:pPrChange>
            </w:pPr>
            <w:r>
              <w:rPr>
                <w:rFonts w:ascii="Arial" w:hAnsi="Arial" w:cs="Arial"/>
              </w:rPr>
              <w:t>false = The</w:t>
            </w:r>
            <w:r w:rsidRPr="00DA0270">
              <w:rPr>
                <w:rFonts w:ascii="Arial" w:hAnsi="Arial" w:cs="Arial"/>
              </w:rPr>
              <w:t xml:space="preserve"> 2-eyes principle is required to perform the activity linked to the </w:t>
            </w:r>
            <w:r>
              <w:rPr>
                <w:rFonts w:ascii="Arial" w:hAnsi="Arial" w:cs="Arial"/>
              </w:rPr>
              <w:t xml:space="preserve">object </w:t>
            </w:r>
            <w:r w:rsidRPr="00DA0270">
              <w:rPr>
                <w:rFonts w:ascii="Arial" w:hAnsi="Arial" w:cs="Arial"/>
              </w:rPr>
              <w:t>privilege</w:t>
            </w:r>
          </w:p>
        </w:tc>
        <w:tc>
          <w:tcPr>
            <w:tcW w:w="2551" w:type="dxa"/>
            <w:shd w:val="clear" w:color="auto" w:fill="FFFFFF"/>
          </w:tcPr>
          <w:p w:rsidR="006803B1" w:rsidRPr="00B66C31" w:rsidRDefault="006803B1" w:rsidP="003E7B60">
            <w:pPr>
              <w:pStyle w:val="T2BaseArray"/>
              <w:rPr>
                <w:rFonts w:cs="Tahoma"/>
              </w:rPr>
            </w:pPr>
          </w:p>
        </w:tc>
        <w:tc>
          <w:tcPr>
            <w:tcW w:w="677" w:type="dxa"/>
            <w:shd w:val="clear" w:color="auto" w:fill="FFFFFF"/>
          </w:tcPr>
          <w:p w:rsidR="006803B1" w:rsidRPr="006530A5" w:rsidRDefault="006803B1" w:rsidP="003E7B60">
            <w:pPr>
              <w:pStyle w:val="T2BaseArray"/>
              <w:ind w:left="0" w:firstLine="0"/>
              <w:jc w:val="left"/>
              <w:rPr>
                <w:rFonts w:ascii="Arial" w:hAnsi="Arial" w:cs="Arial"/>
              </w:rPr>
            </w:pPr>
          </w:p>
        </w:tc>
        <w:tc>
          <w:tcPr>
            <w:tcW w:w="678" w:type="dxa"/>
            <w:shd w:val="clear" w:color="auto" w:fill="FFFFFF"/>
          </w:tcPr>
          <w:p w:rsidR="006803B1" w:rsidRPr="006530A5" w:rsidRDefault="006803B1" w:rsidP="003E7B60">
            <w:pPr>
              <w:pStyle w:val="T2BaseArray"/>
              <w:ind w:left="0" w:firstLine="0"/>
              <w:jc w:val="left"/>
              <w:rPr>
                <w:rFonts w:ascii="Arial" w:hAnsi="Arial" w:cs="Arial"/>
              </w:rPr>
            </w:pPr>
            <w:r w:rsidRPr="00011AEE">
              <w:rPr>
                <w:rFonts w:ascii="Arial" w:hAnsi="Arial" w:cs="Arial"/>
              </w:rPr>
              <w:t>1..1</w:t>
            </w:r>
          </w:p>
        </w:tc>
      </w:tr>
      <w:tr w:rsidR="006803B1" w:rsidRPr="00FC32AE" w:rsidTr="009612A0">
        <w:tc>
          <w:tcPr>
            <w:tcW w:w="534" w:type="dxa"/>
            <w:shd w:val="clear" w:color="auto" w:fill="FFFFFF"/>
          </w:tcPr>
          <w:p w:rsidR="006803B1" w:rsidRDefault="006803B1" w:rsidP="003E7B60">
            <w:pPr>
              <w:pStyle w:val="T2BaseArray"/>
              <w:ind w:left="0" w:firstLine="0"/>
              <w:jc w:val="left"/>
              <w:rPr>
                <w:rFonts w:ascii="Arial" w:hAnsi="Arial" w:cs="Arial"/>
              </w:rPr>
            </w:pPr>
            <w:r>
              <w:rPr>
                <w:rFonts w:ascii="Arial" w:hAnsi="Arial" w:cs="Arial"/>
              </w:rPr>
              <w:t>18</w:t>
            </w:r>
          </w:p>
        </w:tc>
        <w:tc>
          <w:tcPr>
            <w:tcW w:w="567" w:type="dxa"/>
            <w:shd w:val="clear" w:color="auto" w:fill="FFFFFF"/>
          </w:tcPr>
          <w:p w:rsidR="006803B1" w:rsidRDefault="006803B1" w:rsidP="003E7B60">
            <w:pPr>
              <w:pStyle w:val="T2BaseArray"/>
              <w:ind w:left="0" w:firstLine="0"/>
              <w:jc w:val="left"/>
              <w:rPr>
                <w:rFonts w:ascii="Arial" w:hAnsi="Arial" w:cs="Arial"/>
              </w:rPr>
            </w:pPr>
            <w:r>
              <w:rPr>
                <w:rFonts w:ascii="Arial" w:hAnsi="Arial" w:cs="Arial"/>
              </w:rPr>
              <w:t>Q</w:t>
            </w:r>
          </w:p>
        </w:tc>
        <w:tc>
          <w:tcPr>
            <w:tcW w:w="2551" w:type="dxa"/>
            <w:shd w:val="clear" w:color="auto" w:fill="FFFFFF"/>
          </w:tcPr>
          <w:p w:rsidR="006803B1" w:rsidRPr="00DA0270" w:rsidRDefault="006803B1" w:rsidP="003E7B60">
            <w:pPr>
              <w:pStyle w:val="T2BaseArray"/>
              <w:ind w:left="0" w:firstLine="0"/>
              <w:jc w:val="left"/>
              <w:rPr>
                <w:rFonts w:ascii="Arial" w:hAnsi="Arial" w:cs="Arial"/>
              </w:rPr>
            </w:pPr>
            <w:r w:rsidRPr="00DA0270">
              <w:rPr>
                <w:rFonts w:ascii="Arial" w:hAnsi="Arial" w:cs="Arial"/>
              </w:rPr>
              <w:t>Administration Option</w:t>
            </w:r>
          </w:p>
        </w:tc>
        <w:tc>
          <w:tcPr>
            <w:tcW w:w="2977" w:type="dxa"/>
            <w:shd w:val="clear" w:color="auto" w:fill="FFFFFF"/>
          </w:tcPr>
          <w:p w:rsidR="006803B1" w:rsidRPr="00B66C31" w:rsidRDefault="006803B1" w:rsidP="003E7B60">
            <w:pPr>
              <w:pStyle w:val="T2BaseArray"/>
              <w:rPr>
                <w:rFonts w:cs="Tahoma"/>
              </w:rPr>
            </w:pPr>
            <w:r>
              <w:rPr>
                <w:rFonts w:cs="Tahoma"/>
              </w:rPr>
              <w:t>BOOLEAN</w:t>
            </w:r>
          </w:p>
        </w:tc>
        <w:tc>
          <w:tcPr>
            <w:tcW w:w="3402" w:type="dxa"/>
            <w:shd w:val="clear" w:color="auto" w:fill="FFFFFF"/>
          </w:tcPr>
          <w:p w:rsidR="006803B1" w:rsidRDefault="006803B1" w:rsidP="00DE32BA">
            <w:pPr>
              <w:pStyle w:val="T2BaseArray"/>
              <w:numPr>
                <w:ilvl w:val="0"/>
                <w:numId w:val="30"/>
              </w:numPr>
              <w:jc w:val="left"/>
              <w:rPr>
                <w:rFonts w:ascii="Arial" w:hAnsi="Arial" w:cs="Arial"/>
              </w:rPr>
              <w:pPrChange w:id="309" w:author="Author">
                <w:pPr>
                  <w:pStyle w:val="T2BaseArray"/>
                  <w:framePr w:hSpace="141" w:wrap="around" w:vAnchor="text" w:hAnchor="margin" w:xAlign="right" w:y="145"/>
                  <w:numPr>
                    <w:numId w:val="39"/>
                  </w:numPr>
                  <w:tabs>
                    <w:tab w:val="num" w:pos="720"/>
                  </w:tabs>
                  <w:ind w:left="720" w:hanging="360"/>
                  <w:jc w:val="left"/>
                </w:pPr>
              </w:pPrChange>
            </w:pPr>
            <w:proofErr w:type="gramStart"/>
            <w:r>
              <w:rPr>
                <w:rFonts w:ascii="Arial" w:hAnsi="Arial" w:cs="Arial"/>
              </w:rPr>
              <w:t>true</w:t>
            </w:r>
            <w:proofErr w:type="gramEnd"/>
            <w:r>
              <w:rPr>
                <w:rFonts w:ascii="Arial" w:hAnsi="Arial" w:cs="Arial"/>
              </w:rPr>
              <w:t xml:space="preserve"> = </w:t>
            </w:r>
            <w:r w:rsidRPr="009C13F9">
              <w:rPr>
                <w:rFonts w:ascii="Arial" w:hAnsi="Arial" w:cs="Arial"/>
              </w:rPr>
              <w:t>If the grantee of the</w:t>
            </w:r>
            <w:r>
              <w:rPr>
                <w:rFonts w:ascii="Arial" w:hAnsi="Arial" w:cs="Arial"/>
              </w:rPr>
              <w:t xml:space="preserve"> privilege is a user or a role </w:t>
            </w:r>
            <w:r w:rsidRPr="009C13F9">
              <w:rPr>
                <w:rFonts w:ascii="Arial" w:hAnsi="Arial" w:cs="Arial"/>
              </w:rPr>
              <w:t>the grantee is allowed to grant the same privilege to another user or role of the same party</w:t>
            </w:r>
            <w:r>
              <w:rPr>
                <w:rFonts w:ascii="Arial" w:hAnsi="Arial" w:cs="Arial"/>
              </w:rPr>
              <w:t>.</w:t>
            </w:r>
            <w:r w:rsidRPr="009C13F9">
              <w:rPr>
                <w:rFonts w:ascii="Arial" w:hAnsi="Arial" w:cs="Arial"/>
              </w:rPr>
              <w:t xml:space="preserve"> If the grantee of the privilege is a party, the party admini</w:t>
            </w:r>
            <w:r>
              <w:rPr>
                <w:rFonts w:ascii="Arial" w:hAnsi="Arial" w:cs="Arial"/>
              </w:rPr>
              <w:t>strators of the grantee party are</w:t>
            </w:r>
            <w:r w:rsidRPr="009C13F9">
              <w:rPr>
                <w:rFonts w:ascii="Arial" w:hAnsi="Arial" w:cs="Arial"/>
              </w:rPr>
              <w:t xml:space="preserve"> allowed to grant the same privilege also to other parties</w:t>
            </w:r>
            <w:r>
              <w:rPr>
                <w:rFonts w:ascii="Arial" w:hAnsi="Arial" w:cs="Arial"/>
              </w:rPr>
              <w:t>.</w:t>
            </w:r>
          </w:p>
          <w:p w:rsidR="006803B1" w:rsidRPr="00DA0270" w:rsidRDefault="006803B1" w:rsidP="00DE32BA">
            <w:pPr>
              <w:pStyle w:val="T2BaseArray"/>
              <w:numPr>
                <w:ilvl w:val="0"/>
                <w:numId w:val="30"/>
              </w:numPr>
              <w:jc w:val="left"/>
              <w:rPr>
                <w:rFonts w:ascii="Arial" w:hAnsi="Arial" w:cs="Arial"/>
              </w:rPr>
              <w:pPrChange w:id="310" w:author="Author">
                <w:pPr>
                  <w:pStyle w:val="T2BaseArray"/>
                  <w:framePr w:hSpace="141" w:wrap="around" w:vAnchor="text" w:hAnchor="margin" w:xAlign="right" w:y="145"/>
                  <w:numPr>
                    <w:numId w:val="39"/>
                  </w:numPr>
                  <w:tabs>
                    <w:tab w:val="num" w:pos="720"/>
                  </w:tabs>
                  <w:ind w:left="720" w:hanging="360"/>
                  <w:jc w:val="left"/>
                </w:pPr>
              </w:pPrChange>
            </w:pPr>
            <w:proofErr w:type="gramStart"/>
            <w:r>
              <w:rPr>
                <w:rFonts w:ascii="Arial" w:hAnsi="Arial" w:cs="Arial"/>
              </w:rPr>
              <w:t>false</w:t>
            </w:r>
            <w:proofErr w:type="gramEnd"/>
            <w:r>
              <w:rPr>
                <w:rFonts w:ascii="Arial" w:hAnsi="Arial" w:cs="Arial"/>
              </w:rPr>
              <w:t xml:space="preserve"> = </w:t>
            </w:r>
            <w:r w:rsidRPr="009C13F9">
              <w:rPr>
                <w:rFonts w:ascii="Arial" w:hAnsi="Arial" w:cs="Arial"/>
              </w:rPr>
              <w:t>If the grantee of the</w:t>
            </w:r>
            <w:r>
              <w:rPr>
                <w:rFonts w:ascii="Arial" w:hAnsi="Arial" w:cs="Arial"/>
              </w:rPr>
              <w:t xml:space="preserve"> privilege is a user or a role </w:t>
            </w:r>
            <w:r w:rsidRPr="009C13F9">
              <w:rPr>
                <w:rFonts w:ascii="Arial" w:hAnsi="Arial" w:cs="Arial"/>
              </w:rPr>
              <w:t xml:space="preserve">the grantee is </w:t>
            </w:r>
            <w:r>
              <w:rPr>
                <w:rFonts w:ascii="Arial" w:hAnsi="Arial" w:cs="Arial"/>
              </w:rPr>
              <w:t xml:space="preserve">not </w:t>
            </w:r>
            <w:r w:rsidRPr="009C13F9">
              <w:rPr>
                <w:rFonts w:ascii="Arial" w:hAnsi="Arial" w:cs="Arial"/>
              </w:rPr>
              <w:t>allowed to grant the same privilege to another user or role of the same party</w:t>
            </w:r>
            <w:r>
              <w:rPr>
                <w:rFonts w:ascii="Arial" w:hAnsi="Arial" w:cs="Arial"/>
              </w:rPr>
              <w:t xml:space="preserve">. </w:t>
            </w:r>
            <w:r w:rsidRPr="009C13F9">
              <w:rPr>
                <w:rFonts w:ascii="Arial" w:hAnsi="Arial" w:cs="Arial"/>
              </w:rPr>
              <w:t>If the grantee of the privilege is a party, the party admini</w:t>
            </w:r>
            <w:r>
              <w:rPr>
                <w:rFonts w:ascii="Arial" w:hAnsi="Arial" w:cs="Arial"/>
              </w:rPr>
              <w:t>strators of the grantee party are</w:t>
            </w:r>
            <w:r w:rsidRPr="009C13F9">
              <w:rPr>
                <w:rFonts w:ascii="Arial" w:hAnsi="Arial" w:cs="Arial"/>
              </w:rPr>
              <w:t xml:space="preserve"> allowed to grant the same privilege only to users and roles of the same party</w:t>
            </w:r>
            <w:r>
              <w:rPr>
                <w:rFonts w:ascii="Arial" w:hAnsi="Arial" w:cs="Arial"/>
              </w:rPr>
              <w:t>.</w:t>
            </w:r>
          </w:p>
        </w:tc>
        <w:tc>
          <w:tcPr>
            <w:tcW w:w="2551" w:type="dxa"/>
            <w:shd w:val="clear" w:color="auto" w:fill="FFFFFF"/>
          </w:tcPr>
          <w:p w:rsidR="006803B1" w:rsidRPr="00B66C31" w:rsidRDefault="006803B1" w:rsidP="003E7B60">
            <w:pPr>
              <w:pStyle w:val="T2BaseArray"/>
              <w:rPr>
                <w:rFonts w:cs="Tahoma"/>
              </w:rPr>
            </w:pPr>
          </w:p>
        </w:tc>
        <w:tc>
          <w:tcPr>
            <w:tcW w:w="677" w:type="dxa"/>
            <w:shd w:val="clear" w:color="auto" w:fill="FFFFFF"/>
          </w:tcPr>
          <w:p w:rsidR="006803B1" w:rsidRPr="006530A5" w:rsidRDefault="006803B1" w:rsidP="003E7B60">
            <w:pPr>
              <w:pStyle w:val="T2BaseArray"/>
              <w:ind w:left="0" w:firstLine="0"/>
              <w:jc w:val="left"/>
              <w:rPr>
                <w:rFonts w:ascii="Arial" w:hAnsi="Arial" w:cs="Arial"/>
              </w:rPr>
            </w:pPr>
          </w:p>
        </w:tc>
        <w:tc>
          <w:tcPr>
            <w:tcW w:w="678" w:type="dxa"/>
            <w:shd w:val="clear" w:color="auto" w:fill="FFFFFF"/>
          </w:tcPr>
          <w:p w:rsidR="006803B1" w:rsidRPr="006530A5" w:rsidRDefault="006803B1" w:rsidP="003E7B60">
            <w:pPr>
              <w:pStyle w:val="T2BaseArray"/>
              <w:ind w:left="0" w:firstLine="0"/>
              <w:jc w:val="left"/>
              <w:rPr>
                <w:rFonts w:ascii="Arial" w:hAnsi="Arial" w:cs="Arial"/>
              </w:rPr>
            </w:pPr>
            <w:r w:rsidRPr="00011AEE">
              <w:rPr>
                <w:rFonts w:ascii="Arial" w:hAnsi="Arial" w:cs="Arial"/>
              </w:rPr>
              <w:t>1..1</w:t>
            </w:r>
          </w:p>
        </w:tc>
      </w:tr>
    </w:tbl>
    <w:p w:rsidR="006803B1" w:rsidRDefault="006803B1">
      <w:pPr>
        <w:jc w:val="left"/>
      </w:pPr>
    </w:p>
    <w:p w:rsidR="006803B1" w:rsidRDefault="006803B1">
      <w:pPr>
        <w:jc w:val="left"/>
      </w:pPr>
    </w:p>
    <w:p w:rsidR="006803B1" w:rsidRDefault="006803B1">
      <w:pPr>
        <w:jc w:val="left"/>
        <w:rPr>
          <w:rFonts w:ascii="Arial" w:hAnsi="Arial" w:cs="Arial"/>
          <w:u w:val="single"/>
          <w:lang w:val="en-GB"/>
        </w:rPr>
      </w:pPr>
      <w:r>
        <w:rPr>
          <w:rFonts w:cs="Arial"/>
        </w:rPr>
        <w:br w:type="page"/>
      </w:r>
    </w:p>
    <w:p w:rsidR="006803B1" w:rsidRDefault="006803B1" w:rsidP="006E7766">
      <w:pPr>
        <w:pStyle w:val="Heading4"/>
      </w:pPr>
      <w:bookmarkStart w:id="311" w:name="_Ref335045219"/>
      <w:bookmarkStart w:id="312" w:name="_Toc385494945"/>
      <w:r>
        <w:rPr>
          <w:rFonts w:cs="Arial"/>
        </w:rPr>
        <w:lastRenderedPageBreak/>
        <w:t>Grant Object Privilege (Secured Group) - New</w:t>
      </w:r>
      <w:bookmarkEnd w:id="311"/>
      <w:bookmarkEnd w:id="312"/>
    </w:p>
    <w:p w:rsidR="006803B1" w:rsidRPr="00F5515A" w:rsidRDefault="006803B1" w:rsidP="00DE32BA">
      <w:pPr>
        <w:pStyle w:val="ListParagraph"/>
        <w:numPr>
          <w:ilvl w:val="0"/>
          <w:numId w:val="14"/>
        </w:numPr>
        <w:rPr>
          <w:rFonts w:ascii="Arial" w:hAnsi="Arial" w:cs="Arial"/>
          <w:lang w:val="en-GB"/>
        </w:rPr>
        <w:pPrChange w:id="313" w:author="Author">
          <w:pPr>
            <w:pStyle w:val="ListParagraph"/>
            <w:numPr>
              <w:numId w:val="15"/>
            </w:numPr>
            <w:tabs>
              <w:tab w:val="num" w:pos="360"/>
            </w:tabs>
            <w:ind w:left="360" w:hanging="360"/>
          </w:pPr>
        </w:pPrChange>
      </w:pPr>
      <w:r w:rsidRPr="00F5515A">
        <w:rPr>
          <w:rFonts w:ascii="Arial" w:hAnsi="Arial" w:cs="Arial"/>
          <w:lang w:val="en-GB"/>
        </w:rPr>
        <w:t>Record Type: “</w:t>
      </w:r>
      <w:r>
        <w:rPr>
          <w:rFonts w:ascii="Arial" w:hAnsi="Arial" w:cs="Arial"/>
          <w:lang w:val="en-GB"/>
        </w:rPr>
        <w:t>Grant Object Privilege (Secured Group)</w:t>
      </w:r>
      <w:r w:rsidRPr="00F5515A">
        <w:rPr>
          <w:rFonts w:ascii="Arial" w:hAnsi="Arial" w:cs="Arial"/>
          <w:lang w:val="en-GB"/>
        </w:rPr>
        <w:t>”</w:t>
      </w:r>
    </w:p>
    <w:p w:rsidR="006803B1" w:rsidRDefault="006803B1" w:rsidP="006E7766">
      <w:pPr>
        <w:pStyle w:val="T2BaseArray"/>
        <w:ind w:left="0" w:firstLine="0"/>
        <w:jc w:val="left"/>
        <w:rPr>
          <w:rFonts w:ascii="Arial" w:hAnsi="Arial" w:cs="Arial"/>
          <w:sz w:val="22"/>
          <w:szCs w:val="22"/>
        </w:rPr>
      </w:pPr>
      <w:r>
        <w:rPr>
          <w:rFonts w:ascii="Arial" w:hAnsi="Arial" w:cs="Arial"/>
          <w:sz w:val="22"/>
          <w:szCs w:val="22"/>
        </w:rPr>
        <w:t>The record is used to grant an object privilege</w:t>
      </w:r>
      <w:r w:rsidRPr="00450AB8">
        <w:rPr>
          <w:rFonts w:ascii="Arial" w:hAnsi="Arial" w:cs="Arial"/>
          <w:sz w:val="22"/>
          <w:szCs w:val="22"/>
        </w:rPr>
        <w:t xml:space="preserve"> </w:t>
      </w:r>
      <w:r>
        <w:rPr>
          <w:rFonts w:ascii="Arial" w:hAnsi="Arial" w:cs="Arial"/>
          <w:sz w:val="22"/>
          <w:szCs w:val="22"/>
        </w:rPr>
        <w:t>to a party, user or r</w:t>
      </w:r>
      <w:r w:rsidRPr="00450AB8">
        <w:rPr>
          <w:rFonts w:ascii="Arial" w:hAnsi="Arial" w:cs="Arial"/>
          <w:sz w:val="22"/>
          <w:szCs w:val="22"/>
        </w:rPr>
        <w:t>ole</w:t>
      </w:r>
      <w:r>
        <w:rPr>
          <w:rFonts w:ascii="Arial" w:hAnsi="Arial" w:cs="Arial"/>
          <w:sz w:val="22"/>
          <w:szCs w:val="22"/>
        </w:rPr>
        <w:t xml:space="preserve">. As secured element type only “Secured Group” is covered. For the other secured element types see chapter </w:t>
      </w:r>
      <w:r>
        <w:rPr>
          <w:rFonts w:ascii="Arial" w:hAnsi="Arial" w:cs="Arial"/>
          <w:sz w:val="22"/>
          <w:szCs w:val="22"/>
        </w:rPr>
        <w:fldChar w:fldCharType="begin"/>
      </w:r>
      <w:r>
        <w:rPr>
          <w:rFonts w:ascii="Arial" w:hAnsi="Arial" w:cs="Arial"/>
          <w:sz w:val="22"/>
          <w:szCs w:val="22"/>
        </w:rPr>
        <w:instrText xml:space="preserve"> REF _Ref335045278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3.1.2.17</w:t>
      </w:r>
      <w:r>
        <w:rPr>
          <w:rFonts w:ascii="Arial" w:hAnsi="Arial" w:cs="Arial"/>
          <w:sz w:val="22"/>
          <w:szCs w:val="22"/>
        </w:rPr>
        <w:fldChar w:fldCharType="end"/>
      </w:r>
      <w:r>
        <w:rPr>
          <w:rFonts w:ascii="Arial" w:hAnsi="Arial" w:cs="Arial"/>
          <w:sz w:val="22"/>
          <w:szCs w:val="22"/>
        </w:rPr>
        <w:t xml:space="preserve">. The record does not refer to an existing secured group. </w:t>
      </w:r>
      <w:proofErr w:type="spellStart"/>
      <w:r>
        <w:rPr>
          <w:rFonts w:ascii="Arial" w:hAnsi="Arial" w:cs="Arial"/>
          <w:sz w:val="22"/>
          <w:szCs w:val="22"/>
        </w:rPr>
        <w:t>Intead</w:t>
      </w:r>
      <w:proofErr w:type="spellEnd"/>
      <w:r>
        <w:rPr>
          <w:rFonts w:ascii="Arial" w:hAnsi="Arial" w:cs="Arial"/>
          <w:sz w:val="22"/>
          <w:szCs w:val="22"/>
        </w:rPr>
        <w:t>, a new secured group is created.</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ACT.16.4</w:t>
      </w:r>
    </w:p>
    <w:p w:rsidR="006803B1" w:rsidRPr="00450AB8" w:rsidRDefault="006803B1" w:rsidP="006E7766">
      <w:pPr>
        <w:pStyle w:val="T2BaseArray"/>
        <w:ind w:left="0" w:firstLine="0"/>
        <w:jc w:val="left"/>
        <w:rPr>
          <w:rFonts w:ascii="Arial" w:hAnsi="Arial" w:cs="Arial"/>
          <w:sz w:val="22"/>
          <w:szCs w:val="22"/>
        </w:rPr>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551"/>
        <w:gridCol w:w="2977"/>
        <w:gridCol w:w="3402"/>
        <w:gridCol w:w="2551"/>
        <w:gridCol w:w="677"/>
        <w:gridCol w:w="678"/>
      </w:tblGrid>
      <w:tr w:rsidR="006803B1" w:rsidRPr="00285F7E" w:rsidTr="006E7766">
        <w:trPr>
          <w:cantSplit/>
          <w:trHeight w:val="1260"/>
        </w:trPr>
        <w:tc>
          <w:tcPr>
            <w:tcW w:w="534" w:type="dxa"/>
            <w:shd w:val="clear" w:color="auto" w:fill="D9D9D9"/>
            <w:textDirection w:val="btLr"/>
          </w:tcPr>
          <w:p w:rsidR="006803B1" w:rsidRPr="00285F7E" w:rsidRDefault="006803B1" w:rsidP="006E7766">
            <w:pPr>
              <w:ind w:left="113" w:right="113"/>
              <w:jc w:val="center"/>
              <w:rPr>
                <w:rFonts w:ascii="Arial" w:hAnsi="Arial" w:cs="Arial"/>
                <w:b/>
                <w:sz w:val="18"/>
                <w:szCs w:val="18"/>
                <w:lang w:val="en-GB"/>
              </w:rPr>
            </w:pPr>
            <w:r w:rsidRPr="00285F7E">
              <w:rPr>
                <w:rFonts w:ascii="Arial" w:hAnsi="Arial" w:cs="Arial"/>
                <w:b/>
                <w:sz w:val="18"/>
                <w:szCs w:val="18"/>
                <w:lang w:val="en-GB"/>
              </w:rPr>
              <w:t>Flat file  column</w:t>
            </w:r>
          </w:p>
        </w:tc>
        <w:tc>
          <w:tcPr>
            <w:tcW w:w="567" w:type="dxa"/>
            <w:shd w:val="clear" w:color="auto" w:fill="D9D9D9"/>
            <w:textDirection w:val="btLr"/>
          </w:tcPr>
          <w:p w:rsidR="006803B1" w:rsidRPr="00285F7E" w:rsidRDefault="006803B1" w:rsidP="006E7766">
            <w:pPr>
              <w:ind w:left="113" w:right="113"/>
              <w:jc w:val="center"/>
              <w:rPr>
                <w:rFonts w:ascii="Arial" w:hAnsi="Arial" w:cs="Arial"/>
                <w:b/>
                <w:sz w:val="18"/>
                <w:szCs w:val="18"/>
                <w:lang w:val="en-GB"/>
              </w:rPr>
            </w:pPr>
            <w:r w:rsidRPr="00285F7E">
              <w:rPr>
                <w:rFonts w:ascii="Arial" w:hAnsi="Arial" w:cs="Arial"/>
                <w:b/>
                <w:sz w:val="18"/>
                <w:szCs w:val="18"/>
                <w:lang w:val="en-GB"/>
              </w:rPr>
              <w:t>Excel Column</w:t>
            </w:r>
          </w:p>
        </w:tc>
        <w:tc>
          <w:tcPr>
            <w:tcW w:w="2551" w:type="dxa"/>
            <w:shd w:val="clear" w:color="auto" w:fill="D9D9D9"/>
          </w:tcPr>
          <w:p w:rsidR="006803B1" w:rsidRPr="00285F7E" w:rsidRDefault="006803B1" w:rsidP="006E7766">
            <w:pPr>
              <w:pStyle w:val="T2BaseArray"/>
              <w:ind w:left="0" w:firstLine="0"/>
              <w:jc w:val="center"/>
              <w:rPr>
                <w:rFonts w:ascii="Arial" w:hAnsi="Arial" w:cs="Arial"/>
                <w:b/>
              </w:rPr>
            </w:pPr>
            <w:r w:rsidRPr="00285F7E">
              <w:rPr>
                <w:rFonts w:ascii="Arial" w:hAnsi="Arial" w:cs="Arial"/>
                <w:b/>
              </w:rPr>
              <w:t>Column Name</w:t>
            </w:r>
          </w:p>
        </w:tc>
        <w:tc>
          <w:tcPr>
            <w:tcW w:w="2977" w:type="dxa"/>
            <w:shd w:val="clear" w:color="auto" w:fill="D9D9D9"/>
          </w:tcPr>
          <w:p w:rsidR="006803B1" w:rsidRPr="00285F7E" w:rsidRDefault="006803B1" w:rsidP="006E7766">
            <w:pPr>
              <w:pStyle w:val="T2BaseArray"/>
              <w:ind w:left="0" w:firstLine="0"/>
              <w:jc w:val="center"/>
              <w:rPr>
                <w:rFonts w:ascii="Arial" w:hAnsi="Arial" w:cs="Arial"/>
                <w:b/>
              </w:rPr>
            </w:pPr>
            <w:r w:rsidRPr="00285F7E">
              <w:rPr>
                <w:rFonts w:ascii="Arial" w:hAnsi="Arial" w:cs="Arial"/>
                <w:b/>
              </w:rPr>
              <w:t>Format</w:t>
            </w:r>
          </w:p>
        </w:tc>
        <w:tc>
          <w:tcPr>
            <w:tcW w:w="3402" w:type="dxa"/>
            <w:shd w:val="clear" w:color="auto" w:fill="D9D9D9"/>
          </w:tcPr>
          <w:p w:rsidR="006803B1" w:rsidRPr="00285F7E" w:rsidRDefault="006803B1" w:rsidP="006E7766">
            <w:pPr>
              <w:pStyle w:val="T2BaseArray"/>
              <w:ind w:left="0" w:firstLine="0"/>
              <w:jc w:val="center"/>
              <w:rPr>
                <w:rFonts w:ascii="Arial" w:hAnsi="Arial" w:cs="Arial"/>
                <w:b/>
              </w:rPr>
            </w:pPr>
            <w:r w:rsidRPr="00285F7E">
              <w:rPr>
                <w:rFonts w:ascii="Arial" w:hAnsi="Arial" w:cs="Arial"/>
                <w:b/>
              </w:rPr>
              <w:t>Description</w:t>
            </w:r>
          </w:p>
        </w:tc>
        <w:tc>
          <w:tcPr>
            <w:tcW w:w="2551" w:type="dxa"/>
            <w:shd w:val="clear" w:color="auto" w:fill="D9D9D9"/>
          </w:tcPr>
          <w:p w:rsidR="006803B1" w:rsidRPr="00285F7E" w:rsidRDefault="006803B1" w:rsidP="006E7766">
            <w:pPr>
              <w:pStyle w:val="T2BaseArray"/>
              <w:ind w:left="0" w:firstLine="0"/>
              <w:jc w:val="center"/>
              <w:rPr>
                <w:rFonts w:ascii="Arial" w:hAnsi="Arial" w:cs="Arial"/>
                <w:b/>
              </w:rPr>
            </w:pPr>
            <w:r w:rsidRPr="00285F7E">
              <w:rPr>
                <w:rFonts w:ascii="Arial" w:hAnsi="Arial" w:cs="Arial"/>
                <w:b/>
              </w:rPr>
              <w:t>Rules</w:t>
            </w:r>
          </w:p>
        </w:tc>
        <w:tc>
          <w:tcPr>
            <w:tcW w:w="677" w:type="dxa"/>
            <w:shd w:val="clear" w:color="auto" w:fill="D9D9D9"/>
            <w:textDirection w:val="btLr"/>
          </w:tcPr>
          <w:p w:rsidR="006803B1" w:rsidRPr="00285F7E" w:rsidRDefault="006803B1" w:rsidP="006E7766">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clear" w:color="auto" w:fill="D9D9D9"/>
            <w:textDirection w:val="btLr"/>
          </w:tcPr>
          <w:p w:rsidR="006803B1" w:rsidRPr="00285F7E" w:rsidRDefault="006803B1" w:rsidP="006E7766">
            <w:pPr>
              <w:pStyle w:val="T2BaseArray"/>
              <w:ind w:left="113" w:right="113" w:firstLine="0"/>
              <w:jc w:val="center"/>
              <w:rPr>
                <w:rFonts w:ascii="Arial" w:hAnsi="Arial" w:cs="Arial"/>
                <w:b/>
              </w:rPr>
            </w:pPr>
            <w:r>
              <w:rPr>
                <w:rFonts w:ascii="Arial" w:hAnsi="Arial" w:cs="Arial"/>
                <w:b/>
              </w:rPr>
              <w:t>Occurs per Group</w:t>
            </w:r>
          </w:p>
        </w:tc>
      </w:tr>
      <w:tr w:rsidR="006803B1" w:rsidRPr="00FC32AE" w:rsidTr="006E7766">
        <w:tc>
          <w:tcPr>
            <w:tcW w:w="534"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2</w:t>
            </w:r>
          </w:p>
        </w:tc>
        <w:tc>
          <w:tcPr>
            <w:tcW w:w="567"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B</w:t>
            </w:r>
          </w:p>
        </w:tc>
        <w:tc>
          <w:tcPr>
            <w:tcW w:w="2551"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Record Id</w:t>
            </w:r>
          </w:p>
        </w:tc>
        <w:tc>
          <w:tcPr>
            <w:tcW w:w="2977"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NUMERIC (10)</w:t>
            </w:r>
          </w:p>
        </w:tc>
        <w:tc>
          <w:tcPr>
            <w:tcW w:w="3402"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Unique identifier of the record</w:t>
            </w:r>
            <w:r>
              <w:rPr>
                <w:rFonts w:ascii="Arial" w:hAnsi="Arial" w:cs="Arial"/>
              </w:rPr>
              <w:t>.</w:t>
            </w:r>
          </w:p>
        </w:tc>
        <w:tc>
          <w:tcPr>
            <w:tcW w:w="2551"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Must occur in each line of the record</w:t>
            </w:r>
            <w:r>
              <w:rPr>
                <w:rFonts w:ascii="Arial" w:hAnsi="Arial" w:cs="Arial"/>
              </w:rPr>
              <w:t>.</w:t>
            </w:r>
          </w:p>
        </w:tc>
        <w:tc>
          <w:tcPr>
            <w:tcW w:w="677"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1..n</w:t>
            </w:r>
          </w:p>
        </w:tc>
        <w:tc>
          <w:tcPr>
            <w:tcW w:w="678" w:type="dxa"/>
            <w:shd w:val="clear" w:color="auto" w:fill="FFFFFF"/>
          </w:tcPr>
          <w:p w:rsidR="006803B1" w:rsidRPr="000A54E4" w:rsidRDefault="006803B1" w:rsidP="006E7766">
            <w:pPr>
              <w:pStyle w:val="T2BaseArray"/>
              <w:ind w:left="0" w:firstLine="0"/>
              <w:jc w:val="left"/>
              <w:rPr>
                <w:rFonts w:ascii="Arial" w:hAnsi="Arial" w:cs="Arial"/>
              </w:rPr>
            </w:pPr>
          </w:p>
        </w:tc>
      </w:tr>
      <w:tr w:rsidR="006803B1" w:rsidRPr="00FC32AE" w:rsidTr="006E7766">
        <w:tc>
          <w:tcPr>
            <w:tcW w:w="10031" w:type="dxa"/>
            <w:gridSpan w:val="5"/>
            <w:shd w:val="clear" w:color="auto" w:fill="F2F2F2"/>
          </w:tcPr>
          <w:p w:rsidR="006803B1" w:rsidRPr="000A54E4" w:rsidRDefault="006803B1" w:rsidP="006E7766">
            <w:pPr>
              <w:pStyle w:val="T2BaseArray"/>
              <w:jc w:val="left"/>
              <w:rPr>
                <w:rFonts w:ascii="Arial" w:hAnsi="Arial" w:cs="Arial"/>
              </w:rPr>
            </w:pPr>
            <w:r w:rsidRPr="000A54E4">
              <w:rPr>
                <w:rFonts w:ascii="Arial" w:hAnsi="Arial" w:cs="Arial"/>
              </w:rPr>
              <w:t>Group “Role”</w:t>
            </w:r>
          </w:p>
        </w:tc>
        <w:tc>
          <w:tcPr>
            <w:tcW w:w="2551" w:type="dxa"/>
            <w:shd w:val="clear" w:color="auto" w:fill="F2F2F2"/>
          </w:tcPr>
          <w:p w:rsidR="006803B1" w:rsidRPr="000A54E4" w:rsidRDefault="006803B1" w:rsidP="006E7766">
            <w:pPr>
              <w:pStyle w:val="T2BaseArray"/>
              <w:ind w:left="0" w:firstLine="0"/>
              <w:jc w:val="left"/>
              <w:rPr>
                <w:rFonts w:ascii="Arial" w:hAnsi="Arial" w:cs="Arial"/>
              </w:rPr>
            </w:pPr>
            <w:r>
              <w:rPr>
                <w:rFonts w:ascii="Arial" w:hAnsi="Arial" w:cs="Arial"/>
              </w:rPr>
              <w:t>One and only one of the groups “Role”, “Party” or “User” must occur.</w:t>
            </w:r>
          </w:p>
        </w:tc>
        <w:tc>
          <w:tcPr>
            <w:tcW w:w="677" w:type="dxa"/>
            <w:shd w:val="clear" w:color="auto" w:fill="F2F2F2"/>
          </w:tcPr>
          <w:p w:rsidR="006803B1" w:rsidRPr="000A54E4" w:rsidRDefault="006803B1" w:rsidP="006E7766">
            <w:pPr>
              <w:pStyle w:val="T2BaseArray"/>
              <w:ind w:left="0" w:firstLine="0"/>
              <w:jc w:val="left"/>
              <w:rPr>
                <w:rFonts w:ascii="Arial" w:hAnsi="Arial" w:cs="Arial"/>
              </w:rPr>
            </w:pPr>
            <w:r w:rsidRPr="000A54E4">
              <w:rPr>
                <w:rFonts w:ascii="Arial" w:hAnsi="Arial" w:cs="Arial"/>
              </w:rPr>
              <w:t>0..1</w:t>
            </w:r>
          </w:p>
        </w:tc>
        <w:tc>
          <w:tcPr>
            <w:tcW w:w="678" w:type="dxa"/>
            <w:shd w:val="clear" w:color="auto" w:fill="F2F2F2"/>
          </w:tcPr>
          <w:p w:rsidR="006803B1" w:rsidRPr="000A54E4" w:rsidRDefault="006803B1" w:rsidP="006E7766">
            <w:pPr>
              <w:pStyle w:val="T2BaseArray"/>
              <w:ind w:left="0" w:firstLine="0"/>
              <w:jc w:val="left"/>
              <w:rPr>
                <w:rFonts w:ascii="Arial" w:hAnsi="Arial" w:cs="Arial"/>
              </w:rPr>
            </w:pPr>
          </w:p>
        </w:tc>
      </w:tr>
      <w:tr w:rsidR="006803B1" w:rsidRPr="00FC32AE" w:rsidTr="006E7766">
        <w:tc>
          <w:tcPr>
            <w:tcW w:w="534"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3</w:t>
            </w:r>
          </w:p>
        </w:tc>
        <w:tc>
          <w:tcPr>
            <w:tcW w:w="567"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C</w:t>
            </w:r>
          </w:p>
        </w:tc>
        <w:tc>
          <w:tcPr>
            <w:tcW w:w="2551"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Role Name</w:t>
            </w:r>
          </w:p>
        </w:tc>
        <w:tc>
          <w:tcPr>
            <w:tcW w:w="2977"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VARCHAR (35)</w:t>
            </w:r>
          </w:p>
        </w:tc>
        <w:tc>
          <w:tcPr>
            <w:tcW w:w="3402"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Name of the role</w:t>
            </w:r>
            <w:r>
              <w:rPr>
                <w:rFonts w:ascii="Arial" w:hAnsi="Arial" w:cs="Arial"/>
              </w:rPr>
              <w:t>.</w:t>
            </w:r>
          </w:p>
        </w:tc>
        <w:tc>
          <w:tcPr>
            <w:tcW w:w="2551" w:type="dxa"/>
            <w:shd w:val="clear" w:color="auto" w:fill="FFFFFF"/>
          </w:tcPr>
          <w:p w:rsidR="006803B1" w:rsidRPr="000A54E4" w:rsidRDefault="006803B1" w:rsidP="006E7766">
            <w:pPr>
              <w:pStyle w:val="T2BaseArray"/>
              <w:ind w:left="0" w:firstLine="0"/>
              <w:jc w:val="left"/>
              <w:rPr>
                <w:rFonts w:ascii="Arial" w:hAnsi="Arial" w:cs="Arial"/>
              </w:rPr>
            </w:pPr>
          </w:p>
        </w:tc>
        <w:tc>
          <w:tcPr>
            <w:tcW w:w="677" w:type="dxa"/>
            <w:shd w:val="clear" w:color="auto" w:fill="FFFFFF"/>
          </w:tcPr>
          <w:p w:rsidR="006803B1" w:rsidRPr="000A54E4" w:rsidRDefault="006803B1" w:rsidP="006E7766">
            <w:pPr>
              <w:pStyle w:val="T2BaseArray"/>
              <w:ind w:left="0" w:firstLine="0"/>
              <w:jc w:val="left"/>
              <w:rPr>
                <w:rFonts w:ascii="Arial" w:hAnsi="Arial" w:cs="Arial"/>
              </w:rPr>
            </w:pPr>
          </w:p>
        </w:tc>
        <w:tc>
          <w:tcPr>
            <w:tcW w:w="678"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1..1</w:t>
            </w:r>
          </w:p>
        </w:tc>
      </w:tr>
      <w:tr w:rsidR="006803B1" w:rsidRPr="00FC32AE" w:rsidTr="006E7766">
        <w:tc>
          <w:tcPr>
            <w:tcW w:w="10031" w:type="dxa"/>
            <w:gridSpan w:val="5"/>
            <w:shd w:val="clear" w:color="auto" w:fill="F2F2F2"/>
          </w:tcPr>
          <w:p w:rsidR="006803B1" w:rsidRPr="000A54E4" w:rsidRDefault="006803B1" w:rsidP="006E7766">
            <w:pPr>
              <w:pStyle w:val="T2BaseArray"/>
              <w:jc w:val="left"/>
              <w:rPr>
                <w:rFonts w:ascii="Arial" w:hAnsi="Arial" w:cs="Arial"/>
              </w:rPr>
            </w:pPr>
            <w:r w:rsidRPr="000A54E4">
              <w:rPr>
                <w:rFonts w:ascii="Arial" w:hAnsi="Arial" w:cs="Arial"/>
              </w:rPr>
              <w:t>Gr</w:t>
            </w:r>
            <w:r w:rsidRPr="000A54E4">
              <w:rPr>
                <w:rFonts w:ascii="Arial" w:hAnsi="Arial" w:cs="Arial"/>
                <w:shd w:val="clear" w:color="auto" w:fill="F2F2F2"/>
              </w:rPr>
              <w:t>oup “</w:t>
            </w:r>
            <w:r w:rsidRPr="000A54E4">
              <w:rPr>
                <w:rFonts w:ascii="Arial" w:hAnsi="Arial" w:cs="Arial"/>
              </w:rPr>
              <w:t>Party</w:t>
            </w:r>
            <w:r w:rsidRPr="000A54E4">
              <w:rPr>
                <w:rFonts w:ascii="Arial" w:hAnsi="Arial" w:cs="Arial"/>
                <w:shd w:val="clear" w:color="auto" w:fill="F2F2F2"/>
              </w:rPr>
              <w:t>”</w:t>
            </w:r>
          </w:p>
        </w:tc>
        <w:tc>
          <w:tcPr>
            <w:tcW w:w="2551" w:type="dxa"/>
            <w:shd w:val="clear" w:color="auto" w:fill="F2F2F2"/>
          </w:tcPr>
          <w:p w:rsidR="006803B1" w:rsidRPr="000A54E4" w:rsidRDefault="006803B1" w:rsidP="006E7766">
            <w:pPr>
              <w:pStyle w:val="T2BaseArray"/>
              <w:ind w:left="0" w:firstLine="0"/>
              <w:jc w:val="left"/>
              <w:rPr>
                <w:rFonts w:ascii="Arial" w:hAnsi="Arial" w:cs="Arial"/>
              </w:rPr>
            </w:pPr>
            <w:r>
              <w:rPr>
                <w:rFonts w:ascii="Arial" w:hAnsi="Arial" w:cs="Arial"/>
              </w:rPr>
              <w:t>One and only one of the groups “Role”, “Party” or “User” must occur.</w:t>
            </w:r>
          </w:p>
        </w:tc>
        <w:tc>
          <w:tcPr>
            <w:tcW w:w="677" w:type="dxa"/>
            <w:shd w:val="clear" w:color="auto" w:fill="F2F2F2"/>
          </w:tcPr>
          <w:p w:rsidR="006803B1" w:rsidRPr="000A54E4" w:rsidRDefault="006803B1" w:rsidP="006E7766">
            <w:pPr>
              <w:pStyle w:val="T2BaseArray"/>
              <w:ind w:left="0" w:firstLine="0"/>
              <w:jc w:val="left"/>
              <w:rPr>
                <w:rFonts w:ascii="Arial" w:hAnsi="Arial" w:cs="Arial"/>
              </w:rPr>
            </w:pPr>
            <w:r w:rsidRPr="000A54E4">
              <w:rPr>
                <w:rFonts w:ascii="Arial" w:hAnsi="Arial" w:cs="Arial"/>
              </w:rPr>
              <w:t>0..1</w:t>
            </w:r>
          </w:p>
        </w:tc>
        <w:tc>
          <w:tcPr>
            <w:tcW w:w="678" w:type="dxa"/>
            <w:shd w:val="clear" w:color="auto" w:fill="F2F2F2"/>
          </w:tcPr>
          <w:p w:rsidR="006803B1" w:rsidRPr="000A54E4" w:rsidRDefault="006803B1" w:rsidP="006E7766">
            <w:pPr>
              <w:pStyle w:val="T2BaseArray"/>
              <w:ind w:left="0" w:firstLine="0"/>
              <w:jc w:val="left"/>
              <w:rPr>
                <w:rFonts w:ascii="Arial" w:hAnsi="Arial" w:cs="Arial"/>
              </w:rPr>
            </w:pPr>
          </w:p>
        </w:tc>
      </w:tr>
      <w:tr w:rsidR="006803B1" w:rsidRPr="00FC32AE" w:rsidTr="006E7766">
        <w:tc>
          <w:tcPr>
            <w:tcW w:w="534"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4</w:t>
            </w:r>
          </w:p>
        </w:tc>
        <w:tc>
          <w:tcPr>
            <w:tcW w:w="567"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D</w:t>
            </w:r>
          </w:p>
        </w:tc>
        <w:tc>
          <w:tcPr>
            <w:tcW w:w="2551"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Parent BIC</w:t>
            </w:r>
          </w:p>
        </w:tc>
        <w:tc>
          <w:tcPr>
            <w:tcW w:w="2977"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CHAR (11)</w:t>
            </w:r>
          </w:p>
        </w:tc>
        <w:tc>
          <w:tcPr>
            <w:tcW w:w="3402" w:type="dxa"/>
            <w:shd w:val="clear" w:color="auto" w:fill="FFFFFF"/>
          </w:tcPr>
          <w:p w:rsidR="006803B1" w:rsidRPr="000A54E4" w:rsidRDefault="006803B1" w:rsidP="006E7766">
            <w:pPr>
              <w:pStyle w:val="T2BaseArray"/>
              <w:ind w:left="0" w:firstLine="0"/>
              <w:jc w:val="left"/>
              <w:rPr>
                <w:rFonts w:ascii="Arial" w:hAnsi="Arial" w:cs="Arial"/>
              </w:rPr>
            </w:pPr>
            <w:r>
              <w:rPr>
                <w:rFonts w:ascii="Arial" w:hAnsi="Arial" w:cs="Arial"/>
              </w:rPr>
              <w:t>Parent BIC of the party.</w:t>
            </w:r>
          </w:p>
        </w:tc>
        <w:tc>
          <w:tcPr>
            <w:tcW w:w="2551" w:type="dxa"/>
            <w:shd w:val="clear" w:color="auto" w:fill="FFFFFF"/>
          </w:tcPr>
          <w:p w:rsidR="006803B1" w:rsidRPr="000A54E4" w:rsidRDefault="006803B1" w:rsidP="006E7766">
            <w:pPr>
              <w:pStyle w:val="T2BaseArray"/>
              <w:ind w:left="0" w:firstLine="0"/>
              <w:jc w:val="left"/>
              <w:rPr>
                <w:rFonts w:ascii="Arial" w:hAnsi="Arial" w:cs="Arial"/>
              </w:rPr>
            </w:pPr>
          </w:p>
        </w:tc>
        <w:tc>
          <w:tcPr>
            <w:tcW w:w="677" w:type="dxa"/>
            <w:shd w:val="clear" w:color="auto" w:fill="FFFFFF"/>
          </w:tcPr>
          <w:p w:rsidR="006803B1" w:rsidRPr="000A54E4" w:rsidRDefault="006803B1" w:rsidP="006E7766">
            <w:pPr>
              <w:pStyle w:val="T2BaseArray"/>
              <w:ind w:left="0" w:firstLine="0"/>
              <w:jc w:val="left"/>
              <w:rPr>
                <w:rFonts w:ascii="Arial" w:hAnsi="Arial" w:cs="Arial"/>
              </w:rPr>
            </w:pPr>
          </w:p>
        </w:tc>
        <w:tc>
          <w:tcPr>
            <w:tcW w:w="678"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1..1</w:t>
            </w:r>
          </w:p>
        </w:tc>
      </w:tr>
      <w:tr w:rsidR="006803B1" w:rsidRPr="00FC32AE" w:rsidTr="006E7766">
        <w:tc>
          <w:tcPr>
            <w:tcW w:w="534"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5</w:t>
            </w:r>
          </w:p>
        </w:tc>
        <w:tc>
          <w:tcPr>
            <w:tcW w:w="567"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E</w:t>
            </w:r>
          </w:p>
        </w:tc>
        <w:tc>
          <w:tcPr>
            <w:tcW w:w="2551"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BIC</w:t>
            </w:r>
          </w:p>
        </w:tc>
        <w:tc>
          <w:tcPr>
            <w:tcW w:w="2977"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CHAR (11)</w:t>
            </w:r>
          </w:p>
        </w:tc>
        <w:tc>
          <w:tcPr>
            <w:tcW w:w="3402" w:type="dxa"/>
            <w:shd w:val="clear" w:color="auto" w:fill="FFFFFF"/>
          </w:tcPr>
          <w:p w:rsidR="006803B1" w:rsidRPr="000A54E4" w:rsidRDefault="006803B1" w:rsidP="006E7766">
            <w:pPr>
              <w:pStyle w:val="T2BaseArray"/>
              <w:ind w:left="0" w:firstLine="0"/>
              <w:jc w:val="left"/>
              <w:rPr>
                <w:rFonts w:ascii="Arial" w:hAnsi="Arial" w:cs="Arial"/>
              </w:rPr>
            </w:pPr>
            <w:r>
              <w:rPr>
                <w:rFonts w:ascii="Arial" w:hAnsi="Arial" w:cs="Arial"/>
              </w:rPr>
              <w:t>BIC of the party.</w:t>
            </w:r>
          </w:p>
        </w:tc>
        <w:tc>
          <w:tcPr>
            <w:tcW w:w="2551" w:type="dxa"/>
            <w:shd w:val="clear" w:color="auto" w:fill="FFFFFF"/>
          </w:tcPr>
          <w:p w:rsidR="006803B1" w:rsidRPr="000A54E4" w:rsidRDefault="006803B1" w:rsidP="006E7766">
            <w:pPr>
              <w:pStyle w:val="T2BaseArray"/>
              <w:ind w:left="0" w:firstLine="0"/>
              <w:jc w:val="left"/>
              <w:rPr>
                <w:rFonts w:ascii="Arial" w:hAnsi="Arial" w:cs="Arial"/>
              </w:rPr>
            </w:pPr>
          </w:p>
        </w:tc>
        <w:tc>
          <w:tcPr>
            <w:tcW w:w="677" w:type="dxa"/>
            <w:shd w:val="clear" w:color="auto" w:fill="FFFFFF"/>
          </w:tcPr>
          <w:p w:rsidR="006803B1" w:rsidRPr="000A54E4" w:rsidRDefault="006803B1" w:rsidP="006E7766">
            <w:pPr>
              <w:pStyle w:val="T2BaseArray"/>
              <w:ind w:left="0" w:firstLine="0"/>
              <w:jc w:val="left"/>
              <w:rPr>
                <w:rFonts w:ascii="Arial" w:hAnsi="Arial" w:cs="Arial"/>
              </w:rPr>
            </w:pPr>
          </w:p>
        </w:tc>
        <w:tc>
          <w:tcPr>
            <w:tcW w:w="678"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1..1</w:t>
            </w:r>
          </w:p>
        </w:tc>
      </w:tr>
      <w:tr w:rsidR="006803B1" w:rsidRPr="00FC32AE" w:rsidTr="006E7766">
        <w:tc>
          <w:tcPr>
            <w:tcW w:w="10031" w:type="dxa"/>
            <w:gridSpan w:val="5"/>
            <w:shd w:val="clear" w:color="auto" w:fill="F2F2F2"/>
          </w:tcPr>
          <w:p w:rsidR="006803B1" w:rsidRPr="000A54E4" w:rsidRDefault="006803B1" w:rsidP="006E7766">
            <w:pPr>
              <w:pStyle w:val="T2BaseArray"/>
              <w:jc w:val="left"/>
              <w:rPr>
                <w:rFonts w:ascii="Arial" w:hAnsi="Arial" w:cs="Arial"/>
              </w:rPr>
            </w:pPr>
            <w:r w:rsidRPr="000A54E4">
              <w:rPr>
                <w:rFonts w:ascii="Arial" w:hAnsi="Arial" w:cs="Arial"/>
              </w:rPr>
              <w:t>Group “User”</w:t>
            </w:r>
          </w:p>
        </w:tc>
        <w:tc>
          <w:tcPr>
            <w:tcW w:w="2551" w:type="dxa"/>
            <w:shd w:val="clear" w:color="auto" w:fill="F2F2F2"/>
          </w:tcPr>
          <w:p w:rsidR="006803B1" w:rsidRPr="000A54E4" w:rsidRDefault="006803B1" w:rsidP="006E7766">
            <w:pPr>
              <w:pStyle w:val="T2BaseArray"/>
              <w:ind w:left="0" w:firstLine="0"/>
              <w:jc w:val="left"/>
              <w:rPr>
                <w:rFonts w:ascii="Arial" w:hAnsi="Arial" w:cs="Arial"/>
              </w:rPr>
            </w:pPr>
            <w:r>
              <w:rPr>
                <w:rFonts w:ascii="Arial" w:hAnsi="Arial" w:cs="Arial"/>
              </w:rPr>
              <w:t>One and only one of the groups “Role”, “Party” or “User” must occur.</w:t>
            </w:r>
          </w:p>
        </w:tc>
        <w:tc>
          <w:tcPr>
            <w:tcW w:w="677" w:type="dxa"/>
            <w:shd w:val="clear" w:color="auto" w:fill="F2F2F2"/>
          </w:tcPr>
          <w:p w:rsidR="006803B1" w:rsidRPr="000A54E4" w:rsidRDefault="006803B1" w:rsidP="006E7766">
            <w:pPr>
              <w:pStyle w:val="T2BaseArray"/>
              <w:ind w:left="0" w:firstLine="0"/>
              <w:jc w:val="left"/>
              <w:rPr>
                <w:rFonts w:ascii="Arial" w:hAnsi="Arial" w:cs="Arial"/>
              </w:rPr>
            </w:pPr>
            <w:r w:rsidRPr="000A54E4">
              <w:rPr>
                <w:rFonts w:ascii="Arial" w:hAnsi="Arial" w:cs="Arial"/>
              </w:rPr>
              <w:t>0..1</w:t>
            </w:r>
          </w:p>
        </w:tc>
        <w:tc>
          <w:tcPr>
            <w:tcW w:w="678" w:type="dxa"/>
            <w:shd w:val="clear" w:color="auto" w:fill="F2F2F2"/>
          </w:tcPr>
          <w:p w:rsidR="006803B1" w:rsidRPr="000A54E4" w:rsidRDefault="006803B1" w:rsidP="006E7766">
            <w:pPr>
              <w:pStyle w:val="T2BaseArray"/>
              <w:ind w:left="0" w:firstLine="0"/>
              <w:jc w:val="left"/>
              <w:rPr>
                <w:rFonts w:ascii="Arial" w:hAnsi="Arial" w:cs="Arial"/>
              </w:rPr>
            </w:pPr>
          </w:p>
        </w:tc>
      </w:tr>
      <w:tr w:rsidR="006803B1" w:rsidRPr="00FC32AE" w:rsidTr="006E7766">
        <w:tc>
          <w:tcPr>
            <w:tcW w:w="534" w:type="dxa"/>
            <w:shd w:val="clear" w:color="auto" w:fill="FFFFFF"/>
          </w:tcPr>
          <w:p w:rsidR="006803B1" w:rsidRPr="000A54E4" w:rsidRDefault="006803B1" w:rsidP="006E7766">
            <w:pPr>
              <w:pStyle w:val="T2BaseArray"/>
              <w:jc w:val="left"/>
              <w:rPr>
                <w:rFonts w:ascii="Arial" w:hAnsi="Arial" w:cs="Arial"/>
              </w:rPr>
            </w:pPr>
            <w:r>
              <w:rPr>
                <w:rFonts w:ascii="Arial" w:hAnsi="Arial" w:cs="Arial"/>
              </w:rPr>
              <w:t>6</w:t>
            </w:r>
          </w:p>
        </w:tc>
        <w:tc>
          <w:tcPr>
            <w:tcW w:w="567" w:type="dxa"/>
            <w:shd w:val="clear" w:color="auto" w:fill="FFFFFF"/>
          </w:tcPr>
          <w:p w:rsidR="006803B1" w:rsidRPr="000A54E4" w:rsidRDefault="006803B1" w:rsidP="006E7766">
            <w:pPr>
              <w:pStyle w:val="T2BaseArray"/>
              <w:jc w:val="left"/>
              <w:rPr>
                <w:rFonts w:ascii="Arial" w:hAnsi="Arial" w:cs="Arial"/>
              </w:rPr>
            </w:pPr>
            <w:r>
              <w:rPr>
                <w:rFonts w:ascii="Arial" w:hAnsi="Arial" w:cs="Arial"/>
              </w:rPr>
              <w:t>F</w:t>
            </w:r>
          </w:p>
        </w:tc>
        <w:tc>
          <w:tcPr>
            <w:tcW w:w="2551" w:type="dxa"/>
            <w:shd w:val="clear" w:color="auto" w:fill="FFFFFF"/>
          </w:tcPr>
          <w:p w:rsidR="006803B1" w:rsidRPr="000A54E4" w:rsidRDefault="006803B1" w:rsidP="006E7766">
            <w:pPr>
              <w:pStyle w:val="T2BaseArray"/>
              <w:jc w:val="left"/>
              <w:rPr>
                <w:rFonts w:ascii="Arial" w:hAnsi="Arial" w:cs="Arial"/>
              </w:rPr>
            </w:pPr>
            <w:r>
              <w:rPr>
                <w:rFonts w:ascii="Arial" w:hAnsi="Arial" w:cs="Arial"/>
              </w:rPr>
              <w:t>User</w:t>
            </w:r>
          </w:p>
        </w:tc>
        <w:tc>
          <w:tcPr>
            <w:tcW w:w="2977" w:type="dxa"/>
            <w:shd w:val="clear" w:color="auto" w:fill="FFFFFF"/>
          </w:tcPr>
          <w:p w:rsidR="006803B1" w:rsidRPr="000A54E4" w:rsidRDefault="006803B1" w:rsidP="006E7766">
            <w:pPr>
              <w:pStyle w:val="T2BaseArray"/>
              <w:jc w:val="left"/>
              <w:rPr>
                <w:rFonts w:ascii="Arial" w:hAnsi="Arial" w:cs="Arial"/>
              </w:rPr>
            </w:pPr>
            <w:r w:rsidRPr="000A54E4">
              <w:rPr>
                <w:rFonts w:ascii="Arial" w:hAnsi="Arial" w:cs="Arial"/>
              </w:rPr>
              <w:t>VARCHAR (35)</w:t>
            </w:r>
          </w:p>
        </w:tc>
        <w:tc>
          <w:tcPr>
            <w:tcW w:w="3402" w:type="dxa"/>
            <w:shd w:val="clear" w:color="auto" w:fill="FFFFFF"/>
          </w:tcPr>
          <w:p w:rsidR="006803B1" w:rsidRPr="000A54E4" w:rsidRDefault="006803B1" w:rsidP="006E7766">
            <w:pPr>
              <w:pStyle w:val="T2BaseArray"/>
              <w:jc w:val="left"/>
              <w:rPr>
                <w:rFonts w:ascii="Arial" w:hAnsi="Arial" w:cs="Arial"/>
              </w:rPr>
            </w:pPr>
            <w:r>
              <w:rPr>
                <w:rFonts w:ascii="Arial" w:hAnsi="Arial" w:cs="Arial"/>
              </w:rPr>
              <w:t>Login n</w:t>
            </w:r>
            <w:r w:rsidRPr="000A54E4">
              <w:rPr>
                <w:rFonts w:ascii="Arial" w:hAnsi="Arial" w:cs="Arial"/>
              </w:rPr>
              <w:t>ame of the user</w:t>
            </w:r>
            <w:r>
              <w:rPr>
                <w:rFonts w:ascii="Arial" w:hAnsi="Arial" w:cs="Arial"/>
              </w:rPr>
              <w:t>.</w:t>
            </w:r>
          </w:p>
        </w:tc>
        <w:tc>
          <w:tcPr>
            <w:tcW w:w="2551" w:type="dxa"/>
            <w:shd w:val="clear" w:color="auto" w:fill="FFFFFF"/>
          </w:tcPr>
          <w:p w:rsidR="006803B1" w:rsidRPr="000A54E4" w:rsidRDefault="006803B1" w:rsidP="006E7766">
            <w:pPr>
              <w:pStyle w:val="T2BaseArray"/>
              <w:ind w:left="0" w:firstLine="0"/>
              <w:jc w:val="left"/>
              <w:rPr>
                <w:rFonts w:ascii="Arial" w:hAnsi="Arial" w:cs="Arial"/>
              </w:rPr>
            </w:pPr>
          </w:p>
        </w:tc>
        <w:tc>
          <w:tcPr>
            <w:tcW w:w="677" w:type="dxa"/>
            <w:shd w:val="clear" w:color="auto" w:fill="FFFFFF"/>
          </w:tcPr>
          <w:p w:rsidR="006803B1" w:rsidRPr="000A54E4" w:rsidRDefault="006803B1" w:rsidP="006E7766">
            <w:pPr>
              <w:pStyle w:val="T2BaseArray"/>
              <w:ind w:left="0" w:firstLine="0"/>
              <w:jc w:val="left"/>
              <w:rPr>
                <w:rFonts w:ascii="Arial" w:hAnsi="Arial" w:cs="Arial"/>
              </w:rPr>
            </w:pPr>
          </w:p>
        </w:tc>
        <w:tc>
          <w:tcPr>
            <w:tcW w:w="678" w:type="dxa"/>
            <w:shd w:val="clear" w:color="auto" w:fill="FFFFFF"/>
          </w:tcPr>
          <w:p w:rsidR="006803B1" w:rsidRPr="000A54E4" w:rsidRDefault="006803B1" w:rsidP="006E7766">
            <w:pPr>
              <w:pStyle w:val="T2BaseArray"/>
              <w:ind w:left="0" w:firstLine="0"/>
              <w:jc w:val="left"/>
              <w:rPr>
                <w:rFonts w:ascii="Arial" w:hAnsi="Arial" w:cs="Arial"/>
              </w:rPr>
            </w:pPr>
            <w:r w:rsidRPr="000A54E4">
              <w:rPr>
                <w:rFonts w:ascii="Arial" w:hAnsi="Arial" w:cs="Arial"/>
              </w:rPr>
              <w:t>1..1</w:t>
            </w:r>
          </w:p>
        </w:tc>
      </w:tr>
      <w:tr w:rsidR="006803B1" w:rsidRPr="00FC32AE" w:rsidTr="006E7766">
        <w:tc>
          <w:tcPr>
            <w:tcW w:w="10031" w:type="dxa"/>
            <w:gridSpan w:val="5"/>
            <w:shd w:val="clear" w:color="auto" w:fill="F2F2F2"/>
          </w:tcPr>
          <w:p w:rsidR="006803B1" w:rsidRPr="00EA2F9A" w:rsidRDefault="006803B1" w:rsidP="006E7766">
            <w:pPr>
              <w:pStyle w:val="T2BaseArray"/>
              <w:ind w:left="0" w:firstLine="0"/>
              <w:jc w:val="left"/>
              <w:rPr>
                <w:rFonts w:ascii="Arial" w:hAnsi="Arial" w:cs="Arial"/>
              </w:rPr>
            </w:pPr>
            <w:r>
              <w:rPr>
                <w:rFonts w:ascii="Arial" w:hAnsi="Arial" w:cs="Arial"/>
              </w:rPr>
              <w:t>Group “Secured Group”</w:t>
            </w:r>
          </w:p>
        </w:tc>
        <w:tc>
          <w:tcPr>
            <w:tcW w:w="2551" w:type="dxa"/>
            <w:shd w:val="clear" w:color="auto" w:fill="F2F2F2"/>
          </w:tcPr>
          <w:p w:rsidR="006803B1" w:rsidRPr="000A54E4" w:rsidRDefault="006803B1" w:rsidP="006E7766">
            <w:pPr>
              <w:pStyle w:val="T2BaseArray"/>
              <w:ind w:left="0" w:firstLine="0"/>
              <w:jc w:val="left"/>
              <w:rPr>
                <w:rFonts w:ascii="Arial" w:hAnsi="Arial" w:cs="Arial"/>
              </w:rPr>
            </w:pPr>
          </w:p>
        </w:tc>
        <w:tc>
          <w:tcPr>
            <w:tcW w:w="677" w:type="dxa"/>
            <w:shd w:val="clear" w:color="auto" w:fill="F2F2F2"/>
          </w:tcPr>
          <w:p w:rsidR="006803B1" w:rsidRDefault="006803B1" w:rsidP="006E7766">
            <w:pPr>
              <w:pStyle w:val="T2BaseArray"/>
              <w:ind w:left="0" w:firstLine="0"/>
              <w:jc w:val="left"/>
              <w:rPr>
                <w:rFonts w:ascii="Arial" w:hAnsi="Arial" w:cs="Arial"/>
              </w:rPr>
            </w:pPr>
            <w:r>
              <w:rPr>
                <w:rFonts w:ascii="Arial" w:hAnsi="Arial" w:cs="Arial"/>
              </w:rPr>
              <w:t>1..1</w:t>
            </w:r>
          </w:p>
        </w:tc>
        <w:tc>
          <w:tcPr>
            <w:tcW w:w="678" w:type="dxa"/>
            <w:shd w:val="clear" w:color="auto" w:fill="F2F2F2"/>
          </w:tcPr>
          <w:p w:rsidR="006803B1" w:rsidRDefault="006803B1" w:rsidP="006E7766">
            <w:pPr>
              <w:pStyle w:val="T2BaseArray"/>
              <w:ind w:left="0" w:firstLine="0"/>
              <w:jc w:val="left"/>
              <w:rPr>
                <w:rFonts w:ascii="Arial" w:hAnsi="Arial" w:cs="Arial"/>
              </w:rPr>
            </w:pPr>
          </w:p>
        </w:tc>
      </w:tr>
      <w:tr w:rsidR="006803B1" w:rsidRPr="00FC32AE" w:rsidTr="002F64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9"/>
        </w:trPr>
        <w:tc>
          <w:tcPr>
            <w:tcW w:w="534" w:type="dxa"/>
          </w:tcPr>
          <w:p w:rsidR="006803B1" w:rsidRPr="00AB6936" w:rsidRDefault="006803B1" w:rsidP="00A06134">
            <w:pPr>
              <w:pStyle w:val="T2BaseArray"/>
              <w:ind w:left="0" w:firstLine="0"/>
              <w:jc w:val="left"/>
              <w:rPr>
                <w:rFonts w:ascii="Arial" w:hAnsi="Arial" w:cs="Arial"/>
              </w:rPr>
            </w:pPr>
            <w:r>
              <w:rPr>
                <w:rFonts w:ascii="Arial" w:hAnsi="Arial" w:cs="Arial"/>
              </w:rPr>
              <w:lastRenderedPageBreak/>
              <w:t>7</w:t>
            </w:r>
          </w:p>
        </w:tc>
        <w:tc>
          <w:tcPr>
            <w:tcW w:w="567" w:type="dxa"/>
          </w:tcPr>
          <w:p w:rsidR="006803B1" w:rsidRPr="00AB6936" w:rsidRDefault="006803B1" w:rsidP="00A06134">
            <w:pPr>
              <w:pStyle w:val="T2BaseArray"/>
              <w:ind w:left="0" w:firstLine="0"/>
              <w:jc w:val="left"/>
              <w:rPr>
                <w:rFonts w:ascii="Arial" w:hAnsi="Arial" w:cs="Arial"/>
              </w:rPr>
            </w:pPr>
            <w:r>
              <w:rPr>
                <w:rFonts w:ascii="Arial" w:hAnsi="Arial" w:cs="Arial"/>
              </w:rPr>
              <w:t>G</w:t>
            </w:r>
          </w:p>
        </w:tc>
        <w:tc>
          <w:tcPr>
            <w:tcW w:w="2551" w:type="dxa"/>
          </w:tcPr>
          <w:p w:rsidR="006803B1" w:rsidRDefault="006803B1" w:rsidP="00A06134">
            <w:pPr>
              <w:pStyle w:val="T2BaseArray"/>
              <w:ind w:left="0" w:firstLine="0"/>
              <w:jc w:val="left"/>
              <w:rPr>
                <w:rFonts w:ascii="Arial" w:hAnsi="Arial" w:cs="Arial"/>
              </w:rPr>
            </w:pPr>
            <w:r>
              <w:rPr>
                <w:rFonts w:ascii="Arial" w:hAnsi="Arial" w:cs="Arial"/>
              </w:rPr>
              <w:t>Secured Group Identifier</w:t>
            </w:r>
          </w:p>
          <w:p w:rsidR="006803B1" w:rsidRPr="00AB6936" w:rsidRDefault="006803B1" w:rsidP="00A06134">
            <w:pPr>
              <w:pStyle w:val="T2BaseArray"/>
              <w:ind w:left="0" w:firstLine="0"/>
              <w:jc w:val="left"/>
              <w:rPr>
                <w:rFonts w:ascii="Arial" w:hAnsi="Arial" w:cs="Arial"/>
              </w:rPr>
            </w:pPr>
          </w:p>
        </w:tc>
        <w:tc>
          <w:tcPr>
            <w:tcW w:w="2977" w:type="dxa"/>
          </w:tcPr>
          <w:p w:rsidR="006803B1" w:rsidRPr="00AB6936" w:rsidRDefault="006803B1" w:rsidP="007B264F">
            <w:pPr>
              <w:pStyle w:val="T2BaseArray"/>
              <w:ind w:left="0" w:firstLine="0"/>
              <w:jc w:val="left"/>
              <w:rPr>
                <w:rFonts w:ascii="Arial" w:hAnsi="Arial" w:cs="Arial"/>
              </w:rPr>
            </w:pPr>
            <w:r w:rsidRPr="009C13F9">
              <w:rPr>
                <w:rFonts w:ascii="Arial" w:hAnsi="Arial" w:cs="Arial"/>
              </w:rPr>
              <w:t>NUMERIC (</w:t>
            </w:r>
            <w:r>
              <w:rPr>
                <w:rFonts w:ascii="Arial" w:hAnsi="Arial" w:cs="Arial"/>
              </w:rPr>
              <w:t>9</w:t>
            </w:r>
            <w:r w:rsidRPr="009C13F9">
              <w:rPr>
                <w:rFonts w:ascii="Arial" w:hAnsi="Arial" w:cs="Arial"/>
              </w:rPr>
              <w:t>)</w:t>
            </w:r>
          </w:p>
        </w:tc>
        <w:tc>
          <w:tcPr>
            <w:tcW w:w="3402" w:type="dxa"/>
          </w:tcPr>
          <w:p w:rsidR="006803B1" w:rsidRPr="00AB6936" w:rsidRDefault="006803B1" w:rsidP="00A06134">
            <w:pPr>
              <w:pStyle w:val="T2BaseArray"/>
              <w:ind w:left="0" w:firstLine="0"/>
              <w:jc w:val="left"/>
              <w:rPr>
                <w:rFonts w:ascii="Arial" w:hAnsi="Arial" w:cs="Arial"/>
              </w:rPr>
            </w:pPr>
            <w:r>
              <w:rPr>
                <w:rFonts w:ascii="Arial" w:hAnsi="Arial" w:cs="Arial"/>
              </w:rPr>
              <w:t xml:space="preserve"> Identifier of the secured group as get from related U2A screen.</w:t>
            </w:r>
          </w:p>
        </w:tc>
        <w:tc>
          <w:tcPr>
            <w:tcW w:w="2551" w:type="dxa"/>
          </w:tcPr>
          <w:p w:rsidR="006803B1" w:rsidRPr="00AB6936" w:rsidRDefault="006803B1" w:rsidP="00A06134">
            <w:pPr>
              <w:pStyle w:val="T2BaseArray"/>
              <w:ind w:left="0" w:firstLine="0"/>
              <w:jc w:val="left"/>
              <w:rPr>
                <w:rFonts w:ascii="Arial" w:hAnsi="Arial" w:cs="Arial"/>
              </w:rPr>
            </w:pPr>
          </w:p>
        </w:tc>
        <w:tc>
          <w:tcPr>
            <w:tcW w:w="677" w:type="dxa"/>
          </w:tcPr>
          <w:p w:rsidR="006803B1" w:rsidRPr="00AB6936" w:rsidRDefault="006803B1" w:rsidP="00A06134">
            <w:pPr>
              <w:pStyle w:val="T2BaseArray"/>
              <w:ind w:left="0" w:firstLine="0"/>
              <w:jc w:val="left"/>
              <w:rPr>
                <w:rFonts w:ascii="Arial" w:hAnsi="Arial" w:cs="Arial"/>
              </w:rPr>
            </w:pPr>
          </w:p>
        </w:tc>
        <w:tc>
          <w:tcPr>
            <w:tcW w:w="678" w:type="dxa"/>
          </w:tcPr>
          <w:p w:rsidR="006803B1" w:rsidRPr="00AB6936" w:rsidRDefault="006803B1" w:rsidP="00A06134">
            <w:pPr>
              <w:pStyle w:val="T2BaseArray"/>
              <w:ind w:left="0" w:firstLine="0"/>
              <w:jc w:val="left"/>
              <w:rPr>
                <w:rFonts w:ascii="Arial" w:hAnsi="Arial" w:cs="Arial"/>
              </w:rPr>
            </w:pPr>
            <w:r w:rsidRPr="00AB6936">
              <w:rPr>
                <w:rFonts w:ascii="Arial" w:hAnsi="Arial" w:cs="Arial"/>
              </w:rPr>
              <w:t>1..1</w:t>
            </w:r>
          </w:p>
        </w:tc>
      </w:tr>
      <w:tr w:rsidR="006803B1" w:rsidRPr="00FC32AE" w:rsidTr="006E7766">
        <w:tc>
          <w:tcPr>
            <w:tcW w:w="10031" w:type="dxa"/>
            <w:gridSpan w:val="5"/>
            <w:shd w:val="clear" w:color="auto" w:fill="F2F2F2"/>
          </w:tcPr>
          <w:p w:rsidR="006803B1" w:rsidRPr="00E25F3B" w:rsidRDefault="006803B1" w:rsidP="00A06134">
            <w:pPr>
              <w:pStyle w:val="T2BaseArray"/>
              <w:jc w:val="left"/>
              <w:rPr>
                <w:rFonts w:ascii="Arial" w:hAnsi="Arial" w:cs="Arial"/>
              </w:rPr>
            </w:pPr>
            <w:r>
              <w:rPr>
                <w:rFonts w:ascii="Arial" w:hAnsi="Arial" w:cs="Arial"/>
              </w:rPr>
              <w:t>Group “Administration”</w:t>
            </w:r>
          </w:p>
        </w:tc>
        <w:tc>
          <w:tcPr>
            <w:tcW w:w="2551" w:type="dxa"/>
            <w:shd w:val="clear" w:color="auto" w:fill="F2F2F2"/>
          </w:tcPr>
          <w:p w:rsidR="006803B1" w:rsidRPr="000A54E4" w:rsidRDefault="006803B1" w:rsidP="00A06134">
            <w:pPr>
              <w:pStyle w:val="T2BaseArray"/>
              <w:ind w:left="0" w:firstLine="0"/>
              <w:jc w:val="left"/>
              <w:rPr>
                <w:rFonts w:ascii="Arial" w:hAnsi="Arial" w:cs="Arial"/>
              </w:rPr>
            </w:pPr>
          </w:p>
        </w:tc>
        <w:tc>
          <w:tcPr>
            <w:tcW w:w="677" w:type="dxa"/>
            <w:shd w:val="clear" w:color="auto" w:fill="F2F2F2"/>
          </w:tcPr>
          <w:p w:rsidR="006803B1" w:rsidRDefault="006803B1" w:rsidP="00A06134">
            <w:pPr>
              <w:pStyle w:val="T2BaseArray"/>
              <w:ind w:left="0" w:firstLine="0"/>
              <w:jc w:val="left"/>
              <w:rPr>
                <w:rFonts w:ascii="Arial" w:hAnsi="Arial" w:cs="Arial"/>
              </w:rPr>
            </w:pPr>
            <w:r>
              <w:rPr>
                <w:rFonts w:ascii="Arial" w:hAnsi="Arial" w:cs="Arial"/>
              </w:rPr>
              <w:t>1..1</w:t>
            </w:r>
          </w:p>
        </w:tc>
        <w:tc>
          <w:tcPr>
            <w:tcW w:w="678" w:type="dxa"/>
            <w:shd w:val="clear" w:color="auto" w:fill="F2F2F2"/>
          </w:tcPr>
          <w:p w:rsidR="006803B1" w:rsidRDefault="006803B1" w:rsidP="00A06134">
            <w:pPr>
              <w:pStyle w:val="T2BaseArray"/>
              <w:ind w:left="0" w:firstLine="0"/>
              <w:jc w:val="left"/>
              <w:rPr>
                <w:rFonts w:ascii="Arial" w:hAnsi="Arial" w:cs="Arial"/>
              </w:rPr>
            </w:pPr>
          </w:p>
        </w:tc>
      </w:tr>
      <w:tr w:rsidR="006803B1" w:rsidRPr="00FC32AE" w:rsidTr="006E7766">
        <w:tc>
          <w:tcPr>
            <w:tcW w:w="534" w:type="dxa"/>
            <w:shd w:val="clear" w:color="auto" w:fill="FFFFFF"/>
          </w:tcPr>
          <w:p w:rsidR="006803B1" w:rsidRDefault="006803B1" w:rsidP="00197162">
            <w:pPr>
              <w:pStyle w:val="T2BaseArray"/>
              <w:ind w:left="0" w:firstLine="0"/>
              <w:jc w:val="left"/>
              <w:rPr>
                <w:rFonts w:ascii="Arial" w:hAnsi="Arial" w:cs="Arial"/>
              </w:rPr>
            </w:pPr>
            <w:r>
              <w:rPr>
                <w:rFonts w:ascii="Arial" w:hAnsi="Arial" w:cs="Arial"/>
              </w:rPr>
              <w:t>8</w:t>
            </w:r>
          </w:p>
        </w:tc>
        <w:tc>
          <w:tcPr>
            <w:tcW w:w="567" w:type="dxa"/>
            <w:shd w:val="clear" w:color="auto" w:fill="FFFFFF"/>
          </w:tcPr>
          <w:p w:rsidR="006803B1" w:rsidRDefault="006803B1" w:rsidP="00197162">
            <w:pPr>
              <w:pStyle w:val="T2BaseArray"/>
              <w:ind w:left="0" w:firstLine="0"/>
              <w:jc w:val="left"/>
              <w:rPr>
                <w:rFonts w:ascii="Arial" w:hAnsi="Arial" w:cs="Arial"/>
              </w:rPr>
            </w:pPr>
            <w:r>
              <w:rPr>
                <w:rFonts w:ascii="Arial" w:hAnsi="Arial" w:cs="Arial"/>
              </w:rPr>
              <w:t>H</w:t>
            </w:r>
          </w:p>
        </w:tc>
        <w:tc>
          <w:tcPr>
            <w:tcW w:w="2551" w:type="dxa"/>
            <w:shd w:val="clear" w:color="auto" w:fill="FFFFFF"/>
          </w:tcPr>
          <w:p w:rsidR="006803B1" w:rsidRPr="009C13F9" w:rsidRDefault="006803B1" w:rsidP="00197162">
            <w:pPr>
              <w:pStyle w:val="T2BaseArray"/>
              <w:jc w:val="left"/>
              <w:rPr>
                <w:rFonts w:ascii="Arial" w:hAnsi="Arial" w:cs="Arial"/>
              </w:rPr>
            </w:pPr>
            <w:r w:rsidRPr="009C13F9">
              <w:rPr>
                <w:rFonts w:ascii="Arial" w:hAnsi="Arial" w:cs="Arial"/>
              </w:rPr>
              <w:t>Privilege Name</w:t>
            </w:r>
          </w:p>
        </w:tc>
        <w:tc>
          <w:tcPr>
            <w:tcW w:w="2977" w:type="dxa"/>
            <w:shd w:val="clear" w:color="auto" w:fill="FFFFFF"/>
          </w:tcPr>
          <w:p w:rsidR="006803B1" w:rsidRPr="009C13F9" w:rsidRDefault="006803B1" w:rsidP="00197162">
            <w:pPr>
              <w:pStyle w:val="T2BaseArray"/>
              <w:jc w:val="left"/>
              <w:rPr>
                <w:rFonts w:ascii="Arial" w:hAnsi="Arial" w:cs="Arial"/>
              </w:rPr>
            </w:pPr>
            <w:r w:rsidRPr="009C13F9">
              <w:rPr>
                <w:rFonts w:ascii="Arial" w:hAnsi="Arial" w:cs="Arial"/>
              </w:rPr>
              <w:t>VARCHAR (35)</w:t>
            </w:r>
          </w:p>
        </w:tc>
        <w:tc>
          <w:tcPr>
            <w:tcW w:w="3402" w:type="dxa"/>
            <w:shd w:val="clear" w:color="auto" w:fill="FFFFFF"/>
          </w:tcPr>
          <w:p w:rsidR="006803B1" w:rsidRPr="009C13F9" w:rsidRDefault="006803B1" w:rsidP="00197162">
            <w:pPr>
              <w:pStyle w:val="T2BaseArray"/>
              <w:jc w:val="left"/>
              <w:rPr>
                <w:rFonts w:ascii="Arial" w:hAnsi="Arial" w:cs="Arial"/>
              </w:rPr>
            </w:pPr>
            <w:r>
              <w:rPr>
                <w:rFonts w:ascii="Arial" w:hAnsi="Arial" w:cs="Arial"/>
              </w:rPr>
              <w:t>N</w:t>
            </w:r>
            <w:r w:rsidRPr="009C13F9">
              <w:rPr>
                <w:rFonts w:ascii="Arial" w:hAnsi="Arial" w:cs="Arial"/>
              </w:rPr>
              <w:t xml:space="preserve">ame of the </w:t>
            </w:r>
            <w:r>
              <w:rPr>
                <w:rFonts w:ascii="Arial" w:hAnsi="Arial" w:cs="Arial"/>
              </w:rPr>
              <w:t>object</w:t>
            </w:r>
            <w:r w:rsidRPr="009C13F9">
              <w:rPr>
                <w:rFonts w:ascii="Arial" w:hAnsi="Arial" w:cs="Arial"/>
              </w:rPr>
              <w:t xml:space="preserve"> privilege</w:t>
            </w:r>
            <w:r>
              <w:rPr>
                <w:rFonts w:ascii="Arial" w:hAnsi="Arial" w:cs="Arial"/>
              </w:rPr>
              <w:t>.</w:t>
            </w:r>
          </w:p>
        </w:tc>
        <w:tc>
          <w:tcPr>
            <w:tcW w:w="2551" w:type="dxa"/>
            <w:shd w:val="clear" w:color="auto" w:fill="FFFFFF"/>
          </w:tcPr>
          <w:p w:rsidR="006803B1" w:rsidRPr="006453F1" w:rsidRDefault="006803B1" w:rsidP="00197162">
            <w:pPr>
              <w:pStyle w:val="T2BaseArray"/>
              <w:ind w:left="0" w:firstLine="0"/>
              <w:rPr>
                <w:rFonts w:ascii="Arial" w:hAnsi="Arial" w:cs="Arial"/>
              </w:rPr>
            </w:pPr>
            <w:r w:rsidRPr="006453F1">
              <w:rPr>
                <w:rFonts w:ascii="Arial" w:hAnsi="Arial" w:cs="Arial"/>
              </w:rPr>
              <w:t>ISO15022 interoperability character set restriction does not apply</w:t>
            </w:r>
          </w:p>
        </w:tc>
        <w:tc>
          <w:tcPr>
            <w:tcW w:w="677" w:type="dxa"/>
            <w:shd w:val="clear" w:color="auto" w:fill="FFFFFF"/>
          </w:tcPr>
          <w:p w:rsidR="006803B1" w:rsidRPr="009C13F9" w:rsidRDefault="006803B1" w:rsidP="00197162">
            <w:pPr>
              <w:pStyle w:val="T2BaseArray"/>
              <w:ind w:left="0" w:firstLine="0"/>
              <w:jc w:val="left"/>
              <w:rPr>
                <w:rFonts w:ascii="Arial" w:hAnsi="Arial" w:cs="Arial"/>
              </w:rPr>
            </w:pPr>
          </w:p>
        </w:tc>
        <w:tc>
          <w:tcPr>
            <w:tcW w:w="678" w:type="dxa"/>
            <w:shd w:val="clear" w:color="auto" w:fill="FFFFFF"/>
          </w:tcPr>
          <w:p w:rsidR="006803B1" w:rsidRPr="009C13F9" w:rsidRDefault="006803B1" w:rsidP="00197162">
            <w:pPr>
              <w:pStyle w:val="T2BaseArray"/>
              <w:ind w:left="0" w:firstLine="0"/>
              <w:jc w:val="left"/>
              <w:rPr>
                <w:rFonts w:ascii="Arial" w:hAnsi="Arial" w:cs="Arial"/>
              </w:rPr>
            </w:pPr>
            <w:r w:rsidRPr="009C13F9">
              <w:rPr>
                <w:rFonts w:ascii="Arial" w:hAnsi="Arial" w:cs="Arial"/>
              </w:rPr>
              <w:t>1..1</w:t>
            </w:r>
          </w:p>
        </w:tc>
      </w:tr>
      <w:tr w:rsidR="006803B1" w:rsidRPr="00FC32AE" w:rsidTr="006E7766">
        <w:tc>
          <w:tcPr>
            <w:tcW w:w="534" w:type="dxa"/>
            <w:shd w:val="clear" w:color="auto" w:fill="FFFFFF"/>
          </w:tcPr>
          <w:p w:rsidR="006803B1" w:rsidRDefault="006803B1" w:rsidP="00197162">
            <w:pPr>
              <w:pStyle w:val="T2BaseArray"/>
              <w:ind w:left="0" w:firstLine="0"/>
              <w:jc w:val="left"/>
              <w:rPr>
                <w:rFonts w:ascii="Arial" w:hAnsi="Arial" w:cs="Arial"/>
              </w:rPr>
            </w:pPr>
            <w:r>
              <w:rPr>
                <w:rFonts w:ascii="Arial" w:hAnsi="Arial" w:cs="Arial"/>
              </w:rPr>
              <w:t>9</w:t>
            </w:r>
          </w:p>
        </w:tc>
        <w:tc>
          <w:tcPr>
            <w:tcW w:w="567" w:type="dxa"/>
            <w:shd w:val="clear" w:color="auto" w:fill="FFFFFF"/>
          </w:tcPr>
          <w:p w:rsidR="006803B1" w:rsidRDefault="006803B1" w:rsidP="00197162">
            <w:pPr>
              <w:pStyle w:val="T2BaseArray"/>
              <w:ind w:left="0" w:firstLine="0"/>
              <w:jc w:val="left"/>
              <w:rPr>
                <w:rFonts w:ascii="Arial" w:hAnsi="Arial" w:cs="Arial"/>
              </w:rPr>
            </w:pPr>
            <w:r>
              <w:rPr>
                <w:rFonts w:ascii="Arial" w:hAnsi="Arial" w:cs="Arial"/>
              </w:rPr>
              <w:t>I</w:t>
            </w:r>
          </w:p>
        </w:tc>
        <w:tc>
          <w:tcPr>
            <w:tcW w:w="2551" w:type="dxa"/>
            <w:shd w:val="clear" w:color="auto" w:fill="FFFFFF"/>
          </w:tcPr>
          <w:p w:rsidR="006803B1" w:rsidRPr="00DA0270" w:rsidRDefault="006803B1" w:rsidP="00197162">
            <w:pPr>
              <w:pStyle w:val="T2BaseArray"/>
              <w:ind w:left="0" w:firstLine="0"/>
              <w:jc w:val="left"/>
              <w:rPr>
                <w:rFonts w:ascii="Arial" w:hAnsi="Arial" w:cs="Arial"/>
              </w:rPr>
            </w:pPr>
            <w:r w:rsidRPr="00DA0270">
              <w:rPr>
                <w:rFonts w:ascii="Arial" w:hAnsi="Arial" w:cs="Arial"/>
              </w:rPr>
              <w:t>Deny Option</w:t>
            </w:r>
          </w:p>
        </w:tc>
        <w:tc>
          <w:tcPr>
            <w:tcW w:w="2977" w:type="dxa"/>
            <w:shd w:val="clear" w:color="auto" w:fill="FFFFFF"/>
          </w:tcPr>
          <w:p w:rsidR="006803B1" w:rsidRPr="00B66C31" w:rsidRDefault="006803B1" w:rsidP="00197162">
            <w:pPr>
              <w:pStyle w:val="T2BaseArray"/>
              <w:rPr>
                <w:rFonts w:cs="Tahoma"/>
              </w:rPr>
            </w:pPr>
            <w:r>
              <w:rPr>
                <w:rFonts w:cs="Tahoma"/>
              </w:rPr>
              <w:t>BOOLEAN</w:t>
            </w:r>
          </w:p>
        </w:tc>
        <w:tc>
          <w:tcPr>
            <w:tcW w:w="3402" w:type="dxa"/>
            <w:shd w:val="clear" w:color="auto" w:fill="FFFFFF"/>
          </w:tcPr>
          <w:p w:rsidR="006803B1" w:rsidRPr="00DA0270" w:rsidRDefault="006803B1" w:rsidP="00DE32BA">
            <w:pPr>
              <w:pStyle w:val="T2BaseArray"/>
              <w:numPr>
                <w:ilvl w:val="0"/>
                <w:numId w:val="14"/>
              </w:numPr>
              <w:jc w:val="left"/>
              <w:rPr>
                <w:rFonts w:ascii="Arial" w:hAnsi="Arial" w:cs="Arial"/>
              </w:rPr>
              <w:pPrChange w:id="314"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true = T</w:t>
            </w:r>
            <w:r w:rsidRPr="00DA0270">
              <w:rPr>
                <w:rFonts w:ascii="Arial" w:hAnsi="Arial" w:cs="Arial"/>
              </w:rPr>
              <w:t xml:space="preserve">he </w:t>
            </w:r>
            <w:r>
              <w:rPr>
                <w:rFonts w:ascii="Arial" w:hAnsi="Arial" w:cs="Arial"/>
              </w:rPr>
              <w:t>object p</w:t>
            </w:r>
            <w:r w:rsidRPr="00DA0270">
              <w:rPr>
                <w:rFonts w:ascii="Arial" w:hAnsi="Arial" w:cs="Arial"/>
              </w:rPr>
              <w:t>rivilege is explicitly denied</w:t>
            </w:r>
          </w:p>
          <w:p w:rsidR="006803B1" w:rsidRPr="00DA0270" w:rsidRDefault="006803B1" w:rsidP="00DE32BA">
            <w:pPr>
              <w:pStyle w:val="T2BaseArray"/>
              <w:numPr>
                <w:ilvl w:val="0"/>
                <w:numId w:val="14"/>
              </w:numPr>
              <w:rPr>
                <w:rFonts w:ascii="Arial" w:hAnsi="Arial" w:cs="Arial"/>
              </w:rPr>
              <w:pPrChange w:id="315" w:author="Author">
                <w:pPr>
                  <w:pStyle w:val="T2BaseArray"/>
                  <w:framePr w:hSpace="141" w:wrap="around" w:vAnchor="text" w:hAnchor="margin" w:xAlign="right" w:y="145"/>
                  <w:numPr>
                    <w:numId w:val="15"/>
                  </w:numPr>
                  <w:tabs>
                    <w:tab w:val="num" w:pos="360"/>
                  </w:tabs>
                  <w:ind w:left="360" w:hanging="360"/>
                </w:pPr>
              </w:pPrChange>
            </w:pPr>
            <w:r w:rsidRPr="00DA0270">
              <w:rPr>
                <w:rFonts w:ascii="Arial" w:hAnsi="Arial" w:cs="Arial"/>
              </w:rPr>
              <w:t>false</w:t>
            </w:r>
            <w:r>
              <w:rPr>
                <w:rFonts w:ascii="Arial" w:hAnsi="Arial" w:cs="Arial"/>
              </w:rPr>
              <w:t xml:space="preserve"> = T</w:t>
            </w:r>
            <w:r w:rsidRPr="00DA0270">
              <w:rPr>
                <w:rFonts w:ascii="Arial" w:hAnsi="Arial" w:cs="Arial"/>
              </w:rPr>
              <w:t xml:space="preserve">he </w:t>
            </w:r>
            <w:r>
              <w:rPr>
                <w:rFonts w:ascii="Arial" w:hAnsi="Arial" w:cs="Arial"/>
              </w:rPr>
              <w:t>object p</w:t>
            </w:r>
            <w:r w:rsidRPr="00DA0270">
              <w:rPr>
                <w:rFonts w:ascii="Arial" w:hAnsi="Arial" w:cs="Arial"/>
              </w:rPr>
              <w:t>rivilege is explicitly  assigned</w:t>
            </w:r>
          </w:p>
        </w:tc>
        <w:tc>
          <w:tcPr>
            <w:tcW w:w="2551" w:type="dxa"/>
            <w:shd w:val="clear" w:color="auto" w:fill="FFFFFF"/>
          </w:tcPr>
          <w:p w:rsidR="006803B1" w:rsidRPr="00B66C31" w:rsidRDefault="006803B1" w:rsidP="00197162">
            <w:pPr>
              <w:pStyle w:val="T2BaseArray"/>
              <w:rPr>
                <w:rFonts w:cs="Tahoma"/>
              </w:rPr>
            </w:pPr>
          </w:p>
        </w:tc>
        <w:tc>
          <w:tcPr>
            <w:tcW w:w="677" w:type="dxa"/>
            <w:shd w:val="clear" w:color="auto" w:fill="FFFFFF"/>
          </w:tcPr>
          <w:p w:rsidR="006803B1" w:rsidRPr="006530A5" w:rsidRDefault="006803B1" w:rsidP="00197162">
            <w:pPr>
              <w:pStyle w:val="T2BaseArray"/>
              <w:ind w:left="0" w:firstLine="0"/>
              <w:jc w:val="left"/>
              <w:rPr>
                <w:rFonts w:ascii="Arial" w:hAnsi="Arial" w:cs="Arial"/>
              </w:rPr>
            </w:pPr>
          </w:p>
        </w:tc>
        <w:tc>
          <w:tcPr>
            <w:tcW w:w="678" w:type="dxa"/>
            <w:shd w:val="clear" w:color="auto" w:fill="FFFFFF"/>
          </w:tcPr>
          <w:p w:rsidR="006803B1" w:rsidRPr="006530A5" w:rsidRDefault="006803B1" w:rsidP="00197162">
            <w:pPr>
              <w:pStyle w:val="T2BaseArray"/>
              <w:ind w:left="0" w:firstLine="0"/>
              <w:jc w:val="left"/>
              <w:rPr>
                <w:rFonts w:ascii="Arial" w:hAnsi="Arial" w:cs="Arial"/>
              </w:rPr>
            </w:pPr>
            <w:r w:rsidRPr="00011AEE">
              <w:rPr>
                <w:rFonts w:ascii="Arial" w:hAnsi="Arial" w:cs="Arial"/>
              </w:rPr>
              <w:t>1..1</w:t>
            </w:r>
          </w:p>
        </w:tc>
      </w:tr>
      <w:tr w:rsidR="006803B1" w:rsidRPr="00FC32AE" w:rsidTr="006E7766">
        <w:tc>
          <w:tcPr>
            <w:tcW w:w="534" w:type="dxa"/>
            <w:shd w:val="clear" w:color="auto" w:fill="FFFFFF"/>
          </w:tcPr>
          <w:p w:rsidR="006803B1" w:rsidRDefault="006803B1" w:rsidP="00197162">
            <w:pPr>
              <w:pStyle w:val="T2BaseArray"/>
              <w:ind w:left="0" w:firstLine="0"/>
              <w:jc w:val="left"/>
              <w:rPr>
                <w:rFonts w:ascii="Arial" w:hAnsi="Arial" w:cs="Arial"/>
              </w:rPr>
            </w:pPr>
            <w:r>
              <w:rPr>
                <w:rFonts w:ascii="Arial" w:hAnsi="Arial" w:cs="Arial"/>
              </w:rPr>
              <w:t>10</w:t>
            </w:r>
          </w:p>
        </w:tc>
        <w:tc>
          <w:tcPr>
            <w:tcW w:w="567" w:type="dxa"/>
            <w:shd w:val="clear" w:color="auto" w:fill="FFFFFF"/>
          </w:tcPr>
          <w:p w:rsidR="006803B1" w:rsidRDefault="006803B1" w:rsidP="00197162">
            <w:pPr>
              <w:pStyle w:val="T2BaseArray"/>
              <w:ind w:left="0" w:firstLine="0"/>
              <w:jc w:val="left"/>
              <w:rPr>
                <w:rFonts w:ascii="Arial" w:hAnsi="Arial" w:cs="Arial"/>
              </w:rPr>
            </w:pPr>
            <w:r>
              <w:rPr>
                <w:rFonts w:ascii="Arial" w:hAnsi="Arial" w:cs="Arial"/>
              </w:rPr>
              <w:t>J</w:t>
            </w:r>
          </w:p>
        </w:tc>
        <w:tc>
          <w:tcPr>
            <w:tcW w:w="2551" w:type="dxa"/>
            <w:shd w:val="clear" w:color="auto" w:fill="FFFFFF"/>
          </w:tcPr>
          <w:p w:rsidR="006803B1" w:rsidRPr="00DA0270" w:rsidRDefault="006803B1" w:rsidP="00197162">
            <w:pPr>
              <w:pStyle w:val="T2BaseArray"/>
              <w:ind w:left="0" w:firstLine="0"/>
              <w:jc w:val="left"/>
              <w:rPr>
                <w:rFonts w:ascii="Arial" w:hAnsi="Arial" w:cs="Arial"/>
              </w:rPr>
            </w:pPr>
            <w:r w:rsidRPr="00DA0270">
              <w:rPr>
                <w:rFonts w:ascii="Arial" w:hAnsi="Arial" w:cs="Arial"/>
              </w:rPr>
              <w:t>4-Eyes Option</w:t>
            </w:r>
          </w:p>
        </w:tc>
        <w:tc>
          <w:tcPr>
            <w:tcW w:w="2977" w:type="dxa"/>
            <w:shd w:val="clear" w:color="auto" w:fill="FFFFFF"/>
          </w:tcPr>
          <w:p w:rsidR="006803B1" w:rsidRPr="00B66C31" w:rsidRDefault="006803B1" w:rsidP="00197162">
            <w:pPr>
              <w:pStyle w:val="T2BaseArray"/>
              <w:rPr>
                <w:rFonts w:cs="Tahoma"/>
              </w:rPr>
            </w:pPr>
            <w:r>
              <w:rPr>
                <w:rFonts w:cs="Tahoma"/>
              </w:rPr>
              <w:t>BOOLEAN</w:t>
            </w:r>
          </w:p>
        </w:tc>
        <w:tc>
          <w:tcPr>
            <w:tcW w:w="3402" w:type="dxa"/>
            <w:shd w:val="clear" w:color="auto" w:fill="FFFFFF"/>
          </w:tcPr>
          <w:p w:rsidR="006803B1" w:rsidRPr="00DA0270" w:rsidRDefault="006803B1" w:rsidP="00DE32BA">
            <w:pPr>
              <w:pStyle w:val="T2BaseArray"/>
              <w:numPr>
                <w:ilvl w:val="0"/>
                <w:numId w:val="22"/>
              </w:numPr>
              <w:jc w:val="left"/>
              <w:rPr>
                <w:rFonts w:ascii="Arial" w:hAnsi="Arial" w:cs="Arial"/>
              </w:rPr>
              <w:pPrChange w:id="316" w:author="Author">
                <w:pPr>
                  <w:pStyle w:val="T2BaseArray"/>
                  <w:framePr w:hSpace="141" w:wrap="around" w:vAnchor="text" w:hAnchor="margin" w:xAlign="right" w:y="145"/>
                  <w:numPr>
                    <w:numId w:val="27"/>
                  </w:numPr>
                  <w:ind w:left="360" w:hanging="360"/>
                  <w:jc w:val="left"/>
                </w:pPr>
              </w:pPrChange>
            </w:pPr>
            <w:r>
              <w:rPr>
                <w:rFonts w:ascii="Arial" w:hAnsi="Arial" w:cs="Arial"/>
              </w:rPr>
              <w:t>true = The</w:t>
            </w:r>
            <w:r w:rsidRPr="00DA0270">
              <w:rPr>
                <w:rFonts w:ascii="Arial" w:hAnsi="Arial" w:cs="Arial"/>
              </w:rPr>
              <w:t xml:space="preserve"> 4-eyes principle is required to perform the activity linked to the </w:t>
            </w:r>
            <w:r>
              <w:rPr>
                <w:rFonts w:ascii="Arial" w:hAnsi="Arial" w:cs="Arial"/>
              </w:rPr>
              <w:t xml:space="preserve">object </w:t>
            </w:r>
            <w:r w:rsidRPr="00DA0270">
              <w:rPr>
                <w:rFonts w:ascii="Arial" w:hAnsi="Arial" w:cs="Arial"/>
              </w:rPr>
              <w:t>privilege</w:t>
            </w:r>
          </w:p>
          <w:p w:rsidR="006803B1" w:rsidRPr="00DA0270" w:rsidRDefault="006803B1" w:rsidP="00DE32BA">
            <w:pPr>
              <w:pStyle w:val="T2BaseArray"/>
              <w:numPr>
                <w:ilvl w:val="0"/>
                <w:numId w:val="22"/>
              </w:numPr>
              <w:jc w:val="left"/>
              <w:rPr>
                <w:rFonts w:ascii="Arial" w:hAnsi="Arial" w:cs="Arial"/>
              </w:rPr>
              <w:pPrChange w:id="317" w:author="Author">
                <w:pPr>
                  <w:pStyle w:val="T2BaseArray"/>
                  <w:framePr w:hSpace="141" w:wrap="around" w:vAnchor="text" w:hAnchor="margin" w:xAlign="right" w:y="145"/>
                  <w:numPr>
                    <w:numId w:val="27"/>
                  </w:numPr>
                  <w:ind w:left="360" w:hanging="360"/>
                  <w:jc w:val="left"/>
                </w:pPr>
              </w:pPrChange>
            </w:pPr>
            <w:r>
              <w:rPr>
                <w:rFonts w:ascii="Arial" w:hAnsi="Arial" w:cs="Arial"/>
              </w:rPr>
              <w:t>false = The</w:t>
            </w:r>
            <w:r w:rsidRPr="00DA0270">
              <w:rPr>
                <w:rFonts w:ascii="Arial" w:hAnsi="Arial" w:cs="Arial"/>
              </w:rPr>
              <w:t xml:space="preserve"> 2-eyes principle is required to perform the activity linked to the </w:t>
            </w:r>
            <w:r>
              <w:rPr>
                <w:rFonts w:ascii="Arial" w:hAnsi="Arial" w:cs="Arial"/>
              </w:rPr>
              <w:t xml:space="preserve">object </w:t>
            </w:r>
            <w:r w:rsidRPr="00DA0270">
              <w:rPr>
                <w:rFonts w:ascii="Arial" w:hAnsi="Arial" w:cs="Arial"/>
              </w:rPr>
              <w:t>privilege</w:t>
            </w:r>
          </w:p>
        </w:tc>
        <w:tc>
          <w:tcPr>
            <w:tcW w:w="2551" w:type="dxa"/>
            <w:shd w:val="clear" w:color="auto" w:fill="FFFFFF"/>
          </w:tcPr>
          <w:p w:rsidR="006803B1" w:rsidRPr="00B66C31" w:rsidRDefault="006803B1" w:rsidP="00197162">
            <w:pPr>
              <w:pStyle w:val="T2BaseArray"/>
              <w:rPr>
                <w:rFonts w:cs="Tahoma"/>
              </w:rPr>
            </w:pPr>
          </w:p>
        </w:tc>
        <w:tc>
          <w:tcPr>
            <w:tcW w:w="677" w:type="dxa"/>
            <w:shd w:val="clear" w:color="auto" w:fill="FFFFFF"/>
          </w:tcPr>
          <w:p w:rsidR="006803B1" w:rsidRPr="006530A5" w:rsidRDefault="006803B1" w:rsidP="00197162">
            <w:pPr>
              <w:pStyle w:val="T2BaseArray"/>
              <w:ind w:left="0" w:firstLine="0"/>
              <w:jc w:val="left"/>
              <w:rPr>
                <w:rFonts w:ascii="Arial" w:hAnsi="Arial" w:cs="Arial"/>
              </w:rPr>
            </w:pPr>
          </w:p>
        </w:tc>
        <w:tc>
          <w:tcPr>
            <w:tcW w:w="678" w:type="dxa"/>
            <w:shd w:val="clear" w:color="auto" w:fill="FFFFFF"/>
          </w:tcPr>
          <w:p w:rsidR="006803B1" w:rsidRPr="006530A5" w:rsidRDefault="006803B1" w:rsidP="00197162">
            <w:pPr>
              <w:pStyle w:val="T2BaseArray"/>
              <w:ind w:left="0" w:firstLine="0"/>
              <w:jc w:val="left"/>
              <w:rPr>
                <w:rFonts w:ascii="Arial" w:hAnsi="Arial" w:cs="Arial"/>
              </w:rPr>
            </w:pPr>
            <w:r w:rsidRPr="00011AEE">
              <w:rPr>
                <w:rFonts w:ascii="Arial" w:hAnsi="Arial" w:cs="Arial"/>
              </w:rPr>
              <w:t>1..1</w:t>
            </w:r>
          </w:p>
        </w:tc>
      </w:tr>
      <w:tr w:rsidR="006803B1" w:rsidRPr="00FC32AE" w:rsidTr="006E7766">
        <w:tc>
          <w:tcPr>
            <w:tcW w:w="534" w:type="dxa"/>
            <w:shd w:val="clear" w:color="auto" w:fill="FFFFFF"/>
          </w:tcPr>
          <w:p w:rsidR="006803B1" w:rsidRDefault="006803B1" w:rsidP="00197162">
            <w:pPr>
              <w:pStyle w:val="T2BaseArray"/>
              <w:ind w:left="0" w:firstLine="0"/>
              <w:jc w:val="left"/>
              <w:rPr>
                <w:rFonts w:ascii="Arial" w:hAnsi="Arial" w:cs="Arial"/>
              </w:rPr>
            </w:pPr>
            <w:r>
              <w:rPr>
                <w:rFonts w:ascii="Arial" w:hAnsi="Arial" w:cs="Arial"/>
              </w:rPr>
              <w:t>11</w:t>
            </w:r>
          </w:p>
        </w:tc>
        <w:tc>
          <w:tcPr>
            <w:tcW w:w="567" w:type="dxa"/>
            <w:shd w:val="clear" w:color="auto" w:fill="FFFFFF"/>
          </w:tcPr>
          <w:p w:rsidR="006803B1" w:rsidRDefault="006803B1" w:rsidP="00197162">
            <w:pPr>
              <w:pStyle w:val="T2BaseArray"/>
              <w:ind w:left="0" w:firstLine="0"/>
              <w:jc w:val="left"/>
              <w:rPr>
                <w:rFonts w:ascii="Arial" w:hAnsi="Arial" w:cs="Arial"/>
              </w:rPr>
            </w:pPr>
            <w:r>
              <w:rPr>
                <w:rFonts w:ascii="Arial" w:hAnsi="Arial" w:cs="Arial"/>
              </w:rPr>
              <w:t>K</w:t>
            </w:r>
          </w:p>
        </w:tc>
        <w:tc>
          <w:tcPr>
            <w:tcW w:w="2551" w:type="dxa"/>
            <w:shd w:val="clear" w:color="auto" w:fill="FFFFFF"/>
          </w:tcPr>
          <w:p w:rsidR="006803B1" w:rsidRPr="00DA0270" w:rsidRDefault="006803B1" w:rsidP="00197162">
            <w:pPr>
              <w:pStyle w:val="T2BaseArray"/>
              <w:ind w:left="0" w:firstLine="0"/>
              <w:jc w:val="left"/>
              <w:rPr>
                <w:rFonts w:ascii="Arial" w:hAnsi="Arial" w:cs="Arial"/>
              </w:rPr>
            </w:pPr>
            <w:r w:rsidRPr="00DA0270">
              <w:rPr>
                <w:rFonts w:ascii="Arial" w:hAnsi="Arial" w:cs="Arial"/>
              </w:rPr>
              <w:t>Administration Option</w:t>
            </w:r>
          </w:p>
        </w:tc>
        <w:tc>
          <w:tcPr>
            <w:tcW w:w="2977" w:type="dxa"/>
            <w:shd w:val="clear" w:color="auto" w:fill="FFFFFF"/>
          </w:tcPr>
          <w:p w:rsidR="006803B1" w:rsidRPr="00B66C31" w:rsidRDefault="006803B1" w:rsidP="00197162">
            <w:pPr>
              <w:pStyle w:val="T2BaseArray"/>
              <w:rPr>
                <w:rFonts w:cs="Tahoma"/>
              </w:rPr>
            </w:pPr>
            <w:r>
              <w:rPr>
                <w:rFonts w:cs="Tahoma"/>
              </w:rPr>
              <w:t>BOOLEAN</w:t>
            </w:r>
          </w:p>
        </w:tc>
        <w:tc>
          <w:tcPr>
            <w:tcW w:w="3402" w:type="dxa"/>
            <w:shd w:val="clear" w:color="auto" w:fill="FFFFFF"/>
          </w:tcPr>
          <w:p w:rsidR="006803B1" w:rsidRDefault="006803B1" w:rsidP="00DE32BA">
            <w:pPr>
              <w:pStyle w:val="T2BaseArray"/>
              <w:numPr>
                <w:ilvl w:val="0"/>
                <w:numId w:val="30"/>
              </w:numPr>
              <w:jc w:val="left"/>
              <w:rPr>
                <w:rFonts w:ascii="Arial" w:hAnsi="Arial" w:cs="Arial"/>
              </w:rPr>
              <w:pPrChange w:id="318" w:author="Author">
                <w:pPr>
                  <w:pStyle w:val="T2BaseArray"/>
                  <w:framePr w:hSpace="141" w:wrap="around" w:vAnchor="text" w:hAnchor="margin" w:xAlign="right" w:y="145"/>
                  <w:numPr>
                    <w:numId w:val="39"/>
                  </w:numPr>
                  <w:tabs>
                    <w:tab w:val="num" w:pos="720"/>
                  </w:tabs>
                  <w:ind w:left="720" w:hanging="360"/>
                  <w:jc w:val="left"/>
                </w:pPr>
              </w:pPrChange>
            </w:pPr>
            <w:proofErr w:type="gramStart"/>
            <w:r>
              <w:rPr>
                <w:rFonts w:ascii="Arial" w:hAnsi="Arial" w:cs="Arial"/>
              </w:rPr>
              <w:t>true</w:t>
            </w:r>
            <w:proofErr w:type="gramEnd"/>
            <w:r>
              <w:rPr>
                <w:rFonts w:ascii="Arial" w:hAnsi="Arial" w:cs="Arial"/>
              </w:rPr>
              <w:t xml:space="preserve"> = </w:t>
            </w:r>
            <w:r w:rsidRPr="009C13F9">
              <w:rPr>
                <w:rFonts w:ascii="Arial" w:hAnsi="Arial" w:cs="Arial"/>
              </w:rPr>
              <w:t>If the grantee of the</w:t>
            </w:r>
            <w:r>
              <w:rPr>
                <w:rFonts w:ascii="Arial" w:hAnsi="Arial" w:cs="Arial"/>
              </w:rPr>
              <w:t xml:space="preserve"> privilege is a user or a role </w:t>
            </w:r>
            <w:r w:rsidRPr="009C13F9">
              <w:rPr>
                <w:rFonts w:ascii="Arial" w:hAnsi="Arial" w:cs="Arial"/>
              </w:rPr>
              <w:t>the grantee is allowed to grant the same privilege to another user or role of the same party</w:t>
            </w:r>
            <w:r>
              <w:rPr>
                <w:rFonts w:ascii="Arial" w:hAnsi="Arial" w:cs="Arial"/>
              </w:rPr>
              <w:t>.</w:t>
            </w:r>
            <w:r w:rsidRPr="009C13F9">
              <w:rPr>
                <w:rFonts w:ascii="Arial" w:hAnsi="Arial" w:cs="Arial"/>
              </w:rPr>
              <w:t xml:space="preserve"> If the grantee of the privilege is a party, the party admini</w:t>
            </w:r>
            <w:r>
              <w:rPr>
                <w:rFonts w:ascii="Arial" w:hAnsi="Arial" w:cs="Arial"/>
              </w:rPr>
              <w:t>strators of the grantee party are</w:t>
            </w:r>
            <w:r w:rsidRPr="009C13F9">
              <w:rPr>
                <w:rFonts w:ascii="Arial" w:hAnsi="Arial" w:cs="Arial"/>
              </w:rPr>
              <w:t xml:space="preserve"> allowed to grant the same privilege also to other parties</w:t>
            </w:r>
            <w:r>
              <w:rPr>
                <w:rFonts w:ascii="Arial" w:hAnsi="Arial" w:cs="Arial"/>
              </w:rPr>
              <w:t>.</w:t>
            </w:r>
          </w:p>
          <w:p w:rsidR="006803B1" w:rsidRPr="00DA0270" w:rsidRDefault="006803B1" w:rsidP="00DE32BA">
            <w:pPr>
              <w:pStyle w:val="T2BaseArray"/>
              <w:numPr>
                <w:ilvl w:val="0"/>
                <w:numId w:val="30"/>
              </w:numPr>
              <w:jc w:val="left"/>
              <w:rPr>
                <w:rFonts w:ascii="Arial" w:hAnsi="Arial" w:cs="Arial"/>
              </w:rPr>
              <w:pPrChange w:id="319" w:author="Author">
                <w:pPr>
                  <w:pStyle w:val="T2BaseArray"/>
                  <w:framePr w:hSpace="141" w:wrap="around" w:vAnchor="text" w:hAnchor="margin" w:xAlign="right" w:y="145"/>
                  <w:numPr>
                    <w:numId w:val="39"/>
                  </w:numPr>
                  <w:tabs>
                    <w:tab w:val="num" w:pos="720"/>
                  </w:tabs>
                  <w:ind w:left="720" w:hanging="360"/>
                  <w:jc w:val="left"/>
                </w:pPr>
              </w:pPrChange>
            </w:pPr>
            <w:proofErr w:type="gramStart"/>
            <w:r>
              <w:rPr>
                <w:rFonts w:ascii="Arial" w:hAnsi="Arial" w:cs="Arial"/>
              </w:rPr>
              <w:t>false</w:t>
            </w:r>
            <w:proofErr w:type="gramEnd"/>
            <w:r>
              <w:rPr>
                <w:rFonts w:ascii="Arial" w:hAnsi="Arial" w:cs="Arial"/>
              </w:rPr>
              <w:t xml:space="preserve"> = </w:t>
            </w:r>
            <w:r w:rsidRPr="009C13F9">
              <w:rPr>
                <w:rFonts w:ascii="Arial" w:hAnsi="Arial" w:cs="Arial"/>
              </w:rPr>
              <w:t>If the grantee of the</w:t>
            </w:r>
            <w:r>
              <w:rPr>
                <w:rFonts w:ascii="Arial" w:hAnsi="Arial" w:cs="Arial"/>
              </w:rPr>
              <w:t xml:space="preserve"> privilege is a user or a role </w:t>
            </w:r>
            <w:r w:rsidRPr="009C13F9">
              <w:rPr>
                <w:rFonts w:ascii="Arial" w:hAnsi="Arial" w:cs="Arial"/>
              </w:rPr>
              <w:t xml:space="preserve">the grantee is </w:t>
            </w:r>
            <w:r>
              <w:rPr>
                <w:rFonts w:ascii="Arial" w:hAnsi="Arial" w:cs="Arial"/>
              </w:rPr>
              <w:t xml:space="preserve">not </w:t>
            </w:r>
            <w:r w:rsidRPr="009C13F9">
              <w:rPr>
                <w:rFonts w:ascii="Arial" w:hAnsi="Arial" w:cs="Arial"/>
              </w:rPr>
              <w:t>allowed to grant the same privilege to another user or role of the same party</w:t>
            </w:r>
            <w:r>
              <w:rPr>
                <w:rFonts w:ascii="Arial" w:hAnsi="Arial" w:cs="Arial"/>
              </w:rPr>
              <w:t xml:space="preserve">. </w:t>
            </w:r>
            <w:r w:rsidRPr="009C13F9">
              <w:rPr>
                <w:rFonts w:ascii="Arial" w:hAnsi="Arial" w:cs="Arial"/>
              </w:rPr>
              <w:t>If the grantee of the privilege is a party, the party admini</w:t>
            </w:r>
            <w:r>
              <w:rPr>
                <w:rFonts w:ascii="Arial" w:hAnsi="Arial" w:cs="Arial"/>
              </w:rPr>
              <w:t>strators of the grantee party are</w:t>
            </w:r>
            <w:r w:rsidRPr="009C13F9">
              <w:rPr>
                <w:rFonts w:ascii="Arial" w:hAnsi="Arial" w:cs="Arial"/>
              </w:rPr>
              <w:t xml:space="preserve"> allowed to grant the same privilege only to users and roles of the same party</w:t>
            </w:r>
            <w:r>
              <w:rPr>
                <w:rFonts w:ascii="Arial" w:hAnsi="Arial" w:cs="Arial"/>
              </w:rPr>
              <w:t>.</w:t>
            </w:r>
          </w:p>
        </w:tc>
        <w:tc>
          <w:tcPr>
            <w:tcW w:w="2551" w:type="dxa"/>
            <w:shd w:val="clear" w:color="auto" w:fill="FFFFFF"/>
          </w:tcPr>
          <w:p w:rsidR="006803B1" w:rsidRPr="00B66C31" w:rsidRDefault="006803B1" w:rsidP="00197162">
            <w:pPr>
              <w:pStyle w:val="T2BaseArray"/>
              <w:rPr>
                <w:rFonts w:cs="Tahoma"/>
              </w:rPr>
            </w:pPr>
          </w:p>
        </w:tc>
        <w:tc>
          <w:tcPr>
            <w:tcW w:w="677" w:type="dxa"/>
            <w:shd w:val="clear" w:color="auto" w:fill="FFFFFF"/>
          </w:tcPr>
          <w:p w:rsidR="006803B1" w:rsidRPr="006530A5" w:rsidRDefault="006803B1" w:rsidP="00197162">
            <w:pPr>
              <w:pStyle w:val="T2BaseArray"/>
              <w:ind w:left="0" w:firstLine="0"/>
              <w:jc w:val="left"/>
              <w:rPr>
                <w:rFonts w:ascii="Arial" w:hAnsi="Arial" w:cs="Arial"/>
              </w:rPr>
            </w:pPr>
          </w:p>
        </w:tc>
        <w:tc>
          <w:tcPr>
            <w:tcW w:w="678" w:type="dxa"/>
            <w:shd w:val="clear" w:color="auto" w:fill="FFFFFF"/>
          </w:tcPr>
          <w:p w:rsidR="006803B1" w:rsidRPr="006530A5" w:rsidRDefault="006803B1" w:rsidP="00197162">
            <w:pPr>
              <w:pStyle w:val="T2BaseArray"/>
              <w:ind w:left="0" w:firstLine="0"/>
              <w:jc w:val="left"/>
              <w:rPr>
                <w:rFonts w:ascii="Arial" w:hAnsi="Arial" w:cs="Arial"/>
              </w:rPr>
            </w:pPr>
            <w:r w:rsidRPr="00011AEE">
              <w:rPr>
                <w:rFonts w:ascii="Arial" w:hAnsi="Arial" w:cs="Arial"/>
              </w:rPr>
              <w:t>1..1</w:t>
            </w:r>
          </w:p>
        </w:tc>
      </w:tr>
    </w:tbl>
    <w:p w:rsidR="006803B1" w:rsidRDefault="006803B1" w:rsidP="006E7766">
      <w:pPr>
        <w:jc w:val="left"/>
      </w:pPr>
    </w:p>
    <w:p w:rsidR="006803B1" w:rsidRDefault="006803B1">
      <w:pPr>
        <w:jc w:val="left"/>
      </w:pPr>
    </w:p>
    <w:p w:rsidR="006803B1" w:rsidRDefault="006803B1">
      <w:pPr>
        <w:jc w:val="left"/>
        <w:rPr>
          <w:rFonts w:ascii="Arial" w:hAnsi="Arial"/>
          <w:u w:val="single"/>
          <w:lang w:val="en-GB"/>
        </w:rPr>
      </w:pPr>
    </w:p>
    <w:p w:rsidR="006803B1" w:rsidRPr="002318F1" w:rsidRDefault="006803B1" w:rsidP="009F57AA">
      <w:pPr>
        <w:pStyle w:val="Heading4"/>
      </w:pPr>
      <w:bookmarkStart w:id="320" w:name="_Toc385494946"/>
      <w:r w:rsidRPr="002318F1">
        <w:t>Message Subscription</w:t>
      </w:r>
      <w:r>
        <w:t xml:space="preserve"> Rule Set - New</w:t>
      </w:r>
      <w:bookmarkEnd w:id="320"/>
    </w:p>
    <w:p w:rsidR="006803B1" w:rsidRDefault="006803B1" w:rsidP="00DE32BA">
      <w:pPr>
        <w:pStyle w:val="ListParagraph"/>
        <w:numPr>
          <w:ilvl w:val="0"/>
          <w:numId w:val="14"/>
        </w:numPr>
        <w:rPr>
          <w:rFonts w:ascii="Arial" w:hAnsi="Arial" w:cs="Arial"/>
          <w:lang w:val="en-GB"/>
        </w:rPr>
        <w:pPrChange w:id="321" w:author="Author">
          <w:pPr>
            <w:pStyle w:val="ListParagraph"/>
            <w:numPr>
              <w:numId w:val="15"/>
            </w:numPr>
            <w:tabs>
              <w:tab w:val="num" w:pos="360"/>
            </w:tabs>
            <w:ind w:left="360" w:hanging="360"/>
          </w:pPr>
        </w:pPrChange>
      </w:pPr>
      <w:r w:rsidRPr="00F5515A">
        <w:rPr>
          <w:rFonts w:ascii="Arial" w:hAnsi="Arial" w:cs="Arial"/>
          <w:lang w:val="en-GB"/>
        </w:rPr>
        <w:t>Record Type: “</w:t>
      </w:r>
      <w:r w:rsidRPr="003904BF">
        <w:rPr>
          <w:rFonts w:ascii="Arial" w:hAnsi="Arial" w:cs="Arial"/>
          <w:lang w:val="en-GB"/>
        </w:rPr>
        <w:t>Message Subscription</w:t>
      </w:r>
      <w:r>
        <w:rPr>
          <w:rFonts w:ascii="Arial" w:hAnsi="Arial" w:cs="Arial"/>
          <w:lang w:val="en-GB"/>
        </w:rPr>
        <w:t xml:space="preserve"> Rule Set</w:t>
      </w:r>
      <w:r w:rsidRPr="00F5515A">
        <w:rPr>
          <w:rFonts w:ascii="Arial" w:hAnsi="Arial" w:cs="Arial"/>
          <w:lang w:val="en-GB"/>
        </w:rPr>
        <w:t>”</w:t>
      </w:r>
    </w:p>
    <w:p w:rsidR="006803B1" w:rsidRDefault="006803B1" w:rsidP="009F57AA">
      <w:pPr>
        <w:pStyle w:val="T2BaseArray"/>
        <w:ind w:left="0" w:firstLine="0"/>
        <w:jc w:val="left"/>
        <w:rPr>
          <w:rFonts w:ascii="Arial" w:hAnsi="Arial" w:cs="Arial"/>
          <w:sz w:val="22"/>
          <w:szCs w:val="22"/>
        </w:rPr>
      </w:pPr>
      <w:r w:rsidRPr="009F57AA">
        <w:rPr>
          <w:rFonts w:ascii="Arial" w:hAnsi="Arial" w:cs="Arial"/>
          <w:sz w:val="22"/>
          <w:szCs w:val="22"/>
        </w:rPr>
        <w:t xml:space="preserve">The record </w:t>
      </w:r>
      <w:r>
        <w:rPr>
          <w:rFonts w:ascii="Arial" w:hAnsi="Arial" w:cs="Arial"/>
          <w:sz w:val="22"/>
          <w:szCs w:val="22"/>
        </w:rPr>
        <w:t>is used to create message subscription rules and a message subscription rule set and the relationship among the rule set and a list of parties.</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ACT.17.1</w:t>
      </w:r>
    </w:p>
    <w:p w:rsidR="006803B1" w:rsidRDefault="006803B1" w:rsidP="009F57AA">
      <w:pPr>
        <w:pStyle w:val="T2BaseArray"/>
        <w:ind w:left="0" w:firstLine="0"/>
        <w:jc w:val="left"/>
        <w:rPr>
          <w:rFonts w:ascii="Arial" w:hAnsi="Arial" w:cs="Arial"/>
          <w:sz w:val="22"/>
          <w:szCs w:val="22"/>
        </w:rPr>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551"/>
        <w:gridCol w:w="2977"/>
        <w:gridCol w:w="3402"/>
        <w:gridCol w:w="2551"/>
        <w:gridCol w:w="677"/>
        <w:gridCol w:w="678"/>
      </w:tblGrid>
      <w:tr w:rsidR="006803B1" w:rsidRPr="00285F7E" w:rsidTr="00515DF4">
        <w:trPr>
          <w:cantSplit/>
          <w:trHeight w:val="1260"/>
        </w:trPr>
        <w:tc>
          <w:tcPr>
            <w:tcW w:w="534" w:type="dxa"/>
            <w:shd w:val="clear" w:color="auto" w:fill="D9D9D9"/>
            <w:textDirection w:val="btLr"/>
          </w:tcPr>
          <w:p w:rsidR="006803B1" w:rsidRPr="00285F7E" w:rsidRDefault="006803B1" w:rsidP="00515DF4">
            <w:pPr>
              <w:ind w:left="113" w:right="113"/>
              <w:jc w:val="center"/>
              <w:rPr>
                <w:rFonts w:ascii="Arial" w:hAnsi="Arial" w:cs="Arial"/>
                <w:b/>
                <w:sz w:val="18"/>
                <w:szCs w:val="18"/>
                <w:lang w:val="en-GB"/>
              </w:rPr>
            </w:pPr>
            <w:r w:rsidRPr="00285F7E">
              <w:rPr>
                <w:rFonts w:ascii="Arial" w:hAnsi="Arial" w:cs="Arial"/>
                <w:b/>
                <w:sz w:val="18"/>
                <w:szCs w:val="18"/>
                <w:lang w:val="en-GB"/>
              </w:rPr>
              <w:t>Flat file  column</w:t>
            </w:r>
          </w:p>
        </w:tc>
        <w:tc>
          <w:tcPr>
            <w:tcW w:w="567" w:type="dxa"/>
            <w:shd w:val="clear" w:color="auto" w:fill="D9D9D9"/>
            <w:textDirection w:val="btLr"/>
          </w:tcPr>
          <w:p w:rsidR="006803B1" w:rsidRPr="00285F7E" w:rsidRDefault="006803B1" w:rsidP="00515DF4">
            <w:pPr>
              <w:ind w:left="113" w:right="113"/>
              <w:jc w:val="center"/>
              <w:rPr>
                <w:rFonts w:ascii="Arial" w:hAnsi="Arial" w:cs="Arial"/>
                <w:b/>
                <w:sz w:val="18"/>
                <w:szCs w:val="18"/>
                <w:lang w:val="en-GB"/>
              </w:rPr>
            </w:pPr>
            <w:r w:rsidRPr="00285F7E">
              <w:rPr>
                <w:rFonts w:ascii="Arial" w:hAnsi="Arial" w:cs="Arial"/>
                <w:b/>
                <w:sz w:val="18"/>
                <w:szCs w:val="18"/>
                <w:lang w:val="en-GB"/>
              </w:rPr>
              <w:t>Excel Column</w:t>
            </w:r>
          </w:p>
        </w:tc>
        <w:tc>
          <w:tcPr>
            <w:tcW w:w="2551" w:type="dxa"/>
            <w:shd w:val="clear" w:color="auto" w:fill="D9D9D9"/>
          </w:tcPr>
          <w:p w:rsidR="006803B1" w:rsidRPr="00285F7E" w:rsidRDefault="006803B1" w:rsidP="00515DF4">
            <w:pPr>
              <w:pStyle w:val="T2BaseArray"/>
              <w:ind w:left="0" w:firstLine="0"/>
              <w:jc w:val="center"/>
              <w:rPr>
                <w:rFonts w:ascii="Arial" w:hAnsi="Arial" w:cs="Arial"/>
                <w:b/>
              </w:rPr>
            </w:pPr>
            <w:r w:rsidRPr="00285F7E">
              <w:rPr>
                <w:rFonts w:ascii="Arial" w:hAnsi="Arial" w:cs="Arial"/>
                <w:b/>
              </w:rPr>
              <w:t>Column Name</w:t>
            </w:r>
          </w:p>
        </w:tc>
        <w:tc>
          <w:tcPr>
            <w:tcW w:w="2977" w:type="dxa"/>
            <w:shd w:val="clear" w:color="auto" w:fill="D9D9D9"/>
          </w:tcPr>
          <w:p w:rsidR="006803B1" w:rsidRPr="00285F7E" w:rsidRDefault="006803B1" w:rsidP="00515DF4">
            <w:pPr>
              <w:pStyle w:val="T2BaseArray"/>
              <w:ind w:left="0" w:firstLine="0"/>
              <w:jc w:val="center"/>
              <w:rPr>
                <w:rFonts w:ascii="Arial" w:hAnsi="Arial" w:cs="Arial"/>
                <w:b/>
              </w:rPr>
            </w:pPr>
            <w:r w:rsidRPr="00285F7E">
              <w:rPr>
                <w:rFonts w:ascii="Arial" w:hAnsi="Arial" w:cs="Arial"/>
                <w:b/>
              </w:rPr>
              <w:t>Format</w:t>
            </w:r>
          </w:p>
        </w:tc>
        <w:tc>
          <w:tcPr>
            <w:tcW w:w="3402" w:type="dxa"/>
            <w:shd w:val="clear" w:color="auto" w:fill="D9D9D9"/>
          </w:tcPr>
          <w:p w:rsidR="006803B1" w:rsidRPr="00285F7E" w:rsidRDefault="006803B1" w:rsidP="00515DF4">
            <w:pPr>
              <w:pStyle w:val="T2BaseArray"/>
              <w:ind w:left="0" w:firstLine="0"/>
              <w:jc w:val="center"/>
              <w:rPr>
                <w:rFonts w:ascii="Arial" w:hAnsi="Arial" w:cs="Arial"/>
                <w:b/>
              </w:rPr>
            </w:pPr>
            <w:r w:rsidRPr="00285F7E">
              <w:rPr>
                <w:rFonts w:ascii="Arial" w:hAnsi="Arial" w:cs="Arial"/>
                <w:b/>
              </w:rPr>
              <w:t>Description</w:t>
            </w:r>
          </w:p>
        </w:tc>
        <w:tc>
          <w:tcPr>
            <w:tcW w:w="2551" w:type="dxa"/>
            <w:shd w:val="clear" w:color="auto" w:fill="D9D9D9"/>
          </w:tcPr>
          <w:p w:rsidR="006803B1" w:rsidRPr="00285F7E" w:rsidRDefault="006803B1" w:rsidP="00515DF4">
            <w:pPr>
              <w:pStyle w:val="T2BaseArray"/>
              <w:ind w:left="0" w:firstLine="0"/>
              <w:jc w:val="center"/>
              <w:rPr>
                <w:rFonts w:ascii="Arial" w:hAnsi="Arial" w:cs="Arial"/>
                <w:b/>
              </w:rPr>
            </w:pPr>
            <w:r w:rsidRPr="00285F7E">
              <w:rPr>
                <w:rFonts w:ascii="Arial" w:hAnsi="Arial" w:cs="Arial"/>
                <w:b/>
              </w:rPr>
              <w:t>Rules</w:t>
            </w:r>
          </w:p>
        </w:tc>
        <w:tc>
          <w:tcPr>
            <w:tcW w:w="677" w:type="dxa"/>
            <w:shd w:val="clear" w:color="auto" w:fill="D9D9D9"/>
            <w:textDirection w:val="btLr"/>
          </w:tcPr>
          <w:p w:rsidR="006803B1" w:rsidRPr="00285F7E" w:rsidRDefault="006803B1" w:rsidP="00515DF4">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clear" w:color="auto" w:fill="D9D9D9"/>
            <w:textDirection w:val="btLr"/>
          </w:tcPr>
          <w:p w:rsidR="006803B1" w:rsidRPr="00285F7E" w:rsidRDefault="006803B1" w:rsidP="00515DF4">
            <w:pPr>
              <w:pStyle w:val="T2BaseArray"/>
              <w:ind w:left="113" w:right="113" w:firstLine="0"/>
              <w:jc w:val="center"/>
              <w:rPr>
                <w:rFonts w:ascii="Arial" w:hAnsi="Arial" w:cs="Arial"/>
                <w:b/>
              </w:rPr>
            </w:pPr>
            <w:r>
              <w:rPr>
                <w:rFonts w:ascii="Arial" w:hAnsi="Arial" w:cs="Arial"/>
                <w:b/>
              </w:rPr>
              <w:t>Occurs per Group</w:t>
            </w:r>
          </w:p>
        </w:tc>
      </w:tr>
      <w:tr w:rsidR="006803B1" w:rsidRPr="009C13F9" w:rsidTr="00515DF4">
        <w:tc>
          <w:tcPr>
            <w:tcW w:w="534" w:type="dxa"/>
            <w:shd w:val="clear" w:color="auto" w:fill="FFFFFF"/>
          </w:tcPr>
          <w:p w:rsidR="006803B1" w:rsidRPr="009C13F9" w:rsidRDefault="006803B1" w:rsidP="00515DF4">
            <w:pPr>
              <w:pStyle w:val="T2BaseArray"/>
              <w:ind w:left="0" w:firstLine="0"/>
              <w:jc w:val="left"/>
              <w:rPr>
                <w:rFonts w:ascii="Arial" w:hAnsi="Arial" w:cs="Arial"/>
              </w:rPr>
            </w:pPr>
            <w:r w:rsidRPr="009C13F9">
              <w:rPr>
                <w:rFonts w:ascii="Arial" w:hAnsi="Arial" w:cs="Arial"/>
              </w:rPr>
              <w:t>2</w:t>
            </w:r>
          </w:p>
        </w:tc>
        <w:tc>
          <w:tcPr>
            <w:tcW w:w="567" w:type="dxa"/>
            <w:shd w:val="clear" w:color="auto" w:fill="FFFFFF"/>
          </w:tcPr>
          <w:p w:rsidR="006803B1" w:rsidRPr="009C13F9" w:rsidRDefault="006803B1" w:rsidP="00515DF4">
            <w:pPr>
              <w:pStyle w:val="T2BaseArray"/>
              <w:ind w:left="0" w:firstLine="0"/>
              <w:jc w:val="left"/>
              <w:rPr>
                <w:rFonts w:ascii="Arial" w:hAnsi="Arial" w:cs="Arial"/>
              </w:rPr>
            </w:pPr>
            <w:r w:rsidRPr="009C13F9">
              <w:rPr>
                <w:rFonts w:ascii="Arial" w:hAnsi="Arial" w:cs="Arial"/>
              </w:rPr>
              <w:t>B</w:t>
            </w:r>
          </w:p>
        </w:tc>
        <w:tc>
          <w:tcPr>
            <w:tcW w:w="2551" w:type="dxa"/>
            <w:shd w:val="clear" w:color="auto" w:fill="FFFFFF"/>
          </w:tcPr>
          <w:p w:rsidR="006803B1" w:rsidRPr="009C13F9" w:rsidRDefault="006803B1" w:rsidP="00515DF4">
            <w:pPr>
              <w:pStyle w:val="T2BaseArray"/>
              <w:ind w:left="0" w:firstLine="0"/>
              <w:jc w:val="left"/>
              <w:rPr>
                <w:rFonts w:ascii="Arial" w:hAnsi="Arial" w:cs="Arial"/>
              </w:rPr>
            </w:pPr>
            <w:r w:rsidRPr="009C13F9">
              <w:rPr>
                <w:rFonts w:ascii="Arial" w:hAnsi="Arial" w:cs="Arial"/>
              </w:rPr>
              <w:t>Record Id</w:t>
            </w:r>
          </w:p>
        </w:tc>
        <w:tc>
          <w:tcPr>
            <w:tcW w:w="2977" w:type="dxa"/>
            <w:shd w:val="clear" w:color="auto" w:fill="FFFFFF"/>
          </w:tcPr>
          <w:p w:rsidR="006803B1" w:rsidRPr="009C13F9" w:rsidRDefault="006803B1" w:rsidP="00515DF4">
            <w:pPr>
              <w:pStyle w:val="T2BaseArray"/>
              <w:ind w:left="0" w:firstLine="0"/>
              <w:jc w:val="left"/>
              <w:rPr>
                <w:rFonts w:ascii="Arial" w:hAnsi="Arial" w:cs="Arial"/>
              </w:rPr>
            </w:pPr>
            <w:r w:rsidRPr="009C13F9">
              <w:rPr>
                <w:rFonts w:ascii="Arial" w:hAnsi="Arial" w:cs="Arial"/>
              </w:rPr>
              <w:t>NUMERIC (10)</w:t>
            </w:r>
          </w:p>
        </w:tc>
        <w:tc>
          <w:tcPr>
            <w:tcW w:w="3402" w:type="dxa"/>
            <w:shd w:val="clear" w:color="auto" w:fill="FFFFFF"/>
          </w:tcPr>
          <w:p w:rsidR="006803B1" w:rsidRPr="009C13F9" w:rsidRDefault="006803B1" w:rsidP="00515DF4">
            <w:pPr>
              <w:pStyle w:val="T2BaseArray"/>
              <w:ind w:left="0" w:firstLine="0"/>
              <w:jc w:val="left"/>
              <w:rPr>
                <w:rFonts w:ascii="Arial" w:hAnsi="Arial" w:cs="Arial"/>
              </w:rPr>
            </w:pPr>
            <w:r w:rsidRPr="009C13F9">
              <w:rPr>
                <w:rFonts w:ascii="Arial" w:hAnsi="Arial" w:cs="Arial"/>
              </w:rPr>
              <w:t>Unique identifier of the record</w:t>
            </w:r>
            <w:r>
              <w:rPr>
                <w:rFonts w:ascii="Arial" w:hAnsi="Arial" w:cs="Arial"/>
              </w:rPr>
              <w:t>.</w:t>
            </w:r>
          </w:p>
        </w:tc>
        <w:tc>
          <w:tcPr>
            <w:tcW w:w="2551" w:type="dxa"/>
            <w:shd w:val="clear" w:color="auto" w:fill="FFFFFF"/>
          </w:tcPr>
          <w:p w:rsidR="006803B1" w:rsidRPr="009C13F9" w:rsidRDefault="006803B1" w:rsidP="00515DF4">
            <w:pPr>
              <w:pStyle w:val="T2BaseArray"/>
              <w:ind w:left="0" w:firstLine="0"/>
              <w:rPr>
                <w:rFonts w:ascii="Arial" w:hAnsi="Arial" w:cs="Arial"/>
              </w:rPr>
            </w:pPr>
            <w:r w:rsidRPr="009C13F9">
              <w:rPr>
                <w:rFonts w:ascii="Arial" w:hAnsi="Arial" w:cs="Arial"/>
              </w:rPr>
              <w:t>Must occur in each line of the record</w:t>
            </w:r>
            <w:r>
              <w:rPr>
                <w:rFonts w:ascii="Arial" w:hAnsi="Arial" w:cs="Arial"/>
              </w:rPr>
              <w:t>.</w:t>
            </w:r>
          </w:p>
        </w:tc>
        <w:tc>
          <w:tcPr>
            <w:tcW w:w="677" w:type="dxa"/>
            <w:shd w:val="clear" w:color="auto" w:fill="FFFFFF"/>
          </w:tcPr>
          <w:p w:rsidR="006803B1" w:rsidRPr="009C13F9" w:rsidRDefault="006803B1" w:rsidP="00515DF4">
            <w:pPr>
              <w:pStyle w:val="T2BaseArray"/>
              <w:ind w:left="0" w:firstLine="0"/>
              <w:jc w:val="left"/>
              <w:rPr>
                <w:rFonts w:ascii="Arial" w:hAnsi="Arial" w:cs="Arial"/>
              </w:rPr>
            </w:pPr>
            <w:r w:rsidRPr="009C13F9">
              <w:rPr>
                <w:rFonts w:ascii="Arial" w:hAnsi="Arial" w:cs="Arial"/>
              </w:rPr>
              <w:t>1..n</w:t>
            </w:r>
          </w:p>
        </w:tc>
        <w:tc>
          <w:tcPr>
            <w:tcW w:w="678" w:type="dxa"/>
            <w:shd w:val="clear" w:color="auto" w:fill="FFFFFF"/>
          </w:tcPr>
          <w:p w:rsidR="006803B1" w:rsidRPr="009C13F9" w:rsidRDefault="006803B1" w:rsidP="00515DF4">
            <w:pPr>
              <w:pStyle w:val="T2BaseArray"/>
              <w:ind w:left="0" w:firstLine="0"/>
              <w:jc w:val="left"/>
              <w:rPr>
                <w:rFonts w:ascii="Arial" w:hAnsi="Arial" w:cs="Arial"/>
              </w:rPr>
            </w:pPr>
          </w:p>
        </w:tc>
      </w:tr>
      <w:tr w:rsidR="006803B1" w:rsidRPr="009C13F9" w:rsidTr="00515DF4">
        <w:tc>
          <w:tcPr>
            <w:tcW w:w="10031" w:type="dxa"/>
            <w:gridSpan w:val="5"/>
            <w:shd w:val="clear" w:color="auto" w:fill="F2F2F2"/>
          </w:tcPr>
          <w:p w:rsidR="006803B1" w:rsidRPr="001C4643" w:rsidRDefault="006803B1" w:rsidP="00515DF4">
            <w:pPr>
              <w:pStyle w:val="T2BaseArray"/>
              <w:jc w:val="left"/>
              <w:rPr>
                <w:rFonts w:ascii="Arial" w:hAnsi="Arial" w:cs="Arial"/>
              </w:rPr>
            </w:pPr>
            <w:r w:rsidRPr="001C4643">
              <w:rPr>
                <w:rFonts w:ascii="Arial" w:hAnsi="Arial" w:cs="Arial"/>
              </w:rPr>
              <w:t>Group “Message Subscription Rule Set”</w:t>
            </w:r>
          </w:p>
        </w:tc>
        <w:tc>
          <w:tcPr>
            <w:tcW w:w="2551" w:type="dxa"/>
            <w:shd w:val="clear" w:color="auto" w:fill="F2F2F2"/>
          </w:tcPr>
          <w:p w:rsidR="006803B1" w:rsidRPr="001C4643" w:rsidRDefault="006803B1" w:rsidP="00515DF4">
            <w:pPr>
              <w:pStyle w:val="T2BaseArray"/>
              <w:ind w:left="0" w:firstLine="0"/>
              <w:rPr>
                <w:rFonts w:ascii="Arial" w:hAnsi="Arial" w:cs="Arial"/>
              </w:rPr>
            </w:pPr>
          </w:p>
        </w:tc>
        <w:tc>
          <w:tcPr>
            <w:tcW w:w="677" w:type="dxa"/>
            <w:shd w:val="clear" w:color="auto" w:fill="F2F2F2"/>
          </w:tcPr>
          <w:p w:rsidR="006803B1" w:rsidRPr="001C4643" w:rsidRDefault="006803B1" w:rsidP="00515DF4">
            <w:pPr>
              <w:pStyle w:val="T2BaseArray"/>
              <w:ind w:left="0" w:firstLine="0"/>
              <w:jc w:val="left"/>
              <w:rPr>
                <w:rFonts w:ascii="Arial" w:hAnsi="Arial" w:cs="Arial"/>
              </w:rPr>
            </w:pPr>
            <w:r w:rsidRPr="001C4643">
              <w:rPr>
                <w:rFonts w:ascii="Arial" w:hAnsi="Arial" w:cs="Arial"/>
              </w:rPr>
              <w:t>1..1</w:t>
            </w:r>
          </w:p>
        </w:tc>
        <w:tc>
          <w:tcPr>
            <w:tcW w:w="678" w:type="dxa"/>
            <w:shd w:val="clear" w:color="auto" w:fill="F2F2F2"/>
          </w:tcPr>
          <w:p w:rsidR="006803B1" w:rsidRPr="001C4643" w:rsidRDefault="006803B1" w:rsidP="00515DF4">
            <w:pPr>
              <w:pStyle w:val="T2BaseArray"/>
              <w:ind w:left="0" w:firstLine="0"/>
              <w:jc w:val="left"/>
              <w:rPr>
                <w:rFonts w:ascii="Arial" w:hAnsi="Arial" w:cs="Arial"/>
              </w:rPr>
            </w:pPr>
          </w:p>
        </w:tc>
      </w:tr>
      <w:tr w:rsidR="006803B1" w:rsidRPr="009C13F9" w:rsidTr="00515DF4">
        <w:tc>
          <w:tcPr>
            <w:tcW w:w="534" w:type="dxa"/>
            <w:shd w:val="clear" w:color="auto" w:fill="FFFFFF"/>
          </w:tcPr>
          <w:p w:rsidR="006803B1" w:rsidRPr="001C4643" w:rsidRDefault="006803B1" w:rsidP="00515DF4">
            <w:pPr>
              <w:pStyle w:val="T2BaseArray"/>
              <w:ind w:left="0" w:firstLine="0"/>
              <w:jc w:val="left"/>
              <w:rPr>
                <w:rFonts w:ascii="Arial" w:hAnsi="Arial" w:cs="Arial"/>
              </w:rPr>
            </w:pPr>
            <w:r w:rsidRPr="001C4643">
              <w:rPr>
                <w:rFonts w:ascii="Arial" w:hAnsi="Arial" w:cs="Arial"/>
              </w:rPr>
              <w:t>3</w:t>
            </w:r>
          </w:p>
        </w:tc>
        <w:tc>
          <w:tcPr>
            <w:tcW w:w="567" w:type="dxa"/>
            <w:shd w:val="clear" w:color="auto" w:fill="FFFFFF"/>
          </w:tcPr>
          <w:p w:rsidR="006803B1" w:rsidRPr="001C4643" w:rsidRDefault="006803B1" w:rsidP="00515DF4">
            <w:pPr>
              <w:pStyle w:val="T2BaseArray"/>
              <w:ind w:left="0" w:firstLine="0"/>
              <w:jc w:val="left"/>
              <w:rPr>
                <w:rFonts w:ascii="Arial" w:hAnsi="Arial" w:cs="Arial"/>
              </w:rPr>
            </w:pPr>
            <w:r w:rsidRPr="001C4643">
              <w:rPr>
                <w:rFonts w:ascii="Arial" w:hAnsi="Arial" w:cs="Arial"/>
              </w:rPr>
              <w:t>C</w:t>
            </w:r>
          </w:p>
        </w:tc>
        <w:tc>
          <w:tcPr>
            <w:tcW w:w="2551" w:type="dxa"/>
            <w:shd w:val="clear" w:color="auto" w:fill="FFFFFF"/>
          </w:tcPr>
          <w:p w:rsidR="006803B1" w:rsidRPr="001C4643" w:rsidRDefault="006803B1" w:rsidP="00515DF4">
            <w:pPr>
              <w:pStyle w:val="T2BaseArray"/>
              <w:ind w:left="0" w:firstLine="0"/>
              <w:jc w:val="left"/>
              <w:rPr>
                <w:rFonts w:ascii="Arial" w:hAnsi="Arial" w:cs="Arial"/>
              </w:rPr>
            </w:pPr>
            <w:r w:rsidRPr="001C4643">
              <w:rPr>
                <w:rFonts w:ascii="Arial" w:hAnsi="Arial" w:cs="Arial"/>
              </w:rPr>
              <w:t>Name</w:t>
            </w:r>
          </w:p>
        </w:tc>
        <w:tc>
          <w:tcPr>
            <w:tcW w:w="2977" w:type="dxa"/>
            <w:shd w:val="clear" w:color="auto" w:fill="FFFFFF"/>
          </w:tcPr>
          <w:p w:rsidR="006803B1" w:rsidRPr="001C4643" w:rsidRDefault="006803B1" w:rsidP="00515DF4">
            <w:pPr>
              <w:pStyle w:val="T2BaseArray"/>
              <w:ind w:left="0" w:firstLine="0"/>
              <w:rPr>
                <w:rFonts w:ascii="Arial" w:hAnsi="Arial" w:cs="Arial"/>
              </w:rPr>
            </w:pPr>
            <w:r w:rsidRPr="001C4643">
              <w:rPr>
                <w:rFonts w:ascii="Arial" w:hAnsi="Arial" w:cs="Arial"/>
              </w:rPr>
              <w:t>VARCHAR (35)</w:t>
            </w:r>
          </w:p>
        </w:tc>
        <w:tc>
          <w:tcPr>
            <w:tcW w:w="3402" w:type="dxa"/>
            <w:shd w:val="clear" w:color="auto" w:fill="FFFFFF"/>
          </w:tcPr>
          <w:p w:rsidR="006803B1" w:rsidRPr="001C4643" w:rsidRDefault="006803B1" w:rsidP="006F7A71">
            <w:pPr>
              <w:pStyle w:val="T2BaseArray"/>
              <w:ind w:left="0" w:firstLine="0"/>
              <w:rPr>
                <w:rFonts w:ascii="Arial" w:hAnsi="Arial" w:cs="Arial"/>
              </w:rPr>
            </w:pPr>
            <w:r>
              <w:rPr>
                <w:rFonts w:ascii="Arial" w:hAnsi="Arial" w:cs="Arial"/>
              </w:rPr>
              <w:t>N</w:t>
            </w:r>
            <w:r w:rsidRPr="001C4643">
              <w:rPr>
                <w:rFonts w:ascii="Arial" w:hAnsi="Arial" w:cs="Arial"/>
              </w:rPr>
              <w:t xml:space="preserve">ame </w:t>
            </w:r>
            <w:r>
              <w:rPr>
                <w:rFonts w:ascii="Arial" w:hAnsi="Arial" w:cs="Arial"/>
              </w:rPr>
              <w:t>of</w:t>
            </w:r>
            <w:r w:rsidRPr="001C4643">
              <w:rPr>
                <w:rFonts w:ascii="Arial" w:hAnsi="Arial" w:cs="Arial"/>
              </w:rPr>
              <w:t xml:space="preserve"> the message subscription rule set.</w:t>
            </w:r>
          </w:p>
        </w:tc>
        <w:tc>
          <w:tcPr>
            <w:tcW w:w="2551" w:type="dxa"/>
            <w:shd w:val="clear" w:color="auto" w:fill="FFFFFF"/>
          </w:tcPr>
          <w:p w:rsidR="006803B1" w:rsidRPr="001C4643" w:rsidRDefault="006803B1" w:rsidP="00515DF4">
            <w:pPr>
              <w:pStyle w:val="T2BaseArray"/>
              <w:rPr>
                <w:rFonts w:ascii="Arial" w:hAnsi="Arial" w:cs="Arial"/>
              </w:rPr>
            </w:pPr>
          </w:p>
        </w:tc>
        <w:tc>
          <w:tcPr>
            <w:tcW w:w="677" w:type="dxa"/>
            <w:shd w:val="clear" w:color="auto" w:fill="FFFFFF"/>
          </w:tcPr>
          <w:p w:rsidR="006803B1" w:rsidRPr="001C4643" w:rsidRDefault="006803B1" w:rsidP="00515DF4">
            <w:pPr>
              <w:pStyle w:val="T2BaseArray"/>
              <w:rPr>
                <w:rFonts w:ascii="Arial" w:hAnsi="Arial" w:cs="Arial"/>
              </w:rPr>
            </w:pPr>
          </w:p>
        </w:tc>
        <w:tc>
          <w:tcPr>
            <w:tcW w:w="678" w:type="dxa"/>
            <w:shd w:val="clear" w:color="auto" w:fill="FFFFFF"/>
          </w:tcPr>
          <w:p w:rsidR="006803B1" w:rsidRPr="001C4643" w:rsidRDefault="006803B1" w:rsidP="00515DF4">
            <w:pPr>
              <w:pStyle w:val="T2BaseArray"/>
              <w:rPr>
                <w:rFonts w:ascii="Arial" w:hAnsi="Arial" w:cs="Arial"/>
              </w:rPr>
            </w:pPr>
            <w:r w:rsidRPr="001C4643">
              <w:rPr>
                <w:rFonts w:ascii="Arial" w:hAnsi="Arial" w:cs="Arial"/>
              </w:rPr>
              <w:t>1..1</w:t>
            </w:r>
          </w:p>
        </w:tc>
      </w:tr>
      <w:tr w:rsidR="006803B1" w:rsidRPr="009C13F9" w:rsidTr="00515DF4">
        <w:tc>
          <w:tcPr>
            <w:tcW w:w="534" w:type="dxa"/>
            <w:shd w:val="clear" w:color="auto" w:fill="FFFFFF"/>
          </w:tcPr>
          <w:p w:rsidR="006803B1" w:rsidRPr="001C4643" w:rsidRDefault="006803B1" w:rsidP="00515DF4">
            <w:pPr>
              <w:pStyle w:val="T2BaseArray"/>
              <w:ind w:left="0" w:firstLine="0"/>
              <w:jc w:val="left"/>
              <w:rPr>
                <w:rFonts w:ascii="Arial" w:hAnsi="Arial" w:cs="Arial"/>
              </w:rPr>
            </w:pPr>
            <w:r w:rsidRPr="001C4643">
              <w:rPr>
                <w:rFonts w:ascii="Arial" w:hAnsi="Arial" w:cs="Arial"/>
              </w:rPr>
              <w:t>4</w:t>
            </w:r>
          </w:p>
        </w:tc>
        <w:tc>
          <w:tcPr>
            <w:tcW w:w="567" w:type="dxa"/>
            <w:shd w:val="clear" w:color="auto" w:fill="FFFFFF"/>
          </w:tcPr>
          <w:p w:rsidR="006803B1" w:rsidRPr="001C4643" w:rsidRDefault="006803B1" w:rsidP="00515DF4">
            <w:pPr>
              <w:pStyle w:val="T2BaseArray"/>
              <w:ind w:left="0" w:firstLine="0"/>
              <w:jc w:val="left"/>
              <w:rPr>
                <w:rFonts w:ascii="Arial" w:hAnsi="Arial" w:cs="Arial"/>
              </w:rPr>
            </w:pPr>
            <w:r w:rsidRPr="001C4643">
              <w:rPr>
                <w:rFonts w:ascii="Arial" w:hAnsi="Arial" w:cs="Arial"/>
              </w:rPr>
              <w:t>D</w:t>
            </w:r>
          </w:p>
        </w:tc>
        <w:tc>
          <w:tcPr>
            <w:tcW w:w="2551" w:type="dxa"/>
            <w:shd w:val="clear" w:color="auto" w:fill="FFFFFF"/>
          </w:tcPr>
          <w:p w:rsidR="006803B1" w:rsidRPr="001C4643" w:rsidRDefault="006803B1" w:rsidP="00515DF4">
            <w:pPr>
              <w:pStyle w:val="T2BaseArray"/>
              <w:ind w:left="0" w:firstLine="0"/>
              <w:jc w:val="left"/>
              <w:rPr>
                <w:rFonts w:ascii="Arial" w:hAnsi="Arial" w:cs="Arial"/>
              </w:rPr>
            </w:pPr>
            <w:r w:rsidRPr="001C4643">
              <w:rPr>
                <w:rFonts w:ascii="Arial" w:hAnsi="Arial" w:cs="Arial"/>
              </w:rPr>
              <w:t>Description</w:t>
            </w:r>
          </w:p>
        </w:tc>
        <w:tc>
          <w:tcPr>
            <w:tcW w:w="2977" w:type="dxa"/>
            <w:shd w:val="clear" w:color="auto" w:fill="FFFFFF"/>
          </w:tcPr>
          <w:p w:rsidR="006803B1" w:rsidRPr="001C4643" w:rsidRDefault="006803B1" w:rsidP="00515DF4">
            <w:pPr>
              <w:pStyle w:val="T2BaseArray"/>
              <w:ind w:left="0" w:firstLine="0"/>
              <w:rPr>
                <w:rFonts w:ascii="Arial" w:hAnsi="Arial" w:cs="Arial"/>
              </w:rPr>
            </w:pPr>
            <w:r w:rsidRPr="001C4643">
              <w:rPr>
                <w:rFonts w:ascii="Arial" w:hAnsi="Arial" w:cs="Arial"/>
              </w:rPr>
              <w:t>VARCHAR (350)</w:t>
            </w:r>
          </w:p>
        </w:tc>
        <w:tc>
          <w:tcPr>
            <w:tcW w:w="3402" w:type="dxa"/>
            <w:shd w:val="clear" w:color="auto" w:fill="FFFFFF"/>
          </w:tcPr>
          <w:p w:rsidR="006803B1" w:rsidRPr="001C4643" w:rsidRDefault="006803B1" w:rsidP="006F7A71">
            <w:pPr>
              <w:pStyle w:val="T2BaseArray"/>
              <w:ind w:left="0" w:firstLine="0"/>
              <w:jc w:val="left"/>
              <w:rPr>
                <w:rFonts w:ascii="Arial" w:hAnsi="Arial" w:cs="Arial"/>
              </w:rPr>
            </w:pPr>
            <w:r>
              <w:rPr>
                <w:rFonts w:ascii="Arial" w:hAnsi="Arial" w:cs="Arial"/>
              </w:rPr>
              <w:t>D</w:t>
            </w:r>
            <w:r w:rsidRPr="001C4643">
              <w:rPr>
                <w:rFonts w:ascii="Arial" w:hAnsi="Arial" w:cs="Arial"/>
              </w:rPr>
              <w:t xml:space="preserve">escription </w:t>
            </w:r>
            <w:r>
              <w:rPr>
                <w:rFonts w:ascii="Arial" w:hAnsi="Arial" w:cs="Arial"/>
              </w:rPr>
              <w:t>of</w:t>
            </w:r>
            <w:r w:rsidRPr="001C4643">
              <w:rPr>
                <w:rFonts w:ascii="Arial" w:hAnsi="Arial" w:cs="Arial"/>
              </w:rPr>
              <w:t xml:space="preserve"> the message subscription rule set.</w:t>
            </w:r>
          </w:p>
        </w:tc>
        <w:tc>
          <w:tcPr>
            <w:tcW w:w="2551" w:type="dxa"/>
            <w:shd w:val="clear" w:color="auto" w:fill="FFFFFF"/>
          </w:tcPr>
          <w:p w:rsidR="006803B1" w:rsidRPr="001C4643" w:rsidRDefault="006803B1" w:rsidP="00515DF4">
            <w:pPr>
              <w:pStyle w:val="T2BaseArray"/>
              <w:rPr>
                <w:rFonts w:ascii="Arial" w:hAnsi="Arial" w:cs="Arial"/>
              </w:rPr>
            </w:pPr>
          </w:p>
        </w:tc>
        <w:tc>
          <w:tcPr>
            <w:tcW w:w="677" w:type="dxa"/>
            <w:shd w:val="clear" w:color="auto" w:fill="FFFFFF"/>
          </w:tcPr>
          <w:p w:rsidR="006803B1" w:rsidRPr="001C4643" w:rsidRDefault="006803B1" w:rsidP="00515DF4">
            <w:pPr>
              <w:pStyle w:val="T2BaseArray"/>
              <w:rPr>
                <w:rFonts w:ascii="Arial" w:hAnsi="Arial" w:cs="Arial"/>
              </w:rPr>
            </w:pPr>
          </w:p>
        </w:tc>
        <w:tc>
          <w:tcPr>
            <w:tcW w:w="678" w:type="dxa"/>
            <w:shd w:val="clear" w:color="auto" w:fill="FFFFFF"/>
          </w:tcPr>
          <w:p w:rsidR="006803B1" w:rsidRPr="001C4643" w:rsidRDefault="006803B1" w:rsidP="00515DF4">
            <w:pPr>
              <w:pStyle w:val="T2BaseArray"/>
              <w:rPr>
                <w:rFonts w:ascii="Arial" w:hAnsi="Arial" w:cs="Arial"/>
              </w:rPr>
            </w:pPr>
            <w:r w:rsidRPr="001C4643">
              <w:rPr>
                <w:rFonts w:ascii="Arial" w:hAnsi="Arial" w:cs="Arial"/>
              </w:rPr>
              <w:t>1..1</w:t>
            </w:r>
          </w:p>
        </w:tc>
      </w:tr>
      <w:tr w:rsidR="006803B1" w:rsidRPr="009C13F9" w:rsidTr="00515DF4">
        <w:tc>
          <w:tcPr>
            <w:tcW w:w="534" w:type="dxa"/>
            <w:shd w:val="clear" w:color="auto" w:fill="FFFFFF"/>
          </w:tcPr>
          <w:p w:rsidR="006803B1" w:rsidRPr="001C4643" w:rsidRDefault="006803B1" w:rsidP="00CC01F8">
            <w:pPr>
              <w:pStyle w:val="T2BaseArray"/>
              <w:ind w:left="0" w:firstLine="0"/>
              <w:jc w:val="left"/>
              <w:rPr>
                <w:rFonts w:ascii="Arial" w:hAnsi="Arial" w:cs="Arial"/>
              </w:rPr>
            </w:pPr>
            <w:r w:rsidRPr="001C4643">
              <w:rPr>
                <w:rFonts w:ascii="Arial" w:hAnsi="Arial" w:cs="Arial"/>
              </w:rPr>
              <w:t>5</w:t>
            </w:r>
          </w:p>
        </w:tc>
        <w:tc>
          <w:tcPr>
            <w:tcW w:w="567" w:type="dxa"/>
            <w:shd w:val="clear" w:color="auto" w:fill="FFFFFF"/>
          </w:tcPr>
          <w:p w:rsidR="006803B1" w:rsidRPr="001C4643" w:rsidRDefault="006803B1" w:rsidP="00CC01F8">
            <w:pPr>
              <w:pStyle w:val="T2BaseArray"/>
              <w:ind w:left="0" w:firstLine="0"/>
              <w:jc w:val="left"/>
              <w:rPr>
                <w:rFonts w:ascii="Arial" w:hAnsi="Arial" w:cs="Arial"/>
              </w:rPr>
            </w:pPr>
            <w:r w:rsidRPr="001C4643">
              <w:rPr>
                <w:rFonts w:ascii="Arial" w:hAnsi="Arial" w:cs="Arial"/>
              </w:rPr>
              <w:t>E</w:t>
            </w:r>
          </w:p>
        </w:tc>
        <w:tc>
          <w:tcPr>
            <w:tcW w:w="2551" w:type="dxa"/>
            <w:shd w:val="clear" w:color="auto" w:fill="FFFFFF"/>
          </w:tcPr>
          <w:p w:rsidR="006803B1" w:rsidRPr="001C4643" w:rsidRDefault="006803B1" w:rsidP="00CC01F8">
            <w:pPr>
              <w:pStyle w:val="T2BaseArray"/>
              <w:ind w:left="0" w:firstLine="0"/>
              <w:jc w:val="left"/>
              <w:rPr>
                <w:rFonts w:ascii="Arial" w:hAnsi="Arial" w:cs="Arial"/>
              </w:rPr>
            </w:pPr>
            <w:r w:rsidRPr="001C4643">
              <w:rPr>
                <w:rFonts w:ascii="Arial" w:hAnsi="Arial" w:cs="Arial"/>
              </w:rPr>
              <w:t>Valid From</w:t>
            </w:r>
          </w:p>
        </w:tc>
        <w:tc>
          <w:tcPr>
            <w:tcW w:w="2977" w:type="dxa"/>
            <w:shd w:val="clear" w:color="auto" w:fill="FFFFFF"/>
          </w:tcPr>
          <w:p w:rsidR="006803B1" w:rsidRPr="001C4643" w:rsidRDefault="006803B1" w:rsidP="00CC01F8">
            <w:pPr>
              <w:pStyle w:val="T2BaseArray"/>
              <w:ind w:left="0" w:firstLine="0"/>
              <w:jc w:val="left"/>
              <w:rPr>
                <w:rFonts w:ascii="Arial" w:hAnsi="Arial" w:cs="Arial"/>
              </w:rPr>
            </w:pPr>
            <w:r w:rsidRPr="001C4643">
              <w:rPr>
                <w:rFonts w:ascii="Arial" w:hAnsi="Arial" w:cs="Arial"/>
              </w:rPr>
              <w:t>DATE</w:t>
            </w:r>
          </w:p>
        </w:tc>
        <w:tc>
          <w:tcPr>
            <w:tcW w:w="3402" w:type="dxa"/>
            <w:shd w:val="clear" w:color="auto" w:fill="FFFFFF"/>
          </w:tcPr>
          <w:p w:rsidR="006803B1" w:rsidRPr="001C4643" w:rsidRDefault="006803B1" w:rsidP="00CC01F8">
            <w:pPr>
              <w:pStyle w:val="T2BaseArray"/>
              <w:ind w:left="0" w:firstLine="0"/>
              <w:jc w:val="left"/>
              <w:rPr>
                <w:rFonts w:ascii="Arial" w:hAnsi="Arial" w:cs="Arial"/>
              </w:rPr>
            </w:pPr>
            <w:r>
              <w:rPr>
                <w:rFonts w:ascii="Arial" w:hAnsi="Arial" w:cs="Arial"/>
              </w:rPr>
              <w:t>Valid from date of the message s</w:t>
            </w:r>
            <w:r w:rsidRPr="001C4643">
              <w:rPr>
                <w:rFonts w:ascii="Arial" w:hAnsi="Arial" w:cs="Arial"/>
              </w:rPr>
              <w:t xml:space="preserve">ubscription </w:t>
            </w:r>
            <w:r>
              <w:rPr>
                <w:rFonts w:ascii="Arial" w:hAnsi="Arial" w:cs="Arial"/>
              </w:rPr>
              <w:t>rule s</w:t>
            </w:r>
            <w:r w:rsidRPr="001C4643">
              <w:rPr>
                <w:rFonts w:ascii="Arial" w:hAnsi="Arial" w:cs="Arial"/>
              </w:rPr>
              <w:t>et</w:t>
            </w:r>
            <w:r>
              <w:rPr>
                <w:rFonts w:ascii="Arial" w:hAnsi="Arial" w:cs="Arial"/>
              </w:rPr>
              <w:t>.</w:t>
            </w:r>
          </w:p>
        </w:tc>
        <w:tc>
          <w:tcPr>
            <w:tcW w:w="2551" w:type="dxa"/>
            <w:shd w:val="clear" w:color="auto" w:fill="FFFFFF"/>
          </w:tcPr>
          <w:p w:rsidR="006803B1" w:rsidRPr="00C61562" w:rsidRDefault="006803B1" w:rsidP="00CC01F8">
            <w:pPr>
              <w:pStyle w:val="T2BaseArray"/>
              <w:ind w:left="0" w:firstLine="0"/>
              <w:jc w:val="left"/>
              <w:rPr>
                <w:rFonts w:ascii="Arial" w:hAnsi="Arial" w:cs="Arial"/>
              </w:rPr>
            </w:pPr>
            <w:r>
              <w:rPr>
                <w:rFonts w:ascii="Arial" w:hAnsi="Arial" w:cs="Arial"/>
              </w:rPr>
              <w:t>Must be equal or</w:t>
            </w:r>
            <w:r w:rsidRPr="00093533">
              <w:rPr>
                <w:rFonts w:ascii="Arial" w:hAnsi="Arial" w:cs="Arial"/>
              </w:rPr>
              <w:t xml:space="preserve"> greater than the current dat</w:t>
            </w:r>
            <w:r>
              <w:rPr>
                <w:rFonts w:ascii="Arial" w:hAnsi="Arial" w:cs="Arial"/>
              </w:rPr>
              <w:t>e.</w:t>
            </w:r>
          </w:p>
        </w:tc>
        <w:tc>
          <w:tcPr>
            <w:tcW w:w="677" w:type="dxa"/>
            <w:shd w:val="clear" w:color="auto" w:fill="FFFFFF"/>
          </w:tcPr>
          <w:p w:rsidR="006803B1" w:rsidRPr="001C4643" w:rsidRDefault="006803B1" w:rsidP="00CC01F8">
            <w:pPr>
              <w:pStyle w:val="T2BaseArray"/>
              <w:rPr>
                <w:rFonts w:ascii="Arial" w:hAnsi="Arial" w:cs="Arial"/>
              </w:rPr>
            </w:pPr>
          </w:p>
        </w:tc>
        <w:tc>
          <w:tcPr>
            <w:tcW w:w="678" w:type="dxa"/>
            <w:shd w:val="clear" w:color="auto" w:fill="FFFFFF"/>
          </w:tcPr>
          <w:p w:rsidR="006803B1" w:rsidRPr="001C4643" w:rsidRDefault="006803B1" w:rsidP="00CC01F8">
            <w:pPr>
              <w:pStyle w:val="T2BaseArray"/>
              <w:rPr>
                <w:rFonts w:ascii="Arial" w:hAnsi="Arial" w:cs="Arial"/>
              </w:rPr>
            </w:pPr>
            <w:r w:rsidRPr="001C4643">
              <w:rPr>
                <w:rFonts w:ascii="Arial" w:hAnsi="Arial" w:cs="Arial"/>
              </w:rPr>
              <w:t>1..1</w:t>
            </w:r>
          </w:p>
        </w:tc>
      </w:tr>
      <w:tr w:rsidR="006803B1" w:rsidRPr="009C13F9" w:rsidTr="00515DF4">
        <w:tc>
          <w:tcPr>
            <w:tcW w:w="534" w:type="dxa"/>
            <w:shd w:val="clear" w:color="auto" w:fill="FFFFFF"/>
          </w:tcPr>
          <w:p w:rsidR="006803B1" w:rsidRPr="001C4643" w:rsidRDefault="006803B1" w:rsidP="00CC01F8">
            <w:pPr>
              <w:pStyle w:val="T2BaseArray"/>
              <w:ind w:left="0" w:firstLine="0"/>
              <w:jc w:val="left"/>
              <w:rPr>
                <w:rFonts w:ascii="Arial" w:hAnsi="Arial" w:cs="Arial"/>
              </w:rPr>
            </w:pPr>
            <w:r w:rsidRPr="001C4643">
              <w:rPr>
                <w:rFonts w:ascii="Arial" w:hAnsi="Arial" w:cs="Arial"/>
              </w:rPr>
              <w:t>6</w:t>
            </w:r>
          </w:p>
        </w:tc>
        <w:tc>
          <w:tcPr>
            <w:tcW w:w="567" w:type="dxa"/>
            <w:shd w:val="clear" w:color="auto" w:fill="FFFFFF"/>
          </w:tcPr>
          <w:p w:rsidR="006803B1" w:rsidRPr="001C4643" w:rsidRDefault="006803B1" w:rsidP="00CC01F8">
            <w:pPr>
              <w:pStyle w:val="T2BaseArray"/>
              <w:ind w:left="0" w:firstLine="0"/>
              <w:jc w:val="left"/>
              <w:rPr>
                <w:rFonts w:ascii="Arial" w:hAnsi="Arial" w:cs="Arial"/>
              </w:rPr>
            </w:pPr>
            <w:r w:rsidRPr="001C4643">
              <w:rPr>
                <w:rFonts w:ascii="Arial" w:hAnsi="Arial" w:cs="Arial"/>
              </w:rPr>
              <w:t>F</w:t>
            </w:r>
          </w:p>
        </w:tc>
        <w:tc>
          <w:tcPr>
            <w:tcW w:w="2551" w:type="dxa"/>
            <w:shd w:val="clear" w:color="auto" w:fill="FFFFFF"/>
          </w:tcPr>
          <w:p w:rsidR="006803B1" w:rsidRPr="001C4643" w:rsidRDefault="006803B1" w:rsidP="00CC01F8">
            <w:pPr>
              <w:pStyle w:val="T2BaseArray"/>
              <w:ind w:left="0" w:firstLine="0"/>
              <w:jc w:val="left"/>
              <w:rPr>
                <w:rFonts w:ascii="Arial" w:hAnsi="Arial" w:cs="Arial"/>
              </w:rPr>
            </w:pPr>
            <w:r w:rsidRPr="001C4643">
              <w:rPr>
                <w:rFonts w:ascii="Arial" w:hAnsi="Arial" w:cs="Arial"/>
              </w:rPr>
              <w:t>Valid To</w:t>
            </w:r>
          </w:p>
        </w:tc>
        <w:tc>
          <w:tcPr>
            <w:tcW w:w="2977" w:type="dxa"/>
            <w:shd w:val="clear" w:color="auto" w:fill="FFFFFF"/>
          </w:tcPr>
          <w:p w:rsidR="006803B1" w:rsidRPr="001C4643" w:rsidRDefault="006803B1" w:rsidP="00CC01F8">
            <w:pPr>
              <w:pStyle w:val="T2BaseArray"/>
              <w:ind w:left="0" w:firstLine="0"/>
              <w:jc w:val="left"/>
              <w:rPr>
                <w:rFonts w:ascii="Arial" w:hAnsi="Arial" w:cs="Arial"/>
              </w:rPr>
            </w:pPr>
            <w:r w:rsidRPr="001C4643">
              <w:rPr>
                <w:rFonts w:ascii="Arial" w:hAnsi="Arial" w:cs="Arial"/>
              </w:rPr>
              <w:t>DATE</w:t>
            </w:r>
          </w:p>
        </w:tc>
        <w:tc>
          <w:tcPr>
            <w:tcW w:w="3402" w:type="dxa"/>
            <w:shd w:val="clear" w:color="auto" w:fill="FFFFFF"/>
          </w:tcPr>
          <w:p w:rsidR="006803B1" w:rsidRPr="001C4643" w:rsidRDefault="006803B1" w:rsidP="00CC01F8">
            <w:pPr>
              <w:pStyle w:val="T2BaseArray"/>
              <w:ind w:left="0" w:firstLine="0"/>
              <w:jc w:val="left"/>
              <w:rPr>
                <w:rFonts w:ascii="Arial" w:hAnsi="Arial" w:cs="Arial"/>
              </w:rPr>
            </w:pPr>
            <w:r>
              <w:rPr>
                <w:rFonts w:ascii="Arial" w:hAnsi="Arial" w:cs="Arial"/>
              </w:rPr>
              <w:t>Valid to date of the message subscription rule s</w:t>
            </w:r>
            <w:r w:rsidRPr="001C4643">
              <w:rPr>
                <w:rFonts w:ascii="Arial" w:hAnsi="Arial" w:cs="Arial"/>
              </w:rPr>
              <w:t>et</w:t>
            </w:r>
            <w:r>
              <w:rPr>
                <w:rFonts w:ascii="Arial" w:hAnsi="Arial" w:cs="Arial"/>
              </w:rPr>
              <w:t>.</w:t>
            </w:r>
          </w:p>
        </w:tc>
        <w:tc>
          <w:tcPr>
            <w:tcW w:w="2551" w:type="dxa"/>
            <w:shd w:val="clear" w:color="auto" w:fill="FFFFFF"/>
          </w:tcPr>
          <w:p w:rsidR="006803B1" w:rsidRPr="001C4643" w:rsidRDefault="006803B1" w:rsidP="00CC01F8">
            <w:pPr>
              <w:pStyle w:val="T2BaseArray"/>
              <w:ind w:left="0" w:firstLine="0"/>
              <w:jc w:val="left"/>
              <w:rPr>
                <w:rFonts w:ascii="Arial" w:hAnsi="Arial" w:cs="Arial"/>
              </w:rPr>
            </w:pPr>
            <w:r>
              <w:rPr>
                <w:rFonts w:ascii="Arial" w:hAnsi="Arial" w:cs="Arial"/>
              </w:rPr>
              <w:t>Must be greater than the Valid From date.</w:t>
            </w:r>
          </w:p>
        </w:tc>
        <w:tc>
          <w:tcPr>
            <w:tcW w:w="677" w:type="dxa"/>
            <w:shd w:val="clear" w:color="auto" w:fill="FFFFFF"/>
          </w:tcPr>
          <w:p w:rsidR="006803B1" w:rsidRPr="001C4643" w:rsidRDefault="006803B1" w:rsidP="00CC01F8">
            <w:pPr>
              <w:pStyle w:val="T2BaseArray"/>
              <w:rPr>
                <w:rFonts w:ascii="Arial" w:hAnsi="Arial" w:cs="Arial"/>
              </w:rPr>
            </w:pPr>
          </w:p>
        </w:tc>
        <w:tc>
          <w:tcPr>
            <w:tcW w:w="678" w:type="dxa"/>
            <w:shd w:val="clear" w:color="auto" w:fill="FFFFFF"/>
          </w:tcPr>
          <w:p w:rsidR="006803B1" w:rsidRPr="001C4643" w:rsidRDefault="006803B1" w:rsidP="00CC01F8">
            <w:pPr>
              <w:pStyle w:val="T2BaseArray"/>
              <w:rPr>
                <w:rFonts w:ascii="Arial" w:hAnsi="Arial" w:cs="Arial"/>
              </w:rPr>
            </w:pPr>
            <w:r w:rsidRPr="001C4643">
              <w:rPr>
                <w:rFonts w:ascii="Arial" w:hAnsi="Arial" w:cs="Arial"/>
              </w:rPr>
              <w:t>0..1</w:t>
            </w:r>
          </w:p>
        </w:tc>
      </w:tr>
      <w:tr w:rsidR="006803B1" w:rsidRPr="009C13F9" w:rsidTr="001C4643">
        <w:tc>
          <w:tcPr>
            <w:tcW w:w="534" w:type="dxa"/>
            <w:shd w:val="clear" w:color="auto" w:fill="FFFFFF"/>
          </w:tcPr>
          <w:p w:rsidR="006803B1" w:rsidRPr="001C4643" w:rsidRDefault="006803B1" w:rsidP="00515DF4">
            <w:pPr>
              <w:pStyle w:val="T2BaseArray"/>
              <w:ind w:left="0" w:firstLine="0"/>
              <w:jc w:val="left"/>
              <w:rPr>
                <w:rFonts w:ascii="Arial" w:hAnsi="Arial" w:cs="Arial"/>
              </w:rPr>
            </w:pPr>
            <w:r w:rsidRPr="001C4643">
              <w:rPr>
                <w:rFonts w:ascii="Arial" w:hAnsi="Arial" w:cs="Arial"/>
              </w:rPr>
              <w:t>7</w:t>
            </w:r>
          </w:p>
        </w:tc>
        <w:tc>
          <w:tcPr>
            <w:tcW w:w="567" w:type="dxa"/>
            <w:shd w:val="clear" w:color="auto" w:fill="FFFFFF"/>
          </w:tcPr>
          <w:p w:rsidR="006803B1" w:rsidRPr="001C4643" w:rsidRDefault="006803B1" w:rsidP="00515DF4">
            <w:pPr>
              <w:pStyle w:val="T2BaseArray"/>
              <w:ind w:left="0" w:firstLine="0"/>
              <w:jc w:val="left"/>
              <w:rPr>
                <w:rFonts w:ascii="Arial" w:hAnsi="Arial" w:cs="Arial"/>
              </w:rPr>
            </w:pPr>
            <w:r w:rsidRPr="001C4643">
              <w:rPr>
                <w:rFonts w:ascii="Arial" w:hAnsi="Arial" w:cs="Arial"/>
              </w:rPr>
              <w:t>G</w:t>
            </w:r>
          </w:p>
        </w:tc>
        <w:tc>
          <w:tcPr>
            <w:tcW w:w="2551" w:type="dxa"/>
            <w:shd w:val="clear" w:color="auto" w:fill="FFFFFF"/>
          </w:tcPr>
          <w:p w:rsidR="006803B1" w:rsidRPr="001C4643" w:rsidRDefault="006803B1" w:rsidP="001C4643">
            <w:pPr>
              <w:pStyle w:val="T2BaseArray"/>
              <w:ind w:left="0" w:firstLine="0"/>
              <w:jc w:val="left"/>
              <w:rPr>
                <w:rFonts w:ascii="Arial" w:hAnsi="Arial" w:cs="Arial"/>
              </w:rPr>
            </w:pPr>
            <w:r w:rsidRPr="001C4643">
              <w:rPr>
                <w:rFonts w:ascii="Arial" w:hAnsi="Arial" w:cs="Arial"/>
              </w:rPr>
              <w:t>Positive/Negative Parameter Set</w:t>
            </w:r>
          </w:p>
        </w:tc>
        <w:tc>
          <w:tcPr>
            <w:tcW w:w="2977" w:type="dxa"/>
            <w:shd w:val="clear" w:color="auto" w:fill="FFFFFF"/>
          </w:tcPr>
          <w:p w:rsidR="006803B1" w:rsidRPr="001C4643" w:rsidRDefault="006803B1" w:rsidP="00515DF4">
            <w:pPr>
              <w:pStyle w:val="T2BaseArray"/>
              <w:ind w:left="0" w:firstLine="0"/>
              <w:jc w:val="left"/>
              <w:rPr>
                <w:rFonts w:ascii="Arial" w:hAnsi="Arial" w:cs="Arial"/>
              </w:rPr>
            </w:pPr>
            <w:r w:rsidRPr="001C4643">
              <w:rPr>
                <w:rFonts w:ascii="Arial" w:hAnsi="Arial" w:cs="Arial"/>
              </w:rPr>
              <w:t>BOOLEAN</w:t>
            </w:r>
          </w:p>
        </w:tc>
        <w:tc>
          <w:tcPr>
            <w:tcW w:w="3402" w:type="dxa"/>
            <w:shd w:val="clear" w:color="auto" w:fill="FFFFFF"/>
          </w:tcPr>
          <w:p w:rsidR="006803B1" w:rsidRPr="001C4643" w:rsidRDefault="006803B1" w:rsidP="00DE32BA">
            <w:pPr>
              <w:pStyle w:val="T2BaseArray"/>
              <w:numPr>
                <w:ilvl w:val="0"/>
                <w:numId w:val="14"/>
              </w:numPr>
              <w:jc w:val="left"/>
              <w:rPr>
                <w:rFonts w:ascii="Arial" w:hAnsi="Arial" w:cs="Arial"/>
              </w:rPr>
              <w:pPrChange w:id="322" w:author="Author">
                <w:pPr>
                  <w:pStyle w:val="T2BaseArray"/>
                  <w:framePr w:hSpace="141" w:wrap="around" w:vAnchor="text" w:hAnchor="margin" w:xAlign="right" w:y="145"/>
                  <w:numPr>
                    <w:numId w:val="15"/>
                  </w:numPr>
                  <w:tabs>
                    <w:tab w:val="num" w:pos="360"/>
                  </w:tabs>
                  <w:ind w:left="360" w:hanging="360"/>
                  <w:jc w:val="left"/>
                </w:pPr>
              </w:pPrChange>
            </w:pPr>
            <w:r w:rsidRPr="001C4643">
              <w:rPr>
                <w:rFonts w:ascii="Arial" w:hAnsi="Arial" w:cs="Arial"/>
              </w:rPr>
              <w:t>true = The message subscription rule s</w:t>
            </w:r>
            <w:r>
              <w:rPr>
                <w:rFonts w:ascii="Arial" w:hAnsi="Arial" w:cs="Arial"/>
              </w:rPr>
              <w:t>et must be used in positive way</w:t>
            </w:r>
          </w:p>
          <w:p w:rsidR="006803B1" w:rsidRPr="001C4643" w:rsidRDefault="006803B1" w:rsidP="00DE32BA">
            <w:pPr>
              <w:pStyle w:val="T2BaseArray"/>
              <w:numPr>
                <w:ilvl w:val="0"/>
                <w:numId w:val="14"/>
              </w:numPr>
              <w:jc w:val="left"/>
              <w:rPr>
                <w:rFonts w:ascii="Arial" w:hAnsi="Arial" w:cs="Arial"/>
              </w:rPr>
              <w:pPrChange w:id="323" w:author="Author">
                <w:pPr>
                  <w:pStyle w:val="T2BaseArray"/>
                  <w:framePr w:hSpace="141" w:wrap="around" w:vAnchor="text" w:hAnchor="margin" w:xAlign="right" w:y="145"/>
                  <w:numPr>
                    <w:numId w:val="15"/>
                  </w:numPr>
                  <w:tabs>
                    <w:tab w:val="num" w:pos="360"/>
                  </w:tabs>
                  <w:ind w:left="360" w:hanging="360"/>
                  <w:jc w:val="left"/>
                </w:pPr>
              </w:pPrChange>
            </w:pPr>
            <w:r w:rsidRPr="001C4643">
              <w:rPr>
                <w:rFonts w:ascii="Arial" w:hAnsi="Arial" w:cs="Arial"/>
              </w:rPr>
              <w:t>false = The message subscription rule set must be used in negative way</w:t>
            </w:r>
          </w:p>
        </w:tc>
        <w:tc>
          <w:tcPr>
            <w:tcW w:w="2551" w:type="dxa"/>
            <w:shd w:val="clear" w:color="auto" w:fill="FFFFFF"/>
          </w:tcPr>
          <w:p w:rsidR="006803B1" w:rsidRPr="001C4643" w:rsidRDefault="006803B1" w:rsidP="00515DF4">
            <w:pPr>
              <w:pStyle w:val="T2BaseArray"/>
              <w:rPr>
                <w:rFonts w:ascii="Arial" w:hAnsi="Arial" w:cs="Arial"/>
              </w:rPr>
            </w:pPr>
          </w:p>
        </w:tc>
        <w:tc>
          <w:tcPr>
            <w:tcW w:w="677" w:type="dxa"/>
            <w:shd w:val="clear" w:color="auto" w:fill="FFFFFF"/>
          </w:tcPr>
          <w:p w:rsidR="006803B1" w:rsidRPr="001C4643" w:rsidRDefault="006803B1" w:rsidP="00515DF4">
            <w:pPr>
              <w:pStyle w:val="T2BaseArray"/>
              <w:rPr>
                <w:rFonts w:ascii="Arial" w:hAnsi="Arial" w:cs="Arial"/>
              </w:rPr>
            </w:pPr>
          </w:p>
        </w:tc>
        <w:tc>
          <w:tcPr>
            <w:tcW w:w="678" w:type="dxa"/>
            <w:shd w:val="clear" w:color="auto" w:fill="FFFFFF"/>
          </w:tcPr>
          <w:p w:rsidR="006803B1" w:rsidRPr="001C4643" w:rsidRDefault="006803B1" w:rsidP="00515DF4">
            <w:pPr>
              <w:pStyle w:val="T2BaseArray"/>
              <w:rPr>
                <w:rFonts w:ascii="Arial" w:hAnsi="Arial" w:cs="Arial"/>
              </w:rPr>
            </w:pPr>
            <w:r w:rsidRPr="001C4643">
              <w:rPr>
                <w:rFonts w:ascii="Arial" w:hAnsi="Arial" w:cs="Arial"/>
              </w:rPr>
              <w:t>1..1</w:t>
            </w:r>
          </w:p>
        </w:tc>
      </w:tr>
      <w:tr w:rsidR="006803B1" w:rsidRPr="009C13F9" w:rsidTr="001C4643">
        <w:tc>
          <w:tcPr>
            <w:tcW w:w="10031" w:type="dxa"/>
            <w:gridSpan w:val="5"/>
            <w:shd w:val="clear" w:color="auto" w:fill="F2F2F2"/>
          </w:tcPr>
          <w:p w:rsidR="006803B1" w:rsidRPr="001C4643" w:rsidRDefault="006803B1" w:rsidP="001C4643">
            <w:pPr>
              <w:pStyle w:val="T2BaseArray"/>
              <w:ind w:left="0" w:firstLine="0"/>
              <w:jc w:val="left"/>
              <w:rPr>
                <w:rFonts w:ascii="Arial" w:hAnsi="Arial" w:cs="Arial"/>
              </w:rPr>
            </w:pPr>
            <w:r>
              <w:rPr>
                <w:rFonts w:ascii="Arial" w:hAnsi="Arial" w:cs="Arial"/>
              </w:rPr>
              <w:t>Group “Interested Party”</w:t>
            </w:r>
          </w:p>
        </w:tc>
        <w:tc>
          <w:tcPr>
            <w:tcW w:w="2551" w:type="dxa"/>
            <w:shd w:val="clear" w:color="auto" w:fill="F2F2F2"/>
          </w:tcPr>
          <w:p w:rsidR="006803B1" w:rsidRPr="001C4643" w:rsidRDefault="006803B1" w:rsidP="001C4643">
            <w:pPr>
              <w:pStyle w:val="T2BaseArray"/>
              <w:ind w:left="0" w:firstLine="0"/>
              <w:rPr>
                <w:rFonts w:ascii="Arial" w:hAnsi="Arial" w:cs="Arial"/>
              </w:rPr>
            </w:pPr>
          </w:p>
        </w:tc>
        <w:tc>
          <w:tcPr>
            <w:tcW w:w="677" w:type="dxa"/>
            <w:shd w:val="clear" w:color="auto" w:fill="F2F2F2"/>
          </w:tcPr>
          <w:p w:rsidR="006803B1" w:rsidRPr="001C4643" w:rsidRDefault="006803B1" w:rsidP="001C4643">
            <w:pPr>
              <w:pStyle w:val="T2BaseArray"/>
              <w:ind w:left="0" w:firstLine="0"/>
              <w:rPr>
                <w:rFonts w:ascii="Arial" w:hAnsi="Arial" w:cs="Arial"/>
              </w:rPr>
            </w:pPr>
            <w:r w:rsidRPr="007D31DF">
              <w:rPr>
                <w:rFonts w:ascii="Arial" w:hAnsi="Arial" w:cs="Arial"/>
              </w:rPr>
              <w:t>0..10</w:t>
            </w:r>
          </w:p>
        </w:tc>
        <w:tc>
          <w:tcPr>
            <w:tcW w:w="678" w:type="dxa"/>
            <w:shd w:val="clear" w:color="auto" w:fill="F2F2F2"/>
          </w:tcPr>
          <w:p w:rsidR="006803B1" w:rsidRPr="001C4643" w:rsidRDefault="006803B1" w:rsidP="001C4643">
            <w:pPr>
              <w:pStyle w:val="T2BaseArray"/>
              <w:ind w:left="0" w:firstLine="0"/>
              <w:rPr>
                <w:rFonts w:ascii="Arial" w:hAnsi="Arial" w:cs="Arial"/>
              </w:rPr>
            </w:pPr>
          </w:p>
        </w:tc>
      </w:tr>
      <w:tr w:rsidR="006803B1" w:rsidRPr="009C13F9" w:rsidTr="00515DF4">
        <w:tc>
          <w:tcPr>
            <w:tcW w:w="534" w:type="dxa"/>
            <w:shd w:val="clear" w:color="auto" w:fill="FFFFFF"/>
          </w:tcPr>
          <w:p w:rsidR="006803B1" w:rsidRPr="001C4643" w:rsidRDefault="006803B1" w:rsidP="001C4643">
            <w:pPr>
              <w:pStyle w:val="T2BaseArray"/>
              <w:ind w:left="0" w:firstLine="0"/>
              <w:jc w:val="left"/>
              <w:rPr>
                <w:rFonts w:ascii="Arial" w:hAnsi="Arial" w:cs="Arial"/>
              </w:rPr>
            </w:pPr>
            <w:r>
              <w:rPr>
                <w:rFonts w:ascii="Arial" w:hAnsi="Arial" w:cs="Arial"/>
              </w:rPr>
              <w:lastRenderedPageBreak/>
              <w:t>8</w:t>
            </w:r>
          </w:p>
        </w:tc>
        <w:tc>
          <w:tcPr>
            <w:tcW w:w="567" w:type="dxa"/>
            <w:shd w:val="clear" w:color="auto" w:fill="FFFFFF"/>
          </w:tcPr>
          <w:p w:rsidR="006803B1" w:rsidRPr="001C4643" w:rsidRDefault="006803B1" w:rsidP="001C4643">
            <w:pPr>
              <w:pStyle w:val="T2BaseArray"/>
              <w:ind w:left="0" w:firstLine="0"/>
              <w:jc w:val="left"/>
              <w:rPr>
                <w:rFonts w:ascii="Arial" w:hAnsi="Arial" w:cs="Arial"/>
              </w:rPr>
            </w:pPr>
            <w:r>
              <w:rPr>
                <w:rFonts w:ascii="Arial" w:hAnsi="Arial" w:cs="Arial"/>
              </w:rPr>
              <w:t>H</w:t>
            </w:r>
          </w:p>
        </w:tc>
        <w:tc>
          <w:tcPr>
            <w:tcW w:w="2551" w:type="dxa"/>
            <w:shd w:val="clear" w:color="auto" w:fill="FFFFFF"/>
          </w:tcPr>
          <w:p w:rsidR="006803B1" w:rsidRPr="001C4643" w:rsidRDefault="006803B1" w:rsidP="001C4643">
            <w:pPr>
              <w:pStyle w:val="T2BaseArray"/>
              <w:ind w:left="0" w:firstLine="0"/>
              <w:jc w:val="left"/>
              <w:rPr>
                <w:rFonts w:ascii="Arial" w:hAnsi="Arial" w:cs="Arial"/>
              </w:rPr>
            </w:pPr>
            <w:r>
              <w:rPr>
                <w:rFonts w:ascii="Arial" w:hAnsi="Arial" w:cs="Arial"/>
              </w:rPr>
              <w:t>Parent BIC</w:t>
            </w:r>
          </w:p>
        </w:tc>
        <w:tc>
          <w:tcPr>
            <w:tcW w:w="2977" w:type="dxa"/>
            <w:shd w:val="clear" w:color="auto" w:fill="FFFFFF"/>
          </w:tcPr>
          <w:p w:rsidR="006803B1" w:rsidRPr="001C4643" w:rsidRDefault="006803B1" w:rsidP="001C4643">
            <w:pPr>
              <w:pStyle w:val="T2BaseArray"/>
              <w:ind w:left="0" w:firstLine="0"/>
              <w:jc w:val="left"/>
              <w:rPr>
                <w:rFonts w:ascii="Arial" w:hAnsi="Arial" w:cs="Arial"/>
              </w:rPr>
            </w:pPr>
            <w:r w:rsidRPr="001C4643">
              <w:rPr>
                <w:rFonts w:ascii="Arial" w:hAnsi="Arial" w:cs="Arial"/>
              </w:rPr>
              <w:t>CHAR (11)</w:t>
            </w:r>
          </w:p>
        </w:tc>
        <w:tc>
          <w:tcPr>
            <w:tcW w:w="3402" w:type="dxa"/>
            <w:shd w:val="clear" w:color="auto" w:fill="FFFFFF"/>
          </w:tcPr>
          <w:p w:rsidR="006803B1" w:rsidRPr="001C4643" w:rsidRDefault="006803B1" w:rsidP="001C4643">
            <w:pPr>
              <w:pStyle w:val="T2BaseArray"/>
              <w:ind w:left="0" w:firstLine="0"/>
              <w:jc w:val="left"/>
              <w:rPr>
                <w:rFonts w:ascii="Arial" w:hAnsi="Arial" w:cs="Arial"/>
              </w:rPr>
            </w:pPr>
            <w:r>
              <w:rPr>
                <w:rFonts w:ascii="Arial" w:hAnsi="Arial" w:cs="Arial"/>
              </w:rPr>
              <w:t>Parent BIC of the interested p</w:t>
            </w:r>
            <w:r w:rsidRPr="001C4643">
              <w:rPr>
                <w:rFonts w:ascii="Arial" w:hAnsi="Arial" w:cs="Arial"/>
              </w:rPr>
              <w:t>arty.</w:t>
            </w:r>
          </w:p>
        </w:tc>
        <w:tc>
          <w:tcPr>
            <w:tcW w:w="2551" w:type="dxa"/>
            <w:shd w:val="clear" w:color="auto" w:fill="FFFFFF"/>
          </w:tcPr>
          <w:p w:rsidR="006803B1" w:rsidRPr="001C4643" w:rsidRDefault="006803B1" w:rsidP="001C4643">
            <w:pPr>
              <w:pStyle w:val="T2BaseArray"/>
              <w:rPr>
                <w:rFonts w:ascii="Arial" w:hAnsi="Arial" w:cs="Arial"/>
              </w:rPr>
            </w:pPr>
          </w:p>
        </w:tc>
        <w:tc>
          <w:tcPr>
            <w:tcW w:w="677" w:type="dxa"/>
            <w:shd w:val="clear" w:color="auto" w:fill="FFFFFF"/>
          </w:tcPr>
          <w:p w:rsidR="006803B1" w:rsidRPr="001C4643" w:rsidRDefault="006803B1" w:rsidP="001C4643">
            <w:pPr>
              <w:pStyle w:val="T2BaseArray"/>
              <w:rPr>
                <w:rFonts w:ascii="Arial" w:hAnsi="Arial" w:cs="Arial"/>
              </w:rPr>
            </w:pPr>
          </w:p>
        </w:tc>
        <w:tc>
          <w:tcPr>
            <w:tcW w:w="678" w:type="dxa"/>
            <w:shd w:val="clear" w:color="auto" w:fill="FFFFFF"/>
          </w:tcPr>
          <w:p w:rsidR="006803B1" w:rsidRPr="001C4643" w:rsidRDefault="006803B1" w:rsidP="001C4643">
            <w:pPr>
              <w:pStyle w:val="T2BaseArray"/>
              <w:rPr>
                <w:rFonts w:ascii="Arial" w:hAnsi="Arial" w:cs="Arial"/>
              </w:rPr>
            </w:pPr>
            <w:r w:rsidRPr="001C4643">
              <w:rPr>
                <w:rFonts w:ascii="Arial" w:hAnsi="Arial" w:cs="Arial"/>
              </w:rPr>
              <w:t>1..1</w:t>
            </w:r>
          </w:p>
        </w:tc>
      </w:tr>
      <w:tr w:rsidR="006803B1" w:rsidRPr="009C13F9" w:rsidTr="00FD4FBA">
        <w:tc>
          <w:tcPr>
            <w:tcW w:w="534" w:type="dxa"/>
            <w:shd w:val="clear" w:color="auto" w:fill="FFFFFF"/>
          </w:tcPr>
          <w:p w:rsidR="006803B1" w:rsidRPr="001C4643" w:rsidRDefault="006803B1" w:rsidP="001C4643">
            <w:pPr>
              <w:pStyle w:val="T2BaseArray"/>
              <w:ind w:left="0" w:firstLine="0"/>
              <w:jc w:val="left"/>
              <w:rPr>
                <w:rFonts w:ascii="Arial" w:hAnsi="Arial" w:cs="Arial"/>
              </w:rPr>
            </w:pPr>
            <w:r>
              <w:rPr>
                <w:rFonts w:ascii="Arial" w:hAnsi="Arial" w:cs="Arial"/>
              </w:rPr>
              <w:t>9</w:t>
            </w:r>
          </w:p>
        </w:tc>
        <w:tc>
          <w:tcPr>
            <w:tcW w:w="567" w:type="dxa"/>
            <w:shd w:val="clear" w:color="auto" w:fill="FFFFFF"/>
          </w:tcPr>
          <w:p w:rsidR="006803B1" w:rsidRPr="001C4643" w:rsidRDefault="006803B1" w:rsidP="001C4643">
            <w:pPr>
              <w:pStyle w:val="T2BaseArray"/>
              <w:ind w:left="0" w:firstLine="0"/>
              <w:jc w:val="left"/>
              <w:rPr>
                <w:rFonts w:ascii="Arial" w:hAnsi="Arial" w:cs="Arial"/>
              </w:rPr>
            </w:pPr>
            <w:r>
              <w:rPr>
                <w:rFonts w:ascii="Arial" w:hAnsi="Arial" w:cs="Arial"/>
              </w:rPr>
              <w:t>I</w:t>
            </w:r>
          </w:p>
        </w:tc>
        <w:tc>
          <w:tcPr>
            <w:tcW w:w="2551" w:type="dxa"/>
            <w:shd w:val="clear" w:color="auto" w:fill="FFFFFF"/>
          </w:tcPr>
          <w:p w:rsidR="006803B1" w:rsidRPr="001C4643" w:rsidRDefault="006803B1" w:rsidP="001C4643">
            <w:pPr>
              <w:pStyle w:val="T2BaseArray"/>
              <w:ind w:left="0" w:firstLine="0"/>
              <w:jc w:val="left"/>
              <w:rPr>
                <w:rFonts w:ascii="Arial" w:hAnsi="Arial" w:cs="Arial"/>
              </w:rPr>
            </w:pPr>
            <w:r w:rsidRPr="001C4643">
              <w:rPr>
                <w:rFonts w:ascii="Arial" w:hAnsi="Arial" w:cs="Arial"/>
              </w:rPr>
              <w:t>Party BIC</w:t>
            </w:r>
          </w:p>
        </w:tc>
        <w:tc>
          <w:tcPr>
            <w:tcW w:w="2977" w:type="dxa"/>
            <w:shd w:val="clear" w:color="auto" w:fill="FFFFFF"/>
          </w:tcPr>
          <w:p w:rsidR="006803B1" w:rsidRPr="001C4643" w:rsidRDefault="006803B1" w:rsidP="001C4643">
            <w:pPr>
              <w:pStyle w:val="T2BaseArray"/>
              <w:ind w:left="0" w:firstLine="0"/>
              <w:jc w:val="left"/>
              <w:rPr>
                <w:rFonts w:ascii="Arial" w:hAnsi="Arial" w:cs="Arial"/>
              </w:rPr>
            </w:pPr>
            <w:r w:rsidRPr="001C4643">
              <w:rPr>
                <w:rFonts w:ascii="Arial" w:hAnsi="Arial" w:cs="Arial"/>
              </w:rPr>
              <w:t>CHAR (11)</w:t>
            </w:r>
          </w:p>
        </w:tc>
        <w:tc>
          <w:tcPr>
            <w:tcW w:w="3402" w:type="dxa"/>
            <w:shd w:val="clear" w:color="auto" w:fill="FFFFFF"/>
          </w:tcPr>
          <w:p w:rsidR="006803B1" w:rsidRPr="001C4643" w:rsidRDefault="006803B1" w:rsidP="001C4643">
            <w:pPr>
              <w:pStyle w:val="T2BaseArray"/>
              <w:ind w:left="0" w:firstLine="0"/>
              <w:jc w:val="left"/>
              <w:rPr>
                <w:rFonts w:ascii="Arial" w:hAnsi="Arial" w:cs="Arial"/>
              </w:rPr>
            </w:pPr>
            <w:r w:rsidRPr="001C4643">
              <w:rPr>
                <w:rFonts w:ascii="Arial" w:hAnsi="Arial" w:cs="Arial"/>
              </w:rPr>
              <w:t xml:space="preserve">BIC of the interested </w:t>
            </w:r>
            <w:r>
              <w:rPr>
                <w:rFonts w:ascii="Arial" w:hAnsi="Arial" w:cs="Arial"/>
              </w:rPr>
              <w:t>party</w:t>
            </w:r>
            <w:r w:rsidRPr="001C4643">
              <w:rPr>
                <w:rFonts w:ascii="Arial" w:hAnsi="Arial" w:cs="Arial"/>
              </w:rPr>
              <w:t>.</w:t>
            </w:r>
          </w:p>
        </w:tc>
        <w:tc>
          <w:tcPr>
            <w:tcW w:w="2551" w:type="dxa"/>
            <w:shd w:val="clear" w:color="auto" w:fill="FFFFFF"/>
          </w:tcPr>
          <w:p w:rsidR="006803B1" w:rsidRPr="001C4643" w:rsidRDefault="006803B1" w:rsidP="001C4643">
            <w:pPr>
              <w:pStyle w:val="T2BaseArray"/>
              <w:rPr>
                <w:rFonts w:ascii="Arial" w:hAnsi="Arial" w:cs="Arial"/>
              </w:rPr>
            </w:pPr>
          </w:p>
        </w:tc>
        <w:tc>
          <w:tcPr>
            <w:tcW w:w="677" w:type="dxa"/>
            <w:shd w:val="clear" w:color="auto" w:fill="FFFFFF"/>
          </w:tcPr>
          <w:p w:rsidR="006803B1" w:rsidRPr="001C4643" w:rsidRDefault="006803B1" w:rsidP="001C4643">
            <w:pPr>
              <w:pStyle w:val="T2BaseArray"/>
              <w:rPr>
                <w:rFonts w:ascii="Arial" w:hAnsi="Arial" w:cs="Arial"/>
              </w:rPr>
            </w:pPr>
          </w:p>
        </w:tc>
        <w:tc>
          <w:tcPr>
            <w:tcW w:w="678" w:type="dxa"/>
            <w:shd w:val="clear" w:color="auto" w:fill="FFFFFF"/>
          </w:tcPr>
          <w:p w:rsidR="006803B1" w:rsidRPr="001C4643" w:rsidRDefault="006803B1" w:rsidP="001C4643">
            <w:pPr>
              <w:pStyle w:val="T2BaseArray"/>
              <w:rPr>
                <w:rFonts w:ascii="Arial" w:hAnsi="Arial" w:cs="Arial"/>
              </w:rPr>
            </w:pPr>
            <w:r w:rsidRPr="001C4643">
              <w:rPr>
                <w:rFonts w:ascii="Arial" w:hAnsi="Arial" w:cs="Arial"/>
              </w:rPr>
              <w:t>1..1</w:t>
            </w:r>
          </w:p>
        </w:tc>
      </w:tr>
    </w:tbl>
    <w:p w:rsidR="006803B1" w:rsidRPr="002318F1" w:rsidRDefault="006803B1" w:rsidP="00736547">
      <w:pPr>
        <w:pStyle w:val="Heading4"/>
      </w:pPr>
      <w:bookmarkStart w:id="324" w:name="_Toc385494947"/>
      <w:r w:rsidRPr="002318F1">
        <w:t>Message Subscription</w:t>
      </w:r>
      <w:r>
        <w:t xml:space="preserve"> </w:t>
      </w:r>
      <w:proofErr w:type="gramStart"/>
      <w:r>
        <w:t>Rule  -</w:t>
      </w:r>
      <w:proofErr w:type="gramEnd"/>
      <w:r>
        <w:t xml:space="preserve"> New</w:t>
      </w:r>
      <w:bookmarkEnd w:id="324"/>
    </w:p>
    <w:p w:rsidR="006803B1" w:rsidRDefault="006803B1" w:rsidP="00DE32BA">
      <w:pPr>
        <w:pStyle w:val="ListParagraph"/>
        <w:numPr>
          <w:ilvl w:val="0"/>
          <w:numId w:val="14"/>
        </w:numPr>
        <w:rPr>
          <w:rFonts w:ascii="Arial" w:hAnsi="Arial" w:cs="Arial"/>
          <w:lang w:val="en-GB"/>
        </w:rPr>
        <w:pPrChange w:id="325" w:author="Author">
          <w:pPr>
            <w:pStyle w:val="ListParagraph"/>
            <w:numPr>
              <w:numId w:val="15"/>
            </w:numPr>
            <w:tabs>
              <w:tab w:val="num" w:pos="360"/>
            </w:tabs>
            <w:ind w:left="360" w:hanging="360"/>
          </w:pPr>
        </w:pPrChange>
      </w:pPr>
      <w:r w:rsidRPr="00F5515A">
        <w:rPr>
          <w:rFonts w:ascii="Arial" w:hAnsi="Arial" w:cs="Arial"/>
          <w:lang w:val="en-GB"/>
        </w:rPr>
        <w:t>Record Type: “</w:t>
      </w:r>
      <w:r w:rsidRPr="003904BF">
        <w:rPr>
          <w:rFonts w:ascii="Arial" w:hAnsi="Arial" w:cs="Arial"/>
          <w:lang w:val="en-GB"/>
        </w:rPr>
        <w:t>Message Subscription</w:t>
      </w:r>
      <w:r>
        <w:rPr>
          <w:rFonts w:ascii="Arial" w:hAnsi="Arial" w:cs="Arial"/>
          <w:lang w:val="en-GB"/>
        </w:rPr>
        <w:t xml:space="preserve"> Rule</w:t>
      </w:r>
      <w:r w:rsidRPr="00F5515A">
        <w:rPr>
          <w:rFonts w:ascii="Arial" w:hAnsi="Arial" w:cs="Arial"/>
          <w:lang w:val="en-GB"/>
        </w:rPr>
        <w:t>”</w:t>
      </w:r>
    </w:p>
    <w:p w:rsidR="006803B1" w:rsidRDefault="006803B1" w:rsidP="00736547">
      <w:pPr>
        <w:pStyle w:val="T2BaseArray"/>
        <w:ind w:left="0" w:firstLine="0"/>
        <w:jc w:val="left"/>
        <w:rPr>
          <w:rFonts w:ascii="Arial" w:hAnsi="Arial" w:cs="Arial"/>
          <w:sz w:val="22"/>
          <w:szCs w:val="22"/>
        </w:rPr>
      </w:pPr>
      <w:r w:rsidRPr="009F57AA">
        <w:rPr>
          <w:rFonts w:ascii="Arial" w:hAnsi="Arial" w:cs="Arial"/>
          <w:sz w:val="22"/>
          <w:szCs w:val="22"/>
        </w:rPr>
        <w:t xml:space="preserve">The record </w:t>
      </w:r>
      <w:r>
        <w:rPr>
          <w:rFonts w:ascii="Arial" w:hAnsi="Arial" w:cs="Arial"/>
          <w:sz w:val="22"/>
          <w:szCs w:val="22"/>
        </w:rPr>
        <w:t>is used to create message subscription rules connected to an existing message subscription rule set.</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ACT.17.2</w:t>
      </w:r>
    </w:p>
    <w:p w:rsidR="006803B1" w:rsidRDefault="006803B1" w:rsidP="00736547">
      <w:pPr>
        <w:pStyle w:val="T2BaseArray"/>
        <w:ind w:left="0" w:firstLine="0"/>
        <w:jc w:val="left"/>
        <w:rPr>
          <w:rFonts w:ascii="Arial" w:hAnsi="Arial" w:cs="Arial"/>
          <w:sz w:val="22"/>
          <w:szCs w:val="22"/>
        </w:rPr>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551"/>
        <w:gridCol w:w="2977"/>
        <w:gridCol w:w="3402"/>
        <w:gridCol w:w="2551"/>
        <w:gridCol w:w="677"/>
        <w:gridCol w:w="678"/>
      </w:tblGrid>
      <w:tr w:rsidR="006803B1" w:rsidRPr="00285F7E" w:rsidTr="004D2423">
        <w:trPr>
          <w:cantSplit/>
          <w:trHeight w:val="1260"/>
        </w:trPr>
        <w:tc>
          <w:tcPr>
            <w:tcW w:w="534" w:type="dxa"/>
            <w:shd w:val="clear" w:color="auto" w:fill="D9D9D9"/>
            <w:textDirection w:val="btLr"/>
          </w:tcPr>
          <w:p w:rsidR="006803B1" w:rsidRPr="00285F7E" w:rsidRDefault="006803B1" w:rsidP="004D2423">
            <w:pPr>
              <w:ind w:left="113" w:right="113"/>
              <w:jc w:val="center"/>
              <w:rPr>
                <w:rFonts w:ascii="Arial" w:hAnsi="Arial" w:cs="Arial"/>
                <w:b/>
                <w:sz w:val="18"/>
                <w:szCs w:val="18"/>
                <w:lang w:val="en-GB"/>
              </w:rPr>
            </w:pPr>
            <w:r w:rsidRPr="00285F7E">
              <w:rPr>
                <w:rFonts w:ascii="Arial" w:hAnsi="Arial" w:cs="Arial"/>
                <w:b/>
                <w:sz w:val="18"/>
                <w:szCs w:val="18"/>
                <w:lang w:val="en-GB"/>
              </w:rPr>
              <w:t>Flat file  column</w:t>
            </w:r>
          </w:p>
        </w:tc>
        <w:tc>
          <w:tcPr>
            <w:tcW w:w="567" w:type="dxa"/>
            <w:shd w:val="clear" w:color="auto" w:fill="D9D9D9"/>
            <w:textDirection w:val="btLr"/>
          </w:tcPr>
          <w:p w:rsidR="006803B1" w:rsidRPr="00285F7E" w:rsidRDefault="006803B1" w:rsidP="004D2423">
            <w:pPr>
              <w:ind w:left="113" w:right="113"/>
              <w:jc w:val="center"/>
              <w:rPr>
                <w:rFonts w:ascii="Arial" w:hAnsi="Arial" w:cs="Arial"/>
                <w:b/>
                <w:sz w:val="18"/>
                <w:szCs w:val="18"/>
                <w:lang w:val="en-GB"/>
              </w:rPr>
            </w:pPr>
            <w:r w:rsidRPr="00285F7E">
              <w:rPr>
                <w:rFonts w:ascii="Arial" w:hAnsi="Arial" w:cs="Arial"/>
                <w:b/>
                <w:sz w:val="18"/>
                <w:szCs w:val="18"/>
                <w:lang w:val="en-GB"/>
              </w:rPr>
              <w:t>Excel Column</w:t>
            </w:r>
          </w:p>
        </w:tc>
        <w:tc>
          <w:tcPr>
            <w:tcW w:w="2551" w:type="dxa"/>
            <w:shd w:val="clear" w:color="auto" w:fill="D9D9D9"/>
          </w:tcPr>
          <w:p w:rsidR="006803B1" w:rsidRPr="00285F7E" w:rsidRDefault="006803B1" w:rsidP="004D2423">
            <w:pPr>
              <w:pStyle w:val="T2BaseArray"/>
              <w:ind w:left="0" w:firstLine="0"/>
              <w:jc w:val="center"/>
              <w:rPr>
                <w:rFonts w:ascii="Arial" w:hAnsi="Arial" w:cs="Arial"/>
                <w:b/>
              </w:rPr>
            </w:pPr>
            <w:r w:rsidRPr="00285F7E">
              <w:rPr>
                <w:rFonts w:ascii="Arial" w:hAnsi="Arial" w:cs="Arial"/>
                <w:b/>
              </w:rPr>
              <w:t>Column Name</w:t>
            </w:r>
          </w:p>
        </w:tc>
        <w:tc>
          <w:tcPr>
            <w:tcW w:w="2977" w:type="dxa"/>
            <w:shd w:val="clear" w:color="auto" w:fill="D9D9D9"/>
          </w:tcPr>
          <w:p w:rsidR="006803B1" w:rsidRPr="00285F7E" w:rsidRDefault="006803B1" w:rsidP="004D2423">
            <w:pPr>
              <w:pStyle w:val="T2BaseArray"/>
              <w:ind w:left="0" w:firstLine="0"/>
              <w:jc w:val="center"/>
              <w:rPr>
                <w:rFonts w:ascii="Arial" w:hAnsi="Arial" w:cs="Arial"/>
                <w:b/>
              </w:rPr>
            </w:pPr>
            <w:r w:rsidRPr="00285F7E">
              <w:rPr>
                <w:rFonts w:ascii="Arial" w:hAnsi="Arial" w:cs="Arial"/>
                <w:b/>
              </w:rPr>
              <w:t>Format</w:t>
            </w:r>
          </w:p>
        </w:tc>
        <w:tc>
          <w:tcPr>
            <w:tcW w:w="3402" w:type="dxa"/>
            <w:shd w:val="clear" w:color="auto" w:fill="D9D9D9"/>
          </w:tcPr>
          <w:p w:rsidR="006803B1" w:rsidRPr="00285F7E" w:rsidRDefault="006803B1" w:rsidP="004D2423">
            <w:pPr>
              <w:pStyle w:val="T2BaseArray"/>
              <w:ind w:left="0" w:firstLine="0"/>
              <w:jc w:val="center"/>
              <w:rPr>
                <w:rFonts w:ascii="Arial" w:hAnsi="Arial" w:cs="Arial"/>
                <w:b/>
              </w:rPr>
            </w:pPr>
            <w:r w:rsidRPr="00285F7E">
              <w:rPr>
                <w:rFonts w:ascii="Arial" w:hAnsi="Arial" w:cs="Arial"/>
                <w:b/>
              </w:rPr>
              <w:t>Description</w:t>
            </w:r>
          </w:p>
        </w:tc>
        <w:tc>
          <w:tcPr>
            <w:tcW w:w="2551" w:type="dxa"/>
            <w:shd w:val="clear" w:color="auto" w:fill="D9D9D9"/>
          </w:tcPr>
          <w:p w:rsidR="006803B1" w:rsidRPr="00285F7E" w:rsidRDefault="006803B1" w:rsidP="004D2423">
            <w:pPr>
              <w:pStyle w:val="T2BaseArray"/>
              <w:ind w:left="0" w:firstLine="0"/>
              <w:jc w:val="center"/>
              <w:rPr>
                <w:rFonts w:ascii="Arial" w:hAnsi="Arial" w:cs="Arial"/>
                <w:b/>
              </w:rPr>
            </w:pPr>
            <w:r w:rsidRPr="00285F7E">
              <w:rPr>
                <w:rFonts w:ascii="Arial" w:hAnsi="Arial" w:cs="Arial"/>
                <w:b/>
              </w:rPr>
              <w:t>Rules</w:t>
            </w:r>
          </w:p>
        </w:tc>
        <w:tc>
          <w:tcPr>
            <w:tcW w:w="677" w:type="dxa"/>
            <w:shd w:val="clear" w:color="auto" w:fill="D9D9D9"/>
            <w:textDirection w:val="btLr"/>
          </w:tcPr>
          <w:p w:rsidR="006803B1" w:rsidRPr="00285F7E" w:rsidRDefault="006803B1" w:rsidP="004D2423">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clear" w:color="auto" w:fill="D9D9D9"/>
            <w:textDirection w:val="btLr"/>
          </w:tcPr>
          <w:p w:rsidR="006803B1" w:rsidRPr="00285F7E" w:rsidRDefault="006803B1" w:rsidP="004D2423">
            <w:pPr>
              <w:pStyle w:val="T2BaseArray"/>
              <w:ind w:left="113" w:right="113" w:firstLine="0"/>
              <w:jc w:val="center"/>
              <w:rPr>
                <w:rFonts w:ascii="Arial" w:hAnsi="Arial" w:cs="Arial"/>
                <w:b/>
              </w:rPr>
            </w:pPr>
            <w:r>
              <w:rPr>
                <w:rFonts w:ascii="Arial" w:hAnsi="Arial" w:cs="Arial"/>
                <w:b/>
              </w:rPr>
              <w:t>Occurs per Group</w:t>
            </w:r>
          </w:p>
        </w:tc>
      </w:tr>
      <w:tr w:rsidR="006803B1" w:rsidRPr="009C13F9" w:rsidTr="004D2423">
        <w:tc>
          <w:tcPr>
            <w:tcW w:w="534" w:type="dxa"/>
            <w:shd w:val="clear" w:color="auto" w:fill="FFFFFF"/>
          </w:tcPr>
          <w:p w:rsidR="006803B1" w:rsidRPr="009C13F9" w:rsidRDefault="006803B1" w:rsidP="004D2423">
            <w:pPr>
              <w:pStyle w:val="T2BaseArray"/>
              <w:ind w:left="0" w:firstLine="0"/>
              <w:jc w:val="left"/>
              <w:rPr>
                <w:rFonts w:ascii="Arial" w:hAnsi="Arial" w:cs="Arial"/>
              </w:rPr>
            </w:pPr>
            <w:r w:rsidRPr="009C13F9">
              <w:rPr>
                <w:rFonts w:ascii="Arial" w:hAnsi="Arial" w:cs="Arial"/>
              </w:rPr>
              <w:t>2</w:t>
            </w:r>
          </w:p>
        </w:tc>
        <w:tc>
          <w:tcPr>
            <w:tcW w:w="567" w:type="dxa"/>
            <w:shd w:val="clear" w:color="auto" w:fill="FFFFFF"/>
          </w:tcPr>
          <w:p w:rsidR="006803B1" w:rsidRPr="009C13F9" w:rsidRDefault="006803B1" w:rsidP="004D2423">
            <w:pPr>
              <w:pStyle w:val="T2BaseArray"/>
              <w:ind w:left="0" w:firstLine="0"/>
              <w:jc w:val="left"/>
              <w:rPr>
                <w:rFonts w:ascii="Arial" w:hAnsi="Arial" w:cs="Arial"/>
              </w:rPr>
            </w:pPr>
            <w:r w:rsidRPr="009C13F9">
              <w:rPr>
                <w:rFonts w:ascii="Arial" w:hAnsi="Arial" w:cs="Arial"/>
              </w:rPr>
              <w:t>B</w:t>
            </w:r>
          </w:p>
        </w:tc>
        <w:tc>
          <w:tcPr>
            <w:tcW w:w="2551" w:type="dxa"/>
            <w:shd w:val="clear" w:color="auto" w:fill="FFFFFF"/>
          </w:tcPr>
          <w:p w:rsidR="006803B1" w:rsidRPr="009C13F9" w:rsidRDefault="006803B1" w:rsidP="004D2423">
            <w:pPr>
              <w:pStyle w:val="T2BaseArray"/>
              <w:ind w:left="0" w:firstLine="0"/>
              <w:jc w:val="left"/>
              <w:rPr>
                <w:rFonts w:ascii="Arial" w:hAnsi="Arial" w:cs="Arial"/>
              </w:rPr>
            </w:pPr>
            <w:r w:rsidRPr="009C13F9">
              <w:rPr>
                <w:rFonts w:ascii="Arial" w:hAnsi="Arial" w:cs="Arial"/>
              </w:rPr>
              <w:t>Record Id</w:t>
            </w:r>
          </w:p>
        </w:tc>
        <w:tc>
          <w:tcPr>
            <w:tcW w:w="2977" w:type="dxa"/>
            <w:shd w:val="clear" w:color="auto" w:fill="FFFFFF"/>
          </w:tcPr>
          <w:p w:rsidR="006803B1" w:rsidRPr="009C13F9" w:rsidRDefault="006803B1" w:rsidP="004D2423">
            <w:pPr>
              <w:pStyle w:val="T2BaseArray"/>
              <w:ind w:left="0" w:firstLine="0"/>
              <w:jc w:val="left"/>
              <w:rPr>
                <w:rFonts w:ascii="Arial" w:hAnsi="Arial" w:cs="Arial"/>
              </w:rPr>
            </w:pPr>
            <w:r w:rsidRPr="009C13F9">
              <w:rPr>
                <w:rFonts w:ascii="Arial" w:hAnsi="Arial" w:cs="Arial"/>
              </w:rPr>
              <w:t>NUMERIC (10)</w:t>
            </w:r>
          </w:p>
        </w:tc>
        <w:tc>
          <w:tcPr>
            <w:tcW w:w="3402" w:type="dxa"/>
            <w:shd w:val="clear" w:color="auto" w:fill="FFFFFF"/>
          </w:tcPr>
          <w:p w:rsidR="006803B1" w:rsidRPr="009C13F9" w:rsidRDefault="006803B1" w:rsidP="004D2423">
            <w:pPr>
              <w:pStyle w:val="T2BaseArray"/>
              <w:ind w:left="0" w:firstLine="0"/>
              <w:jc w:val="left"/>
              <w:rPr>
                <w:rFonts w:ascii="Arial" w:hAnsi="Arial" w:cs="Arial"/>
              </w:rPr>
            </w:pPr>
            <w:r w:rsidRPr="009C13F9">
              <w:rPr>
                <w:rFonts w:ascii="Arial" w:hAnsi="Arial" w:cs="Arial"/>
              </w:rPr>
              <w:t>Unique identifier of the record</w:t>
            </w:r>
            <w:r>
              <w:rPr>
                <w:rFonts w:ascii="Arial" w:hAnsi="Arial" w:cs="Arial"/>
              </w:rPr>
              <w:t>.</w:t>
            </w:r>
          </w:p>
        </w:tc>
        <w:tc>
          <w:tcPr>
            <w:tcW w:w="2551" w:type="dxa"/>
            <w:shd w:val="clear" w:color="auto" w:fill="FFFFFF"/>
          </w:tcPr>
          <w:p w:rsidR="006803B1" w:rsidRPr="009C13F9" w:rsidRDefault="006803B1" w:rsidP="004D2423">
            <w:pPr>
              <w:pStyle w:val="T2BaseArray"/>
              <w:ind w:left="0" w:firstLine="0"/>
              <w:rPr>
                <w:rFonts w:ascii="Arial" w:hAnsi="Arial" w:cs="Arial"/>
              </w:rPr>
            </w:pPr>
            <w:r w:rsidRPr="009C13F9">
              <w:rPr>
                <w:rFonts w:ascii="Arial" w:hAnsi="Arial" w:cs="Arial"/>
              </w:rPr>
              <w:t>Must occur in each line of the record</w:t>
            </w:r>
            <w:r>
              <w:rPr>
                <w:rFonts w:ascii="Arial" w:hAnsi="Arial" w:cs="Arial"/>
              </w:rPr>
              <w:t>.</w:t>
            </w:r>
          </w:p>
        </w:tc>
        <w:tc>
          <w:tcPr>
            <w:tcW w:w="677" w:type="dxa"/>
            <w:shd w:val="clear" w:color="auto" w:fill="FFFFFF"/>
          </w:tcPr>
          <w:p w:rsidR="006803B1" w:rsidRPr="009C13F9" w:rsidRDefault="006803B1" w:rsidP="004D2423">
            <w:pPr>
              <w:pStyle w:val="T2BaseArray"/>
              <w:ind w:left="0" w:firstLine="0"/>
              <w:jc w:val="left"/>
              <w:rPr>
                <w:rFonts w:ascii="Arial" w:hAnsi="Arial" w:cs="Arial"/>
              </w:rPr>
            </w:pPr>
            <w:r w:rsidRPr="009C13F9">
              <w:rPr>
                <w:rFonts w:ascii="Arial" w:hAnsi="Arial" w:cs="Arial"/>
              </w:rPr>
              <w:t>1..n</w:t>
            </w:r>
          </w:p>
        </w:tc>
        <w:tc>
          <w:tcPr>
            <w:tcW w:w="678" w:type="dxa"/>
            <w:shd w:val="clear" w:color="auto" w:fill="FFFFFF"/>
          </w:tcPr>
          <w:p w:rsidR="006803B1" w:rsidRPr="009C13F9" w:rsidRDefault="006803B1" w:rsidP="004D2423">
            <w:pPr>
              <w:pStyle w:val="T2BaseArray"/>
              <w:ind w:left="0" w:firstLine="0"/>
              <w:jc w:val="left"/>
              <w:rPr>
                <w:rFonts w:ascii="Arial" w:hAnsi="Arial" w:cs="Arial"/>
              </w:rPr>
            </w:pPr>
          </w:p>
        </w:tc>
      </w:tr>
      <w:tr w:rsidR="006803B1" w:rsidRPr="009C13F9" w:rsidTr="004D2423">
        <w:tc>
          <w:tcPr>
            <w:tcW w:w="10031" w:type="dxa"/>
            <w:gridSpan w:val="5"/>
            <w:shd w:val="clear" w:color="auto" w:fill="F2F2F2"/>
          </w:tcPr>
          <w:p w:rsidR="006803B1" w:rsidRPr="001C4643" w:rsidRDefault="006803B1" w:rsidP="004D2423">
            <w:pPr>
              <w:pStyle w:val="T2BaseArray"/>
              <w:jc w:val="left"/>
              <w:rPr>
                <w:rFonts w:ascii="Arial" w:hAnsi="Arial" w:cs="Arial"/>
              </w:rPr>
            </w:pPr>
            <w:r w:rsidRPr="001C4643">
              <w:rPr>
                <w:rFonts w:ascii="Arial" w:hAnsi="Arial" w:cs="Arial"/>
              </w:rPr>
              <w:t>Group “Message Subscription Rule Set”</w:t>
            </w:r>
          </w:p>
        </w:tc>
        <w:tc>
          <w:tcPr>
            <w:tcW w:w="2551" w:type="dxa"/>
            <w:shd w:val="clear" w:color="auto" w:fill="F2F2F2"/>
          </w:tcPr>
          <w:p w:rsidR="006803B1" w:rsidRPr="001C4643" w:rsidRDefault="006803B1" w:rsidP="004D2423">
            <w:pPr>
              <w:pStyle w:val="T2BaseArray"/>
              <w:ind w:left="0" w:firstLine="0"/>
              <w:rPr>
                <w:rFonts w:ascii="Arial" w:hAnsi="Arial" w:cs="Arial"/>
              </w:rPr>
            </w:pPr>
          </w:p>
        </w:tc>
        <w:tc>
          <w:tcPr>
            <w:tcW w:w="677" w:type="dxa"/>
            <w:shd w:val="clear" w:color="auto" w:fill="F2F2F2"/>
          </w:tcPr>
          <w:p w:rsidR="006803B1" w:rsidRPr="001C4643" w:rsidRDefault="006803B1" w:rsidP="004D2423">
            <w:pPr>
              <w:pStyle w:val="T2BaseArray"/>
              <w:ind w:left="0" w:firstLine="0"/>
              <w:jc w:val="left"/>
              <w:rPr>
                <w:rFonts w:ascii="Arial" w:hAnsi="Arial" w:cs="Arial"/>
              </w:rPr>
            </w:pPr>
            <w:r w:rsidRPr="001C4643">
              <w:rPr>
                <w:rFonts w:ascii="Arial" w:hAnsi="Arial" w:cs="Arial"/>
              </w:rPr>
              <w:t>1..1</w:t>
            </w:r>
          </w:p>
        </w:tc>
        <w:tc>
          <w:tcPr>
            <w:tcW w:w="678" w:type="dxa"/>
            <w:shd w:val="clear" w:color="auto" w:fill="F2F2F2"/>
          </w:tcPr>
          <w:p w:rsidR="006803B1" w:rsidRPr="001C4643" w:rsidRDefault="006803B1" w:rsidP="004D2423">
            <w:pPr>
              <w:pStyle w:val="T2BaseArray"/>
              <w:ind w:left="0" w:firstLine="0"/>
              <w:jc w:val="left"/>
              <w:rPr>
                <w:rFonts w:ascii="Arial" w:hAnsi="Arial" w:cs="Arial"/>
              </w:rPr>
            </w:pPr>
          </w:p>
        </w:tc>
      </w:tr>
      <w:tr w:rsidR="006803B1" w:rsidRPr="009C13F9" w:rsidTr="004D2423">
        <w:tc>
          <w:tcPr>
            <w:tcW w:w="534" w:type="dxa"/>
            <w:shd w:val="clear" w:color="auto" w:fill="FFFFFF"/>
          </w:tcPr>
          <w:p w:rsidR="006803B1" w:rsidRPr="001C4643" w:rsidRDefault="006803B1" w:rsidP="004D2423">
            <w:pPr>
              <w:pStyle w:val="T2BaseArray"/>
              <w:ind w:left="0" w:firstLine="0"/>
              <w:jc w:val="left"/>
              <w:rPr>
                <w:rFonts w:ascii="Arial" w:hAnsi="Arial" w:cs="Arial"/>
              </w:rPr>
            </w:pPr>
            <w:r w:rsidRPr="001C4643">
              <w:rPr>
                <w:rFonts w:ascii="Arial" w:hAnsi="Arial" w:cs="Arial"/>
              </w:rPr>
              <w:t>3</w:t>
            </w:r>
          </w:p>
        </w:tc>
        <w:tc>
          <w:tcPr>
            <w:tcW w:w="567" w:type="dxa"/>
            <w:shd w:val="clear" w:color="auto" w:fill="FFFFFF"/>
          </w:tcPr>
          <w:p w:rsidR="006803B1" w:rsidRPr="001C4643" w:rsidRDefault="006803B1" w:rsidP="004D2423">
            <w:pPr>
              <w:pStyle w:val="T2BaseArray"/>
              <w:ind w:left="0" w:firstLine="0"/>
              <w:jc w:val="left"/>
              <w:rPr>
                <w:rFonts w:ascii="Arial" w:hAnsi="Arial" w:cs="Arial"/>
              </w:rPr>
            </w:pPr>
            <w:r w:rsidRPr="001C4643">
              <w:rPr>
                <w:rFonts w:ascii="Arial" w:hAnsi="Arial" w:cs="Arial"/>
              </w:rPr>
              <w:t>C</w:t>
            </w:r>
          </w:p>
        </w:tc>
        <w:tc>
          <w:tcPr>
            <w:tcW w:w="2551" w:type="dxa"/>
            <w:shd w:val="clear" w:color="auto" w:fill="FFFFFF"/>
          </w:tcPr>
          <w:p w:rsidR="006803B1" w:rsidRPr="001C4643" w:rsidRDefault="006803B1" w:rsidP="004D2423">
            <w:pPr>
              <w:pStyle w:val="T2BaseArray"/>
              <w:ind w:left="0" w:firstLine="0"/>
              <w:jc w:val="left"/>
              <w:rPr>
                <w:rFonts w:ascii="Arial" w:hAnsi="Arial" w:cs="Arial"/>
              </w:rPr>
            </w:pPr>
            <w:r w:rsidRPr="001C4643">
              <w:rPr>
                <w:rFonts w:ascii="Arial" w:hAnsi="Arial" w:cs="Arial"/>
              </w:rPr>
              <w:t>Name</w:t>
            </w:r>
          </w:p>
        </w:tc>
        <w:tc>
          <w:tcPr>
            <w:tcW w:w="2977" w:type="dxa"/>
            <w:shd w:val="clear" w:color="auto" w:fill="FFFFFF"/>
          </w:tcPr>
          <w:p w:rsidR="006803B1" w:rsidRPr="001C4643" w:rsidRDefault="006803B1" w:rsidP="004D2423">
            <w:pPr>
              <w:pStyle w:val="T2BaseArray"/>
              <w:ind w:left="0" w:firstLine="0"/>
              <w:rPr>
                <w:rFonts w:ascii="Arial" w:hAnsi="Arial" w:cs="Arial"/>
              </w:rPr>
            </w:pPr>
            <w:r w:rsidRPr="001C4643">
              <w:rPr>
                <w:rFonts w:ascii="Arial" w:hAnsi="Arial" w:cs="Arial"/>
              </w:rPr>
              <w:t>VARCHAR (35)</w:t>
            </w:r>
          </w:p>
        </w:tc>
        <w:tc>
          <w:tcPr>
            <w:tcW w:w="3402" w:type="dxa"/>
            <w:shd w:val="clear" w:color="auto" w:fill="FFFFFF"/>
          </w:tcPr>
          <w:p w:rsidR="006803B1" w:rsidRPr="001C4643" w:rsidRDefault="006803B1" w:rsidP="004D2423">
            <w:pPr>
              <w:pStyle w:val="T2BaseArray"/>
              <w:ind w:left="0" w:firstLine="0"/>
              <w:rPr>
                <w:rFonts w:ascii="Arial" w:hAnsi="Arial" w:cs="Arial"/>
              </w:rPr>
            </w:pPr>
            <w:r>
              <w:rPr>
                <w:rFonts w:ascii="Arial" w:hAnsi="Arial" w:cs="Arial"/>
              </w:rPr>
              <w:t>N</w:t>
            </w:r>
            <w:r w:rsidRPr="001C4643">
              <w:rPr>
                <w:rFonts w:ascii="Arial" w:hAnsi="Arial" w:cs="Arial"/>
              </w:rPr>
              <w:t xml:space="preserve">ame </w:t>
            </w:r>
            <w:r>
              <w:rPr>
                <w:rFonts w:ascii="Arial" w:hAnsi="Arial" w:cs="Arial"/>
              </w:rPr>
              <w:t>of</w:t>
            </w:r>
            <w:r w:rsidRPr="001C4643">
              <w:rPr>
                <w:rFonts w:ascii="Arial" w:hAnsi="Arial" w:cs="Arial"/>
              </w:rPr>
              <w:t xml:space="preserve"> the message subscription rule set.</w:t>
            </w:r>
          </w:p>
        </w:tc>
        <w:tc>
          <w:tcPr>
            <w:tcW w:w="2551" w:type="dxa"/>
            <w:shd w:val="clear" w:color="auto" w:fill="FFFFFF"/>
          </w:tcPr>
          <w:p w:rsidR="006803B1" w:rsidRPr="001C4643" w:rsidRDefault="006803B1" w:rsidP="004D2423">
            <w:pPr>
              <w:pStyle w:val="T2BaseArray"/>
              <w:rPr>
                <w:rFonts w:ascii="Arial" w:hAnsi="Arial" w:cs="Arial"/>
              </w:rPr>
            </w:pPr>
          </w:p>
        </w:tc>
        <w:tc>
          <w:tcPr>
            <w:tcW w:w="677" w:type="dxa"/>
            <w:shd w:val="clear" w:color="auto" w:fill="FFFFFF"/>
          </w:tcPr>
          <w:p w:rsidR="006803B1" w:rsidRPr="001C4643" w:rsidRDefault="006803B1" w:rsidP="004D2423">
            <w:pPr>
              <w:pStyle w:val="T2BaseArray"/>
              <w:rPr>
                <w:rFonts w:ascii="Arial" w:hAnsi="Arial" w:cs="Arial"/>
              </w:rPr>
            </w:pPr>
          </w:p>
        </w:tc>
        <w:tc>
          <w:tcPr>
            <w:tcW w:w="678" w:type="dxa"/>
            <w:shd w:val="clear" w:color="auto" w:fill="FFFFFF"/>
          </w:tcPr>
          <w:p w:rsidR="006803B1" w:rsidRPr="001C4643" w:rsidRDefault="006803B1" w:rsidP="004D2423">
            <w:pPr>
              <w:pStyle w:val="T2BaseArray"/>
              <w:rPr>
                <w:rFonts w:ascii="Arial" w:hAnsi="Arial" w:cs="Arial"/>
              </w:rPr>
            </w:pPr>
            <w:r w:rsidRPr="001C4643">
              <w:rPr>
                <w:rFonts w:ascii="Arial" w:hAnsi="Arial" w:cs="Arial"/>
              </w:rPr>
              <w:t>1..1</w:t>
            </w:r>
          </w:p>
        </w:tc>
      </w:tr>
      <w:tr w:rsidR="006803B1" w:rsidRPr="009C13F9" w:rsidTr="004D2423">
        <w:tc>
          <w:tcPr>
            <w:tcW w:w="10031" w:type="dxa"/>
            <w:gridSpan w:val="5"/>
            <w:shd w:val="clear" w:color="auto" w:fill="F2F2F2"/>
          </w:tcPr>
          <w:p w:rsidR="006803B1" w:rsidRPr="009C13F9" w:rsidRDefault="006803B1" w:rsidP="004D2423">
            <w:pPr>
              <w:pStyle w:val="T2BaseArray"/>
              <w:jc w:val="left"/>
              <w:rPr>
                <w:rFonts w:ascii="Arial" w:hAnsi="Arial" w:cs="Arial"/>
              </w:rPr>
            </w:pPr>
            <w:r>
              <w:rPr>
                <w:rFonts w:ascii="Arial" w:hAnsi="Arial" w:cs="Arial"/>
              </w:rPr>
              <w:t>Group “Message Subscription Rule”</w:t>
            </w:r>
          </w:p>
        </w:tc>
        <w:tc>
          <w:tcPr>
            <w:tcW w:w="2551" w:type="dxa"/>
            <w:shd w:val="clear" w:color="auto" w:fill="F2F2F2"/>
          </w:tcPr>
          <w:p w:rsidR="006803B1" w:rsidRPr="009C13F9" w:rsidRDefault="006803B1" w:rsidP="004D2423">
            <w:pPr>
              <w:pStyle w:val="T2BaseArray"/>
              <w:ind w:left="0" w:firstLine="0"/>
              <w:rPr>
                <w:rFonts w:ascii="Arial" w:hAnsi="Arial" w:cs="Arial"/>
              </w:rPr>
            </w:pPr>
          </w:p>
        </w:tc>
        <w:tc>
          <w:tcPr>
            <w:tcW w:w="677" w:type="dxa"/>
            <w:shd w:val="clear" w:color="auto" w:fill="F2F2F2"/>
          </w:tcPr>
          <w:p w:rsidR="006803B1" w:rsidRPr="006453F1" w:rsidRDefault="006803B1" w:rsidP="004D2423">
            <w:pPr>
              <w:pStyle w:val="T2BaseArray"/>
              <w:ind w:left="0" w:firstLine="0"/>
              <w:jc w:val="left"/>
              <w:rPr>
                <w:rFonts w:ascii="Arial" w:hAnsi="Arial" w:cs="Arial"/>
              </w:rPr>
            </w:pPr>
            <w:r w:rsidRPr="006453F1">
              <w:rPr>
                <w:rFonts w:ascii="Arial" w:hAnsi="Arial" w:cs="Arial"/>
              </w:rPr>
              <w:t>1..1</w:t>
            </w:r>
          </w:p>
        </w:tc>
        <w:tc>
          <w:tcPr>
            <w:tcW w:w="678" w:type="dxa"/>
            <w:shd w:val="clear" w:color="auto" w:fill="F2F2F2"/>
          </w:tcPr>
          <w:p w:rsidR="006803B1" w:rsidRPr="009C13F9" w:rsidRDefault="006803B1" w:rsidP="004D2423">
            <w:pPr>
              <w:pStyle w:val="T2BaseArray"/>
              <w:ind w:left="0" w:firstLine="0"/>
              <w:jc w:val="left"/>
              <w:rPr>
                <w:rFonts w:ascii="Arial" w:hAnsi="Arial" w:cs="Arial"/>
              </w:rPr>
            </w:pPr>
          </w:p>
        </w:tc>
      </w:tr>
      <w:tr w:rsidR="006803B1" w:rsidRPr="003904BF" w:rsidTr="004D2423">
        <w:tc>
          <w:tcPr>
            <w:tcW w:w="534" w:type="dxa"/>
            <w:shd w:val="clear" w:color="auto" w:fill="FFFFFF"/>
          </w:tcPr>
          <w:p w:rsidR="006803B1" w:rsidRDefault="006803B1" w:rsidP="00CC3EE4">
            <w:pPr>
              <w:pStyle w:val="T2BaseArray"/>
              <w:ind w:left="0" w:firstLine="0"/>
              <w:jc w:val="left"/>
              <w:rPr>
                <w:rFonts w:ascii="Arial" w:hAnsi="Arial" w:cs="Arial"/>
              </w:rPr>
            </w:pPr>
            <w:r>
              <w:rPr>
                <w:rFonts w:ascii="Arial" w:hAnsi="Arial" w:cs="Arial"/>
              </w:rPr>
              <w:t>4</w:t>
            </w:r>
          </w:p>
        </w:tc>
        <w:tc>
          <w:tcPr>
            <w:tcW w:w="567" w:type="dxa"/>
            <w:shd w:val="clear" w:color="auto" w:fill="FFFFFF"/>
          </w:tcPr>
          <w:p w:rsidR="006803B1" w:rsidRDefault="006803B1" w:rsidP="00CC3EE4">
            <w:pPr>
              <w:pStyle w:val="T2BaseArray"/>
              <w:ind w:left="0" w:firstLine="0"/>
              <w:jc w:val="left"/>
              <w:rPr>
                <w:rFonts w:ascii="Arial" w:hAnsi="Arial" w:cs="Arial"/>
              </w:rPr>
            </w:pPr>
            <w:r>
              <w:rPr>
                <w:rFonts w:ascii="Arial" w:hAnsi="Arial" w:cs="Arial"/>
              </w:rPr>
              <w:t>D</w:t>
            </w:r>
          </w:p>
        </w:tc>
        <w:tc>
          <w:tcPr>
            <w:tcW w:w="2551" w:type="dxa"/>
            <w:shd w:val="clear" w:color="auto" w:fill="FFFFFF"/>
          </w:tcPr>
          <w:p w:rsidR="006803B1" w:rsidRDefault="006803B1" w:rsidP="00CC3EE4">
            <w:pPr>
              <w:pStyle w:val="T2BaseArray"/>
              <w:jc w:val="left"/>
              <w:rPr>
                <w:rFonts w:ascii="Arial" w:hAnsi="Arial" w:cs="Arial"/>
              </w:rPr>
            </w:pPr>
            <w:r>
              <w:rPr>
                <w:rFonts w:ascii="Arial" w:hAnsi="Arial" w:cs="Arial"/>
              </w:rPr>
              <w:t>Sequence N</w:t>
            </w:r>
            <w:r w:rsidRPr="003904BF">
              <w:rPr>
                <w:rFonts w:ascii="Arial" w:hAnsi="Arial" w:cs="Arial"/>
              </w:rPr>
              <w:t>umber</w:t>
            </w:r>
          </w:p>
        </w:tc>
        <w:tc>
          <w:tcPr>
            <w:tcW w:w="2977" w:type="dxa"/>
            <w:shd w:val="clear" w:color="auto" w:fill="FFFFFF"/>
          </w:tcPr>
          <w:p w:rsidR="006803B1" w:rsidRPr="00066B6E" w:rsidRDefault="006803B1" w:rsidP="00CC3EE4">
            <w:pPr>
              <w:pStyle w:val="T2BaseArray"/>
              <w:ind w:left="0" w:firstLine="0"/>
              <w:rPr>
                <w:rFonts w:ascii="Arial" w:hAnsi="Arial" w:cs="Arial"/>
              </w:rPr>
            </w:pPr>
            <w:r w:rsidRPr="00066B6E">
              <w:rPr>
                <w:rFonts w:ascii="Arial" w:hAnsi="Arial" w:cs="Arial"/>
              </w:rPr>
              <w:t>NUMERIC (9)</w:t>
            </w:r>
          </w:p>
        </w:tc>
        <w:tc>
          <w:tcPr>
            <w:tcW w:w="3402" w:type="dxa"/>
            <w:shd w:val="clear" w:color="auto" w:fill="FFFFFF"/>
          </w:tcPr>
          <w:p w:rsidR="006803B1" w:rsidRDefault="006803B1" w:rsidP="00CC3EE4">
            <w:pPr>
              <w:pStyle w:val="T2BaseArray"/>
              <w:ind w:left="0" w:firstLine="0"/>
              <w:rPr>
                <w:rFonts w:ascii="Arial" w:hAnsi="Arial" w:cs="Arial"/>
              </w:rPr>
            </w:pPr>
            <w:r>
              <w:rPr>
                <w:rFonts w:ascii="Arial" w:hAnsi="Arial" w:cs="Arial"/>
              </w:rPr>
              <w:t>Sequence related to the r</w:t>
            </w:r>
            <w:r w:rsidRPr="003904BF">
              <w:rPr>
                <w:rFonts w:ascii="Arial" w:hAnsi="Arial" w:cs="Arial"/>
              </w:rPr>
              <w:t xml:space="preserve">ule. </w:t>
            </w:r>
          </w:p>
        </w:tc>
        <w:tc>
          <w:tcPr>
            <w:tcW w:w="2551" w:type="dxa"/>
            <w:shd w:val="clear" w:color="auto" w:fill="FFFFFF"/>
          </w:tcPr>
          <w:p w:rsidR="006803B1" w:rsidRPr="003904BF" w:rsidRDefault="006803B1" w:rsidP="00CC3EE4">
            <w:pPr>
              <w:pStyle w:val="T2BaseArray"/>
              <w:rPr>
                <w:rFonts w:ascii="Arial" w:hAnsi="Arial" w:cs="Arial"/>
              </w:rPr>
            </w:pPr>
          </w:p>
        </w:tc>
        <w:tc>
          <w:tcPr>
            <w:tcW w:w="677" w:type="dxa"/>
            <w:shd w:val="clear" w:color="auto" w:fill="FFFFFF"/>
          </w:tcPr>
          <w:p w:rsidR="006803B1" w:rsidRPr="003904BF" w:rsidRDefault="006803B1" w:rsidP="00CC3EE4">
            <w:pPr>
              <w:pStyle w:val="T2BaseArray"/>
              <w:ind w:left="0" w:firstLine="0"/>
              <w:rPr>
                <w:rFonts w:ascii="Arial" w:hAnsi="Arial" w:cs="Arial"/>
              </w:rPr>
            </w:pPr>
          </w:p>
        </w:tc>
        <w:tc>
          <w:tcPr>
            <w:tcW w:w="678" w:type="dxa"/>
            <w:shd w:val="clear" w:color="auto" w:fill="FFFFFF"/>
          </w:tcPr>
          <w:p w:rsidR="006803B1" w:rsidRPr="003904BF" w:rsidRDefault="006803B1" w:rsidP="00CC3EE4">
            <w:pPr>
              <w:pStyle w:val="T2BaseArray"/>
              <w:ind w:left="0" w:firstLine="0"/>
              <w:rPr>
                <w:rFonts w:ascii="Arial" w:hAnsi="Arial" w:cs="Arial"/>
              </w:rPr>
            </w:pPr>
            <w:r w:rsidRPr="003904BF">
              <w:rPr>
                <w:rFonts w:ascii="Arial" w:hAnsi="Arial" w:cs="Arial"/>
              </w:rPr>
              <w:t>1..1</w:t>
            </w:r>
          </w:p>
        </w:tc>
      </w:tr>
      <w:tr w:rsidR="006803B1" w:rsidRPr="003904BF" w:rsidTr="004D2423">
        <w:tc>
          <w:tcPr>
            <w:tcW w:w="534" w:type="dxa"/>
            <w:shd w:val="clear" w:color="auto" w:fill="FFFFFF"/>
          </w:tcPr>
          <w:p w:rsidR="006803B1" w:rsidRPr="009C13F9" w:rsidRDefault="006803B1" w:rsidP="00CC3EE4">
            <w:pPr>
              <w:pStyle w:val="T2BaseArray"/>
              <w:ind w:left="0" w:firstLine="0"/>
              <w:jc w:val="left"/>
              <w:rPr>
                <w:rFonts w:ascii="Arial" w:hAnsi="Arial" w:cs="Arial"/>
              </w:rPr>
            </w:pPr>
            <w:r>
              <w:rPr>
                <w:rFonts w:ascii="Arial" w:hAnsi="Arial" w:cs="Arial"/>
              </w:rPr>
              <w:t>5</w:t>
            </w:r>
          </w:p>
        </w:tc>
        <w:tc>
          <w:tcPr>
            <w:tcW w:w="567" w:type="dxa"/>
            <w:shd w:val="clear" w:color="auto" w:fill="FFFFFF"/>
          </w:tcPr>
          <w:p w:rsidR="006803B1" w:rsidRPr="009C13F9" w:rsidRDefault="006803B1" w:rsidP="00CC3EE4">
            <w:pPr>
              <w:pStyle w:val="T2BaseArray"/>
              <w:ind w:left="0" w:firstLine="0"/>
              <w:jc w:val="left"/>
              <w:rPr>
                <w:rFonts w:ascii="Arial" w:hAnsi="Arial" w:cs="Arial"/>
              </w:rPr>
            </w:pPr>
            <w:r>
              <w:rPr>
                <w:rFonts w:ascii="Arial" w:hAnsi="Arial" w:cs="Arial"/>
              </w:rPr>
              <w:t>E</w:t>
            </w:r>
          </w:p>
        </w:tc>
        <w:tc>
          <w:tcPr>
            <w:tcW w:w="2551" w:type="dxa"/>
            <w:shd w:val="clear" w:color="auto" w:fill="FFFFFF"/>
          </w:tcPr>
          <w:p w:rsidR="006803B1" w:rsidRPr="003904BF" w:rsidRDefault="006803B1" w:rsidP="00CC3EE4">
            <w:pPr>
              <w:pStyle w:val="T2BaseArray"/>
              <w:jc w:val="left"/>
              <w:rPr>
                <w:rFonts w:ascii="Arial" w:hAnsi="Arial" w:cs="Arial"/>
              </w:rPr>
            </w:pPr>
            <w:r>
              <w:rPr>
                <w:rFonts w:ascii="Arial" w:hAnsi="Arial" w:cs="Arial"/>
              </w:rPr>
              <w:t>Valid From</w:t>
            </w:r>
          </w:p>
        </w:tc>
        <w:tc>
          <w:tcPr>
            <w:tcW w:w="2977" w:type="dxa"/>
            <w:shd w:val="clear" w:color="auto" w:fill="FFFFFF"/>
          </w:tcPr>
          <w:p w:rsidR="006803B1" w:rsidRPr="003904BF" w:rsidRDefault="006803B1" w:rsidP="00CC3EE4">
            <w:pPr>
              <w:pStyle w:val="T2BaseArray"/>
              <w:ind w:left="0" w:firstLine="0"/>
              <w:rPr>
                <w:rFonts w:ascii="Arial" w:hAnsi="Arial" w:cs="Arial"/>
              </w:rPr>
            </w:pPr>
            <w:r w:rsidRPr="001C4643">
              <w:rPr>
                <w:rFonts w:ascii="Arial" w:hAnsi="Arial" w:cs="Arial"/>
              </w:rPr>
              <w:t>DATE</w:t>
            </w:r>
          </w:p>
        </w:tc>
        <w:tc>
          <w:tcPr>
            <w:tcW w:w="3402" w:type="dxa"/>
            <w:shd w:val="clear" w:color="auto" w:fill="FFFFFF"/>
          </w:tcPr>
          <w:p w:rsidR="006803B1" w:rsidRPr="003904BF" w:rsidRDefault="006803B1" w:rsidP="00CC3EE4">
            <w:pPr>
              <w:pStyle w:val="T2BaseArray"/>
              <w:ind w:left="0" w:firstLine="0"/>
              <w:rPr>
                <w:rFonts w:ascii="Arial" w:hAnsi="Arial" w:cs="Arial"/>
              </w:rPr>
            </w:pPr>
            <w:r>
              <w:rPr>
                <w:rFonts w:ascii="Arial" w:hAnsi="Arial" w:cs="Arial"/>
              </w:rPr>
              <w:t>Valid from date of the message s</w:t>
            </w:r>
            <w:r w:rsidRPr="001C4643">
              <w:rPr>
                <w:rFonts w:ascii="Arial" w:hAnsi="Arial" w:cs="Arial"/>
              </w:rPr>
              <w:t xml:space="preserve">ubscription </w:t>
            </w:r>
            <w:r>
              <w:rPr>
                <w:rFonts w:ascii="Arial" w:hAnsi="Arial" w:cs="Arial"/>
              </w:rPr>
              <w:t>rule.</w:t>
            </w:r>
          </w:p>
        </w:tc>
        <w:tc>
          <w:tcPr>
            <w:tcW w:w="2551" w:type="dxa"/>
            <w:shd w:val="clear" w:color="auto" w:fill="FFFFFF"/>
          </w:tcPr>
          <w:p w:rsidR="006803B1" w:rsidRPr="003904BF" w:rsidRDefault="006803B1" w:rsidP="00CC3EE4">
            <w:pPr>
              <w:pStyle w:val="T2BaseArray"/>
              <w:rPr>
                <w:rFonts w:ascii="Arial" w:hAnsi="Arial" w:cs="Arial"/>
              </w:rPr>
            </w:pPr>
            <w:r>
              <w:rPr>
                <w:rFonts w:ascii="Arial" w:hAnsi="Arial" w:cs="Arial"/>
              </w:rPr>
              <w:t>Must be equal or</w:t>
            </w:r>
            <w:r w:rsidRPr="00093533">
              <w:rPr>
                <w:rFonts w:ascii="Arial" w:hAnsi="Arial" w:cs="Arial"/>
              </w:rPr>
              <w:t xml:space="preserve"> greater than the current dat</w:t>
            </w:r>
            <w:r>
              <w:rPr>
                <w:rFonts w:ascii="Arial" w:hAnsi="Arial" w:cs="Arial"/>
              </w:rPr>
              <w:t>e.</w:t>
            </w:r>
          </w:p>
        </w:tc>
        <w:tc>
          <w:tcPr>
            <w:tcW w:w="677" w:type="dxa"/>
            <w:shd w:val="clear" w:color="auto" w:fill="FFFFFF"/>
          </w:tcPr>
          <w:p w:rsidR="006803B1" w:rsidRPr="003904BF" w:rsidRDefault="006803B1" w:rsidP="00CC3EE4">
            <w:pPr>
              <w:pStyle w:val="T2BaseArray"/>
              <w:ind w:left="0" w:firstLine="0"/>
              <w:rPr>
                <w:rFonts w:ascii="Arial" w:hAnsi="Arial" w:cs="Arial"/>
              </w:rPr>
            </w:pPr>
          </w:p>
        </w:tc>
        <w:tc>
          <w:tcPr>
            <w:tcW w:w="678" w:type="dxa"/>
            <w:shd w:val="clear" w:color="auto" w:fill="FFFFFF"/>
          </w:tcPr>
          <w:p w:rsidR="006803B1" w:rsidRPr="003904BF" w:rsidRDefault="006803B1" w:rsidP="00CC3EE4">
            <w:pPr>
              <w:pStyle w:val="T2BaseArray"/>
              <w:ind w:left="0" w:firstLine="0"/>
              <w:rPr>
                <w:rFonts w:ascii="Arial" w:hAnsi="Arial" w:cs="Arial"/>
              </w:rPr>
            </w:pPr>
            <w:r w:rsidRPr="001C4643">
              <w:rPr>
                <w:rFonts w:ascii="Arial" w:hAnsi="Arial" w:cs="Arial"/>
              </w:rPr>
              <w:t>1..1</w:t>
            </w:r>
          </w:p>
        </w:tc>
      </w:tr>
      <w:tr w:rsidR="006453F1" w:rsidRPr="003904BF" w:rsidTr="004D2423">
        <w:trPr>
          <w:ins w:id="326" w:author="Author"/>
        </w:trPr>
        <w:tc>
          <w:tcPr>
            <w:tcW w:w="534" w:type="dxa"/>
            <w:shd w:val="clear" w:color="auto" w:fill="FFFFFF"/>
          </w:tcPr>
          <w:p w:rsidR="006453F1" w:rsidRDefault="006453F1" w:rsidP="006453F1">
            <w:pPr>
              <w:pStyle w:val="T2BaseArray"/>
              <w:ind w:left="0" w:firstLine="0"/>
              <w:jc w:val="left"/>
              <w:rPr>
                <w:ins w:id="327" w:author="Author"/>
                <w:rFonts w:ascii="Arial" w:hAnsi="Arial" w:cs="Arial"/>
              </w:rPr>
            </w:pPr>
            <w:ins w:id="328" w:author="Author">
              <w:r>
                <w:rPr>
                  <w:rFonts w:ascii="Arial" w:hAnsi="Arial" w:cs="Arial"/>
                </w:rPr>
                <w:t>6</w:t>
              </w:r>
            </w:ins>
          </w:p>
        </w:tc>
        <w:tc>
          <w:tcPr>
            <w:tcW w:w="567" w:type="dxa"/>
            <w:shd w:val="clear" w:color="auto" w:fill="FFFFFF"/>
          </w:tcPr>
          <w:p w:rsidR="006453F1" w:rsidRDefault="006453F1" w:rsidP="006453F1">
            <w:pPr>
              <w:pStyle w:val="T2BaseArray"/>
              <w:ind w:left="0" w:firstLine="0"/>
              <w:jc w:val="left"/>
              <w:rPr>
                <w:ins w:id="329" w:author="Author"/>
                <w:rFonts w:ascii="Arial" w:hAnsi="Arial" w:cs="Arial"/>
              </w:rPr>
            </w:pPr>
            <w:ins w:id="330" w:author="Author">
              <w:r>
                <w:rPr>
                  <w:rFonts w:ascii="Arial" w:hAnsi="Arial" w:cs="Arial"/>
                </w:rPr>
                <w:t>F</w:t>
              </w:r>
            </w:ins>
          </w:p>
        </w:tc>
        <w:tc>
          <w:tcPr>
            <w:tcW w:w="2551" w:type="dxa"/>
            <w:shd w:val="clear" w:color="auto" w:fill="FFFFFF"/>
          </w:tcPr>
          <w:p w:rsidR="006453F1" w:rsidRDefault="006453F1" w:rsidP="006453F1">
            <w:pPr>
              <w:pStyle w:val="T2BaseArray"/>
              <w:jc w:val="left"/>
              <w:rPr>
                <w:ins w:id="331" w:author="Author"/>
                <w:rFonts w:ascii="Arial" w:hAnsi="Arial" w:cs="Arial"/>
              </w:rPr>
            </w:pPr>
            <w:ins w:id="332" w:author="Author">
              <w:r>
                <w:rPr>
                  <w:rFonts w:ascii="Arial" w:hAnsi="Arial" w:cs="Arial"/>
                </w:rPr>
                <w:t>Valid To</w:t>
              </w:r>
            </w:ins>
          </w:p>
        </w:tc>
        <w:tc>
          <w:tcPr>
            <w:tcW w:w="2977" w:type="dxa"/>
            <w:shd w:val="clear" w:color="auto" w:fill="FFFFFF"/>
          </w:tcPr>
          <w:p w:rsidR="006453F1" w:rsidRPr="001C4643" w:rsidRDefault="006453F1" w:rsidP="006453F1">
            <w:pPr>
              <w:pStyle w:val="T2BaseArray"/>
              <w:ind w:left="0" w:firstLine="0"/>
              <w:rPr>
                <w:ins w:id="333" w:author="Author"/>
                <w:rFonts w:ascii="Arial" w:hAnsi="Arial" w:cs="Arial"/>
              </w:rPr>
            </w:pPr>
            <w:ins w:id="334" w:author="Author">
              <w:r>
                <w:rPr>
                  <w:rFonts w:ascii="Arial" w:hAnsi="Arial" w:cs="Arial"/>
                </w:rPr>
                <w:t>DATE</w:t>
              </w:r>
            </w:ins>
          </w:p>
        </w:tc>
        <w:tc>
          <w:tcPr>
            <w:tcW w:w="3402" w:type="dxa"/>
            <w:shd w:val="clear" w:color="auto" w:fill="FFFFFF"/>
          </w:tcPr>
          <w:p w:rsidR="006453F1" w:rsidRDefault="006453F1" w:rsidP="006453F1">
            <w:pPr>
              <w:pStyle w:val="T2BaseArray"/>
              <w:ind w:left="0" w:firstLine="0"/>
              <w:rPr>
                <w:ins w:id="335" w:author="Author"/>
                <w:rFonts w:ascii="Arial" w:hAnsi="Arial" w:cs="Arial"/>
              </w:rPr>
            </w:pPr>
            <w:ins w:id="336" w:author="Author">
              <w:r w:rsidRPr="00374DED">
                <w:rPr>
                  <w:rFonts w:ascii="Arial" w:hAnsi="Arial" w:cs="Arial"/>
                </w:rPr>
                <w:t xml:space="preserve">Valid </w:t>
              </w:r>
              <w:r>
                <w:rPr>
                  <w:rFonts w:ascii="Arial" w:hAnsi="Arial" w:cs="Arial"/>
                </w:rPr>
                <w:t>to</w:t>
              </w:r>
              <w:r w:rsidRPr="00374DED">
                <w:rPr>
                  <w:rFonts w:ascii="Arial" w:hAnsi="Arial" w:cs="Arial"/>
                </w:rPr>
                <w:t xml:space="preserve"> date of the message subscription rule.</w:t>
              </w:r>
            </w:ins>
          </w:p>
        </w:tc>
        <w:tc>
          <w:tcPr>
            <w:tcW w:w="2551" w:type="dxa"/>
            <w:shd w:val="clear" w:color="auto" w:fill="FFFFFF"/>
          </w:tcPr>
          <w:p w:rsidR="006453F1" w:rsidRDefault="006453F1" w:rsidP="006453F1">
            <w:pPr>
              <w:pStyle w:val="T2BaseArray"/>
              <w:rPr>
                <w:ins w:id="337" w:author="Author"/>
                <w:rFonts w:ascii="Arial" w:hAnsi="Arial" w:cs="Arial"/>
              </w:rPr>
            </w:pPr>
            <w:ins w:id="338" w:author="Author">
              <w:r w:rsidRPr="00374DED">
                <w:rPr>
                  <w:rFonts w:ascii="Arial" w:hAnsi="Arial" w:cs="Arial"/>
                </w:rPr>
                <w:t xml:space="preserve">Must be equal or greater than the </w:t>
              </w:r>
              <w:r>
                <w:rPr>
                  <w:rFonts w:ascii="Arial" w:hAnsi="Arial" w:cs="Arial"/>
                </w:rPr>
                <w:t>valid from date</w:t>
              </w:r>
              <w:r w:rsidRPr="00374DED">
                <w:rPr>
                  <w:rFonts w:ascii="Arial" w:hAnsi="Arial" w:cs="Arial"/>
                </w:rPr>
                <w:t>.</w:t>
              </w:r>
            </w:ins>
          </w:p>
        </w:tc>
        <w:tc>
          <w:tcPr>
            <w:tcW w:w="677" w:type="dxa"/>
            <w:shd w:val="clear" w:color="auto" w:fill="FFFFFF"/>
          </w:tcPr>
          <w:p w:rsidR="006453F1" w:rsidRPr="003904BF" w:rsidRDefault="006453F1" w:rsidP="006453F1">
            <w:pPr>
              <w:pStyle w:val="T2BaseArray"/>
              <w:ind w:left="0" w:firstLine="0"/>
              <w:rPr>
                <w:ins w:id="339" w:author="Author"/>
                <w:rFonts w:ascii="Arial" w:hAnsi="Arial" w:cs="Arial"/>
              </w:rPr>
            </w:pPr>
          </w:p>
        </w:tc>
        <w:tc>
          <w:tcPr>
            <w:tcW w:w="678" w:type="dxa"/>
            <w:shd w:val="clear" w:color="auto" w:fill="FFFFFF"/>
          </w:tcPr>
          <w:p w:rsidR="006453F1" w:rsidRPr="001C4643" w:rsidRDefault="006453F1" w:rsidP="006453F1">
            <w:pPr>
              <w:pStyle w:val="T2BaseArray"/>
              <w:ind w:left="0" w:firstLine="0"/>
              <w:rPr>
                <w:ins w:id="340" w:author="Author"/>
                <w:rFonts w:ascii="Arial" w:hAnsi="Arial" w:cs="Arial"/>
              </w:rPr>
            </w:pPr>
            <w:ins w:id="341" w:author="Author">
              <w:r>
                <w:rPr>
                  <w:rFonts w:ascii="Arial" w:hAnsi="Arial" w:cs="Arial"/>
                </w:rPr>
                <w:t>0..1</w:t>
              </w:r>
              <w:r>
                <w:rPr>
                  <w:rStyle w:val="CommentReference"/>
                  <w:rFonts w:ascii="Times New Roman" w:hAnsi="Times New Roman"/>
                  <w:lang w:val="fr-FR"/>
                </w:rPr>
                <w:commentReference w:id="342"/>
              </w:r>
            </w:ins>
          </w:p>
        </w:tc>
      </w:tr>
      <w:tr w:rsidR="006803B1" w:rsidRPr="009C13F9" w:rsidTr="004D2423">
        <w:tc>
          <w:tcPr>
            <w:tcW w:w="10031" w:type="dxa"/>
            <w:gridSpan w:val="5"/>
            <w:shd w:val="clear" w:color="auto" w:fill="F2F2F2"/>
          </w:tcPr>
          <w:p w:rsidR="006803B1" w:rsidRPr="009C13F9" w:rsidRDefault="006803B1" w:rsidP="004D2423">
            <w:pPr>
              <w:pStyle w:val="T2BaseArray"/>
              <w:ind w:left="0" w:firstLine="0"/>
              <w:jc w:val="left"/>
              <w:rPr>
                <w:rFonts w:ascii="Arial" w:hAnsi="Arial" w:cs="Arial"/>
              </w:rPr>
            </w:pPr>
            <w:r>
              <w:rPr>
                <w:rFonts w:ascii="Arial" w:hAnsi="Arial" w:cs="Arial"/>
              </w:rPr>
              <w:t>Group “Message Subscription Rule Parameter”</w:t>
            </w:r>
          </w:p>
        </w:tc>
        <w:tc>
          <w:tcPr>
            <w:tcW w:w="2551" w:type="dxa"/>
            <w:shd w:val="clear" w:color="auto" w:fill="F2F2F2"/>
          </w:tcPr>
          <w:p w:rsidR="006803B1" w:rsidRPr="009C13F9" w:rsidRDefault="006803B1" w:rsidP="004D2423">
            <w:pPr>
              <w:pStyle w:val="T2BaseArray"/>
              <w:ind w:left="0" w:firstLine="0"/>
              <w:rPr>
                <w:rFonts w:ascii="Arial" w:hAnsi="Arial" w:cs="Arial"/>
              </w:rPr>
            </w:pPr>
            <w:r>
              <w:rPr>
                <w:rFonts w:ascii="Arial" w:hAnsi="Arial" w:cs="Arial"/>
              </w:rPr>
              <w:t>Each Message Subscription Rule may have up to 10   Message Subscription Rule Parameters.</w:t>
            </w:r>
          </w:p>
        </w:tc>
        <w:tc>
          <w:tcPr>
            <w:tcW w:w="677" w:type="dxa"/>
            <w:shd w:val="clear" w:color="auto" w:fill="F2F2F2"/>
          </w:tcPr>
          <w:p w:rsidR="006803B1" w:rsidRPr="009C13F9" w:rsidRDefault="006803B1" w:rsidP="004D2423">
            <w:pPr>
              <w:pStyle w:val="T2BaseArray"/>
              <w:ind w:left="0" w:firstLine="0"/>
              <w:jc w:val="left"/>
              <w:rPr>
                <w:rFonts w:ascii="Arial" w:hAnsi="Arial" w:cs="Arial"/>
              </w:rPr>
            </w:pPr>
            <w:r w:rsidRPr="00782AE3">
              <w:rPr>
                <w:rFonts w:ascii="Arial" w:hAnsi="Arial" w:cs="Arial"/>
              </w:rPr>
              <w:t>1..</w:t>
            </w:r>
            <w:r>
              <w:rPr>
                <w:rFonts w:ascii="Arial" w:hAnsi="Arial" w:cs="Arial"/>
              </w:rPr>
              <w:t>10</w:t>
            </w:r>
          </w:p>
        </w:tc>
        <w:tc>
          <w:tcPr>
            <w:tcW w:w="678" w:type="dxa"/>
            <w:shd w:val="clear" w:color="auto" w:fill="F2F2F2"/>
          </w:tcPr>
          <w:p w:rsidR="006803B1" w:rsidRPr="009C13F9" w:rsidRDefault="006803B1" w:rsidP="004D2423">
            <w:pPr>
              <w:pStyle w:val="T2BaseArray"/>
              <w:ind w:left="0" w:firstLine="0"/>
              <w:jc w:val="left"/>
              <w:rPr>
                <w:rFonts w:ascii="Arial" w:hAnsi="Arial" w:cs="Arial"/>
              </w:rPr>
            </w:pPr>
          </w:p>
        </w:tc>
      </w:tr>
      <w:tr w:rsidR="006803B1" w:rsidRPr="00B0606E" w:rsidTr="004D2423">
        <w:tc>
          <w:tcPr>
            <w:tcW w:w="534" w:type="dxa"/>
            <w:shd w:val="clear" w:color="auto" w:fill="FFFFFF"/>
          </w:tcPr>
          <w:p w:rsidR="006803B1" w:rsidRDefault="006453F1" w:rsidP="004D2423">
            <w:pPr>
              <w:pStyle w:val="T2BaseArray"/>
              <w:jc w:val="left"/>
              <w:rPr>
                <w:rFonts w:ascii="Arial" w:hAnsi="Arial" w:cs="Arial"/>
              </w:rPr>
            </w:pPr>
            <w:ins w:id="343" w:author="Author">
              <w:r>
                <w:rPr>
                  <w:rFonts w:ascii="Arial" w:hAnsi="Arial" w:cs="Arial"/>
                </w:rPr>
                <w:t>7</w:t>
              </w:r>
            </w:ins>
            <w:del w:id="344" w:author="Author">
              <w:r w:rsidR="006803B1" w:rsidDel="006453F1">
                <w:rPr>
                  <w:rFonts w:ascii="Arial" w:hAnsi="Arial" w:cs="Arial"/>
                </w:rPr>
                <w:delText>6</w:delText>
              </w:r>
            </w:del>
          </w:p>
        </w:tc>
        <w:tc>
          <w:tcPr>
            <w:tcW w:w="567" w:type="dxa"/>
            <w:shd w:val="clear" w:color="auto" w:fill="FFFFFF"/>
          </w:tcPr>
          <w:p w:rsidR="006803B1" w:rsidRDefault="006453F1" w:rsidP="004D2423">
            <w:pPr>
              <w:pStyle w:val="T2BaseArray"/>
              <w:jc w:val="left"/>
              <w:rPr>
                <w:rFonts w:ascii="Arial" w:hAnsi="Arial" w:cs="Arial"/>
              </w:rPr>
            </w:pPr>
            <w:ins w:id="345" w:author="Author">
              <w:r>
                <w:rPr>
                  <w:rFonts w:ascii="Arial" w:hAnsi="Arial" w:cs="Arial"/>
                </w:rPr>
                <w:t>G</w:t>
              </w:r>
            </w:ins>
            <w:del w:id="346" w:author="Author">
              <w:r w:rsidR="006803B1" w:rsidDel="006453F1">
                <w:rPr>
                  <w:rFonts w:ascii="Arial" w:hAnsi="Arial" w:cs="Arial"/>
                </w:rPr>
                <w:delText>F</w:delText>
              </w:r>
            </w:del>
          </w:p>
        </w:tc>
        <w:tc>
          <w:tcPr>
            <w:tcW w:w="2551" w:type="dxa"/>
            <w:shd w:val="clear" w:color="auto" w:fill="FFFFFF"/>
          </w:tcPr>
          <w:p w:rsidR="006803B1" w:rsidRDefault="006803B1" w:rsidP="004D2423">
            <w:pPr>
              <w:pStyle w:val="T2BaseArray"/>
              <w:jc w:val="left"/>
              <w:rPr>
                <w:rFonts w:ascii="Arial" w:hAnsi="Arial" w:cs="Arial"/>
              </w:rPr>
            </w:pPr>
            <w:r>
              <w:rPr>
                <w:rFonts w:ascii="Arial" w:hAnsi="Arial" w:cs="Arial"/>
              </w:rPr>
              <w:t>Group</w:t>
            </w:r>
          </w:p>
        </w:tc>
        <w:tc>
          <w:tcPr>
            <w:tcW w:w="2977" w:type="dxa"/>
            <w:shd w:val="clear" w:color="auto" w:fill="FFFFFF"/>
          </w:tcPr>
          <w:p w:rsidR="006803B1" w:rsidRPr="00B54C8B" w:rsidRDefault="006803B1" w:rsidP="004D2423">
            <w:pPr>
              <w:pStyle w:val="T2BaseArray"/>
              <w:ind w:left="0" w:firstLine="0"/>
              <w:rPr>
                <w:rFonts w:ascii="Arial" w:hAnsi="Arial" w:cs="Arial"/>
              </w:rPr>
            </w:pPr>
            <w:r w:rsidRPr="00B54C8B">
              <w:rPr>
                <w:rFonts w:ascii="Arial" w:hAnsi="Arial" w:cs="Arial"/>
              </w:rPr>
              <w:t>VARCHAR (35)</w:t>
            </w:r>
          </w:p>
        </w:tc>
        <w:tc>
          <w:tcPr>
            <w:tcW w:w="3402" w:type="dxa"/>
            <w:shd w:val="clear" w:color="auto" w:fill="FFFFFF"/>
          </w:tcPr>
          <w:p w:rsidR="006803B1" w:rsidRDefault="006803B1" w:rsidP="004D2423">
            <w:pPr>
              <w:pStyle w:val="T2BaseArray"/>
              <w:spacing w:before="0" w:after="0"/>
              <w:jc w:val="left"/>
              <w:rPr>
                <w:rFonts w:ascii="Arial" w:hAnsi="Arial" w:cs="Arial"/>
              </w:rPr>
            </w:pPr>
          </w:p>
        </w:tc>
        <w:tc>
          <w:tcPr>
            <w:tcW w:w="2551" w:type="dxa"/>
            <w:shd w:val="clear" w:color="auto" w:fill="FFFFFF"/>
          </w:tcPr>
          <w:p w:rsidR="006803B1" w:rsidRPr="003904BF" w:rsidRDefault="006803B1" w:rsidP="004D2423">
            <w:pPr>
              <w:pStyle w:val="T2BaseArray"/>
              <w:jc w:val="left"/>
              <w:rPr>
                <w:rFonts w:ascii="Arial" w:hAnsi="Arial" w:cs="Arial"/>
              </w:rPr>
            </w:pPr>
          </w:p>
        </w:tc>
        <w:tc>
          <w:tcPr>
            <w:tcW w:w="677" w:type="dxa"/>
            <w:shd w:val="clear" w:color="auto" w:fill="FFFFFF"/>
          </w:tcPr>
          <w:p w:rsidR="006803B1" w:rsidRPr="009C13F9" w:rsidRDefault="006803B1" w:rsidP="004D2423">
            <w:pPr>
              <w:pStyle w:val="T2BaseArray"/>
              <w:jc w:val="left"/>
              <w:rPr>
                <w:rFonts w:ascii="Arial" w:hAnsi="Arial" w:cs="Arial"/>
              </w:rPr>
            </w:pPr>
          </w:p>
        </w:tc>
        <w:tc>
          <w:tcPr>
            <w:tcW w:w="678" w:type="dxa"/>
            <w:shd w:val="clear" w:color="auto" w:fill="FFFFFF"/>
          </w:tcPr>
          <w:p w:rsidR="006803B1" w:rsidRDefault="006803B1" w:rsidP="004D2423">
            <w:pPr>
              <w:pStyle w:val="T2BaseArray"/>
              <w:ind w:left="0" w:firstLine="0"/>
              <w:rPr>
                <w:rFonts w:ascii="Arial" w:hAnsi="Arial" w:cs="Arial"/>
              </w:rPr>
            </w:pPr>
            <w:r>
              <w:rPr>
                <w:rFonts w:ascii="Arial" w:hAnsi="Arial" w:cs="Arial"/>
              </w:rPr>
              <w:t>1..1</w:t>
            </w:r>
          </w:p>
        </w:tc>
      </w:tr>
      <w:tr w:rsidR="006803B1" w:rsidRPr="00B0606E" w:rsidTr="004D2423">
        <w:tc>
          <w:tcPr>
            <w:tcW w:w="534" w:type="dxa"/>
            <w:shd w:val="clear" w:color="auto" w:fill="FFFFFF"/>
          </w:tcPr>
          <w:p w:rsidR="006803B1" w:rsidRPr="009C13F9" w:rsidRDefault="006453F1" w:rsidP="004D2423">
            <w:pPr>
              <w:pStyle w:val="T2BaseArray"/>
              <w:jc w:val="left"/>
              <w:rPr>
                <w:rFonts w:ascii="Arial" w:hAnsi="Arial" w:cs="Arial"/>
              </w:rPr>
            </w:pPr>
            <w:ins w:id="347" w:author="Author">
              <w:r>
                <w:rPr>
                  <w:rFonts w:ascii="Arial" w:hAnsi="Arial" w:cs="Arial"/>
                </w:rPr>
                <w:lastRenderedPageBreak/>
                <w:t>8</w:t>
              </w:r>
            </w:ins>
            <w:del w:id="348" w:author="Author">
              <w:r w:rsidR="006803B1" w:rsidDel="006453F1">
                <w:rPr>
                  <w:rFonts w:ascii="Arial" w:hAnsi="Arial" w:cs="Arial"/>
                </w:rPr>
                <w:delText>7</w:delText>
              </w:r>
            </w:del>
          </w:p>
        </w:tc>
        <w:tc>
          <w:tcPr>
            <w:tcW w:w="567" w:type="dxa"/>
            <w:shd w:val="clear" w:color="auto" w:fill="FFFFFF"/>
          </w:tcPr>
          <w:p w:rsidR="006803B1" w:rsidRPr="009C13F9" w:rsidRDefault="006453F1" w:rsidP="004D2423">
            <w:pPr>
              <w:pStyle w:val="T2BaseArray"/>
              <w:jc w:val="left"/>
              <w:rPr>
                <w:rFonts w:ascii="Arial" w:hAnsi="Arial" w:cs="Arial"/>
              </w:rPr>
            </w:pPr>
            <w:ins w:id="349" w:author="Author">
              <w:r>
                <w:rPr>
                  <w:rFonts w:ascii="Arial" w:hAnsi="Arial" w:cs="Arial"/>
                </w:rPr>
                <w:t>H</w:t>
              </w:r>
            </w:ins>
            <w:del w:id="350" w:author="Author">
              <w:r w:rsidR="006803B1" w:rsidDel="006453F1">
                <w:rPr>
                  <w:rFonts w:ascii="Arial" w:hAnsi="Arial" w:cs="Arial"/>
                </w:rPr>
                <w:delText>G</w:delText>
              </w:r>
            </w:del>
          </w:p>
        </w:tc>
        <w:tc>
          <w:tcPr>
            <w:tcW w:w="2551" w:type="dxa"/>
            <w:shd w:val="clear" w:color="auto" w:fill="FFFFFF"/>
          </w:tcPr>
          <w:p w:rsidR="006803B1" w:rsidRPr="003904BF" w:rsidRDefault="006803B1" w:rsidP="004D2423">
            <w:pPr>
              <w:pStyle w:val="T2BaseArray"/>
              <w:jc w:val="left"/>
              <w:rPr>
                <w:rFonts w:ascii="Arial" w:hAnsi="Arial" w:cs="Arial"/>
              </w:rPr>
            </w:pPr>
            <w:r>
              <w:rPr>
                <w:rFonts w:ascii="Arial" w:hAnsi="Arial" w:cs="Arial"/>
              </w:rPr>
              <w:t>Parameter Type Name</w:t>
            </w:r>
          </w:p>
        </w:tc>
        <w:tc>
          <w:tcPr>
            <w:tcW w:w="2977" w:type="dxa"/>
            <w:shd w:val="clear" w:color="auto" w:fill="FFFFFF"/>
          </w:tcPr>
          <w:p w:rsidR="006803B1" w:rsidRDefault="006803B1" w:rsidP="00EB38F5">
            <w:pPr>
              <w:pStyle w:val="T2BaseArray"/>
              <w:spacing w:before="0" w:after="0"/>
              <w:jc w:val="left"/>
              <w:rPr>
                <w:rFonts w:ascii="Arial" w:hAnsi="Arial" w:cs="Arial"/>
              </w:rPr>
            </w:pPr>
            <w:r>
              <w:rPr>
                <w:rFonts w:ascii="Arial" w:hAnsi="Arial" w:cs="Arial"/>
              </w:rPr>
              <w:t>Name of the parameter type to be set for the rule.</w:t>
            </w:r>
          </w:p>
          <w:p w:rsidR="006803B1" w:rsidRDefault="006803B1" w:rsidP="00EB38F5">
            <w:pPr>
              <w:pStyle w:val="T2BaseArray"/>
              <w:spacing w:before="0" w:after="0"/>
              <w:jc w:val="left"/>
              <w:rPr>
                <w:rFonts w:ascii="Arial" w:hAnsi="Arial" w:cs="Arial"/>
              </w:rPr>
            </w:pPr>
          </w:p>
          <w:p w:rsidR="006803B1" w:rsidRDefault="006803B1" w:rsidP="002976F2">
            <w:pPr>
              <w:pStyle w:val="T2BaseArray"/>
              <w:ind w:left="0" w:firstLine="0"/>
              <w:jc w:val="left"/>
              <w:rPr>
                <w:rFonts w:ascii="Arial" w:hAnsi="Arial" w:cs="Arial"/>
              </w:rPr>
            </w:pPr>
            <w:r>
              <w:rPr>
                <w:rFonts w:ascii="Arial" w:hAnsi="Arial" w:cs="Arial"/>
              </w:rPr>
              <w:t>Allowed values are:</w:t>
            </w:r>
          </w:p>
          <w:p w:rsidR="006803B1" w:rsidRDefault="006803B1" w:rsidP="00DE32BA">
            <w:pPr>
              <w:pStyle w:val="T2BaseArray"/>
              <w:numPr>
                <w:ilvl w:val="0"/>
                <w:numId w:val="14"/>
              </w:numPr>
              <w:jc w:val="left"/>
              <w:rPr>
                <w:rFonts w:ascii="Arial" w:hAnsi="Arial" w:cs="Arial"/>
              </w:rPr>
              <w:pPrChange w:id="351"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INTP (Instruction Type)</w:t>
            </w:r>
          </w:p>
          <w:p w:rsidR="006803B1" w:rsidRDefault="006803B1" w:rsidP="00DE32BA">
            <w:pPr>
              <w:pStyle w:val="T2BaseArray"/>
              <w:numPr>
                <w:ilvl w:val="0"/>
                <w:numId w:val="14"/>
              </w:numPr>
              <w:jc w:val="left"/>
              <w:rPr>
                <w:rFonts w:ascii="Arial" w:hAnsi="Arial" w:cs="Arial"/>
              </w:rPr>
              <w:pPrChange w:id="352"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MXST (Message Status)</w:t>
            </w:r>
          </w:p>
          <w:p w:rsidR="006803B1" w:rsidRDefault="006803B1" w:rsidP="00DE32BA">
            <w:pPr>
              <w:pStyle w:val="T2BaseArray"/>
              <w:numPr>
                <w:ilvl w:val="0"/>
                <w:numId w:val="14"/>
              </w:numPr>
              <w:jc w:val="left"/>
              <w:rPr>
                <w:rFonts w:ascii="Arial" w:hAnsi="Arial" w:cs="Arial"/>
              </w:rPr>
              <w:pPrChange w:id="353"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PART (PARTY     )</w:t>
            </w:r>
          </w:p>
          <w:p w:rsidR="006803B1" w:rsidRDefault="006803B1" w:rsidP="00DE32BA">
            <w:pPr>
              <w:pStyle w:val="T2BaseArray"/>
              <w:numPr>
                <w:ilvl w:val="0"/>
                <w:numId w:val="14"/>
              </w:numPr>
              <w:jc w:val="left"/>
              <w:rPr>
                <w:rFonts w:ascii="Arial" w:hAnsi="Arial" w:cs="Arial"/>
              </w:rPr>
              <w:pPrChange w:id="354"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SACC (Securities Account)</w:t>
            </w:r>
            <w:r w:rsidRPr="00736547">
              <w:rPr>
                <w:rFonts w:ascii="Arial" w:hAnsi="Arial" w:cs="Arial"/>
              </w:rPr>
              <w:t xml:space="preserve">  </w:t>
            </w:r>
          </w:p>
          <w:p w:rsidR="006803B1" w:rsidRDefault="006803B1" w:rsidP="00DE32BA">
            <w:pPr>
              <w:pStyle w:val="T2BaseArray"/>
              <w:numPr>
                <w:ilvl w:val="0"/>
                <w:numId w:val="14"/>
              </w:numPr>
              <w:jc w:val="left"/>
              <w:rPr>
                <w:rFonts w:ascii="Arial" w:hAnsi="Arial" w:cs="Arial"/>
              </w:rPr>
              <w:pPrChange w:id="355"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ISIN</w:t>
            </w:r>
          </w:p>
          <w:p w:rsidR="006803B1" w:rsidRDefault="006803B1" w:rsidP="00DE32BA">
            <w:pPr>
              <w:pStyle w:val="T2BaseArray"/>
              <w:numPr>
                <w:ilvl w:val="0"/>
                <w:numId w:val="14"/>
              </w:numPr>
              <w:jc w:val="left"/>
              <w:rPr>
                <w:rFonts w:ascii="Arial" w:hAnsi="Arial" w:cs="Arial"/>
              </w:rPr>
              <w:pPrChange w:id="356"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CASH (T2S DCA)</w:t>
            </w:r>
          </w:p>
          <w:p w:rsidR="006803B1" w:rsidRDefault="006803B1" w:rsidP="00DE32BA">
            <w:pPr>
              <w:pStyle w:val="T2BaseArray"/>
              <w:numPr>
                <w:ilvl w:val="0"/>
                <w:numId w:val="14"/>
              </w:numPr>
              <w:jc w:val="left"/>
              <w:rPr>
                <w:rFonts w:ascii="Arial" w:hAnsi="Arial" w:cs="Arial"/>
              </w:rPr>
              <w:pPrChange w:id="357"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INST (Instruction Status)</w:t>
            </w:r>
            <w:r w:rsidRPr="00736547">
              <w:rPr>
                <w:rFonts w:ascii="Arial" w:hAnsi="Arial" w:cs="Arial"/>
              </w:rPr>
              <w:t xml:space="preserve">         </w:t>
            </w:r>
          </w:p>
          <w:p w:rsidR="006803B1" w:rsidRDefault="006803B1" w:rsidP="00DE32BA">
            <w:pPr>
              <w:pStyle w:val="T2BaseArray"/>
              <w:numPr>
                <w:ilvl w:val="0"/>
                <w:numId w:val="14"/>
              </w:numPr>
              <w:jc w:val="left"/>
              <w:rPr>
                <w:rFonts w:ascii="Arial" w:hAnsi="Arial" w:cs="Arial"/>
              </w:rPr>
              <w:pPrChange w:id="358"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TRCD (Transaction Code)</w:t>
            </w:r>
            <w:r w:rsidRPr="00736547">
              <w:rPr>
                <w:rFonts w:ascii="Arial" w:hAnsi="Arial" w:cs="Arial"/>
              </w:rPr>
              <w:t xml:space="preserve">         </w:t>
            </w:r>
          </w:p>
          <w:p w:rsidR="006803B1" w:rsidRDefault="006803B1" w:rsidP="00DE32BA">
            <w:pPr>
              <w:pStyle w:val="T2BaseArray"/>
              <w:numPr>
                <w:ilvl w:val="0"/>
                <w:numId w:val="14"/>
              </w:numPr>
              <w:jc w:val="left"/>
              <w:rPr>
                <w:rFonts w:ascii="Arial" w:hAnsi="Arial" w:cs="Arial"/>
              </w:rPr>
              <w:pPrChange w:id="359"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CURR (Currency)</w:t>
            </w:r>
          </w:p>
          <w:p w:rsidR="006803B1" w:rsidRDefault="006803B1" w:rsidP="00DE32BA">
            <w:pPr>
              <w:pStyle w:val="T2BaseArray"/>
              <w:numPr>
                <w:ilvl w:val="0"/>
                <w:numId w:val="14"/>
              </w:numPr>
              <w:jc w:val="left"/>
              <w:rPr>
                <w:rFonts w:ascii="Arial" w:hAnsi="Arial" w:cs="Arial"/>
              </w:rPr>
              <w:pPrChange w:id="360"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AMFL (Already Matched Flag)</w:t>
            </w:r>
          </w:p>
          <w:p w:rsidR="006803B1" w:rsidRDefault="006803B1" w:rsidP="00DE32BA">
            <w:pPr>
              <w:pStyle w:val="T2BaseArray"/>
              <w:numPr>
                <w:ilvl w:val="0"/>
                <w:numId w:val="14"/>
              </w:numPr>
              <w:jc w:val="left"/>
              <w:rPr>
                <w:rFonts w:ascii="Arial" w:hAnsi="Arial" w:cs="Arial"/>
              </w:rPr>
              <w:pPrChange w:id="361" w:author="Author">
                <w:pPr>
                  <w:pStyle w:val="T2BaseArray"/>
                  <w:framePr w:hSpace="141" w:wrap="around" w:vAnchor="text" w:hAnchor="margin" w:xAlign="right" w:y="145"/>
                  <w:numPr>
                    <w:numId w:val="15"/>
                  </w:numPr>
                  <w:tabs>
                    <w:tab w:val="num" w:pos="360"/>
                  </w:tabs>
                  <w:ind w:left="360" w:hanging="360"/>
                  <w:jc w:val="left"/>
                </w:pPr>
              </w:pPrChange>
            </w:pPr>
            <w:r w:rsidRPr="00736547">
              <w:rPr>
                <w:rFonts w:ascii="Arial" w:hAnsi="Arial" w:cs="Arial"/>
              </w:rPr>
              <w:t xml:space="preserve"> MXID (Message Identification)</w:t>
            </w:r>
          </w:p>
          <w:p w:rsidR="006803B1" w:rsidRPr="00B54C8B" w:rsidRDefault="006803B1" w:rsidP="004D2423">
            <w:pPr>
              <w:pStyle w:val="T2BaseArray"/>
              <w:ind w:left="0" w:firstLine="0"/>
              <w:rPr>
                <w:rFonts w:ascii="Arial" w:hAnsi="Arial" w:cs="Arial"/>
              </w:rPr>
            </w:pPr>
          </w:p>
        </w:tc>
        <w:tc>
          <w:tcPr>
            <w:tcW w:w="3402" w:type="dxa"/>
            <w:shd w:val="clear" w:color="auto" w:fill="FFFFFF"/>
          </w:tcPr>
          <w:p w:rsidR="006803B1" w:rsidRDefault="006803B1" w:rsidP="002976F2">
            <w:pPr>
              <w:pStyle w:val="T2BaseArray"/>
              <w:spacing w:before="0" w:after="0"/>
              <w:jc w:val="left"/>
              <w:rPr>
                <w:rFonts w:ascii="Arial" w:hAnsi="Arial" w:cs="Arial"/>
              </w:rPr>
            </w:pPr>
          </w:p>
        </w:tc>
        <w:tc>
          <w:tcPr>
            <w:tcW w:w="2551" w:type="dxa"/>
            <w:shd w:val="clear" w:color="auto" w:fill="FFFFFF"/>
          </w:tcPr>
          <w:p w:rsidR="006803B1" w:rsidRPr="003904BF" w:rsidRDefault="006803B1" w:rsidP="004D2423">
            <w:pPr>
              <w:pStyle w:val="T2BaseArray"/>
              <w:jc w:val="left"/>
              <w:rPr>
                <w:rFonts w:ascii="Arial" w:hAnsi="Arial" w:cs="Arial"/>
              </w:rPr>
            </w:pPr>
          </w:p>
        </w:tc>
        <w:tc>
          <w:tcPr>
            <w:tcW w:w="677" w:type="dxa"/>
            <w:shd w:val="clear" w:color="auto" w:fill="FFFFFF"/>
          </w:tcPr>
          <w:p w:rsidR="006803B1" w:rsidRPr="009C13F9" w:rsidRDefault="006803B1" w:rsidP="004D2423">
            <w:pPr>
              <w:pStyle w:val="T2BaseArray"/>
              <w:jc w:val="left"/>
              <w:rPr>
                <w:rFonts w:ascii="Arial" w:hAnsi="Arial" w:cs="Arial"/>
              </w:rPr>
            </w:pPr>
          </w:p>
        </w:tc>
        <w:tc>
          <w:tcPr>
            <w:tcW w:w="678" w:type="dxa"/>
            <w:shd w:val="clear" w:color="auto" w:fill="FFFFFF"/>
          </w:tcPr>
          <w:p w:rsidR="006803B1" w:rsidRPr="00B0606E" w:rsidRDefault="006803B1" w:rsidP="004D2423">
            <w:pPr>
              <w:pStyle w:val="T2BaseArray"/>
              <w:ind w:left="0" w:firstLine="0"/>
              <w:rPr>
                <w:rFonts w:ascii="Arial" w:hAnsi="Arial" w:cs="Arial"/>
              </w:rPr>
            </w:pPr>
            <w:r>
              <w:rPr>
                <w:rFonts w:ascii="Arial" w:hAnsi="Arial" w:cs="Arial"/>
              </w:rPr>
              <w:t>1</w:t>
            </w:r>
            <w:r w:rsidRPr="00752303">
              <w:rPr>
                <w:rFonts w:ascii="Arial" w:hAnsi="Arial" w:cs="Arial"/>
              </w:rPr>
              <w:t>..1</w:t>
            </w:r>
          </w:p>
        </w:tc>
      </w:tr>
      <w:tr w:rsidR="006803B1" w:rsidRPr="00B0606E" w:rsidTr="004D2423">
        <w:tc>
          <w:tcPr>
            <w:tcW w:w="534" w:type="dxa"/>
            <w:shd w:val="clear" w:color="auto" w:fill="FFFFFF"/>
          </w:tcPr>
          <w:p w:rsidR="006803B1" w:rsidRPr="009C13F9" w:rsidRDefault="006453F1" w:rsidP="004D2423">
            <w:pPr>
              <w:pStyle w:val="T2BaseArray"/>
              <w:jc w:val="left"/>
              <w:rPr>
                <w:rFonts w:ascii="Arial" w:hAnsi="Arial" w:cs="Arial"/>
              </w:rPr>
            </w:pPr>
            <w:commentRangeStart w:id="362"/>
            <w:ins w:id="363" w:author="Author">
              <w:r>
                <w:rPr>
                  <w:rFonts w:ascii="Arial" w:hAnsi="Arial" w:cs="Arial"/>
                </w:rPr>
                <w:t>9</w:t>
              </w:r>
            </w:ins>
            <w:del w:id="364" w:author="Author">
              <w:r w:rsidR="006803B1" w:rsidDel="006453F1">
                <w:rPr>
                  <w:rFonts w:ascii="Arial" w:hAnsi="Arial" w:cs="Arial"/>
                </w:rPr>
                <w:delText>8</w:delText>
              </w:r>
            </w:del>
          </w:p>
        </w:tc>
        <w:tc>
          <w:tcPr>
            <w:tcW w:w="567" w:type="dxa"/>
            <w:shd w:val="clear" w:color="auto" w:fill="FFFFFF"/>
          </w:tcPr>
          <w:p w:rsidR="006803B1" w:rsidRPr="009C13F9" w:rsidRDefault="00BF0BA1" w:rsidP="004D2423">
            <w:pPr>
              <w:pStyle w:val="T2BaseArray"/>
              <w:jc w:val="left"/>
              <w:rPr>
                <w:rFonts w:ascii="Arial" w:hAnsi="Arial" w:cs="Arial"/>
              </w:rPr>
            </w:pPr>
            <w:ins w:id="365" w:author="Author">
              <w:r>
                <w:rPr>
                  <w:rFonts w:ascii="Arial" w:hAnsi="Arial" w:cs="Arial"/>
                </w:rPr>
                <w:t>I</w:t>
              </w:r>
            </w:ins>
            <w:del w:id="366" w:author="Author">
              <w:r w:rsidR="006803B1" w:rsidDel="00BF0BA1">
                <w:rPr>
                  <w:rFonts w:ascii="Arial" w:hAnsi="Arial" w:cs="Arial"/>
                </w:rPr>
                <w:delText>H</w:delText>
              </w:r>
            </w:del>
            <w:commentRangeEnd w:id="362"/>
            <w:r>
              <w:rPr>
                <w:rStyle w:val="CommentReference"/>
                <w:rFonts w:ascii="Times New Roman" w:hAnsi="Times New Roman"/>
                <w:lang w:val="fr-FR"/>
              </w:rPr>
              <w:commentReference w:id="362"/>
            </w:r>
          </w:p>
        </w:tc>
        <w:tc>
          <w:tcPr>
            <w:tcW w:w="2551" w:type="dxa"/>
            <w:shd w:val="clear" w:color="auto" w:fill="FFFFFF"/>
          </w:tcPr>
          <w:p w:rsidR="006803B1" w:rsidRPr="003904BF" w:rsidRDefault="006803B1" w:rsidP="004D2423">
            <w:pPr>
              <w:pStyle w:val="T2BaseArray"/>
              <w:jc w:val="left"/>
              <w:rPr>
                <w:rFonts w:ascii="Arial" w:hAnsi="Arial" w:cs="Arial"/>
              </w:rPr>
            </w:pPr>
            <w:r>
              <w:rPr>
                <w:rFonts w:ascii="Arial" w:hAnsi="Arial" w:cs="Arial"/>
              </w:rPr>
              <w:t>Parameter Type Value</w:t>
            </w:r>
          </w:p>
        </w:tc>
        <w:tc>
          <w:tcPr>
            <w:tcW w:w="2977" w:type="dxa"/>
            <w:shd w:val="clear" w:color="auto" w:fill="FFFFFF"/>
          </w:tcPr>
          <w:p w:rsidR="006803B1" w:rsidRPr="00B54C8B" w:rsidRDefault="006803B1" w:rsidP="004D2423">
            <w:pPr>
              <w:pStyle w:val="T2BaseArray"/>
              <w:ind w:left="0" w:firstLine="0"/>
              <w:rPr>
                <w:rFonts w:ascii="Arial" w:hAnsi="Arial" w:cs="Arial"/>
              </w:rPr>
            </w:pPr>
            <w:r w:rsidRPr="00B54C8B">
              <w:rPr>
                <w:rFonts w:ascii="Arial" w:hAnsi="Arial" w:cs="Arial"/>
              </w:rPr>
              <w:t>VARCHAR (35)</w:t>
            </w:r>
          </w:p>
        </w:tc>
        <w:tc>
          <w:tcPr>
            <w:tcW w:w="3402" w:type="dxa"/>
            <w:shd w:val="clear" w:color="auto" w:fill="FFFFFF"/>
          </w:tcPr>
          <w:p w:rsidR="006803B1" w:rsidRPr="003904BF" w:rsidRDefault="006803B1" w:rsidP="004D2423">
            <w:pPr>
              <w:pStyle w:val="T2BaseArray"/>
              <w:spacing w:before="0" w:after="0"/>
              <w:jc w:val="left"/>
              <w:rPr>
                <w:rFonts w:ascii="Arial" w:hAnsi="Arial" w:cs="Arial"/>
              </w:rPr>
            </w:pPr>
            <w:r>
              <w:rPr>
                <w:rFonts w:ascii="Arial" w:hAnsi="Arial" w:cs="Arial"/>
              </w:rPr>
              <w:t>Value for the parameter type</w:t>
            </w:r>
          </w:p>
        </w:tc>
        <w:tc>
          <w:tcPr>
            <w:tcW w:w="2551" w:type="dxa"/>
            <w:shd w:val="clear" w:color="auto" w:fill="FFFFFF"/>
          </w:tcPr>
          <w:p w:rsidR="006803B1" w:rsidRPr="003904BF" w:rsidRDefault="006803B1" w:rsidP="004D2423">
            <w:pPr>
              <w:pStyle w:val="T2BaseArray"/>
              <w:jc w:val="left"/>
              <w:rPr>
                <w:rFonts w:ascii="Arial" w:hAnsi="Arial" w:cs="Arial"/>
              </w:rPr>
            </w:pPr>
          </w:p>
        </w:tc>
        <w:tc>
          <w:tcPr>
            <w:tcW w:w="677" w:type="dxa"/>
            <w:shd w:val="clear" w:color="auto" w:fill="FFFFFF"/>
          </w:tcPr>
          <w:p w:rsidR="006803B1" w:rsidRPr="009C13F9" w:rsidRDefault="006803B1" w:rsidP="004D2423">
            <w:pPr>
              <w:pStyle w:val="T2BaseArray"/>
              <w:jc w:val="left"/>
              <w:rPr>
                <w:rFonts w:ascii="Arial" w:hAnsi="Arial" w:cs="Arial"/>
              </w:rPr>
            </w:pPr>
          </w:p>
        </w:tc>
        <w:tc>
          <w:tcPr>
            <w:tcW w:w="678" w:type="dxa"/>
            <w:shd w:val="clear" w:color="auto" w:fill="FFFFFF"/>
          </w:tcPr>
          <w:p w:rsidR="006803B1" w:rsidRPr="00B0606E" w:rsidRDefault="006803B1" w:rsidP="004D2423">
            <w:pPr>
              <w:pStyle w:val="T2BaseArray"/>
              <w:ind w:left="0" w:firstLine="0"/>
              <w:rPr>
                <w:rFonts w:ascii="Arial" w:hAnsi="Arial" w:cs="Arial"/>
              </w:rPr>
            </w:pPr>
            <w:r>
              <w:rPr>
                <w:rFonts w:ascii="Arial" w:hAnsi="Arial" w:cs="Arial"/>
              </w:rPr>
              <w:t>1</w:t>
            </w:r>
            <w:r w:rsidRPr="00752303">
              <w:rPr>
                <w:rFonts w:ascii="Arial" w:hAnsi="Arial" w:cs="Arial"/>
              </w:rPr>
              <w:t>..1</w:t>
            </w:r>
          </w:p>
        </w:tc>
      </w:tr>
      <w:tr w:rsidR="00BF0BA1" w:rsidRPr="00B0606E" w:rsidTr="004D2423">
        <w:trPr>
          <w:ins w:id="367" w:author="Author"/>
        </w:trPr>
        <w:tc>
          <w:tcPr>
            <w:tcW w:w="534" w:type="dxa"/>
            <w:shd w:val="clear" w:color="auto" w:fill="FFFFFF"/>
          </w:tcPr>
          <w:p w:rsidR="00BF0BA1" w:rsidRDefault="00BF0BA1" w:rsidP="00BF0BA1">
            <w:pPr>
              <w:pStyle w:val="T2BaseArray"/>
              <w:jc w:val="left"/>
              <w:rPr>
                <w:ins w:id="368" w:author="Author"/>
                <w:rFonts w:ascii="Arial" w:hAnsi="Arial" w:cs="Arial"/>
              </w:rPr>
            </w:pPr>
            <w:ins w:id="369" w:author="Author">
              <w:r>
                <w:rPr>
                  <w:rFonts w:ascii="Arial" w:hAnsi="Arial" w:cs="Arial"/>
                </w:rPr>
                <w:t>10</w:t>
              </w:r>
            </w:ins>
          </w:p>
        </w:tc>
        <w:tc>
          <w:tcPr>
            <w:tcW w:w="567" w:type="dxa"/>
            <w:shd w:val="clear" w:color="auto" w:fill="FFFFFF"/>
          </w:tcPr>
          <w:p w:rsidR="00BF0BA1" w:rsidRDefault="00BF0BA1" w:rsidP="00BF0BA1">
            <w:pPr>
              <w:pStyle w:val="T2BaseArray"/>
              <w:jc w:val="left"/>
              <w:rPr>
                <w:ins w:id="370" w:author="Author"/>
                <w:rFonts w:ascii="Arial" w:hAnsi="Arial" w:cs="Arial"/>
              </w:rPr>
            </w:pPr>
            <w:ins w:id="371" w:author="Author">
              <w:r>
                <w:rPr>
                  <w:rFonts w:ascii="Arial" w:hAnsi="Arial" w:cs="Arial"/>
                </w:rPr>
                <w:t>J</w:t>
              </w:r>
            </w:ins>
          </w:p>
        </w:tc>
        <w:tc>
          <w:tcPr>
            <w:tcW w:w="2551" w:type="dxa"/>
            <w:shd w:val="clear" w:color="auto" w:fill="FFFFFF"/>
          </w:tcPr>
          <w:p w:rsidR="00BF0BA1" w:rsidRDefault="00BF0BA1" w:rsidP="00BF0BA1">
            <w:pPr>
              <w:pStyle w:val="T2BaseArray"/>
              <w:jc w:val="left"/>
              <w:rPr>
                <w:ins w:id="372" w:author="Author"/>
                <w:rFonts w:ascii="Arial" w:hAnsi="Arial" w:cs="Arial"/>
              </w:rPr>
            </w:pPr>
            <w:ins w:id="373" w:author="Author">
              <w:r>
                <w:rPr>
                  <w:rFonts w:ascii="Arial" w:hAnsi="Arial" w:cs="Arial"/>
                </w:rPr>
                <w:t>Parameter Parent BIC Identifier</w:t>
              </w:r>
            </w:ins>
          </w:p>
        </w:tc>
        <w:tc>
          <w:tcPr>
            <w:tcW w:w="2977" w:type="dxa"/>
            <w:shd w:val="clear" w:color="auto" w:fill="FFFFFF"/>
          </w:tcPr>
          <w:p w:rsidR="00BF0BA1" w:rsidRPr="00B54C8B" w:rsidRDefault="00BF0BA1" w:rsidP="00BF0BA1">
            <w:pPr>
              <w:pStyle w:val="T2BaseArray"/>
              <w:ind w:left="0" w:firstLine="0"/>
              <w:rPr>
                <w:ins w:id="374" w:author="Author"/>
                <w:rFonts w:ascii="Arial" w:hAnsi="Arial" w:cs="Arial"/>
              </w:rPr>
            </w:pPr>
            <w:ins w:id="375" w:author="Author">
              <w:r>
                <w:rPr>
                  <w:rFonts w:ascii="Arial" w:hAnsi="Arial" w:cs="Arial"/>
                </w:rPr>
                <w:t>CHAR(11)</w:t>
              </w:r>
            </w:ins>
          </w:p>
        </w:tc>
        <w:tc>
          <w:tcPr>
            <w:tcW w:w="3402" w:type="dxa"/>
            <w:shd w:val="clear" w:color="auto" w:fill="FFFFFF"/>
          </w:tcPr>
          <w:p w:rsidR="00BF0BA1" w:rsidRDefault="00BF0BA1" w:rsidP="00BF0BA1">
            <w:pPr>
              <w:pStyle w:val="T2BaseArray"/>
              <w:spacing w:before="0" w:after="0"/>
              <w:jc w:val="left"/>
              <w:rPr>
                <w:ins w:id="376" w:author="Author"/>
                <w:rFonts w:ascii="Arial" w:hAnsi="Arial" w:cs="Arial"/>
              </w:rPr>
            </w:pPr>
          </w:p>
        </w:tc>
        <w:tc>
          <w:tcPr>
            <w:tcW w:w="2551" w:type="dxa"/>
            <w:shd w:val="clear" w:color="auto" w:fill="FFFFFF"/>
          </w:tcPr>
          <w:p w:rsidR="00BF0BA1" w:rsidRDefault="00BF0BA1" w:rsidP="00BF0BA1">
            <w:pPr>
              <w:pStyle w:val="T2BaseArray"/>
              <w:jc w:val="left"/>
              <w:rPr>
                <w:ins w:id="377" w:author="Author"/>
                <w:rFonts w:ascii="Arial" w:hAnsi="Arial" w:cs="Arial"/>
              </w:rPr>
            </w:pPr>
            <w:ins w:id="378" w:author="Author">
              <w:r>
                <w:rPr>
                  <w:rFonts w:ascii="Arial" w:hAnsi="Arial" w:cs="Arial"/>
                </w:rPr>
                <w:t>Mandatory when Parameter Type Name is:</w:t>
              </w:r>
            </w:ins>
          </w:p>
          <w:p w:rsidR="00BF0BA1" w:rsidRDefault="00BF0BA1" w:rsidP="00BF0BA1">
            <w:pPr>
              <w:pStyle w:val="T2BaseArray"/>
              <w:jc w:val="left"/>
              <w:rPr>
                <w:ins w:id="379" w:author="Author"/>
                <w:rFonts w:ascii="Arial" w:hAnsi="Arial" w:cs="Arial"/>
              </w:rPr>
            </w:pPr>
            <w:ins w:id="380" w:author="Author">
              <w:r>
                <w:rPr>
                  <w:rFonts w:ascii="Arial" w:hAnsi="Arial" w:cs="Arial"/>
                </w:rPr>
                <w:t>PART</w:t>
              </w:r>
            </w:ins>
          </w:p>
          <w:p w:rsidR="00BF0BA1" w:rsidRPr="003904BF" w:rsidRDefault="00BF0BA1" w:rsidP="00BF0BA1">
            <w:pPr>
              <w:pStyle w:val="T2BaseArray"/>
              <w:jc w:val="left"/>
              <w:rPr>
                <w:ins w:id="381" w:author="Author"/>
                <w:rFonts w:ascii="Arial" w:hAnsi="Arial" w:cs="Arial"/>
              </w:rPr>
            </w:pPr>
            <w:ins w:id="382" w:author="Author">
              <w:r>
                <w:rPr>
                  <w:rFonts w:ascii="Arial" w:hAnsi="Arial" w:cs="Arial"/>
                </w:rPr>
                <w:t>Not allowed otherwise.</w:t>
              </w:r>
            </w:ins>
          </w:p>
        </w:tc>
        <w:tc>
          <w:tcPr>
            <w:tcW w:w="677" w:type="dxa"/>
            <w:shd w:val="clear" w:color="auto" w:fill="FFFFFF"/>
          </w:tcPr>
          <w:p w:rsidR="00BF0BA1" w:rsidRPr="009C13F9" w:rsidRDefault="00BF0BA1" w:rsidP="00BF0BA1">
            <w:pPr>
              <w:pStyle w:val="T2BaseArray"/>
              <w:jc w:val="left"/>
              <w:rPr>
                <w:ins w:id="383" w:author="Author"/>
                <w:rFonts w:ascii="Arial" w:hAnsi="Arial" w:cs="Arial"/>
              </w:rPr>
            </w:pPr>
          </w:p>
        </w:tc>
        <w:tc>
          <w:tcPr>
            <w:tcW w:w="678" w:type="dxa"/>
            <w:shd w:val="clear" w:color="auto" w:fill="FFFFFF"/>
          </w:tcPr>
          <w:p w:rsidR="00BF0BA1" w:rsidRDefault="00BF0BA1" w:rsidP="00BF0BA1">
            <w:pPr>
              <w:pStyle w:val="T2BaseArray"/>
              <w:ind w:left="0" w:firstLine="0"/>
              <w:rPr>
                <w:ins w:id="384" w:author="Author"/>
                <w:rFonts w:ascii="Arial" w:hAnsi="Arial" w:cs="Arial"/>
              </w:rPr>
            </w:pPr>
            <w:ins w:id="385" w:author="Author">
              <w:r>
                <w:rPr>
                  <w:rFonts w:ascii="Arial" w:hAnsi="Arial" w:cs="Arial"/>
                </w:rPr>
                <w:t>0..1</w:t>
              </w:r>
            </w:ins>
          </w:p>
        </w:tc>
      </w:tr>
      <w:tr w:rsidR="00BF0BA1" w:rsidRPr="00B0606E" w:rsidTr="004D2423">
        <w:trPr>
          <w:ins w:id="386" w:author="Author"/>
        </w:trPr>
        <w:tc>
          <w:tcPr>
            <w:tcW w:w="534" w:type="dxa"/>
            <w:shd w:val="clear" w:color="auto" w:fill="FFFFFF"/>
          </w:tcPr>
          <w:p w:rsidR="00BF0BA1" w:rsidRDefault="00BF0BA1" w:rsidP="00BF0BA1">
            <w:pPr>
              <w:pStyle w:val="T2BaseArray"/>
              <w:jc w:val="left"/>
              <w:rPr>
                <w:ins w:id="387" w:author="Author"/>
                <w:rFonts w:ascii="Arial" w:hAnsi="Arial" w:cs="Arial"/>
              </w:rPr>
            </w:pPr>
            <w:ins w:id="388" w:author="Author">
              <w:r>
                <w:rPr>
                  <w:rFonts w:ascii="Arial" w:hAnsi="Arial" w:cs="Arial"/>
                </w:rPr>
                <w:t>11</w:t>
              </w:r>
            </w:ins>
          </w:p>
        </w:tc>
        <w:tc>
          <w:tcPr>
            <w:tcW w:w="567" w:type="dxa"/>
            <w:shd w:val="clear" w:color="auto" w:fill="FFFFFF"/>
          </w:tcPr>
          <w:p w:rsidR="00BF0BA1" w:rsidRDefault="00BF0BA1" w:rsidP="00BF0BA1">
            <w:pPr>
              <w:pStyle w:val="T2BaseArray"/>
              <w:jc w:val="left"/>
              <w:rPr>
                <w:ins w:id="389" w:author="Author"/>
                <w:rFonts w:ascii="Arial" w:hAnsi="Arial" w:cs="Arial"/>
              </w:rPr>
            </w:pPr>
            <w:ins w:id="390" w:author="Author">
              <w:r>
                <w:rPr>
                  <w:rFonts w:ascii="Arial" w:hAnsi="Arial" w:cs="Arial"/>
                </w:rPr>
                <w:t>K</w:t>
              </w:r>
            </w:ins>
          </w:p>
        </w:tc>
        <w:tc>
          <w:tcPr>
            <w:tcW w:w="2551" w:type="dxa"/>
            <w:shd w:val="clear" w:color="auto" w:fill="FFFFFF"/>
          </w:tcPr>
          <w:p w:rsidR="00BF0BA1" w:rsidRDefault="00BF0BA1" w:rsidP="00BF0BA1">
            <w:pPr>
              <w:pStyle w:val="T2BaseArray"/>
              <w:jc w:val="left"/>
              <w:rPr>
                <w:ins w:id="391" w:author="Author"/>
                <w:rFonts w:ascii="Arial" w:hAnsi="Arial" w:cs="Arial"/>
              </w:rPr>
            </w:pPr>
            <w:ins w:id="392" w:author="Author">
              <w:r>
                <w:rPr>
                  <w:rFonts w:ascii="Arial" w:hAnsi="Arial" w:cs="Arial"/>
                </w:rPr>
                <w:t>Parameter Party BIC Identifier</w:t>
              </w:r>
            </w:ins>
          </w:p>
        </w:tc>
        <w:tc>
          <w:tcPr>
            <w:tcW w:w="2977" w:type="dxa"/>
            <w:shd w:val="clear" w:color="auto" w:fill="FFFFFF"/>
          </w:tcPr>
          <w:p w:rsidR="00BF0BA1" w:rsidRPr="00B54C8B" w:rsidRDefault="00BF0BA1" w:rsidP="00BF0BA1">
            <w:pPr>
              <w:pStyle w:val="T2BaseArray"/>
              <w:ind w:left="0" w:firstLine="0"/>
              <w:rPr>
                <w:ins w:id="393" w:author="Author"/>
                <w:rFonts w:ascii="Arial" w:hAnsi="Arial" w:cs="Arial"/>
              </w:rPr>
            </w:pPr>
            <w:ins w:id="394" w:author="Author">
              <w:r>
                <w:rPr>
                  <w:rFonts w:ascii="Arial" w:hAnsi="Arial" w:cs="Arial"/>
                </w:rPr>
                <w:t>CHAR(11)</w:t>
              </w:r>
            </w:ins>
          </w:p>
        </w:tc>
        <w:tc>
          <w:tcPr>
            <w:tcW w:w="3402" w:type="dxa"/>
            <w:shd w:val="clear" w:color="auto" w:fill="FFFFFF"/>
          </w:tcPr>
          <w:p w:rsidR="00BF0BA1" w:rsidRDefault="00BF0BA1" w:rsidP="00BF0BA1">
            <w:pPr>
              <w:pStyle w:val="T2BaseArray"/>
              <w:spacing w:before="0" w:after="0"/>
              <w:jc w:val="left"/>
              <w:rPr>
                <w:ins w:id="395" w:author="Author"/>
                <w:rFonts w:ascii="Arial" w:hAnsi="Arial" w:cs="Arial"/>
              </w:rPr>
            </w:pPr>
          </w:p>
        </w:tc>
        <w:tc>
          <w:tcPr>
            <w:tcW w:w="2551" w:type="dxa"/>
            <w:shd w:val="clear" w:color="auto" w:fill="FFFFFF"/>
          </w:tcPr>
          <w:p w:rsidR="00BF0BA1" w:rsidRDefault="00BF0BA1" w:rsidP="00BF0BA1">
            <w:pPr>
              <w:pStyle w:val="T2BaseArray"/>
              <w:jc w:val="left"/>
              <w:rPr>
                <w:ins w:id="396" w:author="Author"/>
                <w:rFonts w:ascii="Arial" w:hAnsi="Arial" w:cs="Arial"/>
              </w:rPr>
            </w:pPr>
            <w:ins w:id="397" w:author="Author">
              <w:r>
                <w:rPr>
                  <w:rFonts w:ascii="Arial" w:hAnsi="Arial" w:cs="Arial"/>
                </w:rPr>
                <w:t>Mandatory when Parameter Type Name is:</w:t>
              </w:r>
            </w:ins>
          </w:p>
          <w:p w:rsidR="00BF0BA1" w:rsidRDefault="00BF0BA1" w:rsidP="00BF0BA1">
            <w:pPr>
              <w:pStyle w:val="T2BaseArray"/>
              <w:jc w:val="left"/>
              <w:rPr>
                <w:ins w:id="398" w:author="Author"/>
                <w:rFonts w:ascii="Arial" w:hAnsi="Arial" w:cs="Arial"/>
              </w:rPr>
            </w:pPr>
            <w:ins w:id="399" w:author="Author">
              <w:r>
                <w:rPr>
                  <w:rFonts w:ascii="Arial" w:hAnsi="Arial" w:cs="Arial"/>
                </w:rPr>
                <w:t>PART</w:t>
              </w:r>
            </w:ins>
          </w:p>
          <w:p w:rsidR="00BF0BA1" w:rsidRPr="003904BF" w:rsidRDefault="00BF0BA1" w:rsidP="00BF0BA1">
            <w:pPr>
              <w:pStyle w:val="T2BaseArray"/>
              <w:jc w:val="left"/>
              <w:rPr>
                <w:ins w:id="400" w:author="Author"/>
                <w:rFonts w:ascii="Arial" w:hAnsi="Arial" w:cs="Arial"/>
              </w:rPr>
            </w:pPr>
            <w:ins w:id="401" w:author="Author">
              <w:r>
                <w:rPr>
                  <w:rFonts w:ascii="Arial" w:hAnsi="Arial" w:cs="Arial"/>
                </w:rPr>
                <w:t>Not allowed otherwise.</w:t>
              </w:r>
            </w:ins>
          </w:p>
        </w:tc>
        <w:tc>
          <w:tcPr>
            <w:tcW w:w="677" w:type="dxa"/>
            <w:shd w:val="clear" w:color="auto" w:fill="FFFFFF"/>
          </w:tcPr>
          <w:p w:rsidR="00BF0BA1" w:rsidRPr="009C13F9" w:rsidRDefault="00BF0BA1" w:rsidP="00BF0BA1">
            <w:pPr>
              <w:pStyle w:val="T2BaseArray"/>
              <w:jc w:val="left"/>
              <w:rPr>
                <w:ins w:id="402" w:author="Author"/>
                <w:rFonts w:ascii="Arial" w:hAnsi="Arial" w:cs="Arial"/>
              </w:rPr>
            </w:pPr>
          </w:p>
        </w:tc>
        <w:tc>
          <w:tcPr>
            <w:tcW w:w="678" w:type="dxa"/>
            <w:shd w:val="clear" w:color="auto" w:fill="FFFFFF"/>
          </w:tcPr>
          <w:p w:rsidR="00BF0BA1" w:rsidRDefault="00BF0BA1" w:rsidP="00BF0BA1">
            <w:pPr>
              <w:pStyle w:val="T2BaseArray"/>
              <w:ind w:left="0" w:firstLine="0"/>
              <w:rPr>
                <w:ins w:id="403" w:author="Author"/>
                <w:rFonts w:ascii="Arial" w:hAnsi="Arial" w:cs="Arial"/>
              </w:rPr>
            </w:pPr>
            <w:ins w:id="404" w:author="Author">
              <w:r>
                <w:rPr>
                  <w:rFonts w:ascii="Arial" w:hAnsi="Arial" w:cs="Arial"/>
                </w:rPr>
                <w:t>0..1</w:t>
              </w:r>
            </w:ins>
          </w:p>
        </w:tc>
      </w:tr>
      <w:tr w:rsidR="00BF0BA1" w:rsidRPr="00B0606E" w:rsidTr="004D2423">
        <w:trPr>
          <w:ins w:id="405" w:author="Author"/>
        </w:trPr>
        <w:tc>
          <w:tcPr>
            <w:tcW w:w="534" w:type="dxa"/>
            <w:shd w:val="clear" w:color="auto" w:fill="FFFFFF"/>
          </w:tcPr>
          <w:p w:rsidR="00BF0BA1" w:rsidRDefault="00BF0BA1" w:rsidP="00BF0BA1">
            <w:pPr>
              <w:pStyle w:val="T2BaseArray"/>
              <w:jc w:val="left"/>
              <w:rPr>
                <w:ins w:id="406" w:author="Author"/>
                <w:rFonts w:ascii="Arial" w:hAnsi="Arial" w:cs="Arial"/>
              </w:rPr>
            </w:pPr>
            <w:ins w:id="407" w:author="Author">
              <w:r>
                <w:rPr>
                  <w:rFonts w:ascii="Arial" w:hAnsi="Arial" w:cs="Arial"/>
                </w:rPr>
                <w:t>12</w:t>
              </w:r>
            </w:ins>
          </w:p>
        </w:tc>
        <w:tc>
          <w:tcPr>
            <w:tcW w:w="567" w:type="dxa"/>
            <w:shd w:val="clear" w:color="auto" w:fill="FFFFFF"/>
          </w:tcPr>
          <w:p w:rsidR="00BF0BA1" w:rsidRDefault="00BF0BA1" w:rsidP="00BF0BA1">
            <w:pPr>
              <w:pStyle w:val="T2BaseArray"/>
              <w:jc w:val="left"/>
              <w:rPr>
                <w:ins w:id="408" w:author="Author"/>
                <w:rFonts w:ascii="Arial" w:hAnsi="Arial" w:cs="Arial"/>
              </w:rPr>
            </w:pPr>
            <w:ins w:id="409" w:author="Author">
              <w:r>
                <w:rPr>
                  <w:rFonts w:ascii="Arial" w:hAnsi="Arial" w:cs="Arial"/>
                </w:rPr>
                <w:t>L</w:t>
              </w:r>
            </w:ins>
          </w:p>
        </w:tc>
        <w:tc>
          <w:tcPr>
            <w:tcW w:w="2551" w:type="dxa"/>
            <w:shd w:val="clear" w:color="auto" w:fill="FFFFFF"/>
          </w:tcPr>
          <w:p w:rsidR="00BF0BA1" w:rsidRDefault="00BF0BA1" w:rsidP="00BF0BA1">
            <w:pPr>
              <w:pStyle w:val="T2BaseArray"/>
              <w:jc w:val="left"/>
              <w:rPr>
                <w:ins w:id="410" w:author="Author"/>
                <w:rFonts w:ascii="Arial" w:hAnsi="Arial" w:cs="Arial"/>
              </w:rPr>
            </w:pPr>
            <w:ins w:id="411" w:author="Author">
              <w:r>
                <w:rPr>
                  <w:rFonts w:ascii="Arial" w:hAnsi="Arial" w:cs="Arial"/>
                </w:rPr>
                <w:t>Parameter Securities Account Identifier</w:t>
              </w:r>
            </w:ins>
          </w:p>
        </w:tc>
        <w:tc>
          <w:tcPr>
            <w:tcW w:w="2977" w:type="dxa"/>
            <w:shd w:val="clear" w:color="auto" w:fill="FFFFFF"/>
          </w:tcPr>
          <w:p w:rsidR="00BF0BA1" w:rsidRPr="00B54C8B" w:rsidRDefault="00BF0BA1" w:rsidP="00BF0BA1">
            <w:pPr>
              <w:pStyle w:val="T2BaseArray"/>
              <w:ind w:left="0" w:firstLine="0"/>
              <w:rPr>
                <w:ins w:id="412" w:author="Author"/>
                <w:rFonts w:ascii="Arial" w:hAnsi="Arial" w:cs="Arial"/>
              </w:rPr>
            </w:pPr>
            <w:ins w:id="413" w:author="Author">
              <w:r>
                <w:rPr>
                  <w:rFonts w:ascii="Arial" w:hAnsi="Arial" w:cs="Arial"/>
                </w:rPr>
                <w:t>VARCHAR(35)</w:t>
              </w:r>
            </w:ins>
          </w:p>
        </w:tc>
        <w:tc>
          <w:tcPr>
            <w:tcW w:w="3402" w:type="dxa"/>
            <w:shd w:val="clear" w:color="auto" w:fill="FFFFFF"/>
          </w:tcPr>
          <w:p w:rsidR="00BF0BA1" w:rsidRDefault="00BF0BA1" w:rsidP="00BF0BA1">
            <w:pPr>
              <w:pStyle w:val="T2BaseArray"/>
              <w:spacing w:before="0" w:after="0"/>
              <w:jc w:val="left"/>
              <w:rPr>
                <w:ins w:id="414" w:author="Author"/>
                <w:rFonts w:ascii="Arial" w:hAnsi="Arial" w:cs="Arial"/>
              </w:rPr>
            </w:pPr>
          </w:p>
        </w:tc>
        <w:tc>
          <w:tcPr>
            <w:tcW w:w="2551" w:type="dxa"/>
            <w:shd w:val="clear" w:color="auto" w:fill="FFFFFF"/>
          </w:tcPr>
          <w:p w:rsidR="00BF0BA1" w:rsidRDefault="00BF0BA1" w:rsidP="00BF0BA1">
            <w:pPr>
              <w:pStyle w:val="T2BaseArray"/>
              <w:jc w:val="left"/>
              <w:rPr>
                <w:ins w:id="415" w:author="Author"/>
                <w:rFonts w:ascii="Arial" w:hAnsi="Arial" w:cs="Arial"/>
              </w:rPr>
            </w:pPr>
            <w:ins w:id="416" w:author="Author">
              <w:r>
                <w:rPr>
                  <w:rFonts w:ascii="Arial" w:hAnsi="Arial" w:cs="Arial"/>
                </w:rPr>
                <w:t>Mandatory when Parameter Type Name is:</w:t>
              </w:r>
            </w:ins>
          </w:p>
          <w:p w:rsidR="00BF0BA1" w:rsidRDefault="00BF0BA1" w:rsidP="00BF0BA1">
            <w:pPr>
              <w:pStyle w:val="T2BaseArray"/>
              <w:jc w:val="left"/>
              <w:rPr>
                <w:ins w:id="417" w:author="Author"/>
                <w:rFonts w:ascii="Arial" w:hAnsi="Arial" w:cs="Arial"/>
              </w:rPr>
            </w:pPr>
            <w:ins w:id="418" w:author="Author">
              <w:r>
                <w:rPr>
                  <w:rFonts w:ascii="Arial" w:hAnsi="Arial" w:cs="Arial"/>
                </w:rPr>
                <w:t>SACC</w:t>
              </w:r>
            </w:ins>
          </w:p>
          <w:p w:rsidR="00BF0BA1" w:rsidRPr="003904BF" w:rsidRDefault="00BF0BA1" w:rsidP="00BF0BA1">
            <w:pPr>
              <w:pStyle w:val="T2BaseArray"/>
              <w:jc w:val="left"/>
              <w:rPr>
                <w:ins w:id="419" w:author="Author"/>
                <w:rFonts w:ascii="Arial" w:hAnsi="Arial" w:cs="Arial"/>
              </w:rPr>
            </w:pPr>
            <w:ins w:id="420" w:author="Author">
              <w:r>
                <w:rPr>
                  <w:rFonts w:ascii="Arial" w:hAnsi="Arial" w:cs="Arial"/>
                </w:rPr>
                <w:t>Not allowed otherwise.</w:t>
              </w:r>
            </w:ins>
          </w:p>
        </w:tc>
        <w:tc>
          <w:tcPr>
            <w:tcW w:w="677" w:type="dxa"/>
            <w:shd w:val="clear" w:color="auto" w:fill="FFFFFF"/>
          </w:tcPr>
          <w:p w:rsidR="00BF0BA1" w:rsidRPr="009C13F9" w:rsidRDefault="00BF0BA1" w:rsidP="00BF0BA1">
            <w:pPr>
              <w:pStyle w:val="T2BaseArray"/>
              <w:jc w:val="left"/>
              <w:rPr>
                <w:ins w:id="421" w:author="Author"/>
                <w:rFonts w:ascii="Arial" w:hAnsi="Arial" w:cs="Arial"/>
              </w:rPr>
            </w:pPr>
          </w:p>
        </w:tc>
        <w:tc>
          <w:tcPr>
            <w:tcW w:w="678" w:type="dxa"/>
            <w:shd w:val="clear" w:color="auto" w:fill="FFFFFF"/>
          </w:tcPr>
          <w:p w:rsidR="00BF0BA1" w:rsidRDefault="00BF0BA1" w:rsidP="00BF0BA1">
            <w:pPr>
              <w:pStyle w:val="T2BaseArray"/>
              <w:ind w:left="0" w:firstLine="0"/>
              <w:rPr>
                <w:ins w:id="422" w:author="Author"/>
                <w:rFonts w:ascii="Arial" w:hAnsi="Arial" w:cs="Arial"/>
              </w:rPr>
            </w:pPr>
            <w:ins w:id="423" w:author="Author">
              <w:r>
                <w:rPr>
                  <w:rFonts w:ascii="Arial" w:hAnsi="Arial" w:cs="Arial"/>
                </w:rPr>
                <w:t>0..1</w:t>
              </w:r>
            </w:ins>
          </w:p>
        </w:tc>
      </w:tr>
      <w:tr w:rsidR="00BF0BA1" w:rsidRPr="00B0606E" w:rsidTr="004D2423">
        <w:trPr>
          <w:ins w:id="424" w:author="Author"/>
        </w:trPr>
        <w:tc>
          <w:tcPr>
            <w:tcW w:w="534" w:type="dxa"/>
            <w:shd w:val="clear" w:color="auto" w:fill="FFFFFF"/>
          </w:tcPr>
          <w:p w:rsidR="00BF0BA1" w:rsidRDefault="00BF0BA1" w:rsidP="00BF0BA1">
            <w:pPr>
              <w:pStyle w:val="T2BaseArray"/>
              <w:jc w:val="left"/>
              <w:rPr>
                <w:ins w:id="425" w:author="Author"/>
                <w:rFonts w:ascii="Arial" w:hAnsi="Arial" w:cs="Arial"/>
              </w:rPr>
            </w:pPr>
            <w:ins w:id="426" w:author="Author">
              <w:r>
                <w:rPr>
                  <w:rFonts w:ascii="Arial" w:hAnsi="Arial" w:cs="Arial"/>
                </w:rPr>
                <w:t>13</w:t>
              </w:r>
            </w:ins>
          </w:p>
        </w:tc>
        <w:tc>
          <w:tcPr>
            <w:tcW w:w="567" w:type="dxa"/>
            <w:shd w:val="clear" w:color="auto" w:fill="FFFFFF"/>
          </w:tcPr>
          <w:p w:rsidR="00BF0BA1" w:rsidRDefault="00BF0BA1" w:rsidP="00BF0BA1">
            <w:pPr>
              <w:pStyle w:val="T2BaseArray"/>
              <w:jc w:val="left"/>
              <w:rPr>
                <w:ins w:id="427" w:author="Author"/>
                <w:rFonts w:ascii="Arial" w:hAnsi="Arial" w:cs="Arial"/>
              </w:rPr>
            </w:pPr>
            <w:ins w:id="428" w:author="Author">
              <w:r>
                <w:rPr>
                  <w:rFonts w:ascii="Arial" w:hAnsi="Arial" w:cs="Arial"/>
                </w:rPr>
                <w:t>M</w:t>
              </w:r>
            </w:ins>
          </w:p>
        </w:tc>
        <w:tc>
          <w:tcPr>
            <w:tcW w:w="2551" w:type="dxa"/>
            <w:shd w:val="clear" w:color="auto" w:fill="FFFFFF"/>
          </w:tcPr>
          <w:p w:rsidR="00BF0BA1" w:rsidRDefault="00BF0BA1" w:rsidP="00BF0BA1">
            <w:pPr>
              <w:pStyle w:val="T2BaseArray"/>
              <w:jc w:val="left"/>
              <w:rPr>
                <w:ins w:id="429" w:author="Author"/>
                <w:rFonts w:ascii="Arial" w:hAnsi="Arial" w:cs="Arial"/>
              </w:rPr>
            </w:pPr>
            <w:ins w:id="430" w:author="Author">
              <w:r>
                <w:rPr>
                  <w:rFonts w:ascii="Arial" w:hAnsi="Arial" w:cs="Arial"/>
                </w:rPr>
                <w:t>Parameter Securities Identifier</w:t>
              </w:r>
            </w:ins>
          </w:p>
        </w:tc>
        <w:tc>
          <w:tcPr>
            <w:tcW w:w="2977" w:type="dxa"/>
            <w:shd w:val="clear" w:color="auto" w:fill="FFFFFF"/>
          </w:tcPr>
          <w:p w:rsidR="00BF0BA1" w:rsidRPr="00B54C8B" w:rsidRDefault="00BF0BA1" w:rsidP="00BF0BA1">
            <w:pPr>
              <w:pStyle w:val="T2BaseArray"/>
              <w:ind w:left="0" w:firstLine="0"/>
              <w:rPr>
                <w:ins w:id="431" w:author="Author"/>
                <w:rFonts w:ascii="Arial" w:hAnsi="Arial" w:cs="Arial"/>
              </w:rPr>
            </w:pPr>
            <w:ins w:id="432" w:author="Author">
              <w:r>
                <w:rPr>
                  <w:rFonts w:ascii="Arial" w:hAnsi="Arial" w:cs="Arial"/>
                </w:rPr>
                <w:t>CHAR(12)</w:t>
              </w:r>
            </w:ins>
          </w:p>
        </w:tc>
        <w:tc>
          <w:tcPr>
            <w:tcW w:w="3402" w:type="dxa"/>
            <w:shd w:val="clear" w:color="auto" w:fill="FFFFFF"/>
          </w:tcPr>
          <w:p w:rsidR="00BF0BA1" w:rsidRDefault="00BF0BA1" w:rsidP="00BF0BA1">
            <w:pPr>
              <w:pStyle w:val="T2BaseArray"/>
              <w:spacing w:before="0" w:after="0"/>
              <w:jc w:val="left"/>
              <w:rPr>
                <w:ins w:id="433" w:author="Author"/>
                <w:rFonts w:ascii="Arial" w:hAnsi="Arial" w:cs="Arial"/>
              </w:rPr>
            </w:pPr>
          </w:p>
        </w:tc>
        <w:tc>
          <w:tcPr>
            <w:tcW w:w="2551" w:type="dxa"/>
            <w:shd w:val="clear" w:color="auto" w:fill="FFFFFF"/>
          </w:tcPr>
          <w:p w:rsidR="00BF0BA1" w:rsidRDefault="00BF0BA1" w:rsidP="00BF0BA1">
            <w:pPr>
              <w:pStyle w:val="T2BaseArray"/>
              <w:jc w:val="left"/>
              <w:rPr>
                <w:ins w:id="434" w:author="Author"/>
                <w:rFonts w:ascii="Arial" w:hAnsi="Arial" w:cs="Arial"/>
              </w:rPr>
            </w:pPr>
            <w:ins w:id="435" w:author="Author">
              <w:r>
                <w:rPr>
                  <w:rFonts w:ascii="Arial" w:hAnsi="Arial" w:cs="Arial"/>
                </w:rPr>
                <w:t>Mandatory when Parameter Type Name is:</w:t>
              </w:r>
            </w:ins>
          </w:p>
          <w:p w:rsidR="00BF0BA1" w:rsidRDefault="00BF0BA1" w:rsidP="00BF0BA1">
            <w:pPr>
              <w:pStyle w:val="T2BaseArray"/>
              <w:jc w:val="left"/>
              <w:rPr>
                <w:ins w:id="436" w:author="Author"/>
                <w:rFonts w:ascii="Arial" w:hAnsi="Arial" w:cs="Arial"/>
              </w:rPr>
            </w:pPr>
            <w:ins w:id="437" w:author="Author">
              <w:r>
                <w:rPr>
                  <w:rFonts w:ascii="Arial" w:hAnsi="Arial" w:cs="Arial"/>
                </w:rPr>
                <w:t>ISIN</w:t>
              </w:r>
            </w:ins>
          </w:p>
          <w:p w:rsidR="00BF0BA1" w:rsidRPr="003904BF" w:rsidRDefault="00BF0BA1" w:rsidP="00BF0BA1">
            <w:pPr>
              <w:pStyle w:val="T2BaseArray"/>
              <w:jc w:val="left"/>
              <w:rPr>
                <w:ins w:id="438" w:author="Author"/>
                <w:rFonts w:ascii="Arial" w:hAnsi="Arial" w:cs="Arial"/>
              </w:rPr>
            </w:pPr>
            <w:ins w:id="439" w:author="Author">
              <w:r>
                <w:rPr>
                  <w:rFonts w:ascii="Arial" w:hAnsi="Arial" w:cs="Arial"/>
                </w:rPr>
                <w:lastRenderedPageBreak/>
                <w:t>Not allowed otherwise.</w:t>
              </w:r>
            </w:ins>
          </w:p>
        </w:tc>
        <w:tc>
          <w:tcPr>
            <w:tcW w:w="677" w:type="dxa"/>
            <w:shd w:val="clear" w:color="auto" w:fill="FFFFFF"/>
          </w:tcPr>
          <w:p w:rsidR="00BF0BA1" w:rsidRPr="009C13F9" w:rsidRDefault="00BF0BA1" w:rsidP="00BF0BA1">
            <w:pPr>
              <w:pStyle w:val="T2BaseArray"/>
              <w:jc w:val="left"/>
              <w:rPr>
                <w:ins w:id="440" w:author="Author"/>
                <w:rFonts w:ascii="Arial" w:hAnsi="Arial" w:cs="Arial"/>
              </w:rPr>
            </w:pPr>
          </w:p>
        </w:tc>
        <w:tc>
          <w:tcPr>
            <w:tcW w:w="678" w:type="dxa"/>
            <w:shd w:val="clear" w:color="auto" w:fill="FFFFFF"/>
          </w:tcPr>
          <w:p w:rsidR="00BF0BA1" w:rsidRDefault="00BF0BA1" w:rsidP="00BF0BA1">
            <w:pPr>
              <w:pStyle w:val="T2BaseArray"/>
              <w:ind w:left="0" w:firstLine="0"/>
              <w:rPr>
                <w:ins w:id="441" w:author="Author"/>
                <w:rFonts w:ascii="Arial" w:hAnsi="Arial" w:cs="Arial"/>
              </w:rPr>
            </w:pPr>
            <w:ins w:id="442" w:author="Author">
              <w:r>
                <w:rPr>
                  <w:rFonts w:ascii="Arial" w:hAnsi="Arial" w:cs="Arial"/>
                </w:rPr>
                <w:t>0..1</w:t>
              </w:r>
            </w:ins>
          </w:p>
        </w:tc>
      </w:tr>
      <w:tr w:rsidR="00BF0BA1" w:rsidRPr="00B0606E" w:rsidTr="004D2423">
        <w:trPr>
          <w:ins w:id="443" w:author="Author"/>
        </w:trPr>
        <w:tc>
          <w:tcPr>
            <w:tcW w:w="534" w:type="dxa"/>
            <w:shd w:val="clear" w:color="auto" w:fill="FFFFFF"/>
          </w:tcPr>
          <w:p w:rsidR="00BF0BA1" w:rsidRDefault="00BF0BA1" w:rsidP="00BF0BA1">
            <w:pPr>
              <w:pStyle w:val="T2BaseArray"/>
              <w:jc w:val="left"/>
              <w:rPr>
                <w:ins w:id="444" w:author="Author"/>
                <w:rFonts w:ascii="Arial" w:hAnsi="Arial" w:cs="Arial"/>
              </w:rPr>
            </w:pPr>
            <w:commentRangeStart w:id="445"/>
            <w:ins w:id="446" w:author="Author">
              <w:r>
                <w:rPr>
                  <w:rFonts w:ascii="Arial" w:hAnsi="Arial" w:cs="Arial"/>
                </w:rPr>
                <w:lastRenderedPageBreak/>
                <w:t>14</w:t>
              </w:r>
            </w:ins>
          </w:p>
        </w:tc>
        <w:tc>
          <w:tcPr>
            <w:tcW w:w="567" w:type="dxa"/>
            <w:shd w:val="clear" w:color="auto" w:fill="FFFFFF"/>
          </w:tcPr>
          <w:p w:rsidR="00BF0BA1" w:rsidRDefault="00BF0BA1" w:rsidP="00BF0BA1">
            <w:pPr>
              <w:pStyle w:val="T2BaseArray"/>
              <w:jc w:val="left"/>
              <w:rPr>
                <w:ins w:id="447" w:author="Author"/>
                <w:rFonts w:ascii="Arial" w:hAnsi="Arial" w:cs="Arial"/>
              </w:rPr>
            </w:pPr>
            <w:ins w:id="448" w:author="Author">
              <w:r>
                <w:rPr>
                  <w:rFonts w:ascii="Arial" w:hAnsi="Arial" w:cs="Arial"/>
                </w:rPr>
                <w:t>N</w:t>
              </w:r>
            </w:ins>
          </w:p>
        </w:tc>
        <w:tc>
          <w:tcPr>
            <w:tcW w:w="2551" w:type="dxa"/>
            <w:shd w:val="clear" w:color="auto" w:fill="FFFFFF"/>
          </w:tcPr>
          <w:p w:rsidR="00BF0BA1" w:rsidRDefault="00BF0BA1" w:rsidP="00BF0BA1">
            <w:pPr>
              <w:pStyle w:val="T2BaseArray"/>
              <w:jc w:val="left"/>
              <w:rPr>
                <w:ins w:id="449" w:author="Author"/>
                <w:rFonts w:ascii="Arial" w:hAnsi="Arial" w:cs="Arial"/>
              </w:rPr>
            </w:pPr>
            <w:ins w:id="450" w:author="Author">
              <w:r>
                <w:rPr>
                  <w:rFonts w:ascii="Arial" w:hAnsi="Arial" w:cs="Arial"/>
                </w:rPr>
                <w:t>Parameter Cash Account Identifier</w:t>
              </w:r>
            </w:ins>
          </w:p>
        </w:tc>
        <w:tc>
          <w:tcPr>
            <w:tcW w:w="2977" w:type="dxa"/>
            <w:shd w:val="clear" w:color="auto" w:fill="FFFFFF"/>
          </w:tcPr>
          <w:p w:rsidR="00BF0BA1" w:rsidRPr="00B54C8B" w:rsidRDefault="00BF0BA1" w:rsidP="00BF0BA1">
            <w:pPr>
              <w:pStyle w:val="T2BaseArray"/>
              <w:ind w:left="0" w:firstLine="0"/>
              <w:rPr>
                <w:ins w:id="451" w:author="Author"/>
                <w:rFonts w:ascii="Arial" w:hAnsi="Arial" w:cs="Arial"/>
              </w:rPr>
            </w:pPr>
            <w:ins w:id="452" w:author="Author">
              <w:r>
                <w:rPr>
                  <w:rFonts w:ascii="Arial" w:hAnsi="Arial" w:cs="Arial"/>
                </w:rPr>
                <w:t>VARCHAR(34)</w:t>
              </w:r>
            </w:ins>
          </w:p>
        </w:tc>
        <w:tc>
          <w:tcPr>
            <w:tcW w:w="3402" w:type="dxa"/>
            <w:shd w:val="clear" w:color="auto" w:fill="FFFFFF"/>
          </w:tcPr>
          <w:p w:rsidR="00BF0BA1" w:rsidRDefault="00BF0BA1" w:rsidP="00BF0BA1">
            <w:pPr>
              <w:pStyle w:val="T2BaseArray"/>
              <w:spacing w:before="0" w:after="0"/>
              <w:jc w:val="left"/>
              <w:rPr>
                <w:ins w:id="453" w:author="Author"/>
                <w:rFonts w:ascii="Arial" w:hAnsi="Arial" w:cs="Arial"/>
              </w:rPr>
            </w:pPr>
          </w:p>
        </w:tc>
        <w:tc>
          <w:tcPr>
            <w:tcW w:w="2551" w:type="dxa"/>
            <w:shd w:val="clear" w:color="auto" w:fill="FFFFFF"/>
          </w:tcPr>
          <w:p w:rsidR="00BF0BA1" w:rsidRDefault="00BF0BA1" w:rsidP="00BF0BA1">
            <w:pPr>
              <w:pStyle w:val="T2BaseArray"/>
              <w:jc w:val="left"/>
              <w:rPr>
                <w:ins w:id="454" w:author="Author"/>
                <w:rFonts w:ascii="Arial" w:hAnsi="Arial" w:cs="Arial"/>
              </w:rPr>
            </w:pPr>
            <w:ins w:id="455" w:author="Author">
              <w:r>
                <w:rPr>
                  <w:rFonts w:ascii="Arial" w:hAnsi="Arial" w:cs="Arial"/>
                </w:rPr>
                <w:t>Mandatory when Parameter Type Name is:</w:t>
              </w:r>
            </w:ins>
          </w:p>
          <w:p w:rsidR="00BF0BA1" w:rsidRDefault="00BF0BA1" w:rsidP="00BF0BA1">
            <w:pPr>
              <w:pStyle w:val="T2BaseArray"/>
              <w:jc w:val="left"/>
              <w:rPr>
                <w:ins w:id="456" w:author="Author"/>
                <w:rFonts w:ascii="Arial" w:hAnsi="Arial" w:cs="Arial"/>
              </w:rPr>
            </w:pPr>
            <w:ins w:id="457" w:author="Author">
              <w:r>
                <w:rPr>
                  <w:rFonts w:ascii="Arial" w:hAnsi="Arial" w:cs="Arial"/>
                </w:rPr>
                <w:t>CASH</w:t>
              </w:r>
            </w:ins>
          </w:p>
          <w:p w:rsidR="00BF0BA1" w:rsidRPr="003904BF" w:rsidRDefault="00BF0BA1" w:rsidP="00BF0BA1">
            <w:pPr>
              <w:pStyle w:val="T2BaseArray"/>
              <w:jc w:val="left"/>
              <w:rPr>
                <w:ins w:id="458" w:author="Author"/>
                <w:rFonts w:ascii="Arial" w:hAnsi="Arial" w:cs="Arial"/>
              </w:rPr>
            </w:pPr>
            <w:ins w:id="459" w:author="Author">
              <w:r>
                <w:rPr>
                  <w:rFonts w:ascii="Arial" w:hAnsi="Arial" w:cs="Arial"/>
                </w:rPr>
                <w:t>Not allowed otherwise.</w:t>
              </w:r>
            </w:ins>
          </w:p>
        </w:tc>
        <w:tc>
          <w:tcPr>
            <w:tcW w:w="677" w:type="dxa"/>
            <w:shd w:val="clear" w:color="auto" w:fill="FFFFFF"/>
          </w:tcPr>
          <w:p w:rsidR="00BF0BA1" w:rsidRPr="009C13F9" w:rsidRDefault="00BF0BA1" w:rsidP="00BF0BA1">
            <w:pPr>
              <w:pStyle w:val="T2BaseArray"/>
              <w:jc w:val="left"/>
              <w:rPr>
                <w:ins w:id="460" w:author="Author"/>
                <w:rFonts w:ascii="Arial" w:hAnsi="Arial" w:cs="Arial"/>
              </w:rPr>
            </w:pPr>
          </w:p>
        </w:tc>
        <w:tc>
          <w:tcPr>
            <w:tcW w:w="678" w:type="dxa"/>
            <w:shd w:val="clear" w:color="auto" w:fill="FFFFFF"/>
          </w:tcPr>
          <w:p w:rsidR="00BF0BA1" w:rsidRDefault="00BF0BA1" w:rsidP="00BF0BA1">
            <w:pPr>
              <w:pStyle w:val="T2BaseArray"/>
              <w:ind w:left="0" w:firstLine="0"/>
              <w:rPr>
                <w:ins w:id="461" w:author="Author"/>
                <w:rFonts w:ascii="Arial" w:hAnsi="Arial" w:cs="Arial"/>
              </w:rPr>
            </w:pPr>
            <w:ins w:id="462" w:author="Author">
              <w:r>
                <w:rPr>
                  <w:rFonts w:ascii="Arial" w:hAnsi="Arial" w:cs="Arial"/>
                </w:rPr>
                <w:t>0..1</w:t>
              </w:r>
              <w:commentRangeEnd w:id="445"/>
              <w:r>
                <w:rPr>
                  <w:rStyle w:val="CommentReference"/>
                  <w:rFonts w:ascii="Times New Roman" w:hAnsi="Times New Roman"/>
                  <w:lang w:val="fr-FR"/>
                </w:rPr>
                <w:commentReference w:id="445"/>
              </w:r>
            </w:ins>
          </w:p>
        </w:tc>
      </w:tr>
    </w:tbl>
    <w:p w:rsidR="006803B1" w:rsidRPr="00043F6A" w:rsidRDefault="006803B1">
      <w:pPr>
        <w:jc w:val="left"/>
        <w:rPr>
          <w:rFonts w:ascii="Arial" w:hAnsi="Arial" w:cs="Arial"/>
          <w:u w:val="single"/>
          <w:lang w:val="en-GB"/>
        </w:rPr>
      </w:pPr>
      <w:r w:rsidRPr="00043F6A">
        <w:rPr>
          <w:rFonts w:ascii="Arial" w:hAnsi="Arial" w:cs="Arial"/>
          <w:lang w:val="en-GB"/>
        </w:rPr>
        <w:br w:type="page"/>
      </w:r>
    </w:p>
    <w:p w:rsidR="006803B1" w:rsidRPr="002318F1" w:rsidRDefault="006803B1" w:rsidP="001429DB">
      <w:pPr>
        <w:pStyle w:val="Heading4"/>
      </w:pPr>
      <w:bookmarkStart w:id="463" w:name="_Toc385494948"/>
      <w:r w:rsidRPr="002318F1">
        <w:lastRenderedPageBreak/>
        <w:t>Restriction Type</w:t>
      </w:r>
      <w:r>
        <w:t xml:space="preserve"> - New</w:t>
      </w:r>
      <w:bookmarkEnd w:id="463"/>
    </w:p>
    <w:p w:rsidR="006803B1" w:rsidRDefault="006803B1" w:rsidP="00DE32BA">
      <w:pPr>
        <w:pStyle w:val="ListParagraph"/>
        <w:numPr>
          <w:ilvl w:val="0"/>
          <w:numId w:val="14"/>
        </w:numPr>
        <w:rPr>
          <w:rFonts w:ascii="Arial" w:hAnsi="Arial" w:cs="Arial"/>
          <w:lang w:val="en-GB"/>
        </w:rPr>
        <w:pPrChange w:id="464" w:author="Author">
          <w:pPr>
            <w:pStyle w:val="ListParagraph"/>
            <w:numPr>
              <w:numId w:val="15"/>
            </w:numPr>
            <w:tabs>
              <w:tab w:val="num" w:pos="360"/>
            </w:tabs>
            <w:ind w:left="360" w:hanging="360"/>
          </w:pPr>
        </w:pPrChange>
      </w:pPr>
      <w:r w:rsidRPr="00F5515A">
        <w:rPr>
          <w:rFonts w:ascii="Arial" w:hAnsi="Arial" w:cs="Arial"/>
          <w:lang w:val="en-GB"/>
        </w:rPr>
        <w:t>Record Type: “</w:t>
      </w:r>
      <w:r>
        <w:rPr>
          <w:rFonts w:ascii="Arial" w:hAnsi="Arial" w:cs="Arial"/>
          <w:lang w:val="en-GB"/>
        </w:rPr>
        <w:t>Restriction Type</w:t>
      </w:r>
      <w:r w:rsidRPr="00F5515A">
        <w:rPr>
          <w:rFonts w:ascii="Arial" w:hAnsi="Arial" w:cs="Arial"/>
          <w:lang w:val="en-GB"/>
        </w:rPr>
        <w:t>”</w:t>
      </w:r>
    </w:p>
    <w:p w:rsidR="006803B1" w:rsidRDefault="006803B1" w:rsidP="009F57AA">
      <w:pPr>
        <w:pStyle w:val="T2BaseArray"/>
        <w:ind w:left="0" w:firstLine="0"/>
        <w:jc w:val="left"/>
        <w:rPr>
          <w:rFonts w:ascii="Arial" w:hAnsi="Arial" w:cs="Arial"/>
          <w:sz w:val="22"/>
          <w:szCs w:val="22"/>
        </w:rPr>
      </w:pPr>
      <w:r w:rsidRPr="009F57AA">
        <w:rPr>
          <w:rFonts w:ascii="Arial" w:hAnsi="Arial" w:cs="Arial"/>
          <w:sz w:val="22"/>
          <w:szCs w:val="22"/>
        </w:rPr>
        <w:t xml:space="preserve">The record </w:t>
      </w:r>
      <w:r>
        <w:rPr>
          <w:rFonts w:ascii="Arial" w:hAnsi="Arial" w:cs="Arial"/>
          <w:sz w:val="22"/>
          <w:szCs w:val="22"/>
        </w:rPr>
        <w:t xml:space="preserve">is used to </w:t>
      </w:r>
      <w:r w:rsidRPr="009F57AA">
        <w:rPr>
          <w:rFonts w:ascii="Arial" w:hAnsi="Arial" w:cs="Arial"/>
          <w:sz w:val="22"/>
          <w:szCs w:val="22"/>
        </w:rPr>
        <w:t>creat</w:t>
      </w:r>
      <w:r>
        <w:rPr>
          <w:rFonts w:ascii="Arial" w:hAnsi="Arial" w:cs="Arial"/>
          <w:sz w:val="22"/>
          <w:szCs w:val="22"/>
        </w:rPr>
        <w:t>e</w:t>
      </w:r>
      <w:r w:rsidRPr="009F57AA">
        <w:rPr>
          <w:rFonts w:ascii="Arial" w:hAnsi="Arial" w:cs="Arial"/>
          <w:sz w:val="22"/>
          <w:szCs w:val="22"/>
        </w:rPr>
        <w:t xml:space="preserve"> a restriction type.</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ACT.18.1</w:t>
      </w:r>
    </w:p>
    <w:p w:rsidR="006803B1" w:rsidRPr="009F57AA" w:rsidRDefault="006803B1" w:rsidP="009F57AA">
      <w:pPr>
        <w:pStyle w:val="T2BaseArray"/>
        <w:ind w:left="0" w:firstLine="0"/>
        <w:jc w:val="left"/>
        <w:rPr>
          <w:rFonts w:ascii="Arial" w:hAnsi="Arial" w:cs="Arial"/>
          <w:szCs w:val="22"/>
        </w:rPr>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551"/>
        <w:gridCol w:w="2977"/>
        <w:gridCol w:w="3402"/>
        <w:gridCol w:w="2551"/>
        <w:gridCol w:w="677"/>
        <w:gridCol w:w="678"/>
      </w:tblGrid>
      <w:tr w:rsidR="006803B1" w:rsidRPr="00285F7E" w:rsidTr="00043F6A">
        <w:trPr>
          <w:cantSplit/>
          <w:trHeight w:val="1260"/>
        </w:trPr>
        <w:tc>
          <w:tcPr>
            <w:tcW w:w="534" w:type="dxa"/>
            <w:shd w:val="clear" w:color="auto" w:fill="D9D9D9"/>
            <w:textDirection w:val="btLr"/>
          </w:tcPr>
          <w:p w:rsidR="006803B1" w:rsidRPr="00285F7E" w:rsidRDefault="006803B1" w:rsidP="00043F6A">
            <w:pPr>
              <w:ind w:left="113" w:right="113"/>
              <w:jc w:val="center"/>
              <w:rPr>
                <w:rFonts w:ascii="Arial" w:hAnsi="Arial" w:cs="Arial"/>
                <w:b/>
                <w:sz w:val="18"/>
                <w:szCs w:val="18"/>
                <w:lang w:val="en-GB"/>
              </w:rPr>
            </w:pPr>
            <w:r w:rsidRPr="00285F7E">
              <w:rPr>
                <w:rFonts w:ascii="Arial" w:hAnsi="Arial" w:cs="Arial"/>
                <w:b/>
                <w:sz w:val="18"/>
                <w:szCs w:val="18"/>
                <w:lang w:val="en-GB"/>
              </w:rPr>
              <w:t>Flat file  column</w:t>
            </w:r>
          </w:p>
        </w:tc>
        <w:tc>
          <w:tcPr>
            <w:tcW w:w="567" w:type="dxa"/>
            <w:shd w:val="clear" w:color="auto" w:fill="D9D9D9"/>
            <w:textDirection w:val="btLr"/>
          </w:tcPr>
          <w:p w:rsidR="006803B1" w:rsidRPr="00285F7E" w:rsidRDefault="006803B1" w:rsidP="00043F6A">
            <w:pPr>
              <w:ind w:left="113" w:right="113"/>
              <w:jc w:val="center"/>
              <w:rPr>
                <w:rFonts w:ascii="Arial" w:hAnsi="Arial" w:cs="Arial"/>
                <w:b/>
                <w:sz w:val="18"/>
                <w:szCs w:val="18"/>
                <w:lang w:val="en-GB"/>
              </w:rPr>
            </w:pPr>
            <w:r w:rsidRPr="00285F7E">
              <w:rPr>
                <w:rFonts w:ascii="Arial" w:hAnsi="Arial" w:cs="Arial"/>
                <w:b/>
                <w:sz w:val="18"/>
                <w:szCs w:val="18"/>
                <w:lang w:val="en-GB"/>
              </w:rPr>
              <w:t>Excel Column</w:t>
            </w:r>
          </w:p>
        </w:tc>
        <w:tc>
          <w:tcPr>
            <w:tcW w:w="2551" w:type="dxa"/>
            <w:shd w:val="clear" w:color="auto" w:fill="D9D9D9"/>
          </w:tcPr>
          <w:p w:rsidR="006803B1" w:rsidRPr="00285F7E" w:rsidRDefault="006803B1" w:rsidP="00043F6A">
            <w:pPr>
              <w:pStyle w:val="T2BaseArray"/>
              <w:ind w:left="0" w:firstLine="0"/>
              <w:jc w:val="center"/>
              <w:rPr>
                <w:rFonts w:ascii="Arial" w:hAnsi="Arial" w:cs="Arial"/>
                <w:b/>
              </w:rPr>
            </w:pPr>
            <w:r w:rsidRPr="00285F7E">
              <w:rPr>
                <w:rFonts w:ascii="Arial" w:hAnsi="Arial" w:cs="Arial"/>
                <w:b/>
              </w:rPr>
              <w:t>Column Name</w:t>
            </w:r>
          </w:p>
        </w:tc>
        <w:tc>
          <w:tcPr>
            <w:tcW w:w="2977" w:type="dxa"/>
            <w:shd w:val="clear" w:color="auto" w:fill="D9D9D9"/>
          </w:tcPr>
          <w:p w:rsidR="006803B1" w:rsidRPr="00285F7E" w:rsidRDefault="006803B1" w:rsidP="00043F6A">
            <w:pPr>
              <w:pStyle w:val="T2BaseArray"/>
              <w:ind w:left="0" w:firstLine="0"/>
              <w:jc w:val="center"/>
              <w:rPr>
                <w:rFonts w:ascii="Arial" w:hAnsi="Arial" w:cs="Arial"/>
                <w:b/>
              </w:rPr>
            </w:pPr>
            <w:r w:rsidRPr="00285F7E">
              <w:rPr>
                <w:rFonts w:ascii="Arial" w:hAnsi="Arial" w:cs="Arial"/>
                <w:b/>
              </w:rPr>
              <w:t>Format</w:t>
            </w:r>
          </w:p>
        </w:tc>
        <w:tc>
          <w:tcPr>
            <w:tcW w:w="3402" w:type="dxa"/>
            <w:shd w:val="clear" w:color="auto" w:fill="D9D9D9"/>
          </w:tcPr>
          <w:p w:rsidR="006803B1" w:rsidRPr="00285F7E" w:rsidRDefault="006803B1" w:rsidP="00043F6A">
            <w:pPr>
              <w:pStyle w:val="T2BaseArray"/>
              <w:ind w:left="0" w:firstLine="0"/>
              <w:jc w:val="center"/>
              <w:rPr>
                <w:rFonts w:ascii="Arial" w:hAnsi="Arial" w:cs="Arial"/>
                <w:b/>
              </w:rPr>
            </w:pPr>
            <w:r w:rsidRPr="00285F7E">
              <w:rPr>
                <w:rFonts w:ascii="Arial" w:hAnsi="Arial" w:cs="Arial"/>
                <w:b/>
              </w:rPr>
              <w:t>Description</w:t>
            </w:r>
          </w:p>
        </w:tc>
        <w:tc>
          <w:tcPr>
            <w:tcW w:w="2551" w:type="dxa"/>
            <w:shd w:val="clear" w:color="auto" w:fill="D9D9D9"/>
          </w:tcPr>
          <w:p w:rsidR="006803B1" w:rsidRPr="00285F7E" w:rsidRDefault="006803B1" w:rsidP="00043F6A">
            <w:pPr>
              <w:pStyle w:val="T2BaseArray"/>
              <w:ind w:left="0" w:firstLine="0"/>
              <w:jc w:val="center"/>
              <w:rPr>
                <w:rFonts w:ascii="Arial" w:hAnsi="Arial" w:cs="Arial"/>
                <w:b/>
              </w:rPr>
            </w:pPr>
            <w:r w:rsidRPr="00285F7E">
              <w:rPr>
                <w:rFonts w:ascii="Arial" w:hAnsi="Arial" w:cs="Arial"/>
                <w:b/>
              </w:rPr>
              <w:t>Rules</w:t>
            </w:r>
          </w:p>
        </w:tc>
        <w:tc>
          <w:tcPr>
            <w:tcW w:w="677" w:type="dxa"/>
            <w:shd w:val="clear" w:color="auto" w:fill="D9D9D9"/>
            <w:textDirection w:val="btLr"/>
          </w:tcPr>
          <w:p w:rsidR="006803B1" w:rsidRPr="00285F7E" w:rsidRDefault="006803B1" w:rsidP="00043F6A">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clear" w:color="auto" w:fill="D9D9D9"/>
            <w:textDirection w:val="btLr"/>
          </w:tcPr>
          <w:p w:rsidR="006803B1" w:rsidRPr="00285F7E" w:rsidRDefault="006803B1" w:rsidP="00043F6A">
            <w:pPr>
              <w:pStyle w:val="T2BaseArray"/>
              <w:ind w:left="113" w:right="113" w:firstLine="0"/>
              <w:jc w:val="center"/>
              <w:rPr>
                <w:rFonts w:ascii="Arial" w:hAnsi="Arial" w:cs="Arial"/>
                <w:b/>
              </w:rPr>
            </w:pPr>
            <w:r>
              <w:rPr>
                <w:rFonts w:ascii="Arial" w:hAnsi="Arial" w:cs="Arial"/>
                <w:b/>
              </w:rPr>
              <w:t>Occurs per Group</w:t>
            </w:r>
          </w:p>
        </w:tc>
      </w:tr>
      <w:tr w:rsidR="006803B1" w:rsidRPr="009C13F9" w:rsidTr="002E1BEA">
        <w:tc>
          <w:tcPr>
            <w:tcW w:w="534" w:type="dxa"/>
            <w:shd w:val="clear" w:color="auto" w:fill="FFFFFF"/>
          </w:tcPr>
          <w:p w:rsidR="006803B1" w:rsidRPr="009C13F9" w:rsidRDefault="006803B1" w:rsidP="002E1BEA">
            <w:pPr>
              <w:pStyle w:val="T2BaseArray"/>
              <w:ind w:left="0" w:firstLine="0"/>
              <w:jc w:val="left"/>
              <w:rPr>
                <w:rFonts w:ascii="Arial" w:hAnsi="Arial" w:cs="Arial"/>
              </w:rPr>
            </w:pPr>
            <w:r w:rsidRPr="009C13F9">
              <w:rPr>
                <w:rFonts w:ascii="Arial" w:hAnsi="Arial" w:cs="Arial"/>
              </w:rPr>
              <w:t>2</w:t>
            </w:r>
          </w:p>
        </w:tc>
        <w:tc>
          <w:tcPr>
            <w:tcW w:w="567" w:type="dxa"/>
            <w:shd w:val="clear" w:color="auto" w:fill="FFFFFF"/>
          </w:tcPr>
          <w:p w:rsidR="006803B1" w:rsidRPr="009C13F9" w:rsidRDefault="006803B1" w:rsidP="002E1BEA">
            <w:pPr>
              <w:pStyle w:val="T2BaseArray"/>
              <w:ind w:left="0" w:firstLine="0"/>
              <w:jc w:val="left"/>
              <w:rPr>
                <w:rFonts w:ascii="Arial" w:hAnsi="Arial" w:cs="Arial"/>
              </w:rPr>
            </w:pPr>
            <w:r w:rsidRPr="009C13F9">
              <w:rPr>
                <w:rFonts w:ascii="Arial" w:hAnsi="Arial" w:cs="Arial"/>
              </w:rPr>
              <w:t>B</w:t>
            </w:r>
          </w:p>
        </w:tc>
        <w:tc>
          <w:tcPr>
            <w:tcW w:w="2551" w:type="dxa"/>
            <w:shd w:val="clear" w:color="auto" w:fill="FFFFFF"/>
          </w:tcPr>
          <w:p w:rsidR="006803B1" w:rsidRPr="009C13F9" w:rsidRDefault="006803B1" w:rsidP="002E1BEA">
            <w:pPr>
              <w:pStyle w:val="T2BaseArray"/>
              <w:ind w:left="0" w:firstLine="0"/>
              <w:jc w:val="left"/>
              <w:rPr>
                <w:rFonts w:ascii="Arial" w:hAnsi="Arial" w:cs="Arial"/>
              </w:rPr>
            </w:pPr>
            <w:r w:rsidRPr="009C13F9">
              <w:rPr>
                <w:rFonts w:ascii="Arial" w:hAnsi="Arial" w:cs="Arial"/>
              </w:rPr>
              <w:t>Record Id</w:t>
            </w:r>
          </w:p>
        </w:tc>
        <w:tc>
          <w:tcPr>
            <w:tcW w:w="2977" w:type="dxa"/>
            <w:shd w:val="clear" w:color="auto" w:fill="FFFFFF"/>
          </w:tcPr>
          <w:p w:rsidR="006803B1" w:rsidRPr="009C13F9" w:rsidRDefault="006803B1" w:rsidP="002E1BEA">
            <w:pPr>
              <w:pStyle w:val="T2BaseArray"/>
              <w:ind w:left="0" w:firstLine="0"/>
              <w:jc w:val="left"/>
              <w:rPr>
                <w:rFonts w:ascii="Arial" w:hAnsi="Arial" w:cs="Arial"/>
              </w:rPr>
            </w:pPr>
            <w:r w:rsidRPr="009C13F9">
              <w:rPr>
                <w:rFonts w:ascii="Arial" w:hAnsi="Arial" w:cs="Arial"/>
              </w:rPr>
              <w:t>NUMERIC (10)</w:t>
            </w:r>
          </w:p>
        </w:tc>
        <w:tc>
          <w:tcPr>
            <w:tcW w:w="3402" w:type="dxa"/>
            <w:shd w:val="clear" w:color="auto" w:fill="FFFFFF"/>
          </w:tcPr>
          <w:p w:rsidR="006803B1" w:rsidRPr="009C13F9" w:rsidRDefault="006803B1" w:rsidP="002E1BEA">
            <w:pPr>
              <w:pStyle w:val="T2BaseArray"/>
              <w:ind w:left="0" w:firstLine="0"/>
              <w:jc w:val="left"/>
              <w:rPr>
                <w:rFonts w:ascii="Arial" w:hAnsi="Arial" w:cs="Arial"/>
              </w:rPr>
            </w:pPr>
            <w:r w:rsidRPr="009C13F9">
              <w:rPr>
                <w:rFonts w:ascii="Arial" w:hAnsi="Arial" w:cs="Arial"/>
              </w:rPr>
              <w:t>Unique identifier of the record</w:t>
            </w:r>
            <w:r>
              <w:rPr>
                <w:rFonts w:ascii="Arial" w:hAnsi="Arial" w:cs="Arial"/>
              </w:rPr>
              <w:t>.</w:t>
            </w:r>
          </w:p>
        </w:tc>
        <w:tc>
          <w:tcPr>
            <w:tcW w:w="2551" w:type="dxa"/>
            <w:shd w:val="clear" w:color="auto" w:fill="FFFFFF"/>
          </w:tcPr>
          <w:p w:rsidR="006803B1" w:rsidRPr="009C13F9" w:rsidRDefault="006803B1" w:rsidP="00043F6A">
            <w:pPr>
              <w:pStyle w:val="T2BaseArray"/>
              <w:ind w:left="0" w:firstLine="0"/>
              <w:rPr>
                <w:rFonts w:ascii="Arial" w:hAnsi="Arial" w:cs="Arial"/>
              </w:rPr>
            </w:pPr>
            <w:r w:rsidRPr="009C13F9">
              <w:rPr>
                <w:rFonts w:ascii="Arial" w:hAnsi="Arial" w:cs="Arial"/>
              </w:rPr>
              <w:t>Must occur in each line of the record</w:t>
            </w:r>
            <w:r>
              <w:rPr>
                <w:rFonts w:ascii="Arial" w:hAnsi="Arial" w:cs="Arial"/>
              </w:rPr>
              <w:t>.</w:t>
            </w:r>
          </w:p>
        </w:tc>
        <w:tc>
          <w:tcPr>
            <w:tcW w:w="677" w:type="dxa"/>
            <w:shd w:val="clear" w:color="auto" w:fill="FFFFFF"/>
          </w:tcPr>
          <w:p w:rsidR="006803B1" w:rsidRPr="009C13F9" w:rsidRDefault="006803B1" w:rsidP="00043F6A">
            <w:pPr>
              <w:pStyle w:val="T2BaseArray"/>
              <w:ind w:left="0" w:firstLine="0"/>
              <w:jc w:val="left"/>
              <w:rPr>
                <w:rFonts w:ascii="Arial" w:hAnsi="Arial" w:cs="Arial"/>
              </w:rPr>
            </w:pPr>
            <w:r w:rsidRPr="009C13F9">
              <w:rPr>
                <w:rFonts w:ascii="Arial" w:hAnsi="Arial" w:cs="Arial"/>
              </w:rPr>
              <w:t>1..n</w:t>
            </w:r>
          </w:p>
        </w:tc>
        <w:tc>
          <w:tcPr>
            <w:tcW w:w="678" w:type="dxa"/>
            <w:shd w:val="clear" w:color="auto" w:fill="FFFFFF"/>
          </w:tcPr>
          <w:p w:rsidR="006803B1" w:rsidRPr="009C13F9" w:rsidRDefault="006803B1" w:rsidP="00043F6A">
            <w:pPr>
              <w:pStyle w:val="T2BaseArray"/>
              <w:ind w:left="0" w:firstLine="0"/>
              <w:jc w:val="left"/>
              <w:rPr>
                <w:rFonts w:ascii="Arial" w:hAnsi="Arial" w:cs="Arial"/>
              </w:rPr>
            </w:pPr>
          </w:p>
        </w:tc>
      </w:tr>
      <w:tr w:rsidR="006803B1" w:rsidRPr="009C13F9" w:rsidTr="002E1BEA">
        <w:tc>
          <w:tcPr>
            <w:tcW w:w="10031" w:type="dxa"/>
            <w:gridSpan w:val="5"/>
            <w:shd w:val="clear" w:color="auto" w:fill="F2F2F2"/>
          </w:tcPr>
          <w:p w:rsidR="006803B1" w:rsidRPr="009C13F9" w:rsidRDefault="006803B1" w:rsidP="002E1BEA">
            <w:pPr>
              <w:pStyle w:val="T2BaseArray"/>
              <w:ind w:left="0" w:firstLine="0"/>
              <w:jc w:val="left"/>
              <w:rPr>
                <w:rFonts w:ascii="Arial" w:hAnsi="Arial" w:cs="Arial"/>
              </w:rPr>
            </w:pPr>
            <w:r>
              <w:rPr>
                <w:rFonts w:ascii="Arial" w:hAnsi="Arial" w:cs="Arial"/>
              </w:rPr>
              <w:t>Group “Restriction Type”</w:t>
            </w:r>
          </w:p>
        </w:tc>
        <w:tc>
          <w:tcPr>
            <w:tcW w:w="2551" w:type="dxa"/>
            <w:shd w:val="clear" w:color="auto" w:fill="F2F2F2"/>
          </w:tcPr>
          <w:p w:rsidR="006803B1" w:rsidRPr="009C13F9" w:rsidRDefault="006803B1" w:rsidP="00043F6A">
            <w:pPr>
              <w:pStyle w:val="T2BaseArray"/>
              <w:ind w:left="0" w:firstLine="0"/>
              <w:rPr>
                <w:rFonts w:ascii="Arial" w:hAnsi="Arial" w:cs="Arial"/>
              </w:rPr>
            </w:pPr>
          </w:p>
        </w:tc>
        <w:tc>
          <w:tcPr>
            <w:tcW w:w="677" w:type="dxa"/>
            <w:shd w:val="clear" w:color="auto" w:fill="F2F2F2"/>
          </w:tcPr>
          <w:p w:rsidR="006803B1" w:rsidRPr="009C13F9" w:rsidRDefault="006803B1" w:rsidP="00043F6A">
            <w:pPr>
              <w:pStyle w:val="T2BaseArray"/>
              <w:ind w:left="0" w:firstLine="0"/>
              <w:jc w:val="left"/>
              <w:rPr>
                <w:rFonts w:ascii="Arial" w:hAnsi="Arial" w:cs="Arial"/>
              </w:rPr>
            </w:pPr>
            <w:r>
              <w:rPr>
                <w:rFonts w:ascii="Arial" w:hAnsi="Arial" w:cs="Arial"/>
              </w:rPr>
              <w:t>1..1</w:t>
            </w:r>
          </w:p>
        </w:tc>
        <w:tc>
          <w:tcPr>
            <w:tcW w:w="678" w:type="dxa"/>
            <w:shd w:val="clear" w:color="auto" w:fill="F2F2F2"/>
          </w:tcPr>
          <w:p w:rsidR="006803B1" w:rsidRPr="009C13F9" w:rsidRDefault="006803B1" w:rsidP="00043F6A">
            <w:pPr>
              <w:pStyle w:val="T2BaseArray"/>
              <w:ind w:left="0" w:firstLine="0"/>
              <w:jc w:val="left"/>
              <w:rPr>
                <w:rFonts w:ascii="Arial" w:hAnsi="Arial" w:cs="Arial"/>
              </w:rPr>
            </w:pPr>
          </w:p>
        </w:tc>
      </w:tr>
      <w:tr w:rsidR="006803B1" w:rsidRPr="009C13F9" w:rsidTr="002E1BEA">
        <w:tc>
          <w:tcPr>
            <w:tcW w:w="534" w:type="dxa"/>
            <w:shd w:val="clear" w:color="auto" w:fill="FFFFFF"/>
          </w:tcPr>
          <w:p w:rsidR="006803B1" w:rsidRPr="002E1BEA" w:rsidRDefault="006803B1" w:rsidP="002E1BEA">
            <w:pPr>
              <w:pStyle w:val="T2BaseArray"/>
              <w:ind w:left="0" w:firstLine="0"/>
              <w:jc w:val="left"/>
              <w:rPr>
                <w:rFonts w:ascii="Arial" w:hAnsi="Arial" w:cs="Arial"/>
              </w:rPr>
            </w:pPr>
            <w:r w:rsidRPr="002E1BEA">
              <w:rPr>
                <w:rFonts w:ascii="Arial" w:hAnsi="Arial" w:cs="Arial"/>
              </w:rPr>
              <w:t>3</w:t>
            </w:r>
          </w:p>
        </w:tc>
        <w:tc>
          <w:tcPr>
            <w:tcW w:w="567" w:type="dxa"/>
            <w:shd w:val="clear" w:color="auto" w:fill="FFFFFF"/>
          </w:tcPr>
          <w:p w:rsidR="006803B1" w:rsidRPr="002E1BEA" w:rsidRDefault="006803B1" w:rsidP="002E1BEA">
            <w:pPr>
              <w:pStyle w:val="T2BaseArray"/>
              <w:ind w:left="0" w:firstLine="0"/>
              <w:jc w:val="left"/>
              <w:rPr>
                <w:rFonts w:ascii="Arial" w:hAnsi="Arial" w:cs="Arial"/>
              </w:rPr>
            </w:pPr>
            <w:r w:rsidRPr="002E1BEA">
              <w:rPr>
                <w:rFonts w:ascii="Arial" w:hAnsi="Arial" w:cs="Arial"/>
              </w:rPr>
              <w:t>C</w:t>
            </w:r>
          </w:p>
        </w:tc>
        <w:tc>
          <w:tcPr>
            <w:tcW w:w="2551" w:type="dxa"/>
            <w:shd w:val="clear" w:color="auto" w:fill="FFFFFF"/>
          </w:tcPr>
          <w:p w:rsidR="006803B1" w:rsidRPr="002E1BEA" w:rsidRDefault="006803B1" w:rsidP="002E1BEA">
            <w:pPr>
              <w:pStyle w:val="T2BaseArray"/>
              <w:jc w:val="left"/>
              <w:rPr>
                <w:rFonts w:ascii="Arial" w:hAnsi="Arial" w:cs="Arial"/>
              </w:rPr>
            </w:pPr>
            <w:r>
              <w:rPr>
                <w:rFonts w:ascii="Arial" w:hAnsi="Arial" w:cs="Arial"/>
              </w:rPr>
              <w:t>Restriction Type</w:t>
            </w:r>
          </w:p>
        </w:tc>
        <w:tc>
          <w:tcPr>
            <w:tcW w:w="2977" w:type="dxa"/>
            <w:shd w:val="clear" w:color="auto" w:fill="FFFFFF"/>
          </w:tcPr>
          <w:p w:rsidR="006803B1" w:rsidRPr="002E1BEA" w:rsidRDefault="006803B1" w:rsidP="002E1BEA">
            <w:pPr>
              <w:pStyle w:val="T2BaseArray"/>
              <w:jc w:val="left"/>
              <w:rPr>
                <w:rFonts w:ascii="Arial" w:hAnsi="Arial" w:cs="Arial"/>
              </w:rPr>
            </w:pPr>
            <w:r>
              <w:rPr>
                <w:rFonts w:ascii="Arial" w:hAnsi="Arial" w:cs="Arial"/>
              </w:rPr>
              <w:t>CHAR(4)</w:t>
            </w:r>
          </w:p>
        </w:tc>
        <w:tc>
          <w:tcPr>
            <w:tcW w:w="3402" w:type="dxa"/>
            <w:shd w:val="clear" w:color="auto" w:fill="FFFFFF"/>
          </w:tcPr>
          <w:p w:rsidR="006803B1" w:rsidRPr="002E1BEA" w:rsidRDefault="006803B1" w:rsidP="007867B7">
            <w:pPr>
              <w:pStyle w:val="T2BaseArray"/>
              <w:ind w:left="0" w:firstLine="0"/>
              <w:jc w:val="left"/>
              <w:rPr>
                <w:rFonts w:ascii="Arial" w:hAnsi="Arial" w:cs="Arial"/>
              </w:rPr>
            </w:pPr>
            <w:r w:rsidRPr="007867B7">
              <w:rPr>
                <w:rFonts w:ascii="Arial" w:hAnsi="Arial" w:cs="Arial"/>
              </w:rPr>
              <w:t>Restriction type code</w:t>
            </w:r>
            <w:r>
              <w:rPr>
                <w:rFonts w:ascii="Arial" w:hAnsi="Arial" w:cs="Arial"/>
              </w:rPr>
              <w:t>.</w:t>
            </w:r>
          </w:p>
        </w:tc>
        <w:tc>
          <w:tcPr>
            <w:tcW w:w="2551" w:type="dxa"/>
            <w:shd w:val="clear" w:color="auto" w:fill="FFFFFF"/>
          </w:tcPr>
          <w:p w:rsidR="006803B1" w:rsidRPr="002E1BEA" w:rsidRDefault="006803B1" w:rsidP="002E1BEA">
            <w:pPr>
              <w:pStyle w:val="T2BaseArray"/>
              <w:rPr>
                <w:rFonts w:ascii="Arial" w:hAnsi="Arial" w:cs="Arial"/>
              </w:rPr>
            </w:pPr>
          </w:p>
        </w:tc>
        <w:tc>
          <w:tcPr>
            <w:tcW w:w="677" w:type="dxa"/>
            <w:shd w:val="clear" w:color="auto" w:fill="FFFFFF"/>
          </w:tcPr>
          <w:p w:rsidR="006803B1" w:rsidRPr="002E1BEA" w:rsidRDefault="006803B1" w:rsidP="002E1BEA">
            <w:pPr>
              <w:pStyle w:val="T2BaseArray"/>
              <w:ind w:left="0" w:firstLine="0"/>
              <w:rPr>
                <w:rFonts w:ascii="Arial" w:hAnsi="Arial" w:cs="Arial"/>
              </w:rPr>
            </w:pPr>
          </w:p>
        </w:tc>
        <w:tc>
          <w:tcPr>
            <w:tcW w:w="678" w:type="dxa"/>
            <w:shd w:val="clear" w:color="auto" w:fill="FFFFFF"/>
          </w:tcPr>
          <w:p w:rsidR="006803B1" w:rsidRPr="002E1BEA" w:rsidRDefault="006803B1" w:rsidP="002E1BEA">
            <w:pPr>
              <w:pStyle w:val="T2BaseArray"/>
              <w:ind w:left="0" w:firstLine="0"/>
              <w:rPr>
                <w:rFonts w:ascii="Arial" w:hAnsi="Arial" w:cs="Arial"/>
              </w:rPr>
            </w:pPr>
            <w:r>
              <w:rPr>
                <w:rFonts w:ascii="Arial" w:hAnsi="Arial" w:cs="Arial"/>
              </w:rPr>
              <w:t>1..1</w:t>
            </w:r>
          </w:p>
        </w:tc>
      </w:tr>
      <w:tr w:rsidR="006803B1" w:rsidRPr="009C13F9" w:rsidTr="002E1BEA">
        <w:tc>
          <w:tcPr>
            <w:tcW w:w="534" w:type="dxa"/>
            <w:shd w:val="clear" w:color="auto" w:fill="FFFFFF"/>
          </w:tcPr>
          <w:p w:rsidR="006803B1" w:rsidRPr="002E1BEA" w:rsidRDefault="006803B1" w:rsidP="007867B7">
            <w:pPr>
              <w:pStyle w:val="T2BaseArray"/>
              <w:ind w:left="0" w:firstLine="0"/>
              <w:jc w:val="left"/>
              <w:rPr>
                <w:rFonts w:ascii="Arial" w:hAnsi="Arial" w:cs="Arial"/>
              </w:rPr>
            </w:pPr>
            <w:r w:rsidRPr="002E1BEA">
              <w:rPr>
                <w:rFonts w:ascii="Arial" w:hAnsi="Arial" w:cs="Arial"/>
              </w:rPr>
              <w:t>4</w:t>
            </w:r>
          </w:p>
        </w:tc>
        <w:tc>
          <w:tcPr>
            <w:tcW w:w="567" w:type="dxa"/>
            <w:shd w:val="clear" w:color="auto" w:fill="FFFFFF"/>
          </w:tcPr>
          <w:p w:rsidR="006803B1" w:rsidRPr="002E1BEA" w:rsidRDefault="006803B1" w:rsidP="007867B7">
            <w:pPr>
              <w:pStyle w:val="T2BaseArray"/>
              <w:ind w:left="0" w:firstLine="0"/>
              <w:jc w:val="left"/>
              <w:rPr>
                <w:rFonts w:ascii="Arial" w:hAnsi="Arial" w:cs="Arial"/>
              </w:rPr>
            </w:pPr>
            <w:r>
              <w:rPr>
                <w:rFonts w:ascii="Arial" w:hAnsi="Arial" w:cs="Arial"/>
              </w:rPr>
              <w:t>D</w:t>
            </w:r>
          </w:p>
        </w:tc>
        <w:tc>
          <w:tcPr>
            <w:tcW w:w="2551" w:type="dxa"/>
            <w:shd w:val="clear" w:color="auto" w:fill="FFFFFF"/>
          </w:tcPr>
          <w:p w:rsidR="006803B1" w:rsidRPr="002E1BEA" w:rsidRDefault="006803B1" w:rsidP="007867B7">
            <w:pPr>
              <w:pStyle w:val="T2BaseArray"/>
              <w:jc w:val="left"/>
              <w:rPr>
                <w:rFonts w:ascii="Arial" w:hAnsi="Arial" w:cs="Arial"/>
              </w:rPr>
            </w:pPr>
            <w:r w:rsidRPr="002E1BEA">
              <w:rPr>
                <w:rFonts w:ascii="Arial" w:hAnsi="Arial" w:cs="Arial"/>
              </w:rPr>
              <w:t>Description</w:t>
            </w:r>
          </w:p>
        </w:tc>
        <w:tc>
          <w:tcPr>
            <w:tcW w:w="2977" w:type="dxa"/>
            <w:shd w:val="clear" w:color="auto" w:fill="FFFFFF"/>
          </w:tcPr>
          <w:p w:rsidR="006803B1" w:rsidRPr="002E1BEA" w:rsidRDefault="006803B1" w:rsidP="007867B7">
            <w:pPr>
              <w:pStyle w:val="T2BaseArray"/>
              <w:jc w:val="left"/>
              <w:rPr>
                <w:rFonts w:ascii="Arial" w:hAnsi="Arial" w:cs="Arial"/>
              </w:rPr>
            </w:pPr>
            <w:r w:rsidRPr="002E1BEA">
              <w:rPr>
                <w:rFonts w:ascii="Arial" w:hAnsi="Arial" w:cs="Arial"/>
              </w:rPr>
              <w:t>VARCHAR (350)</w:t>
            </w:r>
          </w:p>
        </w:tc>
        <w:tc>
          <w:tcPr>
            <w:tcW w:w="3402" w:type="dxa"/>
            <w:shd w:val="clear" w:color="auto" w:fill="FFFFFF"/>
          </w:tcPr>
          <w:p w:rsidR="006803B1" w:rsidRPr="002E1BEA" w:rsidRDefault="006803B1" w:rsidP="007867B7">
            <w:pPr>
              <w:pStyle w:val="T2BaseArray"/>
              <w:jc w:val="left"/>
              <w:rPr>
                <w:rFonts w:ascii="Arial" w:hAnsi="Arial" w:cs="Arial"/>
              </w:rPr>
            </w:pPr>
            <w:r>
              <w:rPr>
                <w:rFonts w:ascii="Arial" w:hAnsi="Arial" w:cs="Arial"/>
              </w:rPr>
              <w:t>Description of the restriction type.</w:t>
            </w:r>
          </w:p>
        </w:tc>
        <w:tc>
          <w:tcPr>
            <w:tcW w:w="2551" w:type="dxa"/>
            <w:shd w:val="clear" w:color="auto" w:fill="FFFFFF"/>
          </w:tcPr>
          <w:p w:rsidR="006803B1" w:rsidRPr="002E1BEA" w:rsidRDefault="006803B1" w:rsidP="007867B7">
            <w:pPr>
              <w:pStyle w:val="T2BaseArray"/>
              <w:rPr>
                <w:rFonts w:ascii="Arial" w:hAnsi="Arial" w:cs="Arial"/>
              </w:rPr>
            </w:pPr>
          </w:p>
        </w:tc>
        <w:tc>
          <w:tcPr>
            <w:tcW w:w="677" w:type="dxa"/>
            <w:shd w:val="clear" w:color="auto" w:fill="FFFFFF"/>
          </w:tcPr>
          <w:p w:rsidR="006803B1" w:rsidRPr="002E1BEA" w:rsidRDefault="006803B1" w:rsidP="007867B7">
            <w:pPr>
              <w:pStyle w:val="T2BaseArray"/>
              <w:ind w:left="0" w:firstLine="0"/>
              <w:rPr>
                <w:rFonts w:ascii="Arial" w:hAnsi="Arial" w:cs="Arial"/>
              </w:rPr>
            </w:pPr>
          </w:p>
        </w:tc>
        <w:tc>
          <w:tcPr>
            <w:tcW w:w="678" w:type="dxa"/>
            <w:shd w:val="clear" w:color="auto" w:fill="FFFFFF"/>
          </w:tcPr>
          <w:p w:rsidR="006803B1" w:rsidRPr="002E1BEA" w:rsidRDefault="006803B1" w:rsidP="007867B7">
            <w:pPr>
              <w:pStyle w:val="T2BaseArray"/>
              <w:ind w:left="0" w:firstLine="0"/>
              <w:rPr>
                <w:rFonts w:ascii="Arial" w:hAnsi="Arial" w:cs="Arial"/>
              </w:rPr>
            </w:pPr>
            <w:r w:rsidRPr="002E1BEA">
              <w:rPr>
                <w:rFonts w:ascii="Arial" w:hAnsi="Arial" w:cs="Arial"/>
              </w:rPr>
              <w:t>1..1</w:t>
            </w:r>
          </w:p>
        </w:tc>
      </w:tr>
      <w:tr w:rsidR="006803B1" w:rsidRPr="009C13F9" w:rsidTr="002E1BEA">
        <w:tc>
          <w:tcPr>
            <w:tcW w:w="534" w:type="dxa"/>
            <w:shd w:val="clear" w:color="auto" w:fill="FFFFFF"/>
          </w:tcPr>
          <w:p w:rsidR="006803B1" w:rsidRPr="002E1BEA" w:rsidRDefault="006803B1" w:rsidP="00CC01F8">
            <w:pPr>
              <w:pStyle w:val="T2BaseArray"/>
              <w:ind w:left="0" w:firstLine="0"/>
              <w:jc w:val="left"/>
              <w:rPr>
                <w:rFonts w:ascii="Arial" w:hAnsi="Arial" w:cs="Arial"/>
              </w:rPr>
            </w:pPr>
            <w:r w:rsidRPr="002E1BEA">
              <w:rPr>
                <w:rFonts w:ascii="Arial" w:hAnsi="Arial" w:cs="Arial"/>
              </w:rPr>
              <w:t>5</w:t>
            </w:r>
          </w:p>
        </w:tc>
        <w:tc>
          <w:tcPr>
            <w:tcW w:w="567" w:type="dxa"/>
            <w:shd w:val="clear" w:color="auto" w:fill="FFFFFF"/>
          </w:tcPr>
          <w:p w:rsidR="006803B1" w:rsidRPr="002E1BEA" w:rsidRDefault="006803B1" w:rsidP="00CC01F8">
            <w:pPr>
              <w:pStyle w:val="T2BaseArray"/>
              <w:ind w:left="0" w:firstLine="0"/>
              <w:jc w:val="left"/>
              <w:rPr>
                <w:rFonts w:ascii="Arial" w:hAnsi="Arial" w:cs="Arial"/>
              </w:rPr>
            </w:pPr>
            <w:r>
              <w:rPr>
                <w:rFonts w:ascii="Arial" w:hAnsi="Arial" w:cs="Arial"/>
              </w:rPr>
              <w:t>E</w:t>
            </w:r>
          </w:p>
        </w:tc>
        <w:tc>
          <w:tcPr>
            <w:tcW w:w="2551" w:type="dxa"/>
            <w:shd w:val="clear" w:color="auto" w:fill="FFFFFF"/>
          </w:tcPr>
          <w:p w:rsidR="006803B1" w:rsidRPr="002E1BEA" w:rsidRDefault="006803B1" w:rsidP="00CC01F8">
            <w:pPr>
              <w:pStyle w:val="T2BaseArray"/>
              <w:jc w:val="left"/>
              <w:rPr>
                <w:rFonts w:ascii="Arial" w:hAnsi="Arial" w:cs="Arial"/>
              </w:rPr>
            </w:pPr>
            <w:r w:rsidRPr="002E1BEA">
              <w:rPr>
                <w:rFonts w:ascii="Arial" w:hAnsi="Arial" w:cs="Arial"/>
              </w:rPr>
              <w:t>Valid From</w:t>
            </w:r>
          </w:p>
        </w:tc>
        <w:tc>
          <w:tcPr>
            <w:tcW w:w="2977" w:type="dxa"/>
            <w:shd w:val="clear" w:color="auto" w:fill="FFFFFF"/>
          </w:tcPr>
          <w:p w:rsidR="006803B1" w:rsidRPr="002E1BEA" w:rsidRDefault="006803B1" w:rsidP="00CC01F8">
            <w:pPr>
              <w:pStyle w:val="T2BaseArray"/>
              <w:jc w:val="left"/>
              <w:rPr>
                <w:rFonts w:ascii="Arial" w:hAnsi="Arial" w:cs="Arial"/>
              </w:rPr>
            </w:pPr>
            <w:r w:rsidRPr="002E1BEA">
              <w:rPr>
                <w:rFonts w:ascii="Arial" w:hAnsi="Arial" w:cs="Arial"/>
              </w:rPr>
              <w:t>DATE</w:t>
            </w:r>
          </w:p>
        </w:tc>
        <w:tc>
          <w:tcPr>
            <w:tcW w:w="3402" w:type="dxa"/>
            <w:shd w:val="clear" w:color="auto" w:fill="FFFFFF"/>
          </w:tcPr>
          <w:p w:rsidR="006803B1" w:rsidRPr="002E1BEA" w:rsidRDefault="006803B1" w:rsidP="00CC01F8">
            <w:pPr>
              <w:pStyle w:val="T2BaseArray"/>
              <w:jc w:val="left"/>
              <w:rPr>
                <w:rFonts w:ascii="Arial" w:hAnsi="Arial" w:cs="Arial"/>
              </w:rPr>
            </w:pPr>
            <w:r>
              <w:rPr>
                <w:rFonts w:ascii="Arial" w:hAnsi="Arial" w:cs="Arial"/>
              </w:rPr>
              <w:t>Valid from date of the restriction type.</w:t>
            </w:r>
          </w:p>
        </w:tc>
        <w:tc>
          <w:tcPr>
            <w:tcW w:w="2551" w:type="dxa"/>
            <w:shd w:val="clear" w:color="auto" w:fill="FFFFFF"/>
          </w:tcPr>
          <w:p w:rsidR="006803B1" w:rsidRPr="00C61562" w:rsidRDefault="006803B1" w:rsidP="00CC01F8">
            <w:pPr>
              <w:pStyle w:val="T2BaseArray"/>
              <w:ind w:left="0" w:firstLine="0"/>
              <w:jc w:val="left"/>
              <w:rPr>
                <w:rFonts w:ascii="Arial" w:hAnsi="Arial" w:cs="Arial"/>
              </w:rPr>
            </w:pPr>
            <w:r>
              <w:rPr>
                <w:rFonts w:ascii="Arial" w:hAnsi="Arial" w:cs="Arial"/>
              </w:rPr>
              <w:t>Must be equal or</w:t>
            </w:r>
            <w:r w:rsidRPr="00093533">
              <w:rPr>
                <w:rFonts w:ascii="Arial" w:hAnsi="Arial" w:cs="Arial"/>
              </w:rPr>
              <w:t xml:space="preserve"> greater than the current dat</w:t>
            </w:r>
            <w:r>
              <w:rPr>
                <w:rFonts w:ascii="Arial" w:hAnsi="Arial" w:cs="Arial"/>
              </w:rPr>
              <w:t>e.</w:t>
            </w:r>
          </w:p>
        </w:tc>
        <w:tc>
          <w:tcPr>
            <w:tcW w:w="677" w:type="dxa"/>
            <w:shd w:val="clear" w:color="auto" w:fill="FFFFFF"/>
          </w:tcPr>
          <w:p w:rsidR="006803B1" w:rsidRPr="002E1BEA" w:rsidRDefault="006803B1" w:rsidP="00CC01F8">
            <w:pPr>
              <w:pStyle w:val="T2BaseArray"/>
              <w:ind w:left="0" w:firstLine="0"/>
              <w:rPr>
                <w:rFonts w:ascii="Arial" w:hAnsi="Arial" w:cs="Arial"/>
              </w:rPr>
            </w:pPr>
          </w:p>
        </w:tc>
        <w:tc>
          <w:tcPr>
            <w:tcW w:w="678" w:type="dxa"/>
            <w:shd w:val="clear" w:color="auto" w:fill="FFFFFF"/>
          </w:tcPr>
          <w:p w:rsidR="006803B1" w:rsidRPr="002E1BEA" w:rsidRDefault="006803B1" w:rsidP="00CC01F8">
            <w:pPr>
              <w:pStyle w:val="T2BaseArray"/>
              <w:ind w:left="0" w:firstLine="0"/>
              <w:rPr>
                <w:rFonts w:ascii="Arial" w:hAnsi="Arial" w:cs="Arial"/>
              </w:rPr>
            </w:pPr>
            <w:r w:rsidRPr="002E1BEA">
              <w:rPr>
                <w:rFonts w:ascii="Arial" w:hAnsi="Arial" w:cs="Arial"/>
              </w:rPr>
              <w:t>1..1</w:t>
            </w:r>
          </w:p>
        </w:tc>
      </w:tr>
      <w:tr w:rsidR="006803B1" w:rsidRPr="009C13F9" w:rsidTr="002E1BEA">
        <w:tc>
          <w:tcPr>
            <w:tcW w:w="534" w:type="dxa"/>
            <w:shd w:val="clear" w:color="auto" w:fill="FFFFFF"/>
          </w:tcPr>
          <w:p w:rsidR="006803B1" w:rsidRPr="002E1BEA" w:rsidRDefault="006803B1" w:rsidP="00CC01F8">
            <w:pPr>
              <w:pStyle w:val="T2BaseArray"/>
              <w:ind w:left="0" w:firstLine="0"/>
              <w:jc w:val="left"/>
              <w:rPr>
                <w:rFonts w:ascii="Arial" w:hAnsi="Arial" w:cs="Arial"/>
              </w:rPr>
            </w:pPr>
            <w:r w:rsidRPr="002E1BEA">
              <w:rPr>
                <w:rFonts w:ascii="Arial" w:hAnsi="Arial" w:cs="Arial"/>
              </w:rPr>
              <w:t>6</w:t>
            </w:r>
          </w:p>
        </w:tc>
        <w:tc>
          <w:tcPr>
            <w:tcW w:w="567" w:type="dxa"/>
            <w:shd w:val="clear" w:color="auto" w:fill="FFFFFF"/>
          </w:tcPr>
          <w:p w:rsidR="006803B1" w:rsidRPr="002E1BEA" w:rsidRDefault="006803B1" w:rsidP="00CC01F8">
            <w:pPr>
              <w:pStyle w:val="T2BaseArray"/>
              <w:ind w:left="0" w:firstLine="0"/>
              <w:jc w:val="left"/>
              <w:rPr>
                <w:rFonts w:ascii="Arial" w:hAnsi="Arial" w:cs="Arial"/>
              </w:rPr>
            </w:pPr>
            <w:r>
              <w:rPr>
                <w:rFonts w:ascii="Arial" w:hAnsi="Arial" w:cs="Arial"/>
              </w:rPr>
              <w:t>F</w:t>
            </w:r>
          </w:p>
        </w:tc>
        <w:tc>
          <w:tcPr>
            <w:tcW w:w="2551" w:type="dxa"/>
            <w:shd w:val="clear" w:color="auto" w:fill="FFFFFF"/>
          </w:tcPr>
          <w:p w:rsidR="006803B1" w:rsidRPr="002E1BEA" w:rsidRDefault="006803B1" w:rsidP="00CC01F8">
            <w:pPr>
              <w:pStyle w:val="T2BaseArray"/>
              <w:jc w:val="left"/>
              <w:rPr>
                <w:rFonts w:ascii="Arial" w:hAnsi="Arial" w:cs="Arial"/>
              </w:rPr>
            </w:pPr>
            <w:r w:rsidRPr="002E1BEA">
              <w:rPr>
                <w:rFonts w:ascii="Arial" w:hAnsi="Arial" w:cs="Arial"/>
              </w:rPr>
              <w:t>Valid To</w:t>
            </w:r>
          </w:p>
        </w:tc>
        <w:tc>
          <w:tcPr>
            <w:tcW w:w="2977" w:type="dxa"/>
            <w:shd w:val="clear" w:color="auto" w:fill="FFFFFF"/>
          </w:tcPr>
          <w:p w:rsidR="006803B1" w:rsidRPr="002E1BEA" w:rsidRDefault="006803B1" w:rsidP="00CC01F8">
            <w:pPr>
              <w:pStyle w:val="T2BaseArray"/>
              <w:jc w:val="left"/>
              <w:rPr>
                <w:rFonts w:ascii="Arial" w:hAnsi="Arial" w:cs="Arial"/>
              </w:rPr>
            </w:pPr>
            <w:r w:rsidRPr="002E1BEA">
              <w:rPr>
                <w:rFonts w:ascii="Arial" w:hAnsi="Arial" w:cs="Arial"/>
              </w:rPr>
              <w:t>DATE</w:t>
            </w:r>
          </w:p>
        </w:tc>
        <w:tc>
          <w:tcPr>
            <w:tcW w:w="3402" w:type="dxa"/>
            <w:shd w:val="clear" w:color="auto" w:fill="FFFFFF"/>
          </w:tcPr>
          <w:p w:rsidR="006803B1" w:rsidRPr="002E1BEA" w:rsidRDefault="006803B1" w:rsidP="00CC01F8">
            <w:pPr>
              <w:pStyle w:val="T2BaseArray"/>
              <w:jc w:val="left"/>
              <w:rPr>
                <w:rFonts w:ascii="Arial" w:hAnsi="Arial" w:cs="Arial"/>
              </w:rPr>
            </w:pPr>
            <w:r>
              <w:rPr>
                <w:rFonts w:ascii="Arial" w:hAnsi="Arial" w:cs="Arial"/>
              </w:rPr>
              <w:t>Valid to date of the restriction type.</w:t>
            </w:r>
          </w:p>
        </w:tc>
        <w:tc>
          <w:tcPr>
            <w:tcW w:w="2551" w:type="dxa"/>
            <w:shd w:val="clear" w:color="auto" w:fill="FFFFFF"/>
          </w:tcPr>
          <w:p w:rsidR="006803B1" w:rsidRPr="001C4643" w:rsidRDefault="006803B1" w:rsidP="00CC01F8">
            <w:pPr>
              <w:pStyle w:val="T2BaseArray"/>
              <w:ind w:left="0" w:firstLine="0"/>
              <w:jc w:val="left"/>
              <w:rPr>
                <w:rFonts w:ascii="Arial" w:hAnsi="Arial" w:cs="Arial"/>
              </w:rPr>
            </w:pPr>
            <w:r>
              <w:rPr>
                <w:rFonts w:ascii="Arial" w:hAnsi="Arial" w:cs="Arial"/>
              </w:rPr>
              <w:t>Must be greater than the Valid From date.</w:t>
            </w:r>
          </w:p>
        </w:tc>
        <w:tc>
          <w:tcPr>
            <w:tcW w:w="677" w:type="dxa"/>
            <w:shd w:val="clear" w:color="auto" w:fill="FFFFFF"/>
          </w:tcPr>
          <w:p w:rsidR="006803B1" w:rsidRPr="002E1BEA" w:rsidRDefault="006803B1" w:rsidP="00CC01F8">
            <w:pPr>
              <w:pStyle w:val="T2BaseArray"/>
              <w:ind w:left="0" w:firstLine="0"/>
              <w:rPr>
                <w:rFonts w:ascii="Arial" w:hAnsi="Arial" w:cs="Arial"/>
              </w:rPr>
            </w:pPr>
          </w:p>
        </w:tc>
        <w:tc>
          <w:tcPr>
            <w:tcW w:w="678" w:type="dxa"/>
            <w:shd w:val="clear" w:color="auto" w:fill="FFFFFF"/>
          </w:tcPr>
          <w:p w:rsidR="006803B1" w:rsidRPr="002E1BEA" w:rsidRDefault="006803B1" w:rsidP="00CC01F8">
            <w:pPr>
              <w:pStyle w:val="T2BaseArray"/>
              <w:ind w:left="0" w:firstLine="0"/>
              <w:rPr>
                <w:rFonts w:ascii="Arial" w:hAnsi="Arial" w:cs="Arial"/>
              </w:rPr>
            </w:pPr>
            <w:r w:rsidRPr="002E1BEA">
              <w:rPr>
                <w:rFonts w:ascii="Arial" w:hAnsi="Arial" w:cs="Arial"/>
              </w:rPr>
              <w:t>0..1</w:t>
            </w:r>
          </w:p>
        </w:tc>
      </w:tr>
      <w:tr w:rsidR="006803B1" w:rsidRPr="009C13F9" w:rsidTr="002E1BEA">
        <w:tc>
          <w:tcPr>
            <w:tcW w:w="534" w:type="dxa"/>
            <w:shd w:val="clear" w:color="auto" w:fill="FFFFFF"/>
          </w:tcPr>
          <w:p w:rsidR="006803B1" w:rsidRPr="002E1BEA" w:rsidRDefault="006803B1" w:rsidP="003F5699">
            <w:pPr>
              <w:pStyle w:val="T2BaseArray"/>
              <w:ind w:left="0" w:firstLine="0"/>
              <w:jc w:val="left"/>
              <w:rPr>
                <w:rFonts w:ascii="Arial" w:hAnsi="Arial" w:cs="Arial"/>
              </w:rPr>
            </w:pPr>
            <w:r w:rsidRPr="002E1BEA">
              <w:rPr>
                <w:rFonts w:ascii="Arial" w:hAnsi="Arial" w:cs="Arial"/>
              </w:rPr>
              <w:t>7</w:t>
            </w:r>
          </w:p>
        </w:tc>
        <w:tc>
          <w:tcPr>
            <w:tcW w:w="567" w:type="dxa"/>
            <w:shd w:val="clear" w:color="auto" w:fill="FFFFFF"/>
          </w:tcPr>
          <w:p w:rsidR="006803B1" w:rsidRPr="002E1BEA" w:rsidRDefault="006803B1" w:rsidP="003F5699">
            <w:pPr>
              <w:pStyle w:val="T2BaseArray"/>
              <w:ind w:left="0" w:firstLine="0"/>
              <w:jc w:val="left"/>
              <w:rPr>
                <w:rFonts w:ascii="Arial" w:hAnsi="Arial" w:cs="Arial"/>
              </w:rPr>
            </w:pPr>
            <w:r>
              <w:rPr>
                <w:rFonts w:ascii="Arial" w:hAnsi="Arial" w:cs="Arial"/>
              </w:rPr>
              <w:t>G</w:t>
            </w:r>
          </w:p>
        </w:tc>
        <w:tc>
          <w:tcPr>
            <w:tcW w:w="2551" w:type="dxa"/>
            <w:shd w:val="clear" w:color="auto" w:fill="FFFFFF"/>
          </w:tcPr>
          <w:p w:rsidR="006803B1" w:rsidRPr="002E1BEA" w:rsidRDefault="006803B1" w:rsidP="003F5699">
            <w:pPr>
              <w:pStyle w:val="T2BaseArray"/>
              <w:jc w:val="left"/>
              <w:rPr>
                <w:rFonts w:ascii="Arial" w:hAnsi="Arial" w:cs="Arial"/>
              </w:rPr>
            </w:pPr>
            <w:r w:rsidRPr="002E1BEA">
              <w:rPr>
                <w:rStyle w:val="w30"/>
                <w:rFonts w:ascii="Arial" w:hAnsi="Arial" w:cs="Arial"/>
              </w:rPr>
              <w:t>Object Restriction Type</w:t>
            </w:r>
          </w:p>
        </w:tc>
        <w:tc>
          <w:tcPr>
            <w:tcW w:w="2977" w:type="dxa"/>
            <w:shd w:val="clear" w:color="auto" w:fill="FFFFFF"/>
          </w:tcPr>
          <w:p w:rsidR="006803B1" w:rsidRPr="00BF0BA1" w:rsidRDefault="006803B1" w:rsidP="003F5699">
            <w:pPr>
              <w:pStyle w:val="T2BaseArray"/>
              <w:jc w:val="left"/>
              <w:rPr>
                <w:rFonts w:ascii="Arial" w:hAnsi="Arial" w:cs="Arial"/>
              </w:rPr>
            </w:pPr>
            <w:r w:rsidRPr="00BF0BA1">
              <w:rPr>
                <w:rFonts w:ascii="Arial" w:hAnsi="Arial" w:cs="Arial"/>
              </w:rPr>
              <w:t>Possible values:</w:t>
            </w:r>
          </w:p>
          <w:p w:rsidR="006803B1" w:rsidRPr="00BF0BA1" w:rsidRDefault="006803B1" w:rsidP="00DE32BA">
            <w:pPr>
              <w:pStyle w:val="T2BaseArray"/>
              <w:numPr>
                <w:ilvl w:val="0"/>
                <w:numId w:val="14"/>
              </w:numPr>
              <w:jc w:val="left"/>
              <w:rPr>
                <w:rFonts w:ascii="Arial" w:hAnsi="Arial" w:cs="Arial"/>
              </w:rPr>
              <w:pPrChange w:id="465"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CBAL</w:t>
            </w:r>
          </w:p>
          <w:p w:rsidR="006803B1" w:rsidRPr="00BF0BA1" w:rsidRDefault="006803B1" w:rsidP="00DE32BA">
            <w:pPr>
              <w:pStyle w:val="T2BaseArray"/>
              <w:numPr>
                <w:ilvl w:val="0"/>
                <w:numId w:val="14"/>
              </w:numPr>
              <w:jc w:val="left"/>
              <w:rPr>
                <w:rFonts w:ascii="Arial" w:hAnsi="Arial" w:cs="Arial"/>
              </w:rPr>
              <w:pPrChange w:id="466"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XACC</w:t>
            </w:r>
          </w:p>
          <w:p w:rsidR="006803B1" w:rsidRPr="00BF0BA1" w:rsidRDefault="006803B1" w:rsidP="00DE32BA">
            <w:pPr>
              <w:pStyle w:val="T2BaseArray"/>
              <w:numPr>
                <w:ilvl w:val="0"/>
                <w:numId w:val="14"/>
              </w:numPr>
              <w:jc w:val="left"/>
              <w:rPr>
                <w:rFonts w:ascii="Arial" w:hAnsi="Arial" w:cs="Arial"/>
              </w:rPr>
              <w:pPrChange w:id="467"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PART</w:t>
            </w:r>
          </w:p>
          <w:p w:rsidR="006803B1" w:rsidRPr="00BF0BA1" w:rsidRDefault="006803B1" w:rsidP="00DE32BA">
            <w:pPr>
              <w:pStyle w:val="T2BaseArray"/>
              <w:numPr>
                <w:ilvl w:val="0"/>
                <w:numId w:val="14"/>
              </w:numPr>
              <w:jc w:val="left"/>
              <w:rPr>
                <w:rFonts w:ascii="Arial" w:hAnsi="Arial" w:cs="Arial"/>
              </w:rPr>
              <w:pPrChange w:id="468"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SECU</w:t>
            </w:r>
          </w:p>
          <w:p w:rsidR="006803B1" w:rsidRPr="00BF0BA1" w:rsidRDefault="006803B1" w:rsidP="00DE32BA">
            <w:pPr>
              <w:pStyle w:val="T2BaseArray"/>
              <w:numPr>
                <w:ilvl w:val="0"/>
                <w:numId w:val="14"/>
              </w:numPr>
              <w:jc w:val="left"/>
              <w:rPr>
                <w:rFonts w:ascii="Arial" w:hAnsi="Arial" w:cs="Arial"/>
              </w:rPr>
              <w:pPrChange w:id="469"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SACCSPOS</w:t>
            </w:r>
          </w:p>
          <w:p w:rsidR="006803B1" w:rsidRPr="00BF0BA1" w:rsidRDefault="006803B1" w:rsidP="00DE32BA">
            <w:pPr>
              <w:pStyle w:val="T2BaseArray"/>
              <w:numPr>
                <w:ilvl w:val="0"/>
                <w:numId w:val="14"/>
              </w:numPr>
              <w:jc w:val="left"/>
              <w:rPr>
                <w:rFonts w:ascii="Arial" w:hAnsi="Arial" w:cs="Arial"/>
              </w:rPr>
              <w:pPrChange w:id="470"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 xml:space="preserve">SETT </w:t>
            </w:r>
          </w:p>
          <w:p w:rsidR="006803B1" w:rsidRPr="00BF0BA1" w:rsidRDefault="006803B1" w:rsidP="00DE32BA">
            <w:pPr>
              <w:pStyle w:val="T2BaseArray"/>
              <w:numPr>
                <w:ilvl w:val="0"/>
                <w:numId w:val="14"/>
              </w:numPr>
              <w:jc w:val="left"/>
              <w:rPr>
                <w:rFonts w:ascii="Arial" w:hAnsi="Arial" w:cs="Arial"/>
              </w:rPr>
              <w:pPrChange w:id="471"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INPM</w:t>
            </w:r>
          </w:p>
          <w:p w:rsidR="006803B1" w:rsidRPr="00BF0BA1" w:rsidRDefault="006803B1" w:rsidP="00DE32BA">
            <w:pPr>
              <w:pStyle w:val="T2BaseArray"/>
              <w:numPr>
                <w:ilvl w:val="0"/>
                <w:numId w:val="14"/>
              </w:numPr>
              <w:jc w:val="left"/>
              <w:rPr>
                <w:rFonts w:ascii="Arial" w:hAnsi="Arial" w:cs="Arial"/>
              </w:rPr>
              <w:pPrChange w:id="472"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INBM</w:t>
            </w:r>
          </w:p>
          <w:p w:rsidR="006803B1" w:rsidRPr="00BF0BA1" w:rsidRDefault="006803B1" w:rsidP="00DE32BA">
            <w:pPr>
              <w:pStyle w:val="T2BaseArray"/>
              <w:numPr>
                <w:ilvl w:val="0"/>
                <w:numId w:val="14"/>
              </w:numPr>
              <w:jc w:val="left"/>
              <w:rPr>
                <w:rFonts w:ascii="Arial" w:hAnsi="Arial" w:cs="Arial"/>
              </w:rPr>
              <w:pPrChange w:id="473"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 xml:space="preserve">SYSE </w:t>
            </w:r>
          </w:p>
          <w:p w:rsidR="006803B1" w:rsidRPr="00BF0BA1" w:rsidRDefault="006803B1" w:rsidP="00DE32BA">
            <w:pPr>
              <w:pStyle w:val="T2BaseArray"/>
              <w:numPr>
                <w:ilvl w:val="0"/>
                <w:numId w:val="14"/>
              </w:numPr>
              <w:jc w:val="left"/>
              <w:rPr>
                <w:rFonts w:ascii="Arial" w:hAnsi="Arial" w:cs="Arial"/>
              </w:rPr>
              <w:pPrChange w:id="474"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lastRenderedPageBreak/>
              <w:t>CASH</w:t>
            </w:r>
          </w:p>
        </w:tc>
        <w:tc>
          <w:tcPr>
            <w:tcW w:w="3402" w:type="dxa"/>
            <w:shd w:val="clear" w:color="auto" w:fill="FFFFFF"/>
          </w:tcPr>
          <w:p w:rsidR="006803B1" w:rsidRPr="00BF0BA1" w:rsidRDefault="006803B1" w:rsidP="003F5699">
            <w:pPr>
              <w:pStyle w:val="T2BaseArray"/>
              <w:jc w:val="left"/>
              <w:rPr>
                <w:rFonts w:ascii="Arial" w:hAnsi="Arial" w:cs="Arial"/>
              </w:rPr>
            </w:pPr>
            <w:r w:rsidRPr="00BF0BA1">
              <w:rPr>
                <w:rFonts w:ascii="Arial" w:hAnsi="Arial" w:cs="Arial"/>
              </w:rPr>
              <w:lastRenderedPageBreak/>
              <w:t>Possible values:</w:t>
            </w:r>
          </w:p>
          <w:p w:rsidR="006803B1" w:rsidRPr="00BF0BA1" w:rsidRDefault="006803B1" w:rsidP="00DE32BA">
            <w:pPr>
              <w:pStyle w:val="T2BaseArray"/>
              <w:numPr>
                <w:ilvl w:val="0"/>
                <w:numId w:val="14"/>
              </w:numPr>
              <w:jc w:val="left"/>
              <w:rPr>
                <w:rFonts w:ascii="Arial" w:hAnsi="Arial" w:cs="Arial"/>
              </w:rPr>
              <w:pPrChange w:id="475"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CBAL = Cash balance</w:t>
            </w:r>
          </w:p>
          <w:p w:rsidR="006803B1" w:rsidRPr="00BF0BA1" w:rsidRDefault="006803B1" w:rsidP="00DE32BA">
            <w:pPr>
              <w:pStyle w:val="T2BaseArray"/>
              <w:numPr>
                <w:ilvl w:val="0"/>
                <w:numId w:val="14"/>
              </w:numPr>
              <w:jc w:val="left"/>
              <w:rPr>
                <w:rFonts w:ascii="Arial" w:hAnsi="Arial" w:cs="Arial"/>
              </w:rPr>
              <w:pPrChange w:id="476"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XACC = External RTGS account</w:t>
            </w:r>
          </w:p>
          <w:p w:rsidR="006803B1" w:rsidRPr="00BF0BA1" w:rsidRDefault="006803B1" w:rsidP="00DE32BA">
            <w:pPr>
              <w:pStyle w:val="T2BaseArray"/>
              <w:numPr>
                <w:ilvl w:val="0"/>
                <w:numId w:val="14"/>
              </w:numPr>
              <w:jc w:val="left"/>
              <w:rPr>
                <w:rFonts w:ascii="Arial" w:hAnsi="Arial" w:cs="Arial"/>
              </w:rPr>
              <w:pPrChange w:id="477"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PART = Party</w:t>
            </w:r>
          </w:p>
          <w:p w:rsidR="006803B1" w:rsidRPr="00BF0BA1" w:rsidRDefault="006803B1" w:rsidP="00DE32BA">
            <w:pPr>
              <w:pStyle w:val="T2BaseArray"/>
              <w:numPr>
                <w:ilvl w:val="0"/>
                <w:numId w:val="14"/>
              </w:numPr>
              <w:jc w:val="left"/>
              <w:rPr>
                <w:rFonts w:ascii="Arial" w:hAnsi="Arial" w:cs="Arial"/>
              </w:rPr>
              <w:pPrChange w:id="478"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SECU = Security</w:t>
            </w:r>
          </w:p>
          <w:p w:rsidR="006803B1" w:rsidRPr="00BF0BA1" w:rsidRDefault="006803B1" w:rsidP="00DE32BA">
            <w:pPr>
              <w:pStyle w:val="T2BaseArray"/>
              <w:numPr>
                <w:ilvl w:val="0"/>
                <w:numId w:val="14"/>
              </w:numPr>
              <w:jc w:val="left"/>
              <w:rPr>
                <w:rFonts w:ascii="Arial" w:hAnsi="Arial" w:cs="Arial"/>
              </w:rPr>
              <w:pPrChange w:id="479"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SACC = Securities account</w:t>
            </w:r>
          </w:p>
          <w:p w:rsidR="006803B1" w:rsidRPr="00BF0BA1" w:rsidRDefault="006803B1" w:rsidP="00DE32BA">
            <w:pPr>
              <w:pStyle w:val="T2BaseArray"/>
              <w:numPr>
                <w:ilvl w:val="0"/>
                <w:numId w:val="14"/>
              </w:numPr>
              <w:jc w:val="left"/>
              <w:rPr>
                <w:rFonts w:ascii="Arial" w:hAnsi="Arial" w:cs="Arial"/>
              </w:rPr>
              <w:pPrChange w:id="480"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SPOS = Securities position</w:t>
            </w:r>
          </w:p>
          <w:p w:rsidR="006803B1" w:rsidRPr="00BF0BA1" w:rsidRDefault="006803B1" w:rsidP="00DE32BA">
            <w:pPr>
              <w:pStyle w:val="T2BaseArray"/>
              <w:numPr>
                <w:ilvl w:val="0"/>
                <w:numId w:val="14"/>
              </w:numPr>
              <w:jc w:val="left"/>
              <w:rPr>
                <w:rFonts w:ascii="Arial" w:hAnsi="Arial" w:cs="Arial"/>
              </w:rPr>
              <w:pPrChange w:id="481"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 xml:space="preserve">SETT = Settlement instruction </w:t>
            </w:r>
          </w:p>
          <w:p w:rsidR="006803B1" w:rsidRPr="00BF0BA1" w:rsidRDefault="006803B1" w:rsidP="00DE32BA">
            <w:pPr>
              <w:pStyle w:val="T2BaseArray"/>
              <w:numPr>
                <w:ilvl w:val="0"/>
                <w:numId w:val="14"/>
              </w:numPr>
              <w:jc w:val="left"/>
              <w:rPr>
                <w:rFonts w:ascii="Arial" w:hAnsi="Arial" w:cs="Arial"/>
              </w:rPr>
              <w:pPrChange w:id="482"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INPM = Intra-Position Movement Instructions</w:t>
            </w:r>
          </w:p>
          <w:p w:rsidR="006803B1" w:rsidRPr="00BF0BA1" w:rsidRDefault="006803B1" w:rsidP="00DE32BA">
            <w:pPr>
              <w:pStyle w:val="T2BaseArray"/>
              <w:numPr>
                <w:ilvl w:val="0"/>
                <w:numId w:val="14"/>
              </w:numPr>
              <w:jc w:val="left"/>
              <w:rPr>
                <w:rFonts w:ascii="Arial" w:hAnsi="Arial" w:cs="Arial"/>
              </w:rPr>
              <w:pPrChange w:id="483"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 xml:space="preserve">INBM = Intra-balance Movement </w:t>
            </w:r>
            <w:r w:rsidRPr="00BF0BA1">
              <w:rPr>
                <w:rFonts w:ascii="Arial" w:hAnsi="Arial" w:cs="Arial"/>
              </w:rPr>
              <w:lastRenderedPageBreak/>
              <w:t xml:space="preserve">Instructions </w:t>
            </w:r>
          </w:p>
          <w:p w:rsidR="006803B1" w:rsidRPr="00BF0BA1" w:rsidRDefault="006803B1" w:rsidP="00DE32BA">
            <w:pPr>
              <w:pStyle w:val="T2BaseArray"/>
              <w:numPr>
                <w:ilvl w:val="0"/>
                <w:numId w:val="14"/>
              </w:numPr>
              <w:jc w:val="left"/>
              <w:rPr>
                <w:rFonts w:ascii="Arial" w:hAnsi="Arial" w:cs="Arial"/>
              </w:rPr>
              <w:pPrChange w:id="484"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 xml:space="preserve">SYSE = System entity </w:t>
            </w:r>
          </w:p>
          <w:p w:rsidR="006803B1" w:rsidRPr="00BF0BA1" w:rsidRDefault="006803B1" w:rsidP="00DE32BA">
            <w:pPr>
              <w:pStyle w:val="T2BaseArray"/>
              <w:numPr>
                <w:ilvl w:val="0"/>
                <w:numId w:val="14"/>
              </w:numPr>
              <w:jc w:val="left"/>
              <w:rPr>
                <w:rFonts w:ascii="Arial" w:hAnsi="Arial" w:cs="Arial"/>
              </w:rPr>
              <w:pPrChange w:id="485"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CASH = T2S Dedicated cash account</w:t>
            </w:r>
          </w:p>
        </w:tc>
        <w:tc>
          <w:tcPr>
            <w:tcW w:w="2551" w:type="dxa"/>
            <w:shd w:val="clear" w:color="auto" w:fill="FFFFFF"/>
          </w:tcPr>
          <w:p w:rsidR="006803B1" w:rsidRPr="002E1BEA" w:rsidRDefault="006803B1" w:rsidP="003F5699">
            <w:pPr>
              <w:pStyle w:val="T2BaseArray"/>
              <w:rPr>
                <w:rFonts w:ascii="Arial" w:hAnsi="Arial" w:cs="Arial"/>
              </w:rPr>
            </w:pPr>
          </w:p>
        </w:tc>
        <w:tc>
          <w:tcPr>
            <w:tcW w:w="677" w:type="dxa"/>
            <w:shd w:val="clear" w:color="auto" w:fill="FFFFFF"/>
          </w:tcPr>
          <w:p w:rsidR="006803B1" w:rsidRPr="002E1BEA" w:rsidRDefault="006803B1" w:rsidP="003F5699">
            <w:pPr>
              <w:pStyle w:val="T2BaseArray"/>
              <w:ind w:left="0" w:firstLine="0"/>
              <w:rPr>
                <w:rFonts w:ascii="Arial" w:hAnsi="Arial" w:cs="Arial"/>
              </w:rPr>
            </w:pPr>
          </w:p>
        </w:tc>
        <w:tc>
          <w:tcPr>
            <w:tcW w:w="678" w:type="dxa"/>
            <w:shd w:val="clear" w:color="auto" w:fill="FFFFFF"/>
          </w:tcPr>
          <w:p w:rsidR="006803B1" w:rsidRPr="002E1BEA" w:rsidRDefault="006803B1" w:rsidP="003F5699">
            <w:pPr>
              <w:pStyle w:val="T2BaseArray"/>
              <w:ind w:left="0" w:firstLine="0"/>
              <w:rPr>
                <w:rFonts w:ascii="Arial" w:hAnsi="Arial" w:cs="Arial"/>
              </w:rPr>
            </w:pPr>
            <w:r w:rsidRPr="002E1BEA">
              <w:rPr>
                <w:rFonts w:ascii="Arial" w:hAnsi="Arial" w:cs="Arial"/>
              </w:rPr>
              <w:t>1..1</w:t>
            </w:r>
          </w:p>
        </w:tc>
      </w:tr>
      <w:tr w:rsidR="006803B1" w:rsidRPr="009C13F9" w:rsidTr="002E1BEA">
        <w:tc>
          <w:tcPr>
            <w:tcW w:w="534" w:type="dxa"/>
            <w:shd w:val="clear" w:color="auto" w:fill="FFFFFF"/>
          </w:tcPr>
          <w:p w:rsidR="006803B1" w:rsidRPr="002E1BEA" w:rsidRDefault="006803B1" w:rsidP="00104225">
            <w:pPr>
              <w:pStyle w:val="T2BaseArray"/>
              <w:ind w:left="0" w:firstLine="0"/>
              <w:jc w:val="left"/>
              <w:rPr>
                <w:rFonts w:ascii="Arial" w:hAnsi="Arial" w:cs="Arial"/>
              </w:rPr>
            </w:pPr>
            <w:r w:rsidRPr="002E1BEA">
              <w:rPr>
                <w:rFonts w:ascii="Arial" w:hAnsi="Arial" w:cs="Arial"/>
              </w:rPr>
              <w:lastRenderedPageBreak/>
              <w:t>8</w:t>
            </w:r>
          </w:p>
        </w:tc>
        <w:tc>
          <w:tcPr>
            <w:tcW w:w="567" w:type="dxa"/>
            <w:shd w:val="clear" w:color="auto" w:fill="FFFFFF"/>
          </w:tcPr>
          <w:p w:rsidR="006803B1" w:rsidRPr="002E1BEA" w:rsidRDefault="006803B1" w:rsidP="00104225">
            <w:pPr>
              <w:pStyle w:val="T2BaseArray"/>
              <w:ind w:left="0" w:firstLine="0"/>
              <w:jc w:val="left"/>
              <w:rPr>
                <w:rFonts w:ascii="Arial" w:hAnsi="Arial" w:cs="Arial"/>
              </w:rPr>
            </w:pPr>
            <w:r>
              <w:rPr>
                <w:rFonts w:ascii="Arial" w:hAnsi="Arial" w:cs="Arial"/>
              </w:rPr>
              <w:t>H</w:t>
            </w:r>
          </w:p>
        </w:tc>
        <w:tc>
          <w:tcPr>
            <w:tcW w:w="2551" w:type="dxa"/>
            <w:shd w:val="clear" w:color="auto" w:fill="FFFFFF"/>
          </w:tcPr>
          <w:p w:rsidR="006803B1" w:rsidRPr="002E1BEA" w:rsidRDefault="006803B1" w:rsidP="00104225">
            <w:pPr>
              <w:pStyle w:val="T2BaseArray"/>
              <w:jc w:val="left"/>
              <w:rPr>
                <w:rStyle w:val="w30"/>
                <w:rFonts w:ascii="Arial" w:hAnsi="Arial" w:cs="Arial"/>
              </w:rPr>
            </w:pPr>
            <w:r w:rsidRPr="002E1BEA">
              <w:rPr>
                <w:rStyle w:val="w30"/>
                <w:rFonts w:ascii="Arial" w:hAnsi="Arial" w:cs="Arial"/>
              </w:rPr>
              <w:t>Restriction Processing Type</w:t>
            </w:r>
          </w:p>
        </w:tc>
        <w:tc>
          <w:tcPr>
            <w:tcW w:w="2977" w:type="dxa"/>
            <w:shd w:val="clear" w:color="auto" w:fill="FFFFFF"/>
          </w:tcPr>
          <w:p w:rsidR="006803B1" w:rsidRPr="00BF0BA1" w:rsidRDefault="006803B1" w:rsidP="00104225">
            <w:pPr>
              <w:pStyle w:val="T2BaseArray"/>
              <w:jc w:val="left"/>
              <w:rPr>
                <w:rFonts w:ascii="Arial" w:hAnsi="Arial" w:cs="Arial"/>
              </w:rPr>
            </w:pPr>
            <w:r w:rsidRPr="00BF0BA1">
              <w:rPr>
                <w:rFonts w:ascii="Arial" w:hAnsi="Arial" w:cs="Arial"/>
              </w:rPr>
              <w:t>Possible values:</w:t>
            </w:r>
          </w:p>
          <w:p w:rsidR="006803B1" w:rsidRPr="00BF0BA1" w:rsidRDefault="006803B1" w:rsidP="00DE32BA">
            <w:pPr>
              <w:pStyle w:val="T2BaseArray"/>
              <w:numPr>
                <w:ilvl w:val="0"/>
                <w:numId w:val="14"/>
              </w:numPr>
              <w:jc w:val="left"/>
              <w:rPr>
                <w:rFonts w:ascii="Arial" w:hAnsi="Arial" w:cs="Arial"/>
              </w:rPr>
              <w:pPrChange w:id="486"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BALA</w:t>
            </w:r>
          </w:p>
          <w:p w:rsidR="006803B1" w:rsidRPr="00BF0BA1" w:rsidRDefault="006803B1" w:rsidP="00DE32BA">
            <w:pPr>
              <w:pStyle w:val="T2BaseArray"/>
              <w:numPr>
                <w:ilvl w:val="0"/>
                <w:numId w:val="14"/>
              </w:numPr>
              <w:jc w:val="left"/>
              <w:rPr>
                <w:rFonts w:ascii="Arial" w:hAnsi="Arial" w:cs="Arial"/>
              </w:rPr>
              <w:pPrChange w:id="487"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BLCK</w:t>
            </w:r>
          </w:p>
          <w:p w:rsidR="006803B1" w:rsidRPr="00BF0BA1" w:rsidRDefault="006803B1" w:rsidP="00DE32BA">
            <w:pPr>
              <w:pStyle w:val="T2BaseArray"/>
              <w:numPr>
                <w:ilvl w:val="0"/>
                <w:numId w:val="14"/>
              </w:numPr>
              <w:jc w:val="left"/>
              <w:rPr>
                <w:rFonts w:ascii="Arial" w:hAnsi="Arial" w:cs="Arial"/>
              </w:rPr>
              <w:pPrChange w:id="488"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 xml:space="preserve">COLL </w:t>
            </w:r>
          </w:p>
          <w:p w:rsidR="006803B1" w:rsidRPr="00BF0BA1" w:rsidRDefault="006803B1" w:rsidP="00DE32BA">
            <w:pPr>
              <w:pStyle w:val="T2BaseArray"/>
              <w:numPr>
                <w:ilvl w:val="0"/>
                <w:numId w:val="14"/>
              </w:numPr>
              <w:jc w:val="left"/>
              <w:rPr>
                <w:rFonts w:ascii="Arial" w:hAnsi="Arial" w:cs="Arial"/>
              </w:rPr>
              <w:pPrChange w:id="489"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 xml:space="preserve">COSD </w:t>
            </w:r>
          </w:p>
          <w:p w:rsidR="006803B1" w:rsidRPr="00BF0BA1" w:rsidRDefault="006803B1" w:rsidP="00DE32BA">
            <w:pPr>
              <w:pStyle w:val="T2BaseArray"/>
              <w:numPr>
                <w:ilvl w:val="0"/>
                <w:numId w:val="14"/>
              </w:numPr>
              <w:jc w:val="left"/>
              <w:rPr>
                <w:rFonts w:ascii="Arial" w:hAnsi="Arial" w:cs="Arial"/>
              </w:rPr>
              <w:pPrChange w:id="490"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VAHO</w:t>
            </w:r>
          </w:p>
          <w:p w:rsidR="006803B1" w:rsidRPr="00BF0BA1" w:rsidRDefault="006803B1" w:rsidP="00DE32BA">
            <w:pPr>
              <w:pStyle w:val="T2BaseArray"/>
              <w:numPr>
                <w:ilvl w:val="0"/>
                <w:numId w:val="14"/>
              </w:numPr>
              <w:jc w:val="left"/>
              <w:rPr>
                <w:rFonts w:ascii="Arial" w:hAnsi="Arial" w:cs="Arial"/>
              </w:rPr>
              <w:pPrChange w:id="491"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 xml:space="preserve">DELI </w:t>
            </w:r>
          </w:p>
          <w:p w:rsidR="006803B1" w:rsidRPr="00BF0BA1" w:rsidRDefault="006803B1" w:rsidP="00DE32BA">
            <w:pPr>
              <w:pStyle w:val="T2BaseArray"/>
              <w:numPr>
                <w:ilvl w:val="0"/>
                <w:numId w:val="14"/>
              </w:numPr>
              <w:jc w:val="left"/>
              <w:rPr>
                <w:rFonts w:ascii="Arial" w:hAnsi="Arial" w:cs="Arial"/>
              </w:rPr>
              <w:pPrChange w:id="492"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 xml:space="preserve">EARM </w:t>
            </w:r>
          </w:p>
          <w:p w:rsidR="006803B1" w:rsidRPr="00BF0BA1" w:rsidRDefault="006803B1" w:rsidP="00DE32BA">
            <w:pPr>
              <w:pStyle w:val="T2BaseArray"/>
              <w:numPr>
                <w:ilvl w:val="0"/>
                <w:numId w:val="14"/>
              </w:numPr>
              <w:jc w:val="left"/>
              <w:rPr>
                <w:rFonts w:ascii="Arial" w:hAnsi="Arial" w:cs="Arial"/>
              </w:rPr>
              <w:pPrChange w:id="493"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REJE</w:t>
            </w:r>
          </w:p>
          <w:p w:rsidR="006803B1" w:rsidRPr="00BF0BA1" w:rsidRDefault="006803B1" w:rsidP="00DE32BA">
            <w:pPr>
              <w:pStyle w:val="T2BaseArray"/>
              <w:numPr>
                <w:ilvl w:val="0"/>
                <w:numId w:val="14"/>
              </w:numPr>
              <w:jc w:val="left"/>
              <w:rPr>
                <w:rFonts w:ascii="Arial" w:hAnsi="Arial" w:cs="Arial"/>
              </w:rPr>
              <w:pPrChange w:id="494"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RESE</w:t>
            </w:r>
          </w:p>
        </w:tc>
        <w:tc>
          <w:tcPr>
            <w:tcW w:w="3402" w:type="dxa"/>
            <w:shd w:val="clear" w:color="auto" w:fill="FFFFFF"/>
          </w:tcPr>
          <w:p w:rsidR="006803B1" w:rsidRPr="00BF0BA1" w:rsidRDefault="006803B1" w:rsidP="00104225">
            <w:pPr>
              <w:pStyle w:val="T2BaseArray"/>
              <w:jc w:val="left"/>
              <w:rPr>
                <w:rFonts w:ascii="Arial" w:hAnsi="Arial" w:cs="Arial"/>
              </w:rPr>
            </w:pPr>
            <w:r w:rsidRPr="00BF0BA1">
              <w:rPr>
                <w:rFonts w:ascii="Arial" w:hAnsi="Arial" w:cs="Arial"/>
              </w:rPr>
              <w:t>Possible values:</w:t>
            </w:r>
          </w:p>
          <w:p w:rsidR="006803B1" w:rsidRPr="00BF0BA1" w:rsidRDefault="006803B1" w:rsidP="00DE32BA">
            <w:pPr>
              <w:pStyle w:val="T2BaseArray"/>
              <w:numPr>
                <w:ilvl w:val="0"/>
                <w:numId w:val="14"/>
              </w:numPr>
              <w:jc w:val="left"/>
              <w:rPr>
                <w:rFonts w:ascii="Arial" w:hAnsi="Arial" w:cs="Arial"/>
              </w:rPr>
              <w:pPrChange w:id="495"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BALA = Balance Type / Earmarking</w:t>
            </w:r>
          </w:p>
          <w:p w:rsidR="006803B1" w:rsidRPr="00BF0BA1" w:rsidRDefault="006803B1" w:rsidP="00DE32BA">
            <w:pPr>
              <w:pStyle w:val="T2BaseArray"/>
              <w:numPr>
                <w:ilvl w:val="0"/>
                <w:numId w:val="14"/>
              </w:numPr>
              <w:jc w:val="left"/>
              <w:rPr>
                <w:rFonts w:ascii="Arial" w:hAnsi="Arial" w:cs="Arial"/>
              </w:rPr>
              <w:pPrChange w:id="496"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BLCK = Blocking</w:t>
            </w:r>
          </w:p>
          <w:p w:rsidR="006803B1" w:rsidRPr="00BF0BA1" w:rsidRDefault="006803B1" w:rsidP="00DE32BA">
            <w:pPr>
              <w:pStyle w:val="T2BaseArray"/>
              <w:numPr>
                <w:ilvl w:val="0"/>
                <w:numId w:val="14"/>
              </w:numPr>
              <w:jc w:val="left"/>
              <w:rPr>
                <w:rFonts w:ascii="Arial" w:hAnsi="Arial" w:cs="Arial"/>
              </w:rPr>
              <w:pPrChange w:id="497"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 xml:space="preserve">COLL = Collateralized </w:t>
            </w:r>
          </w:p>
          <w:p w:rsidR="006803B1" w:rsidRPr="00BF0BA1" w:rsidRDefault="006803B1" w:rsidP="00DE32BA">
            <w:pPr>
              <w:pStyle w:val="T2BaseArray"/>
              <w:numPr>
                <w:ilvl w:val="0"/>
                <w:numId w:val="14"/>
              </w:numPr>
              <w:jc w:val="left"/>
              <w:rPr>
                <w:rFonts w:ascii="Arial" w:hAnsi="Arial" w:cs="Arial"/>
              </w:rPr>
              <w:pPrChange w:id="498"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 xml:space="preserve">COSD = </w:t>
            </w:r>
            <w:proofErr w:type="spellStart"/>
            <w:r w:rsidRPr="00BF0BA1">
              <w:rPr>
                <w:rFonts w:ascii="Arial" w:hAnsi="Arial" w:cs="Arial"/>
              </w:rPr>
              <w:t>CoSD</w:t>
            </w:r>
            <w:proofErr w:type="spellEnd"/>
            <w:r w:rsidRPr="00BF0BA1">
              <w:rPr>
                <w:rFonts w:ascii="Arial" w:hAnsi="Arial" w:cs="Arial"/>
              </w:rPr>
              <w:t xml:space="preserve"> Blocking </w:t>
            </w:r>
          </w:p>
          <w:p w:rsidR="006803B1" w:rsidRPr="00BF0BA1" w:rsidRDefault="006803B1" w:rsidP="00DE32BA">
            <w:pPr>
              <w:pStyle w:val="T2BaseArray"/>
              <w:numPr>
                <w:ilvl w:val="0"/>
                <w:numId w:val="14"/>
              </w:numPr>
              <w:jc w:val="left"/>
              <w:rPr>
                <w:rFonts w:ascii="Arial" w:hAnsi="Arial" w:cs="Arial"/>
              </w:rPr>
              <w:pPrChange w:id="499"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VAHO = CSD Validation Hold</w:t>
            </w:r>
          </w:p>
          <w:p w:rsidR="006803B1" w:rsidRPr="00BF0BA1" w:rsidRDefault="006803B1" w:rsidP="00DE32BA">
            <w:pPr>
              <w:pStyle w:val="T2BaseArray"/>
              <w:numPr>
                <w:ilvl w:val="0"/>
                <w:numId w:val="14"/>
              </w:numPr>
              <w:jc w:val="left"/>
              <w:rPr>
                <w:rFonts w:ascii="Arial" w:hAnsi="Arial" w:cs="Arial"/>
              </w:rPr>
              <w:pPrChange w:id="500"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 xml:space="preserve">DELI = Deliverable </w:t>
            </w:r>
          </w:p>
          <w:p w:rsidR="006803B1" w:rsidRPr="00BF0BA1" w:rsidRDefault="006803B1" w:rsidP="00DE32BA">
            <w:pPr>
              <w:pStyle w:val="T2BaseArray"/>
              <w:numPr>
                <w:ilvl w:val="0"/>
                <w:numId w:val="14"/>
              </w:numPr>
              <w:jc w:val="left"/>
              <w:rPr>
                <w:rFonts w:ascii="Arial" w:hAnsi="Arial" w:cs="Arial"/>
              </w:rPr>
              <w:pPrChange w:id="501"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 xml:space="preserve">EARM = Earmarking for Auto-collateralization </w:t>
            </w:r>
          </w:p>
          <w:p w:rsidR="006803B1" w:rsidRPr="00BF0BA1" w:rsidRDefault="006803B1" w:rsidP="00DE32BA">
            <w:pPr>
              <w:pStyle w:val="T2BaseArray"/>
              <w:numPr>
                <w:ilvl w:val="0"/>
                <w:numId w:val="14"/>
              </w:numPr>
              <w:jc w:val="left"/>
              <w:rPr>
                <w:rFonts w:ascii="Arial" w:hAnsi="Arial" w:cs="Arial"/>
              </w:rPr>
              <w:pPrChange w:id="502"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REJE = Rejection</w:t>
            </w:r>
          </w:p>
          <w:p w:rsidR="006803B1" w:rsidRPr="00BF0BA1" w:rsidRDefault="006803B1" w:rsidP="00DE32BA">
            <w:pPr>
              <w:pStyle w:val="T2BaseArray"/>
              <w:numPr>
                <w:ilvl w:val="0"/>
                <w:numId w:val="14"/>
              </w:numPr>
              <w:jc w:val="left"/>
              <w:rPr>
                <w:rFonts w:ascii="Arial" w:hAnsi="Arial" w:cs="Arial"/>
              </w:rPr>
              <w:pPrChange w:id="503" w:author="Author">
                <w:pPr>
                  <w:pStyle w:val="T2BaseArray"/>
                  <w:framePr w:hSpace="141" w:wrap="around" w:vAnchor="text" w:hAnchor="margin" w:xAlign="right" w:y="145"/>
                  <w:numPr>
                    <w:numId w:val="15"/>
                  </w:numPr>
                  <w:tabs>
                    <w:tab w:val="num" w:pos="360"/>
                  </w:tabs>
                  <w:ind w:left="360" w:hanging="360"/>
                  <w:jc w:val="left"/>
                </w:pPr>
              </w:pPrChange>
            </w:pPr>
            <w:r w:rsidRPr="00BF0BA1">
              <w:rPr>
                <w:rFonts w:ascii="Arial" w:hAnsi="Arial" w:cs="Arial"/>
              </w:rPr>
              <w:t>RESE = Reservation</w:t>
            </w:r>
          </w:p>
        </w:tc>
        <w:tc>
          <w:tcPr>
            <w:tcW w:w="2551" w:type="dxa"/>
            <w:shd w:val="clear" w:color="auto" w:fill="FFFFFF"/>
          </w:tcPr>
          <w:p w:rsidR="006803B1" w:rsidRPr="002E1BEA" w:rsidRDefault="006803B1" w:rsidP="00104225">
            <w:pPr>
              <w:pStyle w:val="T2BaseArray"/>
              <w:rPr>
                <w:rFonts w:ascii="Arial" w:hAnsi="Arial" w:cs="Arial"/>
              </w:rPr>
            </w:pPr>
          </w:p>
        </w:tc>
        <w:tc>
          <w:tcPr>
            <w:tcW w:w="677" w:type="dxa"/>
            <w:shd w:val="clear" w:color="auto" w:fill="FFFFFF"/>
          </w:tcPr>
          <w:p w:rsidR="006803B1" w:rsidRPr="002E1BEA" w:rsidRDefault="006803B1" w:rsidP="00104225">
            <w:pPr>
              <w:pStyle w:val="T2BaseArray"/>
              <w:rPr>
                <w:rFonts w:ascii="Arial" w:hAnsi="Arial" w:cs="Arial"/>
              </w:rPr>
            </w:pPr>
          </w:p>
        </w:tc>
        <w:tc>
          <w:tcPr>
            <w:tcW w:w="678" w:type="dxa"/>
            <w:shd w:val="clear" w:color="auto" w:fill="FFFFFF"/>
          </w:tcPr>
          <w:p w:rsidR="006803B1" w:rsidRPr="002E1BEA" w:rsidRDefault="006803B1" w:rsidP="00104225">
            <w:pPr>
              <w:pStyle w:val="T2BaseArray"/>
              <w:rPr>
                <w:rFonts w:ascii="Arial" w:hAnsi="Arial" w:cs="Arial"/>
              </w:rPr>
            </w:pPr>
            <w:r w:rsidRPr="002E1BEA">
              <w:rPr>
                <w:rFonts w:ascii="Arial" w:hAnsi="Arial" w:cs="Arial"/>
              </w:rPr>
              <w:t>1..1</w:t>
            </w:r>
          </w:p>
        </w:tc>
      </w:tr>
      <w:tr w:rsidR="006803B1" w:rsidRPr="009C13F9" w:rsidTr="002E1BEA">
        <w:tc>
          <w:tcPr>
            <w:tcW w:w="534" w:type="dxa"/>
            <w:shd w:val="clear" w:color="auto" w:fill="FFFFFF"/>
          </w:tcPr>
          <w:p w:rsidR="006803B1" w:rsidRPr="002E1BEA" w:rsidRDefault="006803B1" w:rsidP="00104225">
            <w:pPr>
              <w:pStyle w:val="T2BaseArray"/>
              <w:ind w:left="0" w:firstLine="0"/>
              <w:jc w:val="left"/>
              <w:rPr>
                <w:rFonts w:ascii="Arial" w:hAnsi="Arial" w:cs="Arial"/>
              </w:rPr>
            </w:pPr>
            <w:r w:rsidRPr="002E1BEA">
              <w:rPr>
                <w:rFonts w:ascii="Arial" w:hAnsi="Arial" w:cs="Arial"/>
              </w:rPr>
              <w:t>9</w:t>
            </w:r>
          </w:p>
        </w:tc>
        <w:tc>
          <w:tcPr>
            <w:tcW w:w="567" w:type="dxa"/>
            <w:shd w:val="clear" w:color="auto" w:fill="FFFFFF"/>
          </w:tcPr>
          <w:p w:rsidR="006803B1" w:rsidRPr="002E1BEA" w:rsidRDefault="006803B1" w:rsidP="00104225">
            <w:pPr>
              <w:pStyle w:val="T2BaseArray"/>
              <w:ind w:left="0" w:firstLine="0"/>
              <w:jc w:val="left"/>
              <w:rPr>
                <w:rFonts w:ascii="Arial" w:hAnsi="Arial" w:cs="Arial"/>
              </w:rPr>
            </w:pPr>
            <w:r>
              <w:rPr>
                <w:rFonts w:ascii="Arial" w:hAnsi="Arial" w:cs="Arial"/>
              </w:rPr>
              <w:t>I</w:t>
            </w:r>
          </w:p>
        </w:tc>
        <w:tc>
          <w:tcPr>
            <w:tcW w:w="2551" w:type="dxa"/>
            <w:shd w:val="clear" w:color="auto" w:fill="FFFFFF"/>
          </w:tcPr>
          <w:p w:rsidR="006803B1" w:rsidRPr="002E1BEA" w:rsidRDefault="006803B1" w:rsidP="00104225">
            <w:pPr>
              <w:pStyle w:val="T2BaseArray"/>
              <w:jc w:val="left"/>
              <w:rPr>
                <w:rStyle w:val="w30"/>
                <w:rFonts w:ascii="Arial" w:hAnsi="Arial" w:cs="Arial"/>
              </w:rPr>
            </w:pPr>
            <w:r w:rsidRPr="002E1BEA">
              <w:rPr>
                <w:rFonts w:ascii="Arial" w:hAnsi="Arial" w:cs="Arial"/>
              </w:rPr>
              <w:t>Currency</w:t>
            </w:r>
          </w:p>
        </w:tc>
        <w:tc>
          <w:tcPr>
            <w:tcW w:w="2977" w:type="dxa"/>
            <w:shd w:val="clear" w:color="auto" w:fill="FFFFFF"/>
          </w:tcPr>
          <w:p w:rsidR="006803B1" w:rsidRPr="002E1BEA" w:rsidRDefault="006803B1" w:rsidP="00104225">
            <w:pPr>
              <w:pStyle w:val="T2BaseArray"/>
              <w:jc w:val="left"/>
              <w:rPr>
                <w:rFonts w:ascii="Arial" w:hAnsi="Arial" w:cs="Arial"/>
              </w:rPr>
            </w:pPr>
            <w:r w:rsidRPr="002E1BEA">
              <w:rPr>
                <w:rFonts w:ascii="Arial" w:hAnsi="Arial" w:cs="Arial"/>
              </w:rPr>
              <w:t>CHAR (3)</w:t>
            </w:r>
          </w:p>
        </w:tc>
        <w:tc>
          <w:tcPr>
            <w:tcW w:w="3402" w:type="dxa"/>
            <w:shd w:val="clear" w:color="auto" w:fill="FFFFFF"/>
          </w:tcPr>
          <w:p w:rsidR="006803B1" w:rsidRPr="002E1BEA" w:rsidRDefault="006803B1" w:rsidP="00104225">
            <w:pPr>
              <w:pStyle w:val="T2BaseArray"/>
              <w:jc w:val="left"/>
              <w:rPr>
                <w:rFonts w:ascii="Arial" w:hAnsi="Arial" w:cs="Arial"/>
              </w:rPr>
            </w:pPr>
          </w:p>
        </w:tc>
        <w:tc>
          <w:tcPr>
            <w:tcW w:w="2551" w:type="dxa"/>
            <w:shd w:val="clear" w:color="auto" w:fill="FFFFFF"/>
          </w:tcPr>
          <w:p w:rsidR="006803B1" w:rsidRPr="002E1BEA" w:rsidRDefault="006803B1" w:rsidP="00104225">
            <w:pPr>
              <w:pStyle w:val="T2BaseArray"/>
              <w:ind w:left="0" w:firstLine="0"/>
              <w:jc w:val="left"/>
              <w:rPr>
                <w:rFonts w:ascii="Arial" w:hAnsi="Arial" w:cs="Arial"/>
              </w:rPr>
            </w:pPr>
            <w:r>
              <w:rPr>
                <w:rFonts w:ascii="Arial" w:hAnsi="Arial" w:cs="Arial"/>
              </w:rPr>
              <w:t xml:space="preserve">Must occur when the </w:t>
            </w:r>
            <w:r w:rsidRPr="002E1BEA">
              <w:rPr>
                <w:rFonts w:ascii="Arial" w:hAnsi="Arial" w:cs="Arial"/>
              </w:rPr>
              <w:t>Restriction Processing Type</w:t>
            </w:r>
            <w:r>
              <w:rPr>
                <w:rFonts w:ascii="Arial" w:hAnsi="Arial" w:cs="Arial"/>
              </w:rPr>
              <w:t xml:space="preserve"> is ‘</w:t>
            </w:r>
            <w:r w:rsidRPr="002E1BEA">
              <w:rPr>
                <w:rFonts w:ascii="Arial" w:hAnsi="Arial" w:cs="Arial"/>
              </w:rPr>
              <w:t>Earmar</w:t>
            </w:r>
            <w:r>
              <w:rPr>
                <w:rFonts w:ascii="Arial" w:hAnsi="Arial" w:cs="Arial"/>
              </w:rPr>
              <w:t>king for Auto-collateralization’.</w:t>
            </w:r>
          </w:p>
        </w:tc>
        <w:tc>
          <w:tcPr>
            <w:tcW w:w="677" w:type="dxa"/>
            <w:shd w:val="clear" w:color="auto" w:fill="FFFFFF"/>
          </w:tcPr>
          <w:p w:rsidR="006803B1" w:rsidRPr="002E1BEA" w:rsidRDefault="006803B1" w:rsidP="00104225">
            <w:pPr>
              <w:pStyle w:val="T2BaseArray"/>
              <w:rPr>
                <w:rFonts w:ascii="Arial" w:hAnsi="Arial" w:cs="Arial"/>
              </w:rPr>
            </w:pPr>
          </w:p>
        </w:tc>
        <w:tc>
          <w:tcPr>
            <w:tcW w:w="678" w:type="dxa"/>
            <w:shd w:val="clear" w:color="auto" w:fill="FFFFFF"/>
          </w:tcPr>
          <w:p w:rsidR="006803B1" w:rsidRPr="002E1BEA" w:rsidRDefault="006803B1" w:rsidP="00104225">
            <w:pPr>
              <w:pStyle w:val="T2BaseArray"/>
              <w:rPr>
                <w:rFonts w:ascii="Arial" w:hAnsi="Arial" w:cs="Arial"/>
              </w:rPr>
            </w:pPr>
            <w:r w:rsidRPr="002E1BEA">
              <w:rPr>
                <w:rFonts w:ascii="Arial" w:hAnsi="Arial" w:cs="Arial"/>
              </w:rPr>
              <w:t>0..1</w:t>
            </w:r>
          </w:p>
        </w:tc>
      </w:tr>
      <w:tr w:rsidR="006803B1" w:rsidRPr="009C13F9" w:rsidTr="002E1BEA">
        <w:tc>
          <w:tcPr>
            <w:tcW w:w="534" w:type="dxa"/>
            <w:shd w:val="clear" w:color="auto" w:fill="FFFFFF"/>
          </w:tcPr>
          <w:p w:rsidR="006803B1" w:rsidRPr="002E1BEA" w:rsidRDefault="006803B1" w:rsidP="00104225">
            <w:pPr>
              <w:pStyle w:val="T2BaseArray"/>
              <w:ind w:left="0" w:firstLine="0"/>
              <w:jc w:val="left"/>
              <w:rPr>
                <w:rFonts w:ascii="Arial" w:hAnsi="Arial" w:cs="Arial"/>
              </w:rPr>
            </w:pPr>
            <w:r>
              <w:rPr>
                <w:rFonts w:ascii="Arial" w:hAnsi="Arial" w:cs="Arial"/>
              </w:rPr>
              <w:t>10</w:t>
            </w:r>
          </w:p>
        </w:tc>
        <w:tc>
          <w:tcPr>
            <w:tcW w:w="567" w:type="dxa"/>
            <w:shd w:val="clear" w:color="auto" w:fill="FFFFFF"/>
          </w:tcPr>
          <w:p w:rsidR="006803B1" w:rsidRDefault="006803B1" w:rsidP="00104225">
            <w:pPr>
              <w:pStyle w:val="T2BaseArray"/>
              <w:ind w:left="0" w:firstLine="0"/>
              <w:rPr>
                <w:rFonts w:ascii="Arial" w:hAnsi="Arial" w:cs="Arial"/>
              </w:rPr>
            </w:pPr>
            <w:r>
              <w:rPr>
                <w:rFonts w:ascii="Arial" w:hAnsi="Arial" w:cs="Arial"/>
              </w:rPr>
              <w:t>J</w:t>
            </w:r>
          </w:p>
        </w:tc>
        <w:tc>
          <w:tcPr>
            <w:tcW w:w="2551" w:type="dxa"/>
            <w:shd w:val="clear" w:color="auto" w:fill="FFFFFF"/>
          </w:tcPr>
          <w:p w:rsidR="006803B1" w:rsidRPr="00061F5E" w:rsidRDefault="006803B1" w:rsidP="00104225">
            <w:pPr>
              <w:pStyle w:val="T2BaseArray"/>
              <w:ind w:left="0" w:firstLine="0"/>
              <w:jc w:val="left"/>
            </w:pPr>
            <w:r w:rsidRPr="00061F5E">
              <w:rPr>
                <w:rFonts w:ascii="Arial" w:hAnsi="Arial" w:cs="Arial"/>
              </w:rPr>
              <w:t>Positive / Negative Parameter Set</w:t>
            </w:r>
          </w:p>
        </w:tc>
        <w:tc>
          <w:tcPr>
            <w:tcW w:w="2977" w:type="dxa"/>
            <w:shd w:val="clear" w:color="auto" w:fill="FFFFFF"/>
          </w:tcPr>
          <w:p w:rsidR="006803B1" w:rsidRPr="002E1BEA" w:rsidRDefault="006803B1" w:rsidP="00104225">
            <w:pPr>
              <w:pStyle w:val="T2BaseArray"/>
              <w:jc w:val="left"/>
              <w:rPr>
                <w:rFonts w:ascii="Arial" w:hAnsi="Arial" w:cs="Arial"/>
              </w:rPr>
            </w:pPr>
            <w:r w:rsidRPr="002E1BEA">
              <w:rPr>
                <w:rFonts w:ascii="Arial" w:hAnsi="Arial" w:cs="Arial"/>
              </w:rPr>
              <w:t>BOOLEAN</w:t>
            </w:r>
          </w:p>
        </w:tc>
        <w:tc>
          <w:tcPr>
            <w:tcW w:w="3402" w:type="dxa"/>
            <w:shd w:val="clear" w:color="auto" w:fill="FFFFFF"/>
          </w:tcPr>
          <w:p w:rsidR="006803B1" w:rsidRPr="002E1BEA" w:rsidRDefault="006803B1" w:rsidP="00DE32BA">
            <w:pPr>
              <w:pStyle w:val="T2BaseArray"/>
              <w:numPr>
                <w:ilvl w:val="0"/>
                <w:numId w:val="31"/>
              </w:numPr>
              <w:jc w:val="left"/>
              <w:rPr>
                <w:rFonts w:ascii="Arial" w:hAnsi="Arial" w:cs="Arial"/>
              </w:rPr>
              <w:pPrChange w:id="504" w:author="Author">
                <w:pPr>
                  <w:pStyle w:val="T2BaseArray"/>
                  <w:framePr w:hSpace="141" w:wrap="around" w:vAnchor="text" w:hAnchor="margin" w:xAlign="right" w:y="145"/>
                  <w:numPr>
                    <w:numId w:val="42"/>
                  </w:numPr>
                  <w:tabs>
                    <w:tab w:val="num" w:pos="360"/>
                    <w:tab w:val="num" w:pos="720"/>
                  </w:tabs>
                  <w:ind w:left="720" w:hanging="720"/>
                  <w:jc w:val="left"/>
                </w:pPr>
              </w:pPrChange>
            </w:pPr>
            <w:proofErr w:type="gramStart"/>
            <w:r>
              <w:rPr>
                <w:rFonts w:ascii="Arial" w:hAnsi="Arial" w:cs="Arial"/>
              </w:rPr>
              <w:t>true</w:t>
            </w:r>
            <w:proofErr w:type="gramEnd"/>
            <w:r>
              <w:rPr>
                <w:rFonts w:ascii="Arial" w:hAnsi="Arial" w:cs="Arial"/>
              </w:rPr>
              <w:t xml:space="preserve"> = T</w:t>
            </w:r>
            <w:r w:rsidRPr="002E1BEA">
              <w:rPr>
                <w:rFonts w:ascii="Arial" w:hAnsi="Arial" w:cs="Arial"/>
              </w:rPr>
              <w:t>his restriction type rules must be used in negative way</w:t>
            </w:r>
            <w:r>
              <w:rPr>
                <w:rFonts w:ascii="Arial" w:hAnsi="Arial" w:cs="Arial"/>
              </w:rPr>
              <w:t>.</w:t>
            </w:r>
          </w:p>
        </w:tc>
        <w:tc>
          <w:tcPr>
            <w:tcW w:w="2551" w:type="dxa"/>
            <w:shd w:val="clear" w:color="auto" w:fill="FFFFFF"/>
          </w:tcPr>
          <w:p w:rsidR="006803B1" w:rsidRPr="002E1BEA" w:rsidRDefault="006803B1" w:rsidP="00104225">
            <w:pPr>
              <w:pStyle w:val="T2BaseArray"/>
              <w:rPr>
                <w:rFonts w:ascii="Arial" w:hAnsi="Arial" w:cs="Arial"/>
              </w:rPr>
            </w:pPr>
          </w:p>
        </w:tc>
        <w:tc>
          <w:tcPr>
            <w:tcW w:w="677" w:type="dxa"/>
            <w:shd w:val="clear" w:color="auto" w:fill="FFFFFF"/>
          </w:tcPr>
          <w:p w:rsidR="006803B1" w:rsidRPr="002E1BEA" w:rsidRDefault="006803B1" w:rsidP="00104225">
            <w:pPr>
              <w:pStyle w:val="T2BaseArray"/>
              <w:rPr>
                <w:rFonts w:ascii="Arial" w:hAnsi="Arial" w:cs="Arial"/>
              </w:rPr>
            </w:pPr>
          </w:p>
        </w:tc>
        <w:tc>
          <w:tcPr>
            <w:tcW w:w="678" w:type="dxa"/>
            <w:shd w:val="clear" w:color="auto" w:fill="FFFFFF"/>
          </w:tcPr>
          <w:p w:rsidR="006803B1" w:rsidRPr="002E1BEA" w:rsidRDefault="006803B1" w:rsidP="00104225">
            <w:pPr>
              <w:pStyle w:val="T2BaseArray"/>
              <w:rPr>
                <w:rFonts w:ascii="Arial" w:hAnsi="Arial" w:cs="Arial"/>
              </w:rPr>
            </w:pPr>
            <w:r w:rsidRPr="002E1BEA">
              <w:rPr>
                <w:rFonts w:ascii="Arial" w:hAnsi="Arial" w:cs="Arial"/>
              </w:rPr>
              <w:t>1..1</w:t>
            </w:r>
          </w:p>
        </w:tc>
      </w:tr>
    </w:tbl>
    <w:p w:rsidR="006803B1" w:rsidRPr="002318F1" w:rsidRDefault="006803B1" w:rsidP="00F9731F">
      <w:pPr>
        <w:rPr>
          <w:rFonts w:ascii="Arial" w:hAnsi="Arial" w:cs="Arial"/>
          <w:lang w:val="en-GB"/>
        </w:rPr>
      </w:pPr>
      <w:r w:rsidRPr="002318F1">
        <w:rPr>
          <w:rFonts w:ascii="Arial" w:hAnsi="Arial" w:cs="Arial"/>
          <w:lang w:val="en-GB"/>
        </w:rPr>
        <w:t>.</w:t>
      </w:r>
    </w:p>
    <w:p w:rsidR="006803B1" w:rsidRPr="002318F1" w:rsidRDefault="006803B1" w:rsidP="00174AC2">
      <w:pPr>
        <w:rPr>
          <w:rFonts w:ascii="Arial" w:hAnsi="Arial" w:cs="Arial"/>
          <w:color w:val="000000"/>
          <w:szCs w:val="22"/>
          <w:lang w:val="en-GB"/>
        </w:rPr>
      </w:pPr>
    </w:p>
    <w:p w:rsidR="006803B1" w:rsidRPr="002318F1" w:rsidRDefault="006803B1" w:rsidP="00174AC2">
      <w:pPr>
        <w:rPr>
          <w:rFonts w:ascii="Arial" w:hAnsi="Arial" w:cs="Arial"/>
          <w:color w:val="000000"/>
          <w:szCs w:val="22"/>
          <w:lang w:val="en-GB"/>
        </w:rPr>
      </w:pPr>
    </w:p>
    <w:p w:rsidR="006803B1" w:rsidRDefault="006803B1">
      <w:pPr>
        <w:jc w:val="left"/>
        <w:rPr>
          <w:rFonts w:ascii="Arial" w:hAnsi="Arial"/>
          <w:u w:val="single"/>
          <w:lang w:val="en-GB"/>
        </w:rPr>
      </w:pPr>
      <w:r>
        <w:br w:type="page"/>
      </w:r>
    </w:p>
    <w:p w:rsidR="006803B1" w:rsidRPr="002318F1" w:rsidRDefault="006803B1" w:rsidP="00043F6A">
      <w:pPr>
        <w:pStyle w:val="Heading4"/>
      </w:pPr>
      <w:bookmarkStart w:id="505" w:name="_Toc385494949"/>
      <w:r w:rsidRPr="002318F1">
        <w:lastRenderedPageBreak/>
        <w:t>Restriction Type</w:t>
      </w:r>
      <w:r>
        <w:t xml:space="preserve"> Rule - New</w:t>
      </w:r>
      <w:bookmarkEnd w:id="505"/>
    </w:p>
    <w:p w:rsidR="006803B1" w:rsidRDefault="006803B1" w:rsidP="00DE32BA">
      <w:pPr>
        <w:pStyle w:val="ListParagraph"/>
        <w:numPr>
          <w:ilvl w:val="0"/>
          <w:numId w:val="14"/>
        </w:numPr>
        <w:rPr>
          <w:rFonts w:ascii="Arial" w:hAnsi="Arial" w:cs="Arial"/>
          <w:lang w:val="en-GB"/>
        </w:rPr>
        <w:pPrChange w:id="506" w:author="Author">
          <w:pPr>
            <w:pStyle w:val="ListParagraph"/>
            <w:numPr>
              <w:numId w:val="15"/>
            </w:numPr>
            <w:tabs>
              <w:tab w:val="num" w:pos="360"/>
            </w:tabs>
            <w:ind w:left="360" w:hanging="360"/>
          </w:pPr>
        </w:pPrChange>
      </w:pPr>
      <w:r w:rsidRPr="00F5515A">
        <w:rPr>
          <w:rFonts w:ascii="Arial" w:hAnsi="Arial" w:cs="Arial"/>
          <w:lang w:val="en-GB"/>
        </w:rPr>
        <w:t>Record Type: “</w:t>
      </w:r>
      <w:r>
        <w:rPr>
          <w:rFonts w:ascii="Arial" w:hAnsi="Arial" w:cs="Arial"/>
          <w:lang w:val="en-GB"/>
        </w:rPr>
        <w:t>Restriction Type Rule</w:t>
      </w:r>
      <w:r w:rsidRPr="00F5515A">
        <w:rPr>
          <w:rFonts w:ascii="Arial" w:hAnsi="Arial" w:cs="Arial"/>
          <w:lang w:val="en-GB"/>
        </w:rPr>
        <w:t>”</w:t>
      </w:r>
    </w:p>
    <w:p w:rsidR="006803B1" w:rsidRDefault="006803B1" w:rsidP="009F57AA">
      <w:pPr>
        <w:pStyle w:val="T2BaseArray"/>
        <w:ind w:left="0" w:firstLine="0"/>
        <w:jc w:val="left"/>
        <w:rPr>
          <w:rFonts w:ascii="Arial" w:hAnsi="Arial" w:cs="Arial"/>
          <w:sz w:val="22"/>
          <w:szCs w:val="22"/>
        </w:rPr>
      </w:pPr>
      <w:r w:rsidRPr="009F57AA">
        <w:rPr>
          <w:rFonts w:ascii="Arial" w:hAnsi="Arial" w:cs="Arial"/>
          <w:sz w:val="22"/>
          <w:szCs w:val="22"/>
        </w:rPr>
        <w:t xml:space="preserve">The record </w:t>
      </w:r>
      <w:r>
        <w:rPr>
          <w:rFonts w:ascii="Arial" w:hAnsi="Arial" w:cs="Arial"/>
          <w:sz w:val="22"/>
          <w:szCs w:val="22"/>
        </w:rPr>
        <w:t xml:space="preserve">is used to </w:t>
      </w:r>
      <w:r w:rsidRPr="009F57AA">
        <w:rPr>
          <w:rFonts w:ascii="Arial" w:hAnsi="Arial" w:cs="Arial"/>
          <w:sz w:val="22"/>
          <w:szCs w:val="22"/>
        </w:rPr>
        <w:t>creat</w:t>
      </w:r>
      <w:r>
        <w:rPr>
          <w:rFonts w:ascii="Arial" w:hAnsi="Arial" w:cs="Arial"/>
          <w:sz w:val="22"/>
          <w:szCs w:val="22"/>
        </w:rPr>
        <w:t>e</w:t>
      </w:r>
      <w:r w:rsidRPr="009F57AA">
        <w:rPr>
          <w:rFonts w:ascii="Arial" w:hAnsi="Arial" w:cs="Arial"/>
          <w:sz w:val="22"/>
          <w:szCs w:val="22"/>
        </w:rPr>
        <w:t xml:space="preserve"> a restriction type rule.</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ACT.18.2</w:t>
      </w:r>
    </w:p>
    <w:p w:rsidR="006803B1" w:rsidRPr="009F57AA" w:rsidRDefault="006803B1" w:rsidP="009F57AA">
      <w:pPr>
        <w:pStyle w:val="T2BaseArray"/>
        <w:ind w:left="0" w:firstLine="0"/>
        <w:jc w:val="left"/>
        <w:rPr>
          <w:rFonts w:ascii="Arial" w:hAnsi="Arial" w:cs="Arial"/>
        </w:rPr>
      </w:pPr>
    </w:p>
    <w:tbl>
      <w:tblPr>
        <w:tblpPr w:leftFromText="141" w:rightFromText="141" w:vertAnchor="text" w:horzAnchor="margin" w:tblpXSpec="right" w:tblpY="145"/>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7"/>
        <w:gridCol w:w="567"/>
        <w:gridCol w:w="2551"/>
        <w:gridCol w:w="2977"/>
        <w:gridCol w:w="3402"/>
        <w:gridCol w:w="2551"/>
        <w:gridCol w:w="677"/>
        <w:gridCol w:w="678"/>
      </w:tblGrid>
      <w:tr w:rsidR="006803B1" w:rsidRPr="00285F7E" w:rsidTr="00BF0BA1">
        <w:trPr>
          <w:trHeight w:val="1260"/>
        </w:trPr>
        <w:tc>
          <w:tcPr>
            <w:tcW w:w="537" w:type="dxa"/>
            <w:textDirection w:val="btLr"/>
          </w:tcPr>
          <w:p w:rsidR="006803B1" w:rsidRPr="00285F7E" w:rsidRDefault="006803B1" w:rsidP="00CD69F9">
            <w:pPr>
              <w:ind w:left="113" w:right="113"/>
              <w:jc w:val="center"/>
              <w:rPr>
                <w:rFonts w:ascii="Arial" w:hAnsi="Arial" w:cs="Arial"/>
                <w:b/>
                <w:sz w:val="18"/>
                <w:szCs w:val="18"/>
                <w:lang w:val="en-GB"/>
              </w:rPr>
            </w:pPr>
            <w:r w:rsidRPr="00285F7E">
              <w:rPr>
                <w:rFonts w:ascii="Arial" w:hAnsi="Arial" w:cs="Arial"/>
                <w:b/>
                <w:sz w:val="18"/>
                <w:szCs w:val="18"/>
                <w:lang w:val="en-GB"/>
              </w:rPr>
              <w:t>Flat file  column</w:t>
            </w:r>
          </w:p>
        </w:tc>
        <w:tc>
          <w:tcPr>
            <w:tcW w:w="567" w:type="dxa"/>
            <w:textDirection w:val="btLr"/>
          </w:tcPr>
          <w:p w:rsidR="006803B1" w:rsidRPr="00285F7E" w:rsidRDefault="006803B1" w:rsidP="00CD69F9">
            <w:pPr>
              <w:ind w:left="113" w:right="113"/>
              <w:jc w:val="center"/>
              <w:rPr>
                <w:rFonts w:ascii="Arial" w:hAnsi="Arial" w:cs="Arial"/>
                <w:b/>
                <w:sz w:val="18"/>
                <w:szCs w:val="18"/>
                <w:lang w:val="en-GB"/>
              </w:rPr>
            </w:pPr>
            <w:r w:rsidRPr="00285F7E">
              <w:rPr>
                <w:rFonts w:ascii="Arial" w:hAnsi="Arial" w:cs="Arial"/>
                <w:b/>
                <w:sz w:val="18"/>
                <w:szCs w:val="18"/>
                <w:lang w:val="en-GB"/>
              </w:rPr>
              <w:t>Excel Column</w:t>
            </w:r>
          </w:p>
        </w:tc>
        <w:tc>
          <w:tcPr>
            <w:tcW w:w="2551" w:type="dxa"/>
          </w:tcPr>
          <w:p w:rsidR="006803B1" w:rsidRPr="00285F7E" w:rsidRDefault="006803B1" w:rsidP="00CD69F9">
            <w:pPr>
              <w:pStyle w:val="T2BaseArray"/>
              <w:ind w:left="0" w:firstLine="0"/>
              <w:jc w:val="center"/>
              <w:rPr>
                <w:rFonts w:ascii="Arial" w:hAnsi="Arial" w:cs="Arial"/>
                <w:b/>
              </w:rPr>
            </w:pPr>
            <w:r w:rsidRPr="00285F7E">
              <w:rPr>
                <w:rFonts w:ascii="Arial" w:hAnsi="Arial" w:cs="Arial"/>
                <w:b/>
              </w:rPr>
              <w:t>Column Name</w:t>
            </w:r>
          </w:p>
        </w:tc>
        <w:tc>
          <w:tcPr>
            <w:tcW w:w="2977" w:type="dxa"/>
          </w:tcPr>
          <w:p w:rsidR="006803B1" w:rsidRPr="00285F7E" w:rsidRDefault="006803B1" w:rsidP="00CD69F9">
            <w:pPr>
              <w:pStyle w:val="T2BaseArray"/>
              <w:ind w:left="0" w:firstLine="0"/>
              <w:jc w:val="center"/>
              <w:rPr>
                <w:rFonts w:ascii="Arial" w:hAnsi="Arial" w:cs="Arial"/>
                <w:b/>
              </w:rPr>
            </w:pPr>
            <w:r w:rsidRPr="00285F7E">
              <w:rPr>
                <w:rFonts w:ascii="Arial" w:hAnsi="Arial" w:cs="Arial"/>
                <w:b/>
              </w:rPr>
              <w:t>Format</w:t>
            </w:r>
          </w:p>
        </w:tc>
        <w:tc>
          <w:tcPr>
            <w:tcW w:w="3402" w:type="dxa"/>
          </w:tcPr>
          <w:p w:rsidR="006803B1" w:rsidRPr="00285F7E" w:rsidRDefault="006803B1" w:rsidP="00CD69F9">
            <w:pPr>
              <w:pStyle w:val="T2BaseArray"/>
              <w:ind w:left="0" w:firstLine="0"/>
              <w:jc w:val="center"/>
              <w:rPr>
                <w:rFonts w:ascii="Arial" w:hAnsi="Arial" w:cs="Arial"/>
                <w:b/>
              </w:rPr>
            </w:pPr>
            <w:r w:rsidRPr="00285F7E">
              <w:rPr>
                <w:rFonts w:ascii="Arial" w:hAnsi="Arial" w:cs="Arial"/>
                <w:b/>
              </w:rPr>
              <w:t>Description</w:t>
            </w:r>
          </w:p>
        </w:tc>
        <w:tc>
          <w:tcPr>
            <w:tcW w:w="2551" w:type="dxa"/>
          </w:tcPr>
          <w:p w:rsidR="006803B1" w:rsidRPr="00285F7E" w:rsidRDefault="006803B1" w:rsidP="00CD69F9">
            <w:pPr>
              <w:pStyle w:val="T2BaseArray"/>
              <w:ind w:left="0" w:firstLine="0"/>
              <w:jc w:val="center"/>
              <w:rPr>
                <w:rFonts w:ascii="Arial" w:hAnsi="Arial" w:cs="Arial"/>
                <w:b/>
              </w:rPr>
            </w:pPr>
            <w:r w:rsidRPr="00285F7E">
              <w:rPr>
                <w:rFonts w:ascii="Arial" w:hAnsi="Arial" w:cs="Arial"/>
                <w:b/>
              </w:rPr>
              <w:t>Rules</w:t>
            </w:r>
          </w:p>
        </w:tc>
        <w:tc>
          <w:tcPr>
            <w:tcW w:w="677" w:type="dxa"/>
            <w:textDirection w:val="btLr"/>
          </w:tcPr>
          <w:p w:rsidR="006803B1" w:rsidRPr="00285F7E" w:rsidRDefault="006803B1" w:rsidP="00CD69F9">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textDirection w:val="btLr"/>
          </w:tcPr>
          <w:p w:rsidR="006803B1" w:rsidRPr="00285F7E" w:rsidRDefault="006803B1" w:rsidP="00CD69F9">
            <w:pPr>
              <w:pStyle w:val="T2BaseArray"/>
              <w:ind w:left="113" w:right="113" w:firstLine="0"/>
              <w:jc w:val="center"/>
              <w:rPr>
                <w:rFonts w:ascii="Arial" w:hAnsi="Arial" w:cs="Arial"/>
                <w:b/>
              </w:rPr>
            </w:pPr>
            <w:r>
              <w:rPr>
                <w:rFonts w:ascii="Arial" w:hAnsi="Arial" w:cs="Arial"/>
                <w:b/>
              </w:rPr>
              <w:t>Occurs per Group</w:t>
            </w:r>
          </w:p>
        </w:tc>
      </w:tr>
      <w:tr w:rsidR="006803B1" w:rsidRPr="009C13F9" w:rsidTr="00BF0BA1">
        <w:tc>
          <w:tcPr>
            <w:tcW w:w="537" w:type="dxa"/>
          </w:tcPr>
          <w:p w:rsidR="006803B1" w:rsidRPr="009C13F9" w:rsidRDefault="006803B1" w:rsidP="00CD69F9">
            <w:pPr>
              <w:pStyle w:val="T2BaseArray"/>
              <w:ind w:left="0" w:firstLine="0"/>
              <w:jc w:val="left"/>
              <w:rPr>
                <w:rFonts w:ascii="Arial" w:hAnsi="Arial" w:cs="Arial"/>
              </w:rPr>
            </w:pPr>
            <w:r w:rsidRPr="009C13F9">
              <w:rPr>
                <w:rFonts w:ascii="Arial" w:hAnsi="Arial" w:cs="Arial"/>
              </w:rPr>
              <w:t>2</w:t>
            </w:r>
          </w:p>
        </w:tc>
        <w:tc>
          <w:tcPr>
            <w:tcW w:w="567" w:type="dxa"/>
          </w:tcPr>
          <w:p w:rsidR="006803B1" w:rsidRPr="009C13F9" w:rsidRDefault="006803B1" w:rsidP="00CD69F9">
            <w:pPr>
              <w:pStyle w:val="T2BaseArray"/>
              <w:ind w:left="0" w:firstLine="0"/>
              <w:jc w:val="left"/>
              <w:rPr>
                <w:rFonts w:ascii="Arial" w:hAnsi="Arial" w:cs="Arial"/>
              </w:rPr>
            </w:pPr>
            <w:r w:rsidRPr="009C13F9">
              <w:rPr>
                <w:rFonts w:ascii="Arial" w:hAnsi="Arial" w:cs="Arial"/>
              </w:rPr>
              <w:t>B</w:t>
            </w:r>
          </w:p>
        </w:tc>
        <w:tc>
          <w:tcPr>
            <w:tcW w:w="2551" w:type="dxa"/>
          </w:tcPr>
          <w:p w:rsidR="006803B1" w:rsidRPr="009C13F9" w:rsidRDefault="006803B1" w:rsidP="00CD69F9">
            <w:pPr>
              <w:pStyle w:val="T2BaseArray"/>
              <w:ind w:left="0" w:firstLine="0"/>
              <w:jc w:val="left"/>
              <w:rPr>
                <w:rFonts w:ascii="Arial" w:hAnsi="Arial" w:cs="Arial"/>
              </w:rPr>
            </w:pPr>
            <w:r w:rsidRPr="009C13F9">
              <w:rPr>
                <w:rFonts w:ascii="Arial" w:hAnsi="Arial" w:cs="Arial"/>
              </w:rPr>
              <w:t>Record Id</w:t>
            </w:r>
          </w:p>
        </w:tc>
        <w:tc>
          <w:tcPr>
            <w:tcW w:w="2977" w:type="dxa"/>
          </w:tcPr>
          <w:p w:rsidR="006803B1" w:rsidRPr="009C13F9" w:rsidRDefault="006803B1" w:rsidP="00CD69F9">
            <w:pPr>
              <w:pStyle w:val="T2BaseArray"/>
              <w:ind w:left="0" w:firstLine="0"/>
              <w:jc w:val="left"/>
              <w:rPr>
                <w:rFonts w:ascii="Arial" w:hAnsi="Arial" w:cs="Arial"/>
              </w:rPr>
            </w:pPr>
            <w:r w:rsidRPr="009C13F9">
              <w:rPr>
                <w:rFonts w:ascii="Arial" w:hAnsi="Arial" w:cs="Arial"/>
              </w:rPr>
              <w:t>NUMERIC (10)</w:t>
            </w:r>
          </w:p>
        </w:tc>
        <w:tc>
          <w:tcPr>
            <w:tcW w:w="3402" w:type="dxa"/>
          </w:tcPr>
          <w:p w:rsidR="006803B1" w:rsidRPr="009C13F9" w:rsidRDefault="006803B1" w:rsidP="00CD69F9">
            <w:pPr>
              <w:pStyle w:val="T2BaseArray"/>
              <w:ind w:left="0" w:firstLine="0"/>
              <w:jc w:val="left"/>
              <w:rPr>
                <w:rFonts w:ascii="Arial" w:hAnsi="Arial" w:cs="Arial"/>
              </w:rPr>
            </w:pPr>
            <w:r w:rsidRPr="009C13F9">
              <w:rPr>
                <w:rFonts w:ascii="Arial" w:hAnsi="Arial" w:cs="Arial"/>
              </w:rPr>
              <w:t>Unique identifier of the record</w:t>
            </w:r>
            <w:r>
              <w:rPr>
                <w:rFonts w:ascii="Arial" w:hAnsi="Arial" w:cs="Arial"/>
              </w:rPr>
              <w:t>.</w:t>
            </w:r>
          </w:p>
        </w:tc>
        <w:tc>
          <w:tcPr>
            <w:tcW w:w="2551" w:type="dxa"/>
          </w:tcPr>
          <w:p w:rsidR="006803B1" w:rsidRPr="009C13F9" w:rsidRDefault="006803B1" w:rsidP="00CD69F9">
            <w:pPr>
              <w:pStyle w:val="T2BaseArray"/>
              <w:ind w:left="0" w:firstLine="0"/>
              <w:rPr>
                <w:rFonts w:ascii="Arial" w:hAnsi="Arial" w:cs="Arial"/>
              </w:rPr>
            </w:pPr>
            <w:r w:rsidRPr="009C13F9">
              <w:rPr>
                <w:rFonts w:ascii="Arial" w:hAnsi="Arial" w:cs="Arial"/>
              </w:rPr>
              <w:t>Must occur in each line of the record</w:t>
            </w:r>
            <w:r>
              <w:rPr>
                <w:rFonts w:ascii="Arial" w:hAnsi="Arial" w:cs="Arial"/>
              </w:rPr>
              <w:t>.</w:t>
            </w:r>
          </w:p>
        </w:tc>
        <w:tc>
          <w:tcPr>
            <w:tcW w:w="677" w:type="dxa"/>
          </w:tcPr>
          <w:p w:rsidR="006803B1" w:rsidRPr="009C13F9" w:rsidRDefault="006803B1" w:rsidP="00CD69F9">
            <w:pPr>
              <w:pStyle w:val="T2BaseArray"/>
              <w:ind w:left="0" w:firstLine="0"/>
              <w:jc w:val="left"/>
              <w:rPr>
                <w:rFonts w:ascii="Arial" w:hAnsi="Arial" w:cs="Arial"/>
              </w:rPr>
            </w:pPr>
            <w:r w:rsidRPr="009C13F9">
              <w:rPr>
                <w:rFonts w:ascii="Arial" w:hAnsi="Arial" w:cs="Arial"/>
              </w:rPr>
              <w:t>1..n</w:t>
            </w:r>
          </w:p>
        </w:tc>
        <w:tc>
          <w:tcPr>
            <w:tcW w:w="678" w:type="dxa"/>
          </w:tcPr>
          <w:p w:rsidR="006803B1" w:rsidRPr="009C13F9" w:rsidRDefault="006803B1" w:rsidP="00CD69F9">
            <w:pPr>
              <w:pStyle w:val="T2BaseArray"/>
              <w:ind w:left="0" w:firstLine="0"/>
              <w:jc w:val="left"/>
              <w:rPr>
                <w:rFonts w:ascii="Arial" w:hAnsi="Arial" w:cs="Arial"/>
              </w:rPr>
            </w:pPr>
          </w:p>
        </w:tc>
      </w:tr>
      <w:tr w:rsidR="006803B1" w:rsidRPr="009C13F9" w:rsidTr="00BF0BA1">
        <w:tc>
          <w:tcPr>
            <w:tcW w:w="10034" w:type="dxa"/>
            <w:gridSpan w:val="5"/>
          </w:tcPr>
          <w:p w:rsidR="006803B1" w:rsidRPr="009C13F9" w:rsidRDefault="006803B1" w:rsidP="00CD69F9">
            <w:pPr>
              <w:pStyle w:val="T2BaseArray"/>
              <w:ind w:left="0" w:firstLine="0"/>
              <w:jc w:val="left"/>
              <w:rPr>
                <w:rFonts w:ascii="Arial" w:hAnsi="Arial" w:cs="Arial"/>
              </w:rPr>
            </w:pPr>
            <w:r>
              <w:rPr>
                <w:rFonts w:ascii="Arial" w:hAnsi="Arial" w:cs="Arial"/>
              </w:rPr>
              <w:t>Group “Restriction Type”</w:t>
            </w:r>
          </w:p>
        </w:tc>
        <w:tc>
          <w:tcPr>
            <w:tcW w:w="2551" w:type="dxa"/>
          </w:tcPr>
          <w:p w:rsidR="006803B1" w:rsidRPr="009C13F9" w:rsidRDefault="006803B1" w:rsidP="00CD69F9">
            <w:pPr>
              <w:pStyle w:val="T2BaseArray"/>
              <w:ind w:left="0" w:firstLine="0"/>
              <w:rPr>
                <w:rFonts w:ascii="Arial" w:hAnsi="Arial" w:cs="Arial"/>
              </w:rPr>
            </w:pPr>
          </w:p>
        </w:tc>
        <w:tc>
          <w:tcPr>
            <w:tcW w:w="677" w:type="dxa"/>
          </w:tcPr>
          <w:p w:rsidR="006803B1" w:rsidRPr="009C13F9" w:rsidRDefault="006803B1" w:rsidP="00CD69F9">
            <w:pPr>
              <w:pStyle w:val="T2BaseArray"/>
              <w:ind w:left="0" w:firstLine="0"/>
              <w:jc w:val="left"/>
              <w:rPr>
                <w:rFonts w:ascii="Arial" w:hAnsi="Arial" w:cs="Arial"/>
              </w:rPr>
            </w:pPr>
            <w:r>
              <w:rPr>
                <w:rFonts w:ascii="Arial" w:hAnsi="Arial" w:cs="Arial"/>
              </w:rPr>
              <w:t>1..1</w:t>
            </w:r>
          </w:p>
        </w:tc>
        <w:tc>
          <w:tcPr>
            <w:tcW w:w="678" w:type="dxa"/>
          </w:tcPr>
          <w:p w:rsidR="006803B1" w:rsidRPr="009C13F9" w:rsidRDefault="006803B1" w:rsidP="00CD69F9">
            <w:pPr>
              <w:pStyle w:val="T2BaseArray"/>
              <w:ind w:left="0" w:firstLine="0"/>
              <w:jc w:val="left"/>
              <w:rPr>
                <w:rFonts w:ascii="Arial" w:hAnsi="Arial" w:cs="Arial"/>
              </w:rPr>
            </w:pPr>
          </w:p>
        </w:tc>
      </w:tr>
      <w:tr w:rsidR="006803B1" w:rsidRPr="009C13F9" w:rsidTr="00BF0BA1">
        <w:tc>
          <w:tcPr>
            <w:tcW w:w="537" w:type="dxa"/>
          </w:tcPr>
          <w:p w:rsidR="006803B1" w:rsidRPr="002E1BEA" w:rsidRDefault="006803B1" w:rsidP="00CD69F9">
            <w:pPr>
              <w:pStyle w:val="T2BaseArray"/>
              <w:ind w:left="0" w:firstLine="0"/>
              <w:jc w:val="left"/>
              <w:rPr>
                <w:rFonts w:ascii="Arial" w:hAnsi="Arial" w:cs="Arial"/>
              </w:rPr>
            </w:pPr>
            <w:r w:rsidRPr="002E1BEA">
              <w:rPr>
                <w:rFonts w:ascii="Arial" w:hAnsi="Arial" w:cs="Arial"/>
              </w:rPr>
              <w:t>3</w:t>
            </w:r>
          </w:p>
        </w:tc>
        <w:tc>
          <w:tcPr>
            <w:tcW w:w="567" w:type="dxa"/>
          </w:tcPr>
          <w:p w:rsidR="006803B1" w:rsidRPr="002E1BEA" w:rsidRDefault="006803B1" w:rsidP="00CD69F9">
            <w:pPr>
              <w:pStyle w:val="T2BaseArray"/>
              <w:ind w:left="0" w:firstLine="0"/>
              <w:jc w:val="left"/>
              <w:rPr>
                <w:rFonts w:ascii="Arial" w:hAnsi="Arial" w:cs="Arial"/>
              </w:rPr>
            </w:pPr>
            <w:r w:rsidRPr="002E1BEA">
              <w:rPr>
                <w:rFonts w:ascii="Arial" w:hAnsi="Arial" w:cs="Arial"/>
              </w:rPr>
              <w:t>C</w:t>
            </w:r>
          </w:p>
        </w:tc>
        <w:tc>
          <w:tcPr>
            <w:tcW w:w="2551" w:type="dxa"/>
          </w:tcPr>
          <w:p w:rsidR="006803B1" w:rsidRPr="002E1BEA" w:rsidRDefault="006803B1" w:rsidP="00CD69F9">
            <w:pPr>
              <w:pStyle w:val="T2BaseArray"/>
              <w:jc w:val="left"/>
              <w:rPr>
                <w:rFonts w:ascii="Arial" w:hAnsi="Arial" w:cs="Arial"/>
              </w:rPr>
            </w:pPr>
            <w:r>
              <w:rPr>
                <w:rFonts w:ascii="Arial" w:hAnsi="Arial" w:cs="Arial"/>
              </w:rPr>
              <w:t>Restriction Type</w:t>
            </w:r>
          </w:p>
        </w:tc>
        <w:tc>
          <w:tcPr>
            <w:tcW w:w="2977" w:type="dxa"/>
          </w:tcPr>
          <w:p w:rsidR="006803B1" w:rsidRPr="002E1BEA" w:rsidRDefault="006803B1" w:rsidP="00CD69F9">
            <w:pPr>
              <w:pStyle w:val="T2BaseArray"/>
              <w:jc w:val="left"/>
              <w:rPr>
                <w:rFonts w:ascii="Arial" w:hAnsi="Arial" w:cs="Arial"/>
              </w:rPr>
            </w:pPr>
            <w:r>
              <w:rPr>
                <w:rFonts w:ascii="Arial" w:hAnsi="Arial" w:cs="Arial"/>
              </w:rPr>
              <w:t>CHAR(4)</w:t>
            </w:r>
          </w:p>
        </w:tc>
        <w:tc>
          <w:tcPr>
            <w:tcW w:w="3402" w:type="dxa"/>
          </w:tcPr>
          <w:p w:rsidR="006803B1" w:rsidRPr="002E1BEA" w:rsidRDefault="006803B1" w:rsidP="00CD69F9">
            <w:pPr>
              <w:pStyle w:val="T2BaseArray"/>
              <w:ind w:left="0" w:firstLine="0"/>
              <w:jc w:val="left"/>
              <w:rPr>
                <w:rFonts w:ascii="Arial" w:hAnsi="Arial" w:cs="Arial"/>
              </w:rPr>
            </w:pPr>
            <w:r w:rsidRPr="007867B7">
              <w:rPr>
                <w:rFonts w:ascii="Arial" w:hAnsi="Arial" w:cs="Arial"/>
              </w:rPr>
              <w:t>Restriction type code</w:t>
            </w:r>
            <w:r>
              <w:rPr>
                <w:rFonts w:ascii="Arial" w:hAnsi="Arial" w:cs="Arial"/>
              </w:rPr>
              <w:t>.</w:t>
            </w:r>
          </w:p>
        </w:tc>
        <w:tc>
          <w:tcPr>
            <w:tcW w:w="2551" w:type="dxa"/>
          </w:tcPr>
          <w:p w:rsidR="006803B1" w:rsidRPr="002E1BEA" w:rsidRDefault="006803B1" w:rsidP="00CD69F9">
            <w:pPr>
              <w:pStyle w:val="T2BaseArray"/>
              <w:rPr>
                <w:rFonts w:ascii="Arial" w:hAnsi="Arial" w:cs="Arial"/>
              </w:rPr>
            </w:pPr>
          </w:p>
        </w:tc>
        <w:tc>
          <w:tcPr>
            <w:tcW w:w="677" w:type="dxa"/>
          </w:tcPr>
          <w:p w:rsidR="006803B1" w:rsidRPr="002E1BEA" w:rsidRDefault="006803B1" w:rsidP="00CD69F9">
            <w:pPr>
              <w:pStyle w:val="T2BaseArray"/>
              <w:ind w:left="0" w:firstLine="0"/>
              <w:rPr>
                <w:rFonts w:ascii="Arial" w:hAnsi="Arial" w:cs="Arial"/>
              </w:rPr>
            </w:pPr>
          </w:p>
        </w:tc>
        <w:tc>
          <w:tcPr>
            <w:tcW w:w="678" w:type="dxa"/>
          </w:tcPr>
          <w:p w:rsidR="006803B1" w:rsidRPr="002E1BEA" w:rsidRDefault="006803B1" w:rsidP="00CD69F9">
            <w:pPr>
              <w:pStyle w:val="T2BaseArray"/>
              <w:ind w:left="0" w:firstLine="0"/>
              <w:rPr>
                <w:rFonts w:ascii="Arial" w:hAnsi="Arial" w:cs="Arial"/>
              </w:rPr>
            </w:pPr>
            <w:r>
              <w:rPr>
                <w:rFonts w:ascii="Arial" w:hAnsi="Arial" w:cs="Arial"/>
              </w:rPr>
              <w:t>1..1</w:t>
            </w:r>
          </w:p>
        </w:tc>
      </w:tr>
      <w:tr w:rsidR="006803B1" w:rsidRPr="009C13F9" w:rsidTr="00BF0BA1">
        <w:tc>
          <w:tcPr>
            <w:tcW w:w="10034" w:type="dxa"/>
            <w:gridSpan w:val="5"/>
          </w:tcPr>
          <w:p w:rsidR="006803B1" w:rsidRPr="007867B7" w:rsidRDefault="006803B1" w:rsidP="00CD69F9">
            <w:pPr>
              <w:pStyle w:val="T2BaseArray"/>
              <w:ind w:left="0" w:firstLine="0"/>
              <w:jc w:val="left"/>
              <w:rPr>
                <w:rFonts w:ascii="Arial" w:hAnsi="Arial" w:cs="Arial"/>
              </w:rPr>
            </w:pPr>
            <w:r>
              <w:rPr>
                <w:rFonts w:ascii="Arial" w:hAnsi="Arial" w:cs="Arial"/>
              </w:rPr>
              <w:t>Group “Restriction Type Rule”</w:t>
            </w:r>
          </w:p>
        </w:tc>
        <w:tc>
          <w:tcPr>
            <w:tcW w:w="2551" w:type="dxa"/>
          </w:tcPr>
          <w:p w:rsidR="006803B1" w:rsidRPr="002E1BEA" w:rsidRDefault="006803B1" w:rsidP="00CD69F9">
            <w:pPr>
              <w:pStyle w:val="T2BaseArray"/>
              <w:rPr>
                <w:rFonts w:ascii="Arial" w:hAnsi="Arial" w:cs="Arial"/>
              </w:rPr>
            </w:pPr>
          </w:p>
        </w:tc>
        <w:tc>
          <w:tcPr>
            <w:tcW w:w="677" w:type="dxa"/>
          </w:tcPr>
          <w:p w:rsidR="006803B1" w:rsidRPr="002E1BEA" w:rsidRDefault="006803B1" w:rsidP="00CD69F9">
            <w:pPr>
              <w:pStyle w:val="T2BaseArray"/>
              <w:ind w:left="0" w:firstLine="0"/>
              <w:rPr>
                <w:rFonts w:ascii="Arial" w:hAnsi="Arial" w:cs="Arial"/>
              </w:rPr>
            </w:pPr>
            <w:r>
              <w:rPr>
                <w:rFonts w:ascii="Arial" w:hAnsi="Arial" w:cs="Arial"/>
              </w:rPr>
              <w:t>1..1</w:t>
            </w:r>
          </w:p>
        </w:tc>
        <w:tc>
          <w:tcPr>
            <w:tcW w:w="678" w:type="dxa"/>
          </w:tcPr>
          <w:p w:rsidR="006803B1" w:rsidRDefault="006803B1" w:rsidP="00CD69F9">
            <w:pPr>
              <w:pStyle w:val="T2BaseArray"/>
              <w:ind w:left="0" w:firstLine="0"/>
              <w:rPr>
                <w:rFonts w:ascii="Arial" w:hAnsi="Arial" w:cs="Arial"/>
              </w:rPr>
            </w:pPr>
          </w:p>
        </w:tc>
      </w:tr>
      <w:tr w:rsidR="006803B1" w:rsidRPr="009C13F9" w:rsidTr="00BF0BA1">
        <w:tc>
          <w:tcPr>
            <w:tcW w:w="537" w:type="dxa"/>
          </w:tcPr>
          <w:p w:rsidR="006803B1" w:rsidRPr="002E1BEA" w:rsidRDefault="006803B1" w:rsidP="00CD69F9">
            <w:pPr>
              <w:pStyle w:val="T2BaseArray"/>
              <w:jc w:val="left"/>
              <w:rPr>
                <w:rFonts w:ascii="Arial" w:hAnsi="Arial" w:cs="Arial"/>
              </w:rPr>
            </w:pPr>
            <w:r w:rsidRPr="002E1BEA">
              <w:rPr>
                <w:rFonts w:ascii="Arial" w:hAnsi="Arial" w:cs="Arial"/>
              </w:rPr>
              <w:t>4</w:t>
            </w:r>
          </w:p>
        </w:tc>
        <w:tc>
          <w:tcPr>
            <w:tcW w:w="567" w:type="dxa"/>
          </w:tcPr>
          <w:p w:rsidR="006803B1" w:rsidRPr="002E1BEA" w:rsidRDefault="006803B1" w:rsidP="00CD69F9">
            <w:pPr>
              <w:pStyle w:val="T2BaseArray"/>
              <w:jc w:val="left"/>
              <w:rPr>
                <w:rFonts w:ascii="Arial" w:hAnsi="Arial" w:cs="Arial"/>
              </w:rPr>
            </w:pPr>
            <w:r>
              <w:rPr>
                <w:rFonts w:ascii="Arial" w:hAnsi="Arial" w:cs="Arial"/>
              </w:rPr>
              <w:t>D</w:t>
            </w:r>
          </w:p>
        </w:tc>
        <w:tc>
          <w:tcPr>
            <w:tcW w:w="2551" w:type="dxa"/>
          </w:tcPr>
          <w:p w:rsidR="006803B1" w:rsidRPr="00CD69F9" w:rsidRDefault="006803B1" w:rsidP="00CD69F9">
            <w:pPr>
              <w:pStyle w:val="T2BaseArray"/>
              <w:jc w:val="left"/>
              <w:rPr>
                <w:rFonts w:ascii="Arial" w:hAnsi="Arial" w:cs="Arial"/>
              </w:rPr>
            </w:pPr>
            <w:r w:rsidRPr="00CD69F9">
              <w:rPr>
                <w:rFonts w:ascii="Arial" w:hAnsi="Arial" w:cs="Arial"/>
              </w:rPr>
              <w:t>Sequence Number</w:t>
            </w:r>
          </w:p>
        </w:tc>
        <w:tc>
          <w:tcPr>
            <w:tcW w:w="2977" w:type="dxa"/>
          </w:tcPr>
          <w:p w:rsidR="006803B1" w:rsidRPr="00CD69F9" w:rsidRDefault="006803B1" w:rsidP="00CD69F9">
            <w:pPr>
              <w:pStyle w:val="T2BaseArray"/>
              <w:jc w:val="left"/>
              <w:rPr>
                <w:rFonts w:ascii="Arial" w:hAnsi="Arial" w:cs="Arial"/>
              </w:rPr>
            </w:pPr>
            <w:r w:rsidRPr="00066B6E">
              <w:rPr>
                <w:rFonts w:ascii="Arial" w:hAnsi="Arial" w:cs="Arial"/>
              </w:rPr>
              <w:t>NUMERIC (9)</w:t>
            </w:r>
          </w:p>
        </w:tc>
        <w:tc>
          <w:tcPr>
            <w:tcW w:w="3402" w:type="dxa"/>
          </w:tcPr>
          <w:p w:rsidR="006803B1" w:rsidRPr="00CD69F9" w:rsidRDefault="006803B1" w:rsidP="009636C8">
            <w:pPr>
              <w:pStyle w:val="T2BaseArray"/>
              <w:jc w:val="left"/>
              <w:rPr>
                <w:rFonts w:ascii="Arial" w:hAnsi="Arial" w:cs="Arial"/>
              </w:rPr>
            </w:pPr>
            <w:r w:rsidRPr="00CD69F9">
              <w:rPr>
                <w:rFonts w:ascii="Arial" w:hAnsi="Arial" w:cs="Arial"/>
              </w:rPr>
              <w:t xml:space="preserve">Sequence </w:t>
            </w:r>
            <w:r>
              <w:rPr>
                <w:rFonts w:ascii="Arial" w:hAnsi="Arial" w:cs="Arial"/>
              </w:rPr>
              <w:t>n</w:t>
            </w:r>
            <w:r w:rsidRPr="00CD69F9">
              <w:rPr>
                <w:rFonts w:ascii="Arial" w:hAnsi="Arial" w:cs="Arial"/>
              </w:rPr>
              <w:t>umber</w:t>
            </w:r>
            <w:r>
              <w:rPr>
                <w:rFonts w:ascii="Arial" w:hAnsi="Arial" w:cs="Arial"/>
              </w:rPr>
              <w:t>.</w:t>
            </w:r>
          </w:p>
        </w:tc>
        <w:tc>
          <w:tcPr>
            <w:tcW w:w="2551" w:type="dxa"/>
          </w:tcPr>
          <w:p w:rsidR="006803B1" w:rsidRPr="00CD69F9" w:rsidRDefault="006803B1" w:rsidP="00CD69F9">
            <w:pPr>
              <w:pStyle w:val="T2BaseArray"/>
              <w:jc w:val="left"/>
              <w:rPr>
                <w:rFonts w:ascii="Arial" w:hAnsi="Arial" w:cs="Arial"/>
              </w:rPr>
            </w:pPr>
          </w:p>
        </w:tc>
        <w:tc>
          <w:tcPr>
            <w:tcW w:w="677" w:type="dxa"/>
          </w:tcPr>
          <w:p w:rsidR="006803B1" w:rsidRPr="00CD69F9" w:rsidRDefault="006803B1" w:rsidP="00CD69F9">
            <w:pPr>
              <w:pStyle w:val="T2BaseArray"/>
              <w:jc w:val="left"/>
              <w:rPr>
                <w:rFonts w:ascii="Arial" w:hAnsi="Arial" w:cs="Arial"/>
              </w:rPr>
            </w:pPr>
          </w:p>
        </w:tc>
        <w:tc>
          <w:tcPr>
            <w:tcW w:w="678" w:type="dxa"/>
          </w:tcPr>
          <w:p w:rsidR="006803B1" w:rsidRPr="002E1BEA" w:rsidRDefault="006803B1" w:rsidP="00CD69F9">
            <w:pPr>
              <w:pStyle w:val="T2BaseArray"/>
              <w:jc w:val="left"/>
              <w:rPr>
                <w:rFonts w:ascii="Arial" w:hAnsi="Arial" w:cs="Arial"/>
              </w:rPr>
            </w:pPr>
            <w:r w:rsidRPr="002E1BEA">
              <w:rPr>
                <w:rFonts w:ascii="Arial" w:hAnsi="Arial" w:cs="Arial"/>
              </w:rPr>
              <w:t>1..1</w:t>
            </w:r>
          </w:p>
        </w:tc>
      </w:tr>
      <w:tr w:rsidR="006803B1" w:rsidRPr="009C13F9" w:rsidTr="00BF0BA1">
        <w:tc>
          <w:tcPr>
            <w:tcW w:w="537" w:type="dxa"/>
          </w:tcPr>
          <w:p w:rsidR="006803B1" w:rsidRPr="002E1BEA" w:rsidRDefault="006803B1" w:rsidP="00CC01F8">
            <w:pPr>
              <w:pStyle w:val="T2BaseArray"/>
              <w:jc w:val="left"/>
              <w:rPr>
                <w:rFonts w:ascii="Arial" w:hAnsi="Arial" w:cs="Arial"/>
              </w:rPr>
            </w:pPr>
            <w:r w:rsidRPr="002E1BEA">
              <w:rPr>
                <w:rFonts w:ascii="Arial" w:hAnsi="Arial" w:cs="Arial"/>
              </w:rPr>
              <w:t>5</w:t>
            </w:r>
          </w:p>
        </w:tc>
        <w:tc>
          <w:tcPr>
            <w:tcW w:w="567" w:type="dxa"/>
          </w:tcPr>
          <w:p w:rsidR="006803B1" w:rsidRPr="002E1BEA" w:rsidRDefault="006803B1" w:rsidP="00CC01F8">
            <w:pPr>
              <w:pStyle w:val="T2BaseArray"/>
              <w:jc w:val="left"/>
              <w:rPr>
                <w:rFonts w:ascii="Arial" w:hAnsi="Arial" w:cs="Arial"/>
              </w:rPr>
            </w:pPr>
            <w:r>
              <w:rPr>
                <w:rFonts w:ascii="Arial" w:hAnsi="Arial" w:cs="Arial"/>
              </w:rPr>
              <w:t>E</w:t>
            </w:r>
          </w:p>
        </w:tc>
        <w:tc>
          <w:tcPr>
            <w:tcW w:w="2551" w:type="dxa"/>
          </w:tcPr>
          <w:p w:rsidR="006803B1" w:rsidRPr="00CD69F9" w:rsidRDefault="006803B1" w:rsidP="00CC01F8">
            <w:pPr>
              <w:pStyle w:val="T2BaseArray"/>
              <w:jc w:val="left"/>
              <w:rPr>
                <w:rFonts w:ascii="Arial" w:hAnsi="Arial" w:cs="Arial"/>
              </w:rPr>
            </w:pPr>
            <w:r w:rsidRPr="00CD69F9">
              <w:rPr>
                <w:rFonts w:ascii="Arial" w:hAnsi="Arial" w:cs="Arial"/>
              </w:rPr>
              <w:t>Valid From</w:t>
            </w:r>
          </w:p>
        </w:tc>
        <w:tc>
          <w:tcPr>
            <w:tcW w:w="2977" w:type="dxa"/>
          </w:tcPr>
          <w:p w:rsidR="006803B1" w:rsidRPr="00CD69F9" w:rsidRDefault="006803B1" w:rsidP="00CC01F8">
            <w:pPr>
              <w:pStyle w:val="T2BaseArray"/>
              <w:jc w:val="left"/>
              <w:rPr>
                <w:rFonts w:ascii="Arial" w:hAnsi="Arial" w:cs="Arial"/>
              </w:rPr>
            </w:pPr>
            <w:r w:rsidRPr="00CD69F9">
              <w:rPr>
                <w:rFonts w:ascii="Arial" w:hAnsi="Arial" w:cs="Arial"/>
              </w:rPr>
              <w:t>DATE</w:t>
            </w:r>
          </w:p>
        </w:tc>
        <w:tc>
          <w:tcPr>
            <w:tcW w:w="3402" w:type="dxa"/>
          </w:tcPr>
          <w:p w:rsidR="006803B1" w:rsidRPr="00CD69F9" w:rsidRDefault="006803B1" w:rsidP="00D335E0">
            <w:pPr>
              <w:pStyle w:val="T2BaseArray"/>
              <w:ind w:left="0" w:firstLine="0"/>
              <w:jc w:val="left"/>
              <w:rPr>
                <w:rFonts w:ascii="Arial" w:hAnsi="Arial" w:cs="Arial"/>
              </w:rPr>
            </w:pPr>
            <w:r>
              <w:rPr>
                <w:rFonts w:ascii="Arial" w:hAnsi="Arial" w:cs="Arial"/>
              </w:rPr>
              <w:t>Valid from date of</w:t>
            </w:r>
            <w:r w:rsidRPr="00CD69F9">
              <w:rPr>
                <w:rFonts w:ascii="Arial" w:hAnsi="Arial" w:cs="Arial"/>
              </w:rPr>
              <w:t xml:space="preserve"> restriction </w:t>
            </w:r>
            <w:r>
              <w:rPr>
                <w:rFonts w:ascii="Arial" w:hAnsi="Arial" w:cs="Arial"/>
              </w:rPr>
              <w:t>type rule.</w:t>
            </w:r>
          </w:p>
        </w:tc>
        <w:tc>
          <w:tcPr>
            <w:tcW w:w="2551" w:type="dxa"/>
          </w:tcPr>
          <w:p w:rsidR="006803B1" w:rsidRPr="00C61562" w:rsidRDefault="006803B1" w:rsidP="00CC01F8">
            <w:pPr>
              <w:pStyle w:val="T2BaseArray"/>
              <w:ind w:left="0" w:firstLine="0"/>
              <w:jc w:val="left"/>
              <w:rPr>
                <w:rFonts w:ascii="Arial" w:hAnsi="Arial" w:cs="Arial"/>
              </w:rPr>
            </w:pPr>
            <w:r>
              <w:rPr>
                <w:rFonts w:ascii="Arial" w:hAnsi="Arial" w:cs="Arial"/>
              </w:rPr>
              <w:t>Must be equal or</w:t>
            </w:r>
            <w:r w:rsidRPr="00093533">
              <w:rPr>
                <w:rFonts w:ascii="Arial" w:hAnsi="Arial" w:cs="Arial"/>
              </w:rPr>
              <w:t xml:space="preserve"> greater than the current dat</w:t>
            </w:r>
            <w:r>
              <w:rPr>
                <w:rFonts w:ascii="Arial" w:hAnsi="Arial" w:cs="Arial"/>
              </w:rPr>
              <w:t>e.</w:t>
            </w:r>
          </w:p>
        </w:tc>
        <w:tc>
          <w:tcPr>
            <w:tcW w:w="677" w:type="dxa"/>
          </w:tcPr>
          <w:p w:rsidR="006803B1" w:rsidRPr="00CD69F9" w:rsidRDefault="006803B1" w:rsidP="00CC01F8">
            <w:pPr>
              <w:pStyle w:val="T2BaseArray"/>
              <w:jc w:val="left"/>
              <w:rPr>
                <w:rFonts w:ascii="Arial" w:hAnsi="Arial" w:cs="Arial"/>
              </w:rPr>
            </w:pPr>
          </w:p>
        </w:tc>
        <w:tc>
          <w:tcPr>
            <w:tcW w:w="678" w:type="dxa"/>
          </w:tcPr>
          <w:p w:rsidR="006803B1" w:rsidRPr="002E1BEA" w:rsidRDefault="006803B1" w:rsidP="00CC01F8">
            <w:pPr>
              <w:pStyle w:val="T2BaseArray"/>
              <w:jc w:val="left"/>
              <w:rPr>
                <w:rFonts w:ascii="Arial" w:hAnsi="Arial" w:cs="Arial"/>
              </w:rPr>
            </w:pPr>
            <w:r w:rsidRPr="002E1BEA">
              <w:rPr>
                <w:rFonts w:ascii="Arial" w:hAnsi="Arial" w:cs="Arial"/>
              </w:rPr>
              <w:t>1..1</w:t>
            </w:r>
          </w:p>
        </w:tc>
      </w:tr>
      <w:tr w:rsidR="006803B1" w:rsidRPr="009C13F9" w:rsidTr="00BF0BA1">
        <w:tc>
          <w:tcPr>
            <w:tcW w:w="537" w:type="dxa"/>
          </w:tcPr>
          <w:p w:rsidR="006803B1" w:rsidRPr="002E1BEA" w:rsidRDefault="006803B1" w:rsidP="00CC01F8">
            <w:pPr>
              <w:pStyle w:val="T2BaseArray"/>
              <w:jc w:val="left"/>
              <w:rPr>
                <w:rFonts w:ascii="Arial" w:hAnsi="Arial" w:cs="Arial"/>
              </w:rPr>
            </w:pPr>
            <w:r>
              <w:rPr>
                <w:rFonts w:ascii="Arial" w:hAnsi="Arial" w:cs="Arial"/>
              </w:rPr>
              <w:t>6</w:t>
            </w:r>
          </w:p>
        </w:tc>
        <w:tc>
          <w:tcPr>
            <w:tcW w:w="567" w:type="dxa"/>
          </w:tcPr>
          <w:p w:rsidR="006803B1" w:rsidRDefault="006803B1" w:rsidP="00CC01F8">
            <w:pPr>
              <w:pStyle w:val="T2BaseArray"/>
              <w:jc w:val="left"/>
              <w:rPr>
                <w:rFonts w:ascii="Arial" w:hAnsi="Arial" w:cs="Arial"/>
              </w:rPr>
            </w:pPr>
            <w:r>
              <w:rPr>
                <w:rFonts w:ascii="Arial" w:hAnsi="Arial" w:cs="Arial"/>
              </w:rPr>
              <w:t>F</w:t>
            </w:r>
          </w:p>
        </w:tc>
        <w:tc>
          <w:tcPr>
            <w:tcW w:w="2551" w:type="dxa"/>
          </w:tcPr>
          <w:p w:rsidR="006803B1" w:rsidRPr="00CD69F9" w:rsidRDefault="006803B1" w:rsidP="00CC01F8">
            <w:pPr>
              <w:pStyle w:val="T2BaseArray"/>
              <w:jc w:val="left"/>
              <w:rPr>
                <w:rFonts w:ascii="Arial" w:hAnsi="Arial" w:cs="Arial"/>
              </w:rPr>
            </w:pPr>
            <w:r w:rsidRPr="00CD69F9">
              <w:rPr>
                <w:rFonts w:ascii="Arial" w:hAnsi="Arial" w:cs="Arial"/>
              </w:rPr>
              <w:t>Valid To</w:t>
            </w:r>
          </w:p>
        </w:tc>
        <w:tc>
          <w:tcPr>
            <w:tcW w:w="2977" w:type="dxa"/>
          </w:tcPr>
          <w:p w:rsidR="006803B1" w:rsidRPr="00CD69F9" w:rsidRDefault="006803B1" w:rsidP="00CC01F8">
            <w:pPr>
              <w:pStyle w:val="T2BaseArray"/>
              <w:jc w:val="left"/>
              <w:rPr>
                <w:rFonts w:ascii="Arial" w:hAnsi="Arial" w:cs="Arial"/>
              </w:rPr>
            </w:pPr>
            <w:r w:rsidRPr="00CD69F9">
              <w:rPr>
                <w:rFonts w:ascii="Arial" w:hAnsi="Arial" w:cs="Arial"/>
              </w:rPr>
              <w:t>DATE</w:t>
            </w:r>
          </w:p>
        </w:tc>
        <w:tc>
          <w:tcPr>
            <w:tcW w:w="3402" w:type="dxa"/>
          </w:tcPr>
          <w:p w:rsidR="006803B1" w:rsidRPr="00CD69F9" w:rsidRDefault="006803B1" w:rsidP="00D335E0">
            <w:pPr>
              <w:pStyle w:val="T2BaseArray"/>
              <w:ind w:left="0" w:firstLine="0"/>
              <w:jc w:val="left"/>
              <w:rPr>
                <w:rFonts w:ascii="Arial" w:hAnsi="Arial" w:cs="Arial"/>
              </w:rPr>
            </w:pPr>
            <w:r>
              <w:rPr>
                <w:rFonts w:ascii="Arial" w:hAnsi="Arial" w:cs="Arial"/>
              </w:rPr>
              <w:t>Valid to date of the</w:t>
            </w:r>
            <w:r w:rsidRPr="00CD69F9">
              <w:rPr>
                <w:rFonts w:ascii="Arial" w:hAnsi="Arial" w:cs="Arial"/>
              </w:rPr>
              <w:t xml:space="preserve"> restriction </w:t>
            </w:r>
            <w:r>
              <w:rPr>
                <w:rFonts w:ascii="Arial" w:hAnsi="Arial" w:cs="Arial"/>
              </w:rPr>
              <w:t>type rule.</w:t>
            </w:r>
          </w:p>
        </w:tc>
        <w:tc>
          <w:tcPr>
            <w:tcW w:w="2551" w:type="dxa"/>
          </w:tcPr>
          <w:p w:rsidR="006803B1" w:rsidRPr="001C4643" w:rsidRDefault="006803B1" w:rsidP="00CC01F8">
            <w:pPr>
              <w:pStyle w:val="T2BaseArray"/>
              <w:ind w:left="0" w:firstLine="0"/>
              <w:jc w:val="left"/>
              <w:rPr>
                <w:rFonts w:ascii="Arial" w:hAnsi="Arial" w:cs="Arial"/>
              </w:rPr>
            </w:pPr>
            <w:r>
              <w:rPr>
                <w:rFonts w:ascii="Arial" w:hAnsi="Arial" w:cs="Arial"/>
              </w:rPr>
              <w:t>Must be greater than the Valid From date.</w:t>
            </w:r>
          </w:p>
        </w:tc>
        <w:tc>
          <w:tcPr>
            <w:tcW w:w="677" w:type="dxa"/>
          </w:tcPr>
          <w:p w:rsidR="006803B1" w:rsidRPr="00CD69F9" w:rsidRDefault="006803B1" w:rsidP="00CC01F8">
            <w:pPr>
              <w:pStyle w:val="T2BaseArray"/>
              <w:jc w:val="left"/>
              <w:rPr>
                <w:rFonts w:ascii="Arial" w:hAnsi="Arial" w:cs="Arial"/>
              </w:rPr>
            </w:pPr>
          </w:p>
        </w:tc>
        <w:tc>
          <w:tcPr>
            <w:tcW w:w="678" w:type="dxa"/>
          </w:tcPr>
          <w:p w:rsidR="006803B1" w:rsidRPr="002E1BEA" w:rsidRDefault="006803B1" w:rsidP="00CC01F8">
            <w:pPr>
              <w:pStyle w:val="T2BaseArray"/>
              <w:jc w:val="left"/>
              <w:rPr>
                <w:rFonts w:ascii="Arial" w:hAnsi="Arial" w:cs="Arial"/>
              </w:rPr>
            </w:pPr>
            <w:r>
              <w:rPr>
                <w:rFonts w:ascii="Arial" w:hAnsi="Arial" w:cs="Arial"/>
              </w:rPr>
              <w:t>0..1</w:t>
            </w:r>
          </w:p>
        </w:tc>
      </w:tr>
      <w:tr w:rsidR="006803B1" w:rsidRPr="009C13F9" w:rsidTr="00BF0BA1">
        <w:tc>
          <w:tcPr>
            <w:tcW w:w="10034" w:type="dxa"/>
            <w:gridSpan w:val="5"/>
          </w:tcPr>
          <w:p w:rsidR="006803B1" w:rsidRPr="00CD69F9" w:rsidRDefault="006803B1" w:rsidP="00093533">
            <w:pPr>
              <w:pStyle w:val="T2BaseArray"/>
              <w:ind w:left="0" w:firstLine="0"/>
              <w:jc w:val="left"/>
              <w:rPr>
                <w:rFonts w:ascii="Arial" w:hAnsi="Arial" w:cs="Arial"/>
              </w:rPr>
            </w:pPr>
            <w:r>
              <w:rPr>
                <w:rFonts w:ascii="Arial" w:hAnsi="Arial" w:cs="Arial"/>
              </w:rPr>
              <w:t>Group “</w:t>
            </w:r>
            <w:r w:rsidRPr="001565C6">
              <w:rPr>
                <w:rFonts w:ascii="Arial" w:hAnsi="Arial" w:cs="Arial"/>
              </w:rPr>
              <w:t xml:space="preserve"> Restriction Type </w:t>
            </w:r>
            <w:r>
              <w:rPr>
                <w:rFonts w:ascii="Arial" w:hAnsi="Arial" w:cs="Arial"/>
              </w:rPr>
              <w:t xml:space="preserve">Rule </w:t>
            </w:r>
            <w:r w:rsidRPr="001565C6">
              <w:rPr>
                <w:rFonts w:ascii="Arial" w:hAnsi="Arial" w:cs="Arial"/>
              </w:rPr>
              <w:t>Parameter”</w:t>
            </w:r>
          </w:p>
        </w:tc>
        <w:tc>
          <w:tcPr>
            <w:tcW w:w="2551" w:type="dxa"/>
          </w:tcPr>
          <w:p w:rsidR="006803B1" w:rsidRPr="00CD69F9" w:rsidRDefault="006803B1" w:rsidP="00093533">
            <w:pPr>
              <w:pStyle w:val="T2BaseArray"/>
              <w:jc w:val="left"/>
              <w:rPr>
                <w:rFonts w:ascii="Arial" w:hAnsi="Arial" w:cs="Arial"/>
              </w:rPr>
            </w:pPr>
          </w:p>
        </w:tc>
        <w:tc>
          <w:tcPr>
            <w:tcW w:w="677" w:type="dxa"/>
          </w:tcPr>
          <w:p w:rsidR="006803B1" w:rsidRPr="00CD69F9" w:rsidRDefault="006803B1" w:rsidP="00093533">
            <w:pPr>
              <w:pStyle w:val="T2BaseArray"/>
              <w:jc w:val="left"/>
              <w:rPr>
                <w:rFonts w:ascii="Arial" w:hAnsi="Arial" w:cs="Arial"/>
              </w:rPr>
            </w:pPr>
            <w:commentRangeStart w:id="507"/>
            <w:del w:id="508" w:author="Author">
              <w:r w:rsidRPr="00066B6E" w:rsidDel="00BF0BA1">
                <w:rPr>
                  <w:rFonts w:ascii="Arial" w:hAnsi="Arial" w:cs="Arial"/>
                </w:rPr>
                <w:delText>1</w:delText>
              </w:r>
            </w:del>
            <w:ins w:id="509" w:author="Author">
              <w:r w:rsidR="00BF0BA1">
                <w:rPr>
                  <w:rFonts w:ascii="Arial" w:hAnsi="Arial" w:cs="Arial"/>
                </w:rPr>
                <w:t>0</w:t>
              </w:r>
              <w:commentRangeEnd w:id="507"/>
              <w:r w:rsidR="00BF0BA1">
                <w:rPr>
                  <w:rStyle w:val="CommentReference"/>
                  <w:rFonts w:ascii="Times New Roman" w:hAnsi="Times New Roman"/>
                  <w:lang w:val="fr-FR"/>
                </w:rPr>
                <w:commentReference w:id="507"/>
              </w:r>
            </w:ins>
            <w:proofErr w:type="gramStart"/>
            <w:r w:rsidRPr="00066B6E">
              <w:rPr>
                <w:rFonts w:ascii="Arial" w:hAnsi="Arial" w:cs="Arial"/>
              </w:rPr>
              <w:t>..</w:t>
            </w:r>
            <w:proofErr w:type="gramEnd"/>
            <w:r w:rsidRPr="00066B6E">
              <w:rPr>
                <w:rFonts w:ascii="Arial" w:hAnsi="Arial" w:cs="Arial"/>
              </w:rPr>
              <w:t>1</w:t>
            </w:r>
            <w:r>
              <w:rPr>
                <w:rFonts w:ascii="Arial" w:hAnsi="Arial" w:cs="Arial"/>
              </w:rPr>
              <w:t>0</w:t>
            </w:r>
          </w:p>
        </w:tc>
        <w:tc>
          <w:tcPr>
            <w:tcW w:w="678" w:type="dxa"/>
          </w:tcPr>
          <w:p w:rsidR="006803B1" w:rsidRDefault="006803B1" w:rsidP="00093533">
            <w:pPr>
              <w:pStyle w:val="T2BaseArray"/>
              <w:jc w:val="left"/>
              <w:rPr>
                <w:rFonts w:ascii="Arial" w:hAnsi="Arial" w:cs="Arial"/>
              </w:rPr>
            </w:pPr>
          </w:p>
        </w:tc>
      </w:tr>
      <w:tr w:rsidR="006803B1" w:rsidRPr="009C13F9" w:rsidTr="00BF0BA1">
        <w:tc>
          <w:tcPr>
            <w:tcW w:w="537" w:type="dxa"/>
          </w:tcPr>
          <w:p w:rsidR="006803B1" w:rsidRDefault="006803B1" w:rsidP="00093533">
            <w:pPr>
              <w:pStyle w:val="T2BaseArray"/>
              <w:jc w:val="left"/>
              <w:rPr>
                <w:rFonts w:ascii="Arial" w:hAnsi="Arial" w:cs="Arial"/>
              </w:rPr>
            </w:pPr>
            <w:r>
              <w:rPr>
                <w:rFonts w:ascii="Arial" w:hAnsi="Arial" w:cs="Arial"/>
              </w:rPr>
              <w:t>7</w:t>
            </w:r>
          </w:p>
        </w:tc>
        <w:tc>
          <w:tcPr>
            <w:tcW w:w="567" w:type="dxa"/>
          </w:tcPr>
          <w:p w:rsidR="006803B1" w:rsidRDefault="006803B1" w:rsidP="00093533">
            <w:pPr>
              <w:pStyle w:val="T2BaseArray"/>
              <w:jc w:val="left"/>
              <w:rPr>
                <w:rFonts w:ascii="Arial" w:hAnsi="Arial" w:cs="Arial"/>
              </w:rPr>
            </w:pPr>
            <w:r>
              <w:rPr>
                <w:rFonts w:ascii="Arial" w:hAnsi="Arial" w:cs="Arial"/>
              </w:rPr>
              <w:t>G</w:t>
            </w:r>
          </w:p>
        </w:tc>
        <w:tc>
          <w:tcPr>
            <w:tcW w:w="2551" w:type="dxa"/>
          </w:tcPr>
          <w:p w:rsidR="006803B1" w:rsidRPr="001565C6" w:rsidRDefault="006803B1" w:rsidP="00093533">
            <w:pPr>
              <w:pStyle w:val="T2BaseArray"/>
              <w:jc w:val="left"/>
              <w:rPr>
                <w:rFonts w:ascii="Arial" w:hAnsi="Arial" w:cs="Arial"/>
              </w:rPr>
            </w:pPr>
            <w:r w:rsidRPr="001565C6">
              <w:rPr>
                <w:rFonts w:ascii="Arial" w:hAnsi="Arial" w:cs="Arial"/>
              </w:rPr>
              <w:t>Group</w:t>
            </w:r>
          </w:p>
        </w:tc>
        <w:tc>
          <w:tcPr>
            <w:tcW w:w="2977" w:type="dxa"/>
          </w:tcPr>
          <w:p w:rsidR="006803B1" w:rsidRPr="00E97AF3" w:rsidRDefault="006803B1" w:rsidP="00093533">
            <w:pPr>
              <w:pStyle w:val="T2BaseArray"/>
              <w:jc w:val="left"/>
              <w:rPr>
                <w:rFonts w:ascii="Arial" w:hAnsi="Arial" w:cs="Arial"/>
              </w:rPr>
            </w:pPr>
            <w:r w:rsidRPr="00E97AF3">
              <w:rPr>
                <w:rFonts w:ascii="Arial" w:hAnsi="Arial" w:cs="Arial"/>
              </w:rPr>
              <w:t>VARCHAR (35)</w:t>
            </w:r>
          </w:p>
        </w:tc>
        <w:tc>
          <w:tcPr>
            <w:tcW w:w="3402" w:type="dxa"/>
          </w:tcPr>
          <w:p w:rsidR="006803B1" w:rsidRPr="001565C6" w:rsidRDefault="006803B1" w:rsidP="00093533">
            <w:pPr>
              <w:pStyle w:val="T2BaseArray"/>
              <w:spacing w:before="0" w:after="0"/>
              <w:rPr>
                <w:rFonts w:ascii="Arial" w:hAnsi="Arial" w:cs="Arial"/>
              </w:rPr>
            </w:pPr>
          </w:p>
        </w:tc>
        <w:tc>
          <w:tcPr>
            <w:tcW w:w="2551" w:type="dxa"/>
          </w:tcPr>
          <w:p w:rsidR="006803B1" w:rsidRPr="001565C6" w:rsidRDefault="006803B1" w:rsidP="00093533">
            <w:pPr>
              <w:pStyle w:val="T2BaseArray"/>
              <w:rPr>
                <w:rFonts w:ascii="Arial" w:hAnsi="Arial" w:cs="Arial"/>
              </w:rPr>
            </w:pPr>
          </w:p>
        </w:tc>
        <w:tc>
          <w:tcPr>
            <w:tcW w:w="677" w:type="dxa"/>
          </w:tcPr>
          <w:p w:rsidR="006803B1" w:rsidRPr="00CD69F9" w:rsidRDefault="006803B1" w:rsidP="00093533">
            <w:pPr>
              <w:pStyle w:val="T2BaseArray"/>
              <w:jc w:val="left"/>
              <w:rPr>
                <w:rFonts w:ascii="Arial" w:hAnsi="Arial" w:cs="Arial"/>
              </w:rPr>
            </w:pPr>
          </w:p>
        </w:tc>
        <w:tc>
          <w:tcPr>
            <w:tcW w:w="678" w:type="dxa"/>
          </w:tcPr>
          <w:p w:rsidR="006803B1" w:rsidRPr="00BF0BA1" w:rsidRDefault="006803B1" w:rsidP="00093533">
            <w:pPr>
              <w:pStyle w:val="T2BaseArray"/>
              <w:ind w:left="0" w:firstLine="0"/>
              <w:rPr>
                <w:rFonts w:ascii="Arial" w:hAnsi="Arial" w:cs="Arial"/>
              </w:rPr>
            </w:pPr>
            <w:r w:rsidRPr="00BF0BA1">
              <w:rPr>
                <w:rFonts w:ascii="Arial" w:hAnsi="Arial" w:cs="Arial"/>
              </w:rPr>
              <w:t>1..1</w:t>
            </w:r>
          </w:p>
        </w:tc>
      </w:tr>
      <w:tr w:rsidR="006803B1" w:rsidRPr="009C13F9" w:rsidTr="00BF0BA1">
        <w:tc>
          <w:tcPr>
            <w:tcW w:w="537" w:type="dxa"/>
          </w:tcPr>
          <w:p w:rsidR="006803B1" w:rsidRDefault="006803B1" w:rsidP="00EB38F5">
            <w:pPr>
              <w:pStyle w:val="T2BaseArray"/>
              <w:jc w:val="left"/>
              <w:rPr>
                <w:rFonts w:ascii="Arial" w:hAnsi="Arial" w:cs="Arial"/>
              </w:rPr>
            </w:pPr>
            <w:r>
              <w:rPr>
                <w:rFonts w:ascii="Arial" w:hAnsi="Arial" w:cs="Arial"/>
              </w:rPr>
              <w:t>8</w:t>
            </w:r>
          </w:p>
        </w:tc>
        <w:tc>
          <w:tcPr>
            <w:tcW w:w="567" w:type="dxa"/>
          </w:tcPr>
          <w:p w:rsidR="006803B1" w:rsidRDefault="006803B1" w:rsidP="00EB38F5">
            <w:pPr>
              <w:pStyle w:val="T2BaseArray"/>
              <w:jc w:val="left"/>
              <w:rPr>
                <w:rFonts w:ascii="Arial" w:hAnsi="Arial" w:cs="Arial"/>
              </w:rPr>
            </w:pPr>
            <w:r>
              <w:rPr>
                <w:rFonts w:ascii="Arial" w:hAnsi="Arial" w:cs="Arial"/>
              </w:rPr>
              <w:t>H</w:t>
            </w:r>
          </w:p>
        </w:tc>
        <w:tc>
          <w:tcPr>
            <w:tcW w:w="2551" w:type="dxa"/>
          </w:tcPr>
          <w:p w:rsidR="006803B1" w:rsidRPr="001565C6" w:rsidRDefault="006803B1" w:rsidP="00EB38F5">
            <w:pPr>
              <w:pStyle w:val="T2BaseArray"/>
              <w:jc w:val="left"/>
              <w:rPr>
                <w:rFonts w:ascii="Arial" w:hAnsi="Arial" w:cs="Arial"/>
              </w:rPr>
            </w:pPr>
            <w:r>
              <w:rPr>
                <w:rFonts w:ascii="Arial" w:hAnsi="Arial" w:cs="Arial"/>
              </w:rPr>
              <w:t>Restriction Type Rule Parameter Name</w:t>
            </w:r>
          </w:p>
        </w:tc>
        <w:tc>
          <w:tcPr>
            <w:tcW w:w="2977" w:type="dxa"/>
          </w:tcPr>
          <w:p w:rsidR="006803B1" w:rsidRDefault="006803B1" w:rsidP="00EB38F5">
            <w:pPr>
              <w:pStyle w:val="T2BaseArray"/>
              <w:spacing w:before="0" w:after="0"/>
              <w:jc w:val="left"/>
              <w:rPr>
                <w:rFonts w:ascii="Arial" w:hAnsi="Arial" w:cs="Arial"/>
              </w:rPr>
            </w:pPr>
            <w:r>
              <w:rPr>
                <w:rFonts w:ascii="Arial" w:hAnsi="Arial" w:cs="Arial"/>
              </w:rPr>
              <w:t>Name of the parameter type to be set for the rule.</w:t>
            </w:r>
          </w:p>
          <w:p w:rsidR="006803B1" w:rsidRDefault="006803B1" w:rsidP="00EB38F5">
            <w:pPr>
              <w:pStyle w:val="T2BaseArray"/>
              <w:spacing w:before="0" w:after="0"/>
              <w:jc w:val="left"/>
              <w:rPr>
                <w:rFonts w:ascii="Arial" w:hAnsi="Arial" w:cs="Arial"/>
              </w:rPr>
            </w:pPr>
          </w:p>
          <w:p w:rsidR="006803B1" w:rsidRDefault="006803B1" w:rsidP="00EB38F5">
            <w:pPr>
              <w:pStyle w:val="T2BaseArray"/>
              <w:ind w:left="0" w:firstLine="0"/>
              <w:jc w:val="left"/>
              <w:rPr>
                <w:rFonts w:ascii="Arial" w:hAnsi="Arial" w:cs="Arial"/>
              </w:rPr>
            </w:pPr>
            <w:commentRangeStart w:id="510"/>
            <w:r>
              <w:rPr>
                <w:rFonts w:ascii="Arial" w:hAnsi="Arial" w:cs="Arial"/>
              </w:rPr>
              <w:t>Allowed values are:</w:t>
            </w:r>
          </w:p>
          <w:p w:rsidR="006803B1" w:rsidRPr="00EB38F5" w:rsidRDefault="006803B1" w:rsidP="00DE32BA">
            <w:pPr>
              <w:pStyle w:val="T2BaseArray"/>
              <w:numPr>
                <w:ilvl w:val="0"/>
                <w:numId w:val="14"/>
              </w:numPr>
              <w:jc w:val="left"/>
              <w:rPr>
                <w:rFonts w:ascii="Arial" w:hAnsi="Arial" w:cs="Arial"/>
              </w:rPr>
              <w:pPrChange w:id="511" w:author="Author">
                <w:pPr>
                  <w:pStyle w:val="T2BaseArray"/>
                  <w:framePr w:hSpace="141" w:wrap="around" w:vAnchor="text" w:hAnchor="margin" w:xAlign="right" w:y="145"/>
                  <w:numPr>
                    <w:numId w:val="15"/>
                  </w:numPr>
                  <w:tabs>
                    <w:tab w:val="num" w:pos="360"/>
                  </w:tabs>
                  <w:ind w:left="360" w:hanging="360"/>
                  <w:jc w:val="left"/>
                </w:pPr>
              </w:pPrChange>
            </w:pPr>
            <w:r w:rsidRPr="00EB38F5">
              <w:rPr>
                <w:rFonts w:ascii="Arial" w:hAnsi="Arial" w:cs="Arial"/>
              </w:rPr>
              <w:t>'SMOV' Securities Movement Type</w:t>
            </w:r>
          </w:p>
          <w:p w:rsidR="006803B1" w:rsidRPr="00EB38F5" w:rsidRDefault="006803B1" w:rsidP="00DE32BA">
            <w:pPr>
              <w:pStyle w:val="T2BaseArray"/>
              <w:numPr>
                <w:ilvl w:val="0"/>
                <w:numId w:val="14"/>
              </w:numPr>
              <w:jc w:val="left"/>
              <w:rPr>
                <w:rFonts w:ascii="Arial" w:hAnsi="Arial" w:cs="Arial"/>
              </w:rPr>
              <w:pPrChange w:id="512" w:author="Author">
                <w:pPr>
                  <w:pStyle w:val="T2BaseArray"/>
                  <w:framePr w:hSpace="141" w:wrap="around" w:vAnchor="text" w:hAnchor="margin" w:xAlign="right" w:y="145"/>
                  <w:numPr>
                    <w:numId w:val="15"/>
                  </w:numPr>
                  <w:tabs>
                    <w:tab w:val="num" w:pos="360"/>
                  </w:tabs>
                  <w:ind w:left="360" w:hanging="360"/>
                  <w:jc w:val="left"/>
                </w:pPr>
              </w:pPrChange>
            </w:pPr>
            <w:r w:rsidRPr="00EB38F5">
              <w:rPr>
                <w:rFonts w:ascii="Arial" w:hAnsi="Arial" w:cs="Arial"/>
              </w:rPr>
              <w:t>'PMNT' Payment</w:t>
            </w:r>
          </w:p>
          <w:p w:rsidR="006803B1" w:rsidRPr="00EB38F5" w:rsidRDefault="006803B1" w:rsidP="00DE32BA">
            <w:pPr>
              <w:pStyle w:val="T2BaseArray"/>
              <w:numPr>
                <w:ilvl w:val="0"/>
                <w:numId w:val="14"/>
              </w:numPr>
              <w:jc w:val="left"/>
              <w:rPr>
                <w:rFonts w:ascii="Arial" w:hAnsi="Arial" w:cs="Arial"/>
              </w:rPr>
              <w:pPrChange w:id="513" w:author="Author">
                <w:pPr>
                  <w:pStyle w:val="T2BaseArray"/>
                  <w:framePr w:hSpace="141" w:wrap="around" w:vAnchor="text" w:hAnchor="margin" w:xAlign="right" w:y="145"/>
                  <w:numPr>
                    <w:numId w:val="15"/>
                  </w:numPr>
                  <w:tabs>
                    <w:tab w:val="num" w:pos="360"/>
                  </w:tabs>
                  <w:ind w:left="360" w:hanging="360"/>
                  <w:jc w:val="left"/>
                </w:pPr>
              </w:pPrChange>
            </w:pPr>
            <w:r w:rsidRPr="00EB38F5">
              <w:rPr>
                <w:rFonts w:ascii="Arial" w:hAnsi="Arial" w:cs="Arial"/>
              </w:rPr>
              <w:lastRenderedPageBreak/>
              <w:t>'</w:t>
            </w:r>
            <w:ins w:id="514" w:author="Author">
              <w:r w:rsidR="00BF0BA1">
                <w:rPr>
                  <w:rFonts w:ascii="Arial" w:hAnsi="Arial" w:cs="Arial"/>
                </w:rPr>
                <w:t>TRID</w:t>
              </w:r>
            </w:ins>
            <w:del w:id="515" w:author="Author">
              <w:r w:rsidRPr="00EB38F5" w:rsidDel="00BF0BA1">
                <w:rPr>
                  <w:rFonts w:ascii="Arial" w:hAnsi="Arial" w:cs="Arial"/>
                </w:rPr>
                <w:delText>ISOT</w:delText>
              </w:r>
            </w:del>
            <w:r w:rsidRPr="00EB38F5">
              <w:rPr>
                <w:rFonts w:ascii="Arial" w:hAnsi="Arial" w:cs="Arial"/>
              </w:rPr>
              <w:t>' Transaction Identification</w:t>
            </w:r>
          </w:p>
          <w:p w:rsidR="006803B1" w:rsidRPr="00EB38F5" w:rsidRDefault="006803B1" w:rsidP="00DE32BA">
            <w:pPr>
              <w:pStyle w:val="T2BaseArray"/>
              <w:numPr>
                <w:ilvl w:val="0"/>
                <w:numId w:val="14"/>
              </w:numPr>
              <w:jc w:val="left"/>
              <w:rPr>
                <w:rFonts w:ascii="Arial" w:hAnsi="Arial" w:cs="Arial"/>
              </w:rPr>
              <w:pPrChange w:id="516" w:author="Author">
                <w:pPr>
                  <w:pStyle w:val="T2BaseArray"/>
                  <w:framePr w:hSpace="141" w:wrap="around" w:vAnchor="text" w:hAnchor="margin" w:xAlign="right" w:y="145"/>
                  <w:numPr>
                    <w:numId w:val="15"/>
                  </w:numPr>
                  <w:tabs>
                    <w:tab w:val="num" w:pos="360"/>
                  </w:tabs>
                  <w:ind w:left="360" w:hanging="360"/>
                  <w:jc w:val="left"/>
                </w:pPr>
              </w:pPrChange>
            </w:pPr>
            <w:r w:rsidRPr="00EB38F5">
              <w:rPr>
                <w:rFonts w:ascii="Arial" w:hAnsi="Arial" w:cs="Arial"/>
              </w:rPr>
              <w:t>'AOPT' Party Type (of the Account Owner)</w:t>
            </w:r>
          </w:p>
          <w:p w:rsidR="006803B1" w:rsidRPr="00EB38F5" w:rsidRDefault="006803B1" w:rsidP="00DE32BA">
            <w:pPr>
              <w:pStyle w:val="T2BaseArray"/>
              <w:numPr>
                <w:ilvl w:val="0"/>
                <w:numId w:val="14"/>
              </w:numPr>
              <w:jc w:val="left"/>
              <w:rPr>
                <w:rFonts w:ascii="Arial" w:hAnsi="Arial" w:cs="Arial"/>
              </w:rPr>
              <w:pPrChange w:id="517" w:author="Author">
                <w:pPr>
                  <w:pStyle w:val="T2BaseArray"/>
                  <w:framePr w:hSpace="141" w:wrap="around" w:vAnchor="text" w:hAnchor="margin" w:xAlign="right" w:y="145"/>
                  <w:numPr>
                    <w:numId w:val="15"/>
                  </w:numPr>
                  <w:tabs>
                    <w:tab w:val="num" w:pos="360"/>
                  </w:tabs>
                  <w:ind w:left="360" w:hanging="360"/>
                  <w:jc w:val="left"/>
                </w:pPr>
              </w:pPrChange>
            </w:pPr>
            <w:r w:rsidRPr="00EB38F5">
              <w:rPr>
                <w:rFonts w:ascii="Arial" w:hAnsi="Arial" w:cs="Arial"/>
              </w:rPr>
              <w:t xml:space="preserve">'OBPT' Party Type (of the instr. Party) </w:t>
            </w:r>
          </w:p>
          <w:p w:rsidR="006803B1" w:rsidRPr="00EB38F5" w:rsidRDefault="006803B1" w:rsidP="00DE32BA">
            <w:pPr>
              <w:pStyle w:val="T2BaseArray"/>
              <w:numPr>
                <w:ilvl w:val="0"/>
                <w:numId w:val="14"/>
              </w:numPr>
              <w:jc w:val="left"/>
              <w:rPr>
                <w:rFonts w:ascii="Arial" w:hAnsi="Arial" w:cs="Arial"/>
              </w:rPr>
              <w:pPrChange w:id="518" w:author="Author">
                <w:pPr>
                  <w:pStyle w:val="T2BaseArray"/>
                  <w:framePr w:hSpace="141" w:wrap="around" w:vAnchor="text" w:hAnchor="margin" w:xAlign="right" w:y="145"/>
                  <w:numPr>
                    <w:numId w:val="15"/>
                  </w:numPr>
                  <w:tabs>
                    <w:tab w:val="num" w:pos="360"/>
                  </w:tabs>
                  <w:ind w:left="360" w:hanging="360"/>
                  <w:jc w:val="left"/>
                </w:pPr>
              </w:pPrChange>
            </w:pPr>
            <w:r w:rsidRPr="00EB38F5">
              <w:rPr>
                <w:rFonts w:ascii="Arial" w:hAnsi="Arial" w:cs="Arial"/>
              </w:rPr>
              <w:t>'PART' Party</w:t>
            </w:r>
          </w:p>
          <w:p w:rsidR="006803B1" w:rsidRPr="00EB38F5" w:rsidRDefault="006803B1" w:rsidP="00DE32BA">
            <w:pPr>
              <w:pStyle w:val="T2BaseArray"/>
              <w:numPr>
                <w:ilvl w:val="0"/>
                <w:numId w:val="14"/>
              </w:numPr>
              <w:jc w:val="left"/>
              <w:rPr>
                <w:rFonts w:ascii="Arial" w:hAnsi="Arial" w:cs="Arial"/>
              </w:rPr>
              <w:pPrChange w:id="519" w:author="Author">
                <w:pPr>
                  <w:pStyle w:val="T2BaseArray"/>
                  <w:framePr w:hSpace="141" w:wrap="around" w:vAnchor="text" w:hAnchor="margin" w:xAlign="right" w:y="145"/>
                  <w:numPr>
                    <w:numId w:val="15"/>
                  </w:numPr>
                  <w:tabs>
                    <w:tab w:val="num" w:pos="360"/>
                  </w:tabs>
                  <w:ind w:left="360" w:hanging="360"/>
                  <w:jc w:val="left"/>
                </w:pPr>
              </w:pPrChange>
            </w:pPr>
            <w:r w:rsidRPr="00EB38F5">
              <w:rPr>
                <w:rFonts w:ascii="Arial" w:hAnsi="Arial" w:cs="Arial"/>
              </w:rPr>
              <w:t>'SECU' Security Identifier</w:t>
            </w:r>
          </w:p>
          <w:p w:rsidR="006803B1" w:rsidRPr="00EB38F5" w:rsidRDefault="006803B1" w:rsidP="00DE32BA">
            <w:pPr>
              <w:pStyle w:val="T2BaseArray"/>
              <w:numPr>
                <w:ilvl w:val="0"/>
                <w:numId w:val="14"/>
              </w:numPr>
              <w:jc w:val="left"/>
              <w:rPr>
                <w:rFonts w:ascii="Arial" w:hAnsi="Arial" w:cs="Arial"/>
              </w:rPr>
              <w:pPrChange w:id="520" w:author="Author">
                <w:pPr>
                  <w:pStyle w:val="T2BaseArray"/>
                  <w:framePr w:hSpace="141" w:wrap="around" w:vAnchor="text" w:hAnchor="margin" w:xAlign="right" w:y="145"/>
                  <w:numPr>
                    <w:numId w:val="15"/>
                  </w:numPr>
                  <w:tabs>
                    <w:tab w:val="num" w:pos="360"/>
                  </w:tabs>
                  <w:ind w:left="360" w:hanging="360"/>
                  <w:jc w:val="left"/>
                </w:pPr>
              </w:pPrChange>
            </w:pPr>
            <w:r w:rsidRPr="00EB38F5">
              <w:rPr>
                <w:rFonts w:ascii="Arial" w:hAnsi="Arial" w:cs="Arial"/>
              </w:rPr>
              <w:t>'</w:t>
            </w:r>
            <w:ins w:id="521" w:author="Author">
              <w:r w:rsidR="00BF0BA1">
                <w:rPr>
                  <w:rFonts w:ascii="Arial" w:hAnsi="Arial" w:cs="Arial"/>
                </w:rPr>
                <w:t>CNIS</w:t>
              </w:r>
            </w:ins>
            <w:del w:id="522" w:author="Author">
              <w:r w:rsidRPr="00EB38F5" w:rsidDel="00BF0BA1">
                <w:rPr>
                  <w:rFonts w:ascii="Arial" w:hAnsi="Arial" w:cs="Arial"/>
                </w:rPr>
                <w:delText>COIS</w:delText>
              </w:r>
            </w:del>
            <w:r w:rsidRPr="00EB38F5">
              <w:rPr>
                <w:rFonts w:ascii="Arial" w:hAnsi="Arial" w:cs="Arial"/>
              </w:rPr>
              <w:t>' Country of Issuanc</w:t>
            </w:r>
            <w:r>
              <w:rPr>
                <w:rFonts w:ascii="Arial" w:hAnsi="Arial" w:cs="Arial"/>
              </w:rPr>
              <w:t>e</w:t>
            </w:r>
          </w:p>
          <w:p w:rsidR="006803B1" w:rsidRPr="00EB38F5" w:rsidRDefault="006803B1" w:rsidP="00DE32BA">
            <w:pPr>
              <w:pStyle w:val="T2BaseArray"/>
              <w:numPr>
                <w:ilvl w:val="0"/>
                <w:numId w:val="14"/>
              </w:numPr>
              <w:jc w:val="left"/>
              <w:rPr>
                <w:rFonts w:ascii="Arial" w:hAnsi="Arial" w:cs="Arial"/>
              </w:rPr>
              <w:pPrChange w:id="523" w:author="Author">
                <w:pPr>
                  <w:pStyle w:val="T2BaseArray"/>
                  <w:framePr w:hSpace="141" w:wrap="around" w:vAnchor="text" w:hAnchor="margin" w:xAlign="right" w:y="145"/>
                  <w:numPr>
                    <w:numId w:val="15"/>
                  </w:numPr>
                  <w:tabs>
                    <w:tab w:val="num" w:pos="360"/>
                  </w:tabs>
                  <w:ind w:left="360" w:hanging="360"/>
                  <w:jc w:val="left"/>
                </w:pPr>
              </w:pPrChange>
            </w:pPr>
            <w:r w:rsidRPr="00EB38F5">
              <w:rPr>
                <w:rFonts w:ascii="Arial" w:hAnsi="Arial" w:cs="Arial"/>
              </w:rPr>
              <w:t>'CRDB' Credit Debit Indicator</w:t>
            </w:r>
          </w:p>
          <w:p w:rsidR="006803B1" w:rsidRPr="00EB38F5" w:rsidRDefault="006803B1" w:rsidP="00DE32BA">
            <w:pPr>
              <w:pStyle w:val="T2BaseArray"/>
              <w:numPr>
                <w:ilvl w:val="0"/>
                <w:numId w:val="14"/>
              </w:numPr>
              <w:jc w:val="left"/>
              <w:rPr>
                <w:rFonts w:ascii="Arial" w:hAnsi="Arial" w:cs="Arial"/>
              </w:rPr>
              <w:pPrChange w:id="524" w:author="Author">
                <w:pPr>
                  <w:pStyle w:val="T2BaseArray"/>
                  <w:framePr w:hSpace="141" w:wrap="around" w:vAnchor="text" w:hAnchor="margin" w:xAlign="right" w:y="145"/>
                  <w:numPr>
                    <w:numId w:val="15"/>
                  </w:numPr>
                  <w:tabs>
                    <w:tab w:val="num" w:pos="360"/>
                  </w:tabs>
                  <w:ind w:left="360" w:hanging="360"/>
                  <w:jc w:val="left"/>
                </w:pPr>
              </w:pPrChange>
            </w:pPr>
            <w:r w:rsidRPr="00EB38F5">
              <w:rPr>
                <w:rFonts w:ascii="Arial" w:hAnsi="Arial" w:cs="Arial"/>
              </w:rPr>
              <w:t>'</w:t>
            </w:r>
            <w:proofErr w:type="spellStart"/>
            <w:ins w:id="525" w:author="Author">
              <w:r w:rsidR="00BF0BA1">
                <w:rPr>
                  <w:rFonts w:ascii="Arial" w:hAnsi="Arial" w:cs="Arial"/>
                </w:rPr>
                <w:t>BLFR</w:t>
              </w:r>
            </w:ins>
            <w:del w:id="526" w:author="Author">
              <w:r w:rsidRPr="00EB38F5" w:rsidDel="00BF0BA1">
                <w:rPr>
                  <w:rFonts w:ascii="Arial" w:hAnsi="Arial" w:cs="Arial"/>
                </w:rPr>
                <w:delText>CRBL</w:delText>
              </w:r>
            </w:del>
            <w:r w:rsidRPr="00EB38F5">
              <w:rPr>
                <w:rFonts w:ascii="Arial" w:hAnsi="Arial" w:cs="Arial"/>
              </w:rPr>
              <w:t>'</w:t>
            </w:r>
            <w:del w:id="527" w:author="Author">
              <w:r w:rsidRPr="00EB38F5" w:rsidDel="00BF0BA1">
                <w:rPr>
                  <w:rFonts w:ascii="Arial" w:hAnsi="Arial" w:cs="Arial"/>
                </w:rPr>
                <w:delText xml:space="preserve"> Credited Pos./Balance</w:delText>
              </w:r>
            </w:del>
            <w:ins w:id="528" w:author="Author">
              <w:r w:rsidR="00BF0BA1">
                <w:rPr>
                  <w:rFonts w:ascii="Arial" w:hAnsi="Arial" w:cs="Arial"/>
                </w:rPr>
                <w:t>Balance</w:t>
              </w:r>
              <w:proofErr w:type="spellEnd"/>
              <w:r w:rsidR="00BF0BA1">
                <w:rPr>
                  <w:rFonts w:ascii="Arial" w:hAnsi="Arial" w:cs="Arial"/>
                </w:rPr>
                <w:t xml:space="preserve"> From</w:t>
              </w:r>
            </w:ins>
          </w:p>
          <w:p w:rsidR="006803B1" w:rsidRPr="00EB38F5" w:rsidRDefault="006803B1" w:rsidP="00DE32BA">
            <w:pPr>
              <w:pStyle w:val="T2BaseArray"/>
              <w:numPr>
                <w:ilvl w:val="0"/>
                <w:numId w:val="14"/>
              </w:numPr>
              <w:jc w:val="left"/>
              <w:rPr>
                <w:rFonts w:ascii="Arial" w:hAnsi="Arial" w:cs="Arial"/>
              </w:rPr>
              <w:pPrChange w:id="529" w:author="Author">
                <w:pPr>
                  <w:pStyle w:val="T2BaseArray"/>
                  <w:framePr w:hSpace="141" w:wrap="around" w:vAnchor="text" w:hAnchor="margin" w:xAlign="right" w:y="145"/>
                  <w:numPr>
                    <w:numId w:val="15"/>
                  </w:numPr>
                  <w:tabs>
                    <w:tab w:val="num" w:pos="360"/>
                  </w:tabs>
                  <w:ind w:left="360" w:hanging="360"/>
                  <w:jc w:val="left"/>
                </w:pPr>
              </w:pPrChange>
            </w:pPr>
            <w:r w:rsidRPr="00EB38F5">
              <w:rPr>
                <w:rFonts w:ascii="Arial" w:hAnsi="Arial" w:cs="Arial"/>
              </w:rPr>
              <w:t>'</w:t>
            </w:r>
            <w:ins w:id="530" w:author="Author">
              <w:r w:rsidR="00BF0BA1">
                <w:rPr>
                  <w:rFonts w:ascii="Arial" w:hAnsi="Arial" w:cs="Arial"/>
                </w:rPr>
                <w:t>BLTO</w:t>
              </w:r>
            </w:ins>
            <w:del w:id="531" w:author="Author">
              <w:r w:rsidRPr="00EB38F5" w:rsidDel="00BF0BA1">
                <w:rPr>
                  <w:rFonts w:ascii="Arial" w:hAnsi="Arial" w:cs="Arial"/>
                </w:rPr>
                <w:delText>DBBL</w:delText>
              </w:r>
            </w:del>
            <w:r w:rsidRPr="00EB38F5">
              <w:rPr>
                <w:rFonts w:ascii="Arial" w:hAnsi="Arial" w:cs="Arial"/>
              </w:rPr>
              <w:t xml:space="preserve">' </w:t>
            </w:r>
            <w:del w:id="532" w:author="Author">
              <w:r w:rsidRPr="00EB38F5" w:rsidDel="00BF0BA1">
                <w:rPr>
                  <w:rFonts w:ascii="Arial" w:hAnsi="Arial" w:cs="Arial"/>
                </w:rPr>
                <w:delText>Debited Pos./Balance</w:delText>
              </w:r>
            </w:del>
            <w:ins w:id="533" w:author="Author">
              <w:r w:rsidR="00BF0BA1">
                <w:rPr>
                  <w:rFonts w:ascii="Arial" w:hAnsi="Arial" w:cs="Arial"/>
                </w:rPr>
                <w:t>Balance To</w:t>
              </w:r>
            </w:ins>
          </w:p>
          <w:p w:rsidR="006803B1" w:rsidRPr="00EB38F5" w:rsidRDefault="006803B1" w:rsidP="00DE32BA">
            <w:pPr>
              <w:pStyle w:val="T2BaseArray"/>
              <w:numPr>
                <w:ilvl w:val="0"/>
                <w:numId w:val="14"/>
              </w:numPr>
              <w:jc w:val="left"/>
              <w:rPr>
                <w:rFonts w:ascii="Arial" w:hAnsi="Arial" w:cs="Arial"/>
              </w:rPr>
              <w:pPrChange w:id="534" w:author="Author">
                <w:pPr>
                  <w:pStyle w:val="T2BaseArray"/>
                  <w:framePr w:hSpace="141" w:wrap="around" w:vAnchor="text" w:hAnchor="margin" w:xAlign="right" w:y="145"/>
                  <w:numPr>
                    <w:numId w:val="15"/>
                  </w:numPr>
                  <w:tabs>
                    <w:tab w:val="num" w:pos="360"/>
                  </w:tabs>
                  <w:ind w:left="360" w:hanging="360"/>
                  <w:jc w:val="left"/>
                </w:pPr>
              </w:pPrChange>
            </w:pPr>
            <w:r w:rsidRPr="00EB38F5">
              <w:rPr>
                <w:rFonts w:ascii="Arial" w:hAnsi="Arial" w:cs="Arial"/>
              </w:rPr>
              <w:t>'</w:t>
            </w:r>
            <w:ins w:id="535" w:author="Author">
              <w:r w:rsidR="00BF0BA1">
                <w:rPr>
                  <w:rFonts w:ascii="Arial" w:hAnsi="Arial" w:cs="Arial"/>
                </w:rPr>
                <w:t>MTST</w:t>
              </w:r>
            </w:ins>
            <w:del w:id="536" w:author="Author">
              <w:r w:rsidRPr="00EB38F5" w:rsidDel="00BF0BA1">
                <w:rPr>
                  <w:rFonts w:ascii="Arial" w:hAnsi="Arial" w:cs="Arial"/>
                </w:rPr>
                <w:delText>MCST</w:delText>
              </w:r>
            </w:del>
            <w:r w:rsidRPr="00EB38F5">
              <w:rPr>
                <w:rFonts w:ascii="Arial" w:hAnsi="Arial" w:cs="Arial"/>
              </w:rPr>
              <w:t>' Matching Status</w:t>
            </w:r>
          </w:p>
          <w:p w:rsidR="006803B1" w:rsidRPr="00EB38F5" w:rsidRDefault="006803B1" w:rsidP="00DE32BA">
            <w:pPr>
              <w:pStyle w:val="T2BaseArray"/>
              <w:numPr>
                <w:ilvl w:val="0"/>
                <w:numId w:val="14"/>
              </w:numPr>
              <w:jc w:val="left"/>
              <w:rPr>
                <w:rFonts w:ascii="Arial" w:hAnsi="Arial" w:cs="Arial"/>
              </w:rPr>
              <w:pPrChange w:id="537" w:author="Author">
                <w:pPr>
                  <w:pStyle w:val="T2BaseArray"/>
                  <w:framePr w:hSpace="141" w:wrap="around" w:vAnchor="text" w:hAnchor="margin" w:xAlign="right" w:y="145"/>
                  <w:numPr>
                    <w:numId w:val="15"/>
                  </w:numPr>
                  <w:tabs>
                    <w:tab w:val="num" w:pos="360"/>
                  </w:tabs>
                  <w:ind w:left="360" w:hanging="360"/>
                  <w:jc w:val="left"/>
                </w:pPr>
              </w:pPrChange>
            </w:pPr>
            <w:r w:rsidRPr="00EB38F5">
              <w:rPr>
                <w:rFonts w:ascii="Arial" w:hAnsi="Arial" w:cs="Arial"/>
              </w:rPr>
              <w:t>'</w:t>
            </w:r>
            <w:ins w:id="538" w:author="Author">
              <w:r w:rsidR="00BF0BA1">
                <w:rPr>
                  <w:rFonts w:ascii="Arial" w:hAnsi="Arial" w:cs="Arial"/>
                </w:rPr>
                <w:t>SACT</w:t>
              </w:r>
            </w:ins>
            <w:del w:id="539" w:author="Author">
              <w:r w:rsidRPr="00EB38F5" w:rsidDel="00BF0BA1">
                <w:rPr>
                  <w:rFonts w:ascii="Arial" w:hAnsi="Arial" w:cs="Arial"/>
                </w:rPr>
                <w:delText>SACC</w:delText>
              </w:r>
            </w:del>
            <w:r w:rsidRPr="00EB38F5">
              <w:rPr>
                <w:rFonts w:ascii="Arial" w:hAnsi="Arial" w:cs="Arial"/>
              </w:rPr>
              <w:t>' Securities Account</w:t>
            </w:r>
          </w:p>
          <w:p w:rsidR="006803B1" w:rsidRPr="00EB38F5" w:rsidDel="00BF0BA1" w:rsidRDefault="006803B1" w:rsidP="00DE32BA">
            <w:pPr>
              <w:pStyle w:val="T2BaseArray"/>
              <w:numPr>
                <w:ilvl w:val="0"/>
                <w:numId w:val="14"/>
              </w:numPr>
              <w:jc w:val="left"/>
              <w:rPr>
                <w:del w:id="540" w:author="Author"/>
                <w:rFonts w:ascii="Arial" w:hAnsi="Arial" w:cs="Arial"/>
              </w:rPr>
              <w:pPrChange w:id="541" w:author="Author">
                <w:pPr>
                  <w:pStyle w:val="T2BaseArray"/>
                  <w:framePr w:hSpace="141" w:wrap="around" w:vAnchor="text" w:hAnchor="margin" w:xAlign="right" w:y="145"/>
                  <w:numPr>
                    <w:numId w:val="15"/>
                  </w:numPr>
                  <w:tabs>
                    <w:tab w:val="num" w:pos="360"/>
                  </w:tabs>
                  <w:ind w:left="360" w:hanging="360"/>
                  <w:jc w:val="left"/>
                </w:pPr>
              </w:pPrChange>
            </w:pPr>
            <w:del w:id="542" w:author="Author">
              <w:r w:rsidRPr="00EB38F5" w:rsidDel="00BF0BA1">
                <w:rPr>
                  <w:rFonts w:ascii="Arial" w:hAnsi="Arial" w:cs="Arial"/>
                </w:rPr>
                <w:delText>'SECT' Securities Transactio</w:delText>
              </w:r>
              <w:r w:rsidDel="00BF0BA1">
                <w:rPr>
                  <w:rFonts w:ascii="Arial" w:hAnsi="Arial" w:cs="Arial"/>
                </w:rPr>
                <w:delText xml:space="preserve">n Type </w:delText>
              </w:r>
            </w:del>
          </w:p>
          <w:p w:rsidR="006803B1" w:rsidRPr="00EB38F5" w:rsidRDefault="006803B1" w:rsidP="00DE32BA">
            <w:pPr>
              <w:pStyle w:val="T2BaseArray"/>
              <w:numPr>
                <w:ilvl w:val="0"/>
                <w:numId w:val="14"/>
              </w:numPr>
              <w:jc w:val="left"/>
              <w:rPr>
                <w:rFonts w:ascii="Arial" w:hAnsi="Arial" w:cs="Arial"/>
              </w:rPr>
              <w:pPrChange w:id="543" w:author="Author">
                <w:pPr>
                  <w:pStyle w:val="T2BaseArray"/>
                  <w:framePr w:hSpace="141" w:wrap="around" w:vAnchor="text" w:hAnchor="margin" w:xAlign="right" w:y="145"/>
                  <w:numPr>
                    <w:numId w:val="15"/>
                  </w:numPr>
                  <w:tabs>
                    <w:tab w:val="num" w:pos="360"/>
                  </w:tabs>
                  <w:ind w:left="360" w:hanging="360"/>
                  <w:jc w:val="left"/>
                </w:pPr>
              </w:pPrChange>
            </w:pPr>
            <w:r w:rsidRPr="00EB38F5">
              <w:rPr>
                <w:rFonts w:ascii="Arial" w:hAnsi="Arial" w:cs="Arial"/>
              </w:rPr>
              <w:t>'</w:t>
            </w:r>
            <w:del w:id="544" w:author="Author">
              <w:r w:rsidRPr="00EB38F5" w:rsidDel="00BF0BA1">
                <w:rPr>
                  <w:rFonts w:ascii="Arial" w:hAnsi="Arial" w:cs="Arial"/>
                </w:rPr>
                <w:delText>STCR</w:delText>
              </w:r>
            </w:del>
            <w:ins w:id="545" w:author="Author">
              <w:r w:rsidR="00BF0BA1">
                <w:rPr>
                  <w:rFonts w:ascii="Arial" w:hAnsi="Arial" w:cs="Arial"/>
                </w:rPr>
                <w:t>SETC</w:t>
              </w:r>
            </w:ins>
            <w:r w:rsidRPr="00EB38F5">
              <w:rPr>
                <w:rFonts w:ascii="Arial" w:hAnsi="Arial" w:cs="Arial"/>
              </w:rPr>
              <w:t>' Settlement Currency</w:t>
            </w:r>
          </w:p>
          <w:p w:rsidR="006803B1" w:rsidRPr="00EB38F5" w:rsidRDefault="006803B1" w:rsidP="00DE32BA">
            <w:pPr>
              <w:pStyle w:val="T2BaseArray"/>
              <w:numPr>
                <w:ilvl w:val="0"/>
                <w:numId w:val="14"/>
              </w:numPr>
              <w:jc w:val="left"/>
              <w:rPr>
                <w:rFonts w:ascii="Arial" w:hAnsi="Arial" w:cs="Arial"/>
              </w:rPr>
              <w:pPrChange w:id="546" w:author="Author">
                <w:pPr>
                  <w:pStyle w:val="T2BaseArray"/>
                  <w:framePr w:hSpace="141" w:wrap="around" w:vAnchor="text" w:hAnchor="margin" w:xAlign="right" w:y="145"/>
                  <w:numPr>
                    <w:numId w:val="15"/>
                  </w:numPr>
                  <w:tabs>
                    <w:tab w:val="num" w:pos="360"/>
                  </w:tabs>
                  <w:ind w:left="360" w:hanging="360"/>
                  <w:jc w:val="left"/>
                </w:pPr>
              </w:pPrChange>
            </w:pPr>
            <w:r w:rsidRPr="00EB38F5">
              <w:rPr>
                <w:rFonts w:ascii="Arial" w:hAnsi="Arial" w:cs="Arial"/>
              </w:rPr>
              <w:t>'</w:t>
            </w:r>
            <w:ins w:id="547" w:author="Author">
              <w:r w:rsidR="00BF0BA1">
                <w:rPr>
                  <w:rFonts w:ascii="Arial" w:hAnsi="Arial" w:cs="Arial"/>
                </w:rPr>
                <w:t>CACT</w:t>
              </w:r>
            </w:ins>
            <w:del w:id="548" w:author="Author">
              <w:r w:rsidRPr="00EB38F5" w:rsidDel="00BF0BA1">
                <w:rPr>
                  <w:rFonts w:ascii="Arial" w:hAnsi="Arial" w:cs="Arial"/>
                </w:rPr>
                <w:delText>CASH</w:delText>
              </w:r>
            </w:del>
            <w:r w:rsidRPr="00EB38F5">
              <w:rPr>
                <w:rFonts w:ascii="Arial" w:hAnsi="Arial" w:cs="Arial"/>
              </w:rPr>
              <w:t>' T2S Dedicated Cash Account</w:t>
            </w:r>
          </w:p>
          <w:p w:rsidR="006803B1" w:rsidRPr="00E97AF3" w:rsidRDefault="006803B1" w:rsidP="00DE32BA">
            <w:pPr>
              <w:pStyle w:val="T2BaseArray"/>
              <w:numPr>
                <w:ilvl w:val="0"/>
                <w:numId w:val="14"/>
              </w:numPr>
              <w:jc w:val="left"/>
              <w:rPr>
                <w:rFonts w:ascii="Arial" w:hAnsi="Arial" w:cs="Arial"/>
              </w:rPr>
              <w:pPrChange w:id="549" w:author="Author">
                <w:pPr>
                  <w:pStyle w:val="T2BaseArray"/>
                  <w:framePr w:hSpace="141" w:wrap="around" w:vAnchor="text" w:hAnchor="margin" w:xAlign="right" w:y="145"/>
                  <w:numPr>
                    <w:numId w:val="15"/>
                  </w:numPr>
                  <w:tabs>
                    <w:tab w:val="num" w:pos="360"/>
                  </w:tabs>
                  <w:ind w:left="360" w:hanging="360"/>
                  <w:jc w:val="left"/>
                </w:pPr>
              </w:pPrChange>
            </w:pPr>
            <w:r w:rsidRPr="00EB38F5">
              <w:rPr>
                <w:rFonts w:ascii="Arial" w:hAnsi="Arial" w:cs="Arial"/>
              </w:rPr>
              <w:t>'</w:t>
            </w:r>
            <w:ins w:id="550" w:author="Author">
              <w:r w:rsidR="00BF0BA1">
                <w:rPr>
                  <w:rFonts w:ascii="Arial" w:hAnsi="Arial" w:cs="Arial"/>
                </w:rPr>
                <w:t>CATP</w:t>
              </w:r>
            </w:ins>
            <w:del w:id="551" w:author="Author">
              <w:r w:rsidRPr="00EB38F5" w:rsidDel="00BF0BA1">
                <w:rPr>
                  <w:rFonts w:ascii="Arial" w:hAnsi="Arial" w:cs="Arial"/>
                </w:rPr>
                <w:delText>CAST</w:delText>
              </w:r>
            </w:del>
            <w:r w:rsidRPr="00EB38F5">
              <w:rPr>
                <w:rFonts w:ascii="Arial" w:hAnsi="Arial" w:cs="Arial"/>
              </w:rPr>
              <w:t>' T2S Dedicated Cash Account Type</w:t>
            </w:r>
            <w:commentRangeEnd w:id="510"/>
            <w:r w:rsidR="00BF0BA1">
              <w:rPr>
                <w:rStyle w:val="CommentReference"/>
                <w:rFonts w:ascii="Times New Roman" w:hAnsi="Times New Roman"/>
                <w:lang w:val="fr-FR"/>
              </w:rPr>
              <w:commentReference w:id="510"/>
            </w:r>
          </w:p>
        </w:tc>
        <w:tc>
          <w:tcPr>
            <w:tcW w:w="3402" w:type="dxa"/>
          </w:tcPr>
          <w:p w:rsidR="006803B1" w:rsidRPr="00BF0BA1" w:rsidRDefault="006803B1" w:rsidP="00EB38F5">
            <w:pPr>
              <w:pStyle w:val="T2BaseArray"/>
              <w:spacing w:before="0" w:after="0"/>
              <w:rPr>
                <w:rFonts w:ascii="Arial" w:hAnsi="Arial" w:cs="Arial"/>
                <w:highlight w:val="yellow"/>
              </w:rPr>
            </w:pPr>
          </w:p>
        </w:tc>
        <w:tc>
          <w:tcPr>
            <w:tcW w:w="2551" w:type="dxa"/>
          </w:tcPr>
          <w:p w:rsidR="006803B1" w:rsidRDefault="006803B1" w:rsidP="00EB38F5">
            <w:pPr>
              <w:pStyle w:val="T2BaseArray"/>
              <w:ind w:left="0" w:firstLine="0"/>
              <w:rPr>
                <w:ins w:id="552" w:author="Author"/>
                <w:rFonts w:ascii="Arial" w:hAnsi="Arial" w:cs="Arial"/>
              </w:rPr>
            </w:pPr>
            <w:commentRangeStart w:id="553"/>
            <w:del w:id="554" w:author="Author">
              <w:r w:rsidRPr="00BF0BA1" w:rsidDel="00BF0BA1">
                <w:rPr>
                  <w:rFonts w:ascii="Arial" w:hAnsi="Arial" w:cs="Arial"/>
                </w:rPr>
                <w:delText xml:space="preserve">Included only </w:delText>
              </w:r>
            </w:del>
            <w:ins w:id="555" w:author="Author">
              <w:r w:rsidR="00BF0BA1">
                <w:rPr>
                  <w:rFonts w:ascii="Arial" w:hAnsi="Arial" w:cs="Arial"/>
                </w:rPr>
                <w:t xml:space="preserve">Mandatory </w:t>
              </w:r>
            </w:ins>
            <w:r w:rsidRPr="00BF0BA1">
              <w:rPr>
                <w:rFonts w:ascii="Arial" w:hAnsi="Arial" w:cs="Arial"/>
              </w:rPr>
              <w:t>if Market Specific Attribute Name is not used</w:t>
            </w:r>
            <w:ins w:id="556" w:author="Author">
              <w:r w:rsidR="00BF0BA1">
                <w:rPr>
                  <w:rFonts w:ascii="Arial" w:hAnsi="Arial" w:cs="Arial"/>
                </w:rPr>
                <w:t>.</w:t>
              </w:r>
            </w:ins>
          </w:p>
          <w:p w:rsidR="00BF0BA1" w:rsidRPr="00BF0BA1" w:rsidRDefault="00BF0BA1" w:rsidP="00EB38F5">
            <w:pPr>
              <w:pStyle w:val="T2BaseArray"/>
              <w:ind w:left="0" w:firstLine="0"/>
              <w:rPr>
                <w:rFonts w:ascii="Arial" w:hAnsi="Arial" w:cs="Arial"/>
              </w:rPr>
            </w:pPr>
            <w:ins w:id="557" w:author="Author">
              <w:r>
                <w:rPr>
                  <w:rFonts w:ascii="Arial" w:hAnsi="Arial" w:cs="Arial"/>
                </w:rPr>
                <w:t>Not allowed otherwise.</w:t>
              </w:r>
              <w:commentRangeEnd w:id="553"/>
              <w:r>
                <w:rPr>
                  <w:rStyle w:val="CommentReference"/>
                  <w:rFonts w:ascii="Times New Roman" w:hAnsi="Times New Roman"/>
                  <w:lang w:val="fr-FR"/>
                </w:rPr>
                <w:commentReference w:id="553"/>
              </w:r>
            </w:ins>
          </w:p>
        </w:tc>
        <w:tc>
          <w:tcPr>
            <w:tcW w:w="677" w:type="dxa"/>
          </w:tcPr>
          <w:p w:rsidR="006803B1" w:rsidRPr="00CD69F9" w:rsidRDefault="006803B1" w:rsidP="00EB38F5">
            <w:pPr>
              <w:pStyle w:val="T2BaseArray"/>
              <w:jc w:val="left"/>
              <w:rPr>
                <w:rFonts w:ascii="Arial" w:hAnsi="Arial" w:cs="Arial"/>
              </w:rPr>
            </w:pPr>
          </w:p>
        </w:tc>
        <w:tc>
          <w:tcPr>
            <w:tcW w:w="678" w:type="dxa"/>
          </w:tcPr>
          <w:p w:rsidR="006803B1" w:rsidRPr="001565C6" w:rsidRDefault="006803B1" w:rsidP="00EB38F5">
            <w:pPr>
              <w:pStyle w:val="T2BaseArray"/>
              <w:ind w:left="0" w:firstLine="0"/>
              <w:rPr>
                <w:rFonts w:ascii="Arial" w:hAnsi="Arial" w:cs="Arial"/>
              </w:rPr>
            </w:pPr>
            <w:r w:rsidRPr="001565C6">
              <w:rPr>
                <w:rFonts w:ascii="Arial" w:hAnsi="Arial" w:cs="Arial"/>
              </w:rPr>
              <w:t>0..1</w:t>
            </w:r>
          </w:p>
        </w:tc>
      </w:tr>
      <w:tr w:rsidR="006803B1" w:rsidRPr="00FE7505" w:rsidTr="00BF0BA1">
        <w:tc>
          <w:tcPr>
            <w:tcW w:w="537" w:type="dxa"/>
          </w:tcPr>
          <w:p w:rsidR="006803B1" w:rsidRPr="00BF0BA1" w:rsidRDefault="006803B1" w:rsidP="00257AD6">
            <w:pPr>
              <w:pStyle w:val="T2BaseArray"/>
              <w:jc w:val="left"/>
              <w:rPr>
                <w:rFonts w:ascii="Arial" w:hAnsi="Arial" w:cs="Arial"/>
              </w:rPr>
            </w:pPr>
            <w:r w:rsidRPr="00BF0BA1">
              <w:rPr>
                <w:rFonts w:ascii="Arial" w:hAnsi="Arial" w:cs="Arial"/>
              </w:rPr>
              <w:lastRenderedPageBreak/>
              <w:t>9</w:t>
            </w:r>
          </w:p>
        </w:tc>
        <w:tc>
          <w:tcPr>
            <w:tcW w:w="567" w:type="dxa"/>
          </w:tcPr>
          <w:p w:rsidR="006803B1" w:rsidRPr="00BF0BA1" w:rsidRDefault="006803B1" w:rsidP="00257AD6">
            <w:pPr>
              <w:pStyle w:val="T2BaseArray"/>
              <w:jc w:val="left"/>
              <w:rPr>
                <w:rFonts w:ascii="Arial" w:hAnsi="Arial" w:cs="Arial"/>
              </w:rPr>
            </w:pPr>
            <w:r w:rsidRPr="00BF0BA1">
              <w:rPr>
                <w:rFonts w:ascii="Arial" w:hAnsi="Arial" w:cs="Arial"/>
              </w:rPr>
              <w:t>I</w:t>
            </w:r>
          </w:p>
        </w:tc>
        <w:tc>
          <w:tcPr>
            <w:tcW w:w="2551" w:type="dxa"/>
          </w:tcPr>
          <w:p w:rsidR="006803B1" w:rsidRPr="00BF0BA1" w:rsidRDefault="006803B1" w:rsidP="00257AD6">
            <w:pPr>
              <w:pStyle w:val="T2BaseArray"/>
              <w:jc w:val="left"/>
              <w:rPr>
                <w:rFonts w:ascii="Arial" w:hAnsi="Arial" w:cs="Arial"/>
              </w:rPr>
            </w:pPr>
            <w:r w:rsidRPr="00BF0BA1">
              <w:rPr>
                <w:rFonts w:ascii="Arial" w:hAnsi="Arial" w:cs="Arial"/>
              </w:rPr>
              <w:t>Market-Specific Attribute Name</w:t>
            </w:r>
          </w:p>
        </w:tc>
        <w:tc>
          <w:tcPr>
            <w:tcW w:w="2977" w:type="dxa"/>
          </w:tcPr>
          <w:p w:rsidR="006803B1" w:rsidRPr="00BF0BA1" w:rsidRDefault="006803B1" w:rsidP="00257AD6">
            <w:pPr>
              <w:pStyle w:val="T2BaseArray"/>
              <w:jc w:val="left"/>
              <w:rPr>
                <w:rFonts w:ascii="Arial" w:hAnsi="Arial" w:cs="Arial"/>
              </w:rPr>
            </w:pPr>
            <w:r w:rsidRPr="00BF0BA1">
              <w:rPr>
                <w:rFonts w:ascii="Arial" w:hAnsi="Arial" w:cs="Arial"/>
              </w:rPr>
              <w:t>VARCHAR (35)</w:t>
            </w:r>
          </w:p>
        </w:tc>
        <w:tc>
          <w:tcPr>
            <w:tcW w:w="3402" w:type="dxa"/>
          </w:tcPr>
          <w:p w:rsidR="006803B1" w:rsidRPr="00BF0BA1" w:rsidRDefault="006803B1" w:rsidP="00257AD6">
            <w:pPr>
              <w:pStyle w:val="T2BaseArray"/>
              <w:ind w:left="0" w:firstLine="0"/>
              <w:rPr>
                <w:rFonts w:ascii="Arial" w:hAnsi="Arial" w:cs="Arial"/>
              </w:rPr>
            </w:pPr>
            <w:r w:rsidRPr="00BF0BA1">
              <w:rPr>
                <w:rFonts w:ascii="Arial" w:hAnsi="Arial" w:cs="Arial"/>
              </w:rPr>
              <w:t>Name of the market specific attribute.</w:t>
            </w:r>
          </w:p>
        </w:tc>
        <w:tc>
          <w:tcPr>
            <w:tcW w:w="2551" w:type="dxa"/>
          </w:tcPr>
          <w:p w:rsidR="006803B1" w:rsidRDefault="006803B1" w:rsidP="00257AD6">
            <w:pPr>
              <w:pStyle w:val="T2BaseArray"/>
              <w:ind w:left="0" w:firstLine="0"/>
              <w:rPr>
                <w:ins w:id="558" w:author="Author"/>
                <w:rFonts w:ascii="Arial" w:hAnsi="Arial" w:cs="Arial"/>
              </w:rPr>
            </w:pPr>
            <w:commentRangeStart w:id="559"/>
            <w:del w:id="560" w:author="Author">
              <w:r w:rsidRPr="00BF0BA1" w:rsidDel="00D73DC4">
                <w:rPr>
                  <w:rFonts w:ascii="Arial" w:hAnsi="Arial" w:cs="Arial"/>
                </w:rPr>
                <w:delText>Included only</w:delText>
              </w:r>
            </w:del>
            <w:ins w:id="561" w:author="Author">
              <w:r w:rsidR="00D73DC4">
                <w:rPr>
                  <w:rFonts w:ascii="Arial" w:hAnsi="Arial" w:cs="Arial"/>
                </w:rPr>
                <w:t>Mandatory</w:t>
              </w:r>
            </w:ins>
            <w:r w:rsidRPr="00BF0BA1">
              <w:rPr>
                <w:rFonts w:ascii="Arial" w:hAnsi="Arial" w:cs="Arial"/>
              </w:rPr>
              <w:t xml:space="preserve"> if Restriction Type Rule Parameter Name is not used</w:t>
            </w:r>
            <w:ins w:id="562" w:author="Author">
              <w:r w:rsidR="00D73DC4">
                <w:rPr>
                  <w:rFonts w:ascii="Arial" w:hAnsi="Arial" w:cs="Arial"/>
                </w:rPr>
                <w:t>.</w:t>
              </w:r>
            </w:ins>
          </w:p>
          <w:p w:rsidR="00D73DC4" w:rsidRPr="00BF0BA1" w:rsidRDefault="00D73DC4" w:rsidP="00257AD6">
            <w:pPr>
              <w:pStyle w:val="T2BaseArray"/>
              <w:ind w:left="0" w:firstLine="0"/>
              <w:rPr>
                <w:rFonts w:ascii="Arial" w:hAnsi="Arial" w:cs="Arial"/>
              </w:rPr>
            </w:pPr>
            <w:ins w:id="563" w:author="Author">
              <w:r>
                <w:rPr>
                  <w:rFonts w:ascii="Arial" w:hAnsi="Arial" w:cs="Arial"/>
                </w:rPr>
                <w:t>Not allowed otherwise.</w:t>
              </w:r>
              <w:commentRangeEnd w:id="559"/>
              <w:r>
                <w:rPr>
                  <w:rStyle w:val="CommentReference"/>
                  <w:rFonts w:ascii="Times New Roman" w:hAnsi="Times New Roman"/>
                  <w:lang w:val="fr-FR"/>
                </w:rPr>
                <w:commentReference w:id="559"/>
              </w:r>
            </w:ins>
          </w:p>
        </w:tc>
        <w:tc>
          <w:tcPr>
            <w:tcW w:w="677" w:type="dxa"/>
          </w:tcPr>
          <w:p w:rsidR="006803B1" w:rsidRPr="00BF0BA1" w:rsidRDefault="006803B1" w:rsidP="00257AD6">
            <w:pPr>
              <w:pStyle w:val="T2BaseArray"/>
              <w:jc w:val="left"/>
              <w:rPr>
                <w:rFonts w:ascii="Arial" w:hAnsi="Arial" w:cs="Arial"/>
              </w:rPr>
            </w:pPr>
          </w:p>
        </w:tc>
        <w:tc>
          <w:tcPr>
            <w:tcW w:w="678" w:type="dxa"/>
          </w:tcPr>
          <w:p w:rsidR="006803B1" w:rsidRPr="00BF0BA1" w:rsidRDefault="006803B1" w:rsidP="00257AD6">
            <w:pPr>
              <w:pStyle w:val="T2BaseArray"/>
              <w:ind w:left="0" w:firstLine="0"/>
              <w:rPr>
                <w:rFonts w:ascii="Arial" w:hAnsi="Arial" w:cs="Arial"/>
              </w:rPr>
            </w:pPr>
            <w:r w:rsidRPr="00BF0BA1">
              <w:rPr>
                <w:rFonts w:ascii="Arial" w:hAnsi="Arial" w:cs="Arial"/>
              </w:rPr>
              <w:t>0..1</w:t>
            </w:r>
          </w:p>
        </w:tc>
      </w:tr>
      <w:tr w:rsidR="006803B1" w:rsidRPr="00FE7505" w:rsidTr="00BF0BA1">
        <w:tc>
          <w:tcPr>
            <w:tcW w:w="537" w:type="dxa"/>
          </w:tcPr>
          <w:p w:rsidR="006803B1" w:rsidRPr="00BF0BA1" w:rsidRDefault="006803B1" w:rsidP="00257AD6">
            <w:pPr>
              <w:pStyle w:val="T2BaseArray"/>
              <w:jc w:val="left"/>
              <w:rPr>
                <w:rFonts w:ascii="Arial" w:hAnsi="Arial" w:cs="Arial"/>
              </w:rPr>
            </w:pPr>
            <w:r w:rsidRPr="00BF0BA1">
              <w:rPr>
                <w:rFonts w:ascii="Arial" w:hAnsi="Arial" w:cs="Arial"/>
              </w:rPr>
              <w:t>10</w:t>
            </w:r>
          </w:p>
        </w:tc>
        <w:tc>
          <w:tcPr>
            <w:tcW w:w="567" w:type="dxa"/>
          </w:tcPr>
          <w:p w:rsidR="006803B1" w:rsidRPr="00BF0BA1" w:rsidRDefault="006803B1" w:rsidP="00257AD6">
            <w:pPr>
              <w:pStyle w:val="T2BaseArray"/>
              <w:jc w:val="left"/>
              <w:rPr>
                <w:rFonts w:ascii="Arial" w:hAnsi="Arial" w:cs="Arial"/>
              </w:rPr>
            </w:pPr>
            <w:r w:rsidRPr="00BF0BA1">
              <w:rPr>
                <w:rFonts w:ascii="Arial" w:hAnsi="Arial" w:cs="Arial"/>
              </w:rPr>
              <w:t>J</w:t>
            </w:r>
          </w:p>
        </w:tc>
        <w:tc>
          <w:tcPr>
            <w:tcW w:w="2551" w:type="dxa"/>
          </w:tcPr>
          <w:p w:rsidR="006803B1" w:rsidRPr="00BF0BA1" w:rsidRDefault="006803B1" w:rsidP="00257AD6">
            <w:pPr>
              <w:pStyle w:val="T2BaseArray"/>
              <w:jc w:val="left"/>
              <w:rPr>
                <w:rFonts w:ascii="Arial" w:hAnsi="Arial" w:cs="Arial"/>
              </w:rPr>
            </w:pPr>
            <w:r w:rsidRPr="00BF0BA1">
              <w:rPr>
                <w:rFonts w:ascii="Arial" w:hAnsi="Arial" w:cs="Arial"/>
              </w:rPr>
              <w:t>Restriction Type Rule Parameter Value</w:t>
            </w:r>
          </w:p>
        </w:tc>
        <w:tc>
          <w:tcPr>
            <w:tcW w:w="2977" w:type="dxa"/>
          </w:tcPr>
          <w:p w:rsidR="006803B1" w:rsidRPr="00BF0BA1" w:rsidRDefault="006803B1" w:rsidP="00257AD6">
            <w:pPr>
              <w:pStyle w:val="T2BaseArray"/>
              <w:jc w:val="left"/>
              <w:rPr>
                <w:rFonts w:ascii="Arial" w:hAnsi="Arial" w:cs="Arial"/>
              </w:rPr>
            </w:pPr>
            <w:r w:rsidRPr="00BF0BA1">
              <w:rPr>
                <w:rFonts w:ascii="Arial" w:hAnsi="Arial" w:cs="Arial"/>
              </w:rPr>
              <w:t>VARCHAR (35)</w:t>
            </w:r>
          </w:p>
        </w:tc>
        <w:tc>
          <w:tcPr>
            <w:tcW w:w="3402" w:type="dxa"/>
          </w:tcPr>
          <w:p w:rsidR="006803B1" w:rsidRPr="00BF0BA1" w:rsidRDefault="006803B1" w:rsidP="00257AD6">
            <w:pPr>
              <w:pStyle w:val="T2BaseArray"/>
              <w:ind w:left="0" w:firstLine="0"/>
              <w:rPr>
                <w:rFonts w:ascii="Arial" w:hAnsi="Arial" w:cs="Arial"/>
              </w:rPr>
            </w:pPr>
          </w:p>
        </w:tc>
        <w:tc>
          <w:tcPr>
            <w:tcW w:w="2551" w:type="dxa"/>
          </w:tcPr>
          <w:p w:rsidR="00D73DC4" w:rsidRDefault="00D73DC4" w:rsidP="00D73DC4">
            <w:pPr>
              <w:pStyle w:val="T2BaseArray"/>
              <w:ind w:left="0" w:firstLine="0"/>
              <w:rPr>
                <w:ins w:id="564" w:author="Author"/>
                <w:rFonts w:ascii="Arial" w:hAnsi="Arial" w:cs="Arial"/>
              </w:rPr>
            </w:pPr>
            <w:commentRangeStart w:id="565"/>
            <w:ins w:id="566" w:author="Author">
              <w:r>
                <w:rPr>
                  <w:rFonts w:ascii="Arial" w:hAnsi="Arial" w:cs="Arial"/>
                </w:rPr>
                <w:t>Mandatory when Market-Specific Attribute Name is specified or Restriction Type Rule Parameter Name is:</w:t>
              </w:r>
            </w:ins>
          </w:p>
          <w:p w:rsidR="00D73DC4" w:rsidRDefault="00D73DC4" w:rsidP="00D73DC4">
            <w:pPr>
              <w:pStyle w:val="T2BaseArray"/>
              <w:ind w:left="0" w:firstLine="0"/>
              <w:rPr>
                <w:ins w:id="567" w:author="Author"/>
                <w:rFonts w:ascii="Arial" w:hAnsi="Arial" w:cs="Arial"/>
              </w:rPr>
            </w:pPr>
            <w:ins w:id="568" w:author="Author">
              <w:r>
                <w:rPr>
                  <w:rFonts w:ascii="Arial" w:hAnsi="Arial" w:cs="Arial"/>
                </w:rPr>
                <w:lastRenderedPageBreak/>
                <w:t>SMOV</w:t>
              </w:r>
            </w:ins>
          </w:p>
          <w:p w:rsidR="00D73DC4" w:rsidRDefault="00D73DC4" w:rsidP="00D73DC4">
            <w:pPr>
              <w:pStyle w:val="T2BaseArray"/>
              <w:ind w:left="0" w:firstLine="0"/>
              <w:rPr>
                <w:ins w:id="569" w:author="Author"/>
                <w:rFonts w:ascii="Arial" w:hAnsi="Arial" w:cs="Arial"/>
              </w:rPr>
            </w:pPr>
            <w:ins w:id="570" w:author="Author">
              <w:r>
                <w:rPr>
                  <w:rFonts w:ascii="Arial" w:hAnsi="Arial" w:cs="Arial"/>
                </w:rPr>
                <w:t>PMNT</w:t>
              </w:r>
            </w:ins>
          </w:p>
          <w:p w:rsidR="00D73DC4" w:rsidRDefault="00D73DC4" w:rsidP="00D73DC4">
            <w:pPr>
              <w:pStyle w:val="T2BaseArray"/>
              <w:ind w:left="0" w:firstLine="0"/>
              <w:rPr>
                <w:ins w:id="571" w:author="Author"/>
                <w:rFonts w:ascii="Arial" w:hAnsi="Arial" w:cs="Arial"/>
              </w:rPr>
            </w:pPr>
            <w:ins w:id="572" w:author="Author">
              <w:r>
                <w:rPr>
                  <w:rFonts w:ascii="Arial" w:hAnsi="Arial" w:cs="Arial"/>
                </w:rPr>
                <w:t>AOPT</w:t>
              </w:r>
            </w:ins>
          </w:p>
          <w:p w:rsidR="00D73DC4" w:rsidRDefault="00D73DC4" w:rsidP="00D73DC4">
            <w:pPr>
              <w:pStyle w:val="T2BaseArray"/>
              <w:ind w:left="0" w:firstLine="0"/>
              <w:rPr>
                <w:ins w:id="573" w:author="Author"/>
                <w:rFonts w:ascii="Arial" w:hAnsi="Arial" w:cs="Arial"/>
              </w:rPr>
            </w:pPr>
            <w:ins w:id="574" w:author="Author">
              <w:r>
                <w:rPr>
                  <w:rFonts w:ascii="Arial" w:hAnsi="Arial" w:cs="Arial"/>
                </w:rPr>
                <w:t>OBPT</w:t>
              </w:r>
            </w:ins>
          </w:p>
          <w:p w:rsidR="00D73DC4" w:rsidRDefault="00D73DC4" w:rsidP="00D73DC4">
            <w:pPr>
              <w:pStyle w:val="T2BaseArray"/>
              <w:ind w:left="0" w:firstLine="0"/>
              <w:rPr>
                <w:ins w:id="575" w:author="Author"/>
                <w:rFonts w:ascii="Arial" w:hAnsi="Arial" w:cs="Arial"/>
              </w:rPr>
            </w:pPr>
            <w:ins w:id="576" w:author="Author">
              <w:r>
                <w:rPr>
                  <w:rFonts w:ascii="Arial" w:hAnsi="Arial" w:cs="Arial"/>
                </w:rPr>
                <w:t>CNIS</w:t>
              </w:r>
            </w:ins>
          </w:p>
          <w:p w:rsidR="00D73DC4" w:rsidRDefault="00D73DC4" w:rsidP="00D73DC4">
            <w:pPr>
              <w:pStyle w:val="T2BaseArray"/>
              <w:ind w:left="0" w:firstLine="0"/>
              <w:rPr>
                <w:ins w:id="577" w:author="Author"/>
                <w:rFonts w:ascii="Arial" w:hAnsi="Arial" w:cs="Arial"/>
              </w:rPr>
            </w:pPr>
            <w:ins w:id="578" w:author="Author">
              <w:r>
                <w:rPr>
                  <w:rFonts w:ascii="Arial" w:hAnsi="Arial" w:cs="Arial"/>
                </w:rPr>
                <w:t>CRDB</w:t>
              </w:r>
            </w:ins>
          </w:p>
          <w:p w:rsidR="00D73DC4" w:rsidRDefault="00D73DC4" w:rsidP="00D73DC4">
            <w:pPr>
              <w:pStyle w:val="T2BaseArray"/>
              <w:ind w:left="0" w:firstLine="0"/>
              <w:rPr>
                <w:ins w:id="579" w:author="Author"/>
                <w:rFonts w:ascii="Arial" w:hAnsi="Arial" w:cs="Arial"/>
              </w:rPr>
            </w:pPr>
            <w:ins w:id="580" w:author="Author">
              <w:r>
                <w:rPr>
                  <w:rFonts w:ascii="Arial" w:hAnsi="Arial" w:cs="Arial"/>
                </w:rPr>
                <w:t>BLFR</w:t>
              </w:r>
            </w:ins>
          </w:p>
          <w:p w:rsidR="00D73DC4" w:rsidRDefault="00D73DC4" w:rsidP="00D73DC4">
            <w:pPr>
              <w:pStyle w:val="T2BaseArray"/>
              <w:ind w:left="0" w:firstLine="0"/>
              <w:rPr>
                <w:ins w:id="581" w:author="Author"/>
                <w:rFonts w:ascii="Arial" w:hAnsi="Arial" w:cs="Arial"/>
              </w:rPr>
            </w:pPr>
            <w:ins w:id="582" w:author="Author">
              <w:r>
                <w:rPr>
                  <w:rFonts w:ascii="Arial" w:hAnsi="Arial" w:cs="Arial"/>
                </w:rPr>
                <w:t>BLTO</w:t>
              </w:r>
            </w:ins>
          </w:p>
          <w:p w:rsidR="00D73DC4" w:rsidRDefault="00D73DC4" w:rsidP="00D73DC4">
            <w:pPr>
              <w:pStyle w:val="T2BaseArray"/>
              <w:ind w:left="0" w:firstLine="0"/>
              <w:rPr>
                <w:ins w:id="583" w:author="Author"/>
                <w:rFonts w:ascii="Arial" w:hAnsi="Arial" w:cs="Arial"/>
              </w:rPr>
            </w:pPr>
            <w:ins w:id="584" w:author="Author">
              <w:r>
                <w:rPr>
                  <w:rFonts w:ascii="Arial" w:hAnsi="Arial" w:cs="Arial"/>
                </w:rPr>
                <w:t>MTST</w:t>
              </w:r>
            </w:ins>
          </w:p>
          <w:p w:rsidR="00D73DC4" w:rsidRDefault="00D73DC4" w:rsidP="00D73DC4">
            <w:pPr>
              <w:pStyle w:val="T2BaseArray"/>
              <w:ind w:left="0" w:firstLine="0"/>
              <w:rPr>
                <w:ins w:id="585" w:author="Author"/>
                <w:rFonts w:ascii="Arial" w:hAnsi="Arial" w:cs="Arial"/>
              </w:rPr>
            </w:pPr>
            <w:ins w:id="586" w:author="Author">
              <w:r>
                <w:rPr>
                  <w:rFonts w:ascii="Arial" w:hAnsi="Arial" w:cs="Arial"/>
                </w:rPr>
                <w:t>TRID</w:t>
              </w:r>
            </w:ins>
          </w:p>
          <w:p w:rsidR="00D73DC4" w:rsidRDefault="00D73DC4" w:rsidP="00D73DC4">
            <w:pPr>
              <w:pStyle w:val="T2BaseArray"/>
              <w:ind w:left="0" w:firstLine="0"/>
              <w:rPr>
                <w:ins w:id="587" w:author="Author"/>
                <w:rFonts w:ascii="Arial" w:hAnsi="Arial" w:cs="Arial"/>
              </w:rPr>
            </w:pPr>
            <w:ins w:id="588" w:author="Author">
              <w:r>
                <w:rPr>
                  <w:rFonts w:ascii="Arial" w:hAnsi="Arial" w:cs="Arial"/>
                </w:rPr>
                <w:t>SETC</w:t>
              </w:r>
            </w:ins>
          </w:p>
          <w:p w:rsidR="00D73DC4" w:rsidRDefault="00D73DC4" w:rsidP="00D73DC4">
            <w:pPr>
              <w:pStyle w:val="T2BaseArray"/>
              <w:ind w:left="0" w:firstLine="0"/>
              <w:rPr>
                <w:ins w:id="589" w:author="Author"/>
                <w:rFonts w:ascii="Arial" w:hAnsi="Arial" w:cs="Arial"/>
              </w:rPr>
            </w:pPr>
            <w:ins w:id="590" w:author="Author">
              <w:r>
                <w:rPr>
                  <w:rFonts w:ascii="Arial" w:hAnsi="Arial" w:cs="Arial"/>
                </w:rPr>
                <w:t>CATP</w:t>
              </w:r>
            </w:ins>
          </w:p>
          <w:p w:rsidR="006803B1" w:rsidRPr="00BF0BA1" w:rsidRDefault="00D73DC4" w:rsidP="00D73DC4">
            <w:pPr>
              <w:pStyle w:val="T2BaseArray"/>
              <w:ind w:left="0" w:firstLine="0"/>
              <w:rPr>
                <w:rFonts w:ascii="Arial" w:hAnsi="Arial" w:cs="Arial"/>
              </w:rPr>
            </w:pPr>
            <w:ins w:id="591" w:author="Author">
              <w:r>
                <w:rPr>
                  <w:rFonts w:ascii="Arial" w:hAnsi="Arial" w:cs="Arial"/>
                </w:rPr>
                <w:t>Not allowed otherwise.</w:t>
              </w:r>
              <w:commentRangeEnd w:id="565"/>
              <w:r>
                <w:rPr>
                  <w:rStyle w:val="CommentReference"/>
                  <w:rFonts w:ascii="Times New Roman" w:hAnsi="Times New Roman"/>
                  <w:lang w:val="fr-FR"/>
                </w:rPr>
                <w:commentReference w:id="565"/>
              </w:r>
            </w:ins>
          </w:p>
        </w:tc>
        <w:tc>
          <w:tcPr>
            <w:tcW w:w="677" w:type="dxa"/>
          </w:tcPr>
          <w:p w:rsidR="006803B1" w:rsidRPr="00BF0BA1" w:rsidRDefault="006803B1" w:rsidP="00257AD6">
            <w:pPr>
              <w:pStyle w:val="T2BaseArray"/>
              <w:jc w:val="left"/>
              <w:rPr>
                <w:rFonts w:ascii="Arial" w:hAnsi="Arial" w:cs="Arial"/>
              </w:rPr>
            </w:pPr>
          </w:p>
        </w:tc>
        <w:tc>
          <w:tcPr>
            <w:tcW w:w="678" w:type="dxa"/>
          </w:tcPr>
          <w:p w:rsidR="006803B1" w:rsidRPr="00BF0BA1" w:rsidRDefault="005453E0" w:rsidP="00257AD6">
            <w:pPr>
              <w:pStyle w:val="T2BaseArray"/>
              <w:ind w:left="0" w:firstLine="0"/>
              <w:rPr>
                <w:rFonts w:ascii="Arial" w:hAnsi="Arial" w:cs="Arial"/>
              </w:rPr>
            </w:pPr>
            <w:commentRangeStart w:id="592"/>
            <w:ins w:id="593" w:author="Author">
              <w:r>
                <w:rPr>
                  <w:rFonts w:ascii="Arial" w:hAnsi="Arial" w:cs="Arial"/>
                </w:rPr>
                <w:t>0</w:t>
              </w:r>
            </w:ins>
            <w:del w:id="594" w:author="Author">
              <w:r w:rsidR="006803B1" w:rsidRPr="00BF0BA1" w:rsidDel="005453E0">
                <w:rPr>
                  <w:rFonts w:ascii="Arial" w:hAnsi="Arial" w:cs="Arial"/>
                </w:rPr>
                <w:delText>1</w:delText>
              </w:r>
            </w:del>
            <w:proofErr w:type="gramStart"/>
            <w:r w:rsidR="006803B1" w:rsidRPr="00BF0BA1">
              <w:rPr>
                <w:rFonts w:ascii="Arial" w:hAnsi="Arial" w:cs="Arial"/>
              </w:rPr>
              <w:t>..</w:t>
            </w:r>
            <w:proofErr w:type="gramEnd"/>
            <w:r w:rsidR="006803B1" w:rsidRPr="00BF0BA1">
              <w:rPr>
                <w:rFonts w:ascii="Arial" w:hAnsi="Arial" w:cs="Arial"/>
              </w:rPr>
              <w:t>1</w:t>
            </w:r>
            <w:commentRangeEnd w:id="592"/>
            <w:r>
              <w:rPr>
                <w:rStyle w:val="CommentReference"/>
                <w:rFonts w:ascii="Times New Roman" w:hAnsi="Times New Roman"/>
                <w:lang w:val="fr-FR"/>
              </w:rPr>
              <w:commentReference w:id="592"/>
            </w:r>
          </w:p>
        </w:tc>
      </w:tr>
      <w:tr w:rsidR="005453E0" w:rsidRPr="00374DED" w:rsidTr="00536C07">
        <w:trPr>
          <w:ins w:id="595" w:author="Author"/>
        </w:trPr>
        <w:tc>
          <w:tcPr>
            <w:tcW w:w="537" w:type="dxa"/>
          </w:tcPr>
          <w:p w:rsidR="005453E0" w:rsidRPr="00374DED" w:rsidRDefault="005453E0" w:rsidP="005453E0">
            <w:pPr>
              <w:pStyle w:val="T2BaseArray"/>
              <w:jc w:val="left"/>
              <w:rPr>
                <w:ins w:id="596" w:author="Author"/>
                <w:rFonts w:ascii="Arial" w:hAnsi="Arial" w:cs="Arial"/>
              </w:rPr>
            </w:pPr>
            <w:commentRangeStart w:id="597"/>
            <w:ins w:id="598" w:author="Author">
              <w:r>
                <w:rPr>
                  <w:rFonts w:ascii="Arial" w:hAnsi="Arial" w:cs="Arial"/>
                </w:rPr>
                <w:lastRenderedPageBreak/>
                <w:t>11</w:t>
              </w:r>
            </w:ins>
          </w:p>
        </w:tc>
        <w:tc>
          <w:tcPr>
            <w:tcW w:w="567" w:type="dxa"/>
          </w:tcPr>
          <w:p w:rsidR="005453E0" w:rsidRPr="00374DED" w:rsidRDefault="005453E0" w:rsidP="005453E0">
            <w:pPr>
              <w:pStyle w:val="T2BaseArray"/>
              <w:jc w:val="left"/>
              <w:rPr>
                <w:ins w:id="599" w:author="Author"/>
                <w:rFonts w:ascii="Arial" w:hAnsi="Arial" w:cs="Arial"/>
              </w:rPr>
            </w:pPr>
            <w:ins w:id="600" w:author="Author">
              <w:r>
                <w:rPr>
                  <w:rFonts w:ascii="Arial" w:hAnsi="Arial" w:cs="Arial"/>
                </w:rPr>
                <w:t>K</w:t>
              </w:r>
            </w:ins>
          </w:p>
        </w:tc>
        <w:tc>
          <w:tcPr>
            <w:tcW w:w="2551" w:type="dxa"/>
          </w:tcPr>
          <w:p w:rsidR="005453E0" w:rsidRPr="00374DED" w:rsidRDefault="005453E0" w:rsidP="005453E0">
            <w:pPr>
              <w:pStyle w:val="T2BaseArray"/>
              <w:jc w:val="left"/>
              <w:rPr>
                <w:ins w:id="601" w:author="Author"/>
                <w:rFonts w:ascii="Arial" w:hAnsi="Arial" w:cs="Arial"/>
              </w:rPr>
            </w:pPr>
            <w:ins w:id="602" w:author="Author">
              <w:r>
                <w:rPr>
                  <w:rFonts w:ascii="Arial" w:hAnsi="Arial" w:cs="Arial"/>
                </w:rPr>
                <w:t>Party Parent BIC Parameter Value</w:t>
              </w:r>
            </w:ins>
          </w:p>
        </w:tc>
        <w:tc>
          <w:tcPr>
            <w:tcW w:w="2977" w:type="dxa"/>
          </w:tcPr>
          <w:p w:rsidR="005453E0" w:rsidRPr="00374DED" w:rsidRDefault="005453E0" w:rsidP="005453E0">
            <w:pPr>
              <w:pStyle w:val="T2BaseArray"/>
              <w:jc w:val="left"/>
              <w:rPr>
                <w:ins w:id="603" w:author="Author"/>
                <w:rFonts w:ascii="Arial" w:hAnsi="Arial" w:cs="Arial"/>
              </w:rPr>
            </w:pPr>
            <w:ins w:id="604" w:author="Author">
              <w:r>
                <w:rPr>
                  <w:rFonts w:ascii="Arial" w:hAnsi="Arial" w:cs="Arial"/>
                </w:rPr>
                <w:t>CHAR(11)</w:t>
              </w:r>
            </w:ins>
          </w:p>
        </w:tc>
        <w:tc>
          <w:tcPr>
            <w:tcW w:w="3402" w:type="dxa"/>
          </w:tcPr>
          <w:p w:rsidR="005453E0" w:rsidRPr="00374DED" w:rsidRDefault="005453E0" w:rsidP="005453E0">
            <w:pPr>
              <w:pStyle w:val="T2BaseArray"/>
              <w:ind w:left="0" w:firstLine="0"/>
              <w:rPr>
                <w:ins w:id="605" w:author="Author"/>
                <w:rFonts w:ascii="Arial" w:hAnsi="Arial" w:cs="Arial"/>
              </w:rPr>
            </w:pPr>
          </w:p>
        </w:tc>
        <w:tc>
          <w:tcPr>
            <w:tcW w:w="2551" w:type="dxa"/>
          </w:tcPr>
          <w:p w:rsidR="005453E0" w:rsidRDefault="005453E0" w:rsidP="005453E0">
            <w:pPr>
              <w:pStyle w:val="T2BaseArray"/>
              <w:ind w:left="0" w:firstLine="0"/>
              <w:rPr>
                <w:ins w:id="606" w:author="Author"/>
                <w:rFonts w:ascii="Arial" w:hAnsi="Arial" w:cs="Arial"/>
              </w:rPr>
            </w:pPr>
            <w:ins w:id="607" w:author="Author">
              <w:r>
                <w:rPr>
                  <w:rFonts w:ascii="Arial" w:hAnsi="Arial" w:cs="Arial"/>
                </w:rPr>
                <w:t>Mandatory when Restriction Type Rule Parameter Name is:</w:t>
              </w:r>
            </w:ins>
          </w:p>
          <w:p w:rsidR="005453E0" w:rsidRDefault="005453E0" w:rsidP="005453E0">
            <w:pPr>
              <w:pStyle w:val="T2BaseArray"/>
              <w:ind w:left="0" w:firstLine="0"/>
              <w:rPr>
                <w:ins w:id="608" w:author="Author"/>
                <w:rFonts w:ascii="Arial" w:hAnsi="Arial" w:cs="Arial"/>
              </w:rPr>
            </w:pPr>
            <w:ins w:id="609" w:author="Author">
              <w:r>
                <w:rPr>
                  <w:rFonts w:ascii="Arial" w:hAnsi="Arial" w:cs="Arial"/>
                </w:rPr>
                <w:t>PART</w:t>
              </w:r>
            </w:ins>
          </w:p>
          <w:p w:rsidR="005453E0" w:rsidRPr="00374DED" w:rsidRDefault="005453E0" w:rsidP="005453E0">
            <w:pPr>
              <w:pStyle w:val="T2BaseArray"/>
              <w:ind w:left="0" w:firstLine="0"/>
              <w:rPr>
                <w:ins w:id="610" w:author="Author"/>
                <w:rFonts w:ascii="Arial" w:hAnsi="Arial" w:cs="Arial"/>
              </w:rPr>
            </w:pPr>
            <w:ins w:id="611" w:author="Author">
              <w:r>
                <w:rPr>
                  <w:rFonts w:ascii="Arial" w:hAnsi="Arial" w:cs="Arial"/>
                </w:rPr>
                <w:t>Not allowed otherwise.</w:t>
              </w:r>
            </w:ins>
          </w:p>
        </w:tc>
        <w:tc>
          <w:tcPr>
            <w:tcW w:w="677" w:type="dxa"/>
          </w:tcPr>
          <w:p w:rsidR="005453E0" w:rsidRPr="00374DED" w:rsidRDefault="005453E0" w:rsidP="005453E0">
            <w:pPr>
              <w:pStyle w:val="T2BaseArray"/>
              <w:jc w:val="left"/>
              <w:rPr>
                <w:ins w:id="612" w:author="Author"/>
                <w:rFonts w:ascii="Arial" w:hAnsi="Arial" w:cs="Arial"/>
              </w:rPr>
            </w:pPr>
          </w:p>
        </w:tc>
        <w:tc>
          <w:tcPr>
            <w:tcW w:w="678" w:type="dxa"/>
          </w:tcPr>
          <w:p w:rsidR="005453E0" w:rsidRPr="00374DED" w:rsidRDefault="005453E0" w:rsidP="005453E0">
            <w:pPr>
              <w:pStyle w:val="T2BaseArray"/>
              <w:ind w:left="0" w:firstLine="0"/>
              <w:rPr>
                <w:ins w:id="613" w:author="Author"/>
                <w:rFonts w:ascii="Arial" w:hAnsi="Arial" w:cs="Arial"/>
              </w:rPr>
            </w:pPr>
            <w:ins w:id="614" w:author="Author">
              <w:r>
                <w:rPr>
                  <w:rFonts w:ascii="Arial" w:hAnsi="Arial" w:cs="Arial"/>
                </w:rPr>
                <w:t>0..1</w:t>
              </w:r>
            </w:ins>
          </w:p>
        </w:tc>
      </w:tr>
      <w:tr w:rsidR="005453E0" w:rsidTr="00536C07">
        <w:trPr>
          <w:ins w:id="615" w:author="Author"/>
        </w:trPr>
        <w:tc>
          <w:tcPr>
            <w:tcW w:w="537" w:type="dxa"/>
          </w:tcPr>
          <w:p w:rsidR="005453E0" w:rsidRDefault="005453E0" w:rsidP="005453E0">
            <w:pPr>
              <w:pStyle w:val="T2BaseArray"/>
              <w:jc w:val="left"/>
              <w:rPr>
                <w:ins w:id="616" w:author="Author"/>
                <w:rFonts w:ascii="Arial" w:hAnsi="Arial" w:cs="Arial"/>
              </w:rPr>
            </w:pPr>
            <w:ins w:id="617" w:author="Author">
              <w:r>
                <w:rPr>
                  <w:rFonts w:ascii="Arial" w:hAnsi="Arial" w:cs="Arial"/>
                </w:rPr>
                <w:t>12</w:t>
              </w:r>
            </w:ins>
          </w:p>
        </w:tc>
        <w:tc>
          <w:tcPr>
            <w:tcW w:w="567" w:type="dxa"/>
          </w:tcPr>
          <w:p w:rsidR="005453E0" w:rsidRDefault="005453E0" w:rsidP="005453E0">
            <w:pPr>
              <w:pStyle w:val="T2BaseArray"/>
              <w:jc w:val="left"/>
              <w:rPr>
                <w:ins w:id="618" w:author="Author"/>
                <w:rFonts w:ascii="Arial" w:hAnsi="Arial" w:cs="Arial"/>
              </w:rPr>
            </w:pPr>
            <w:ins w:id="619" w:author="Author">
              <w:r>
                <w:rPr>
                  <w:rFonts w:ascii="Arial" w:hAnsi="Arial" w:cs="Arial"/>
                </w:rPr>
                <w:t>L</w:t>
              </w:r>
            </w:ins>
          </w:p>
        </w:tc>
        <w:tc>
          <w:tcPr>
            <w:tcW w:w="2551" w:type="dxa"/>
          </w:tcPr>
          <w:p w:rsidR="005453E0" w:rsidRDefault="005453E0" w:rsidP="005453E0">
            <w:pPr>
              <w:pStyle w:val="T2BaseArray"/>
              <w:jc w:val="left"/>
              <w:rPr>
                <w:ins w:id="620" w:author="Author"/>
                <w:rFonts w:ascii="Arial" w:hAnsi="Arial" w:cs="Arial"/>
              </w:rPr>
            </w:pPr>
            <w:ins w:id="621" w:author="Author">
              <w:r>
                <w:rPr>
                  <w:rFonts w:ascii="Arial" w:hAnsi="Arial" w:cs="Arial"/>
                </w:rPr>
                <w:t>Party BIC Parameter Value</w:t>
              </w:r>
            </w:ins>
          </w:p>
        </w:tc>
        <w:tc>
          <w:tcPr>
            <w:tcW w:w="2977" w:type="dxa"/>
          </w:tcPr>
          <w:p w:rsidR="005453E0" w:rsidRDefault="005453E0" w:rsidP="005453E0">
            <w:pPr>
              <w:pStyle w:val="T2BaseArray"/>
              <w:jc w:val="left"/>
              <w:rPr>
                <w:ins w:id="622" w:author="Author"/>
                <w:rFonts w:ascii="Arial" w:hAnsi="Arial" w:cs="Arial"/>
              </w:rPr>
            </w:pPr>
            <w:ins w:id="623" w:author="Author">
              <w:r>
                <w:rPr>
                  <w:rFonts w:ascii="Arial" w:hAnsi="Arial" w:cs="Arial"/>
                </w:rPr>
                <w:t>CHAR(11)</w:t>
              </w:r>
            </w:ins>
          </w:p>
        </w:tc>
        <w:tc>
          <w:tcPr>
            <w:tcW w:w="3402" w:type="dxa"/>
          </w:tcPr>
          <w:p w:rsidR="005453E0" w:rsidRPr="00374DED" w:rsidRDefault="005453E0" w:rsidP="005453E0">
            <w:pPr>
              <w:pStyle w:val="T2BaseArray"/>
              <w:ind w:left="0" w:firstLine="0"/>
              <w:rPr>
                <w:ins w:id="624" w:author="Author"/>
                <w:rFonts w:ascii="Arial" w:hAnsi="Arial" w:cs="Arial"/>
              </w:rPr>
            </w:pPr>
          </w:p>
        </w:tc>
        <w:tc>
          <w:tcPr>
            <w:tcW w:w="2551" w:type="dxa"/>
          </w:tcPr>
          <w:p w:rsidR="005453E0" w:rsidRDefault="005453E0" w:rsidP="005453E0">
            <w:pPr>
              <w:pStyle w:val="T2BaseArray"/>
              <w:ind w:left="0" w:firstLine="0"/>
              <w:rPr>
                <w:ins w:id="625" w:author="Author"/>
                <w:rFonts w:ascii="Arial" w:hAnsi="Arial" w:cs="Arial"/>
              </w:rPr>
            </w:pPr>
            <w:ins w:id="626" w:author="Author">
              <w:r>
                <w:rPr>
                  <w:rFonts w:ascii="Arial" w:hAnsi="Arial" w:cs="Arial"/>
                </w:rPr>
                <w:t>Mandatory when Restriction Type Rule Parameter Name is:</w:t>
              </w:r>
            </w:ins>
          </w:p>
          <w:p w:rsidR="005453E0" w:rsidRDefault="005453E0" w:rsidP="005453E0">
            <w:pPr>
              <w:pStyle w:val="T2BaseArray"/>
              <w:ind w:left="0" w:firstLine="0"/>
              <w:rPr>
                <w:ins w:id="627" w:author="Author"/>
                <w:rFonts w:ascii="Arial" w:hAnsi="Arial" w:cs="Arial"/>
              </w:rPr>
            </w:pPr>
            <w:ins w:id="628" w:author="Author">
              <w:r>
                <w:rPr>
                  <w:rFonts w:ascii="Arial" w:hAnsi="Arial" w:cs="Arial"/>
                </w:rPr>
                <w:t>PART</w:t>
              </w:r>
            </w:ins>
          </w:p>
          <w:p w:rsidR="005453E0" w:rsidRDefault="005453E0" w:rsidP="005453E0">
            <w:pPr>
              <w:pStyle w:val="T2BaseArray"/>
              <w:ind w:left="0" w:firstLine="0"/>
              <w:rPr>
                <w:ins w:id="629" w:author="Author"/>
                <w:rFonts w:ascii="Arial" w:hAnsi="Arial" w:cs="Arial"/>
              </w:rPr>
            </w:pPr>
            <w:ins w:id="630" w:author="Author">
              <w:r>
                <w:rPr>
                  <w:rFonts w:ascii="Arial" w:hAnsi="Arial" w:cs="Arial"/>
                </w:rPr>
                <w:t>Not allowed otherwise.</w:t>
              </w:r>
            </w:ins>
          </w:p>
        </w:tc>
        <w:tc>
          <w:tcPr>
            <w:tcW w:w="677" w:type="dxa"/>
          </w:tcPr>
          <w:p w:rsidR="005453E0" w:rsidRPr="00374DED" w:rsidRDefault="005453E0" w:rsidP="005453E0">
            <w:pPr>
              <w:pStyle w:val="T2BaseArray"/>
              <w:jc w:val="left"/>
              <w:rPr>
                <w:ins w:id="631" w:author="Author"/>
                <w:rFonts w:ascii="Arial" w:hAnsi="Arial" w:cs="Arial"/>
              </w:rPr>
            </w:pPr>
          </w:p>
        </w:tc>
        <w:tc>
          <w:tcPr>
            <w:tcW w:w="678" w:type="dxa"/>
          </w:tcPr>
          <w:p w:rsidR="005453E0" w:rsidRDefault="005453E0" w:rsidP="005453E0">
            <w:pPr>
              <w:pStyle w:val="T2BaseArray"/>
              <w:ind w:left="0" w:firstLine="0"/>
              <w:rPr>
                <w:ins w:id="632" w:author="Author"/>
                <w:rFonts w:ascii="Arial" w:hAnsi="Arial" w:cs="Arial"/>
              </w:rPr>
            </w:pPr>
            <w:ins w:id="633" w:author="Author">
              <w:r>
                <w:rPr>
                  <w:rFonts w:ascii="Arial" w:hAnsi="Arial" w:cs="Arial"/>
                </w:rPr>
                <w:t>0..1</w:t>
              </w:r>
            </w:ins>
          </w:p>
        </w:tc>
      </w:tr>
      <w:tr w:rsidR="005453E0" w:rsidRPr="00374DED" w:rsidTr="00536C07">
        <w:trPr>
          <w:ins w:id="634" w:author="Author"/>
        </w:trPr>
        <w:tc>
          <w:tcPr>
            <w:tcW w:w="537" w:type="dxa"/>
          </w:tcPr>
          <w:p w:rsidR="005453E0" w:rsidRPr="00374DED" w:rsidRDefault="005453E0" w:rsidP="005453E0">
            <w:pPr>
              <w:pStyle w:val="T2BaseArray"/>
              <w:jc w:val="left"/>
              <w:rPr>
                <w:ins w:id="635" w:author="Author"/>
                <w:rFonts w:ascii="Arial" w:hAnsi="Arial" w:cs="Arial"/>
              </w:rPr>
            </w:pPr>
            <w:ins w:id="636" w:author="Author">
              <w:r>
                <w:rPr>
                  <w:rFonts w:ascii="Arial" w:hAnsi="Arial" w:cs="Arial"/>
                </w:rPr>
                <w:t>13</w:t>
              </w:r>
            </w:ins>
          </w:p>
        </w:tc>
        <w:tc>
          <w:tcPr>
            <w:tcW w:w="567" w:type="dxa"/>
          </w:tcPr>
          <w:p w:rsidR="005453E0" w:rsidRPr="00374DED" w:rsidRDefault="005453E0" w:rsidP="005453E0">
            <w:pPr>
              <w:pStyle w:val="T2BaseArray"/>
              <w:jc w:val="left"/>
              <w:rPr>
                <w:ins w:id="637" w:author="Author"/>
                <w:rFonts w:ascii="Arial" w:hAnsi="Arial" w:cs="Arial"/>
              </w:rPr>
            </w:pPr>
            <w:ins w:id="638" w:author="Author">
              <w:r>
                <w:rPr>
                  <w:rFonts w:ascii="Arial" w:hAnsi="Arial" w:cs="Arial"/>
                </w:rPr>
                <w:t>M</w:t>
              </w:r>
            </w:ins>
          </w:p>
        </w:tc>
        <w:tc>
          <w:tcPr>
            <w:tcW w:w="2551" w:type="dxa"/>
          </w:tcPr>
          <w:p w:rsidR="005453E0" w:rsidRPr="00374DED" w:rsidRDefault="005453E0" w:rsidP="005453E0">
            <w:pPr>
              <w:pStyle w:val="T2BaseArray"/>
              <w:jc w:val="left"/>
              <w:rPr>
                <w:ins w:id="639" w:author="Author"/>
                <w:rFonts w:ascii="Arial" w:hAnsi="Arial" w:cs="Arial"/>
              </w:rPr>
            </w:pPr>
            <w:ins w:id="640" w:author="Author">
              <w:r>
                <w:rPr>
                  <w:rFonts w:ascii="Arial" w:hAnsi="Arial" w:cs="Arial"/>
                </w:rPr>
                <w:t>Securities Parameter Value</w:t>
              </w:r>
            </w:ins>
          </w:p>
        </w:tc>
        <w:tc>
          <w:tcPr>
            <w:tcW w:w="2977" w:type="dxa"/>
          </w:tcPr>
          <w:p w:rsidR="005453E0" w:rsidRPr="00374DED" w:rsidRDefault="005453E0" w:rsidP="005453E0">
            <w:pPr>
              <w:pStyle w:val="T2BaseArray"/>
              <w:jc w:val="left"/>
              <w:rPr>
                <w:ins w:id="641" w:author="Author"/>
                <w:rFonts w:ascii="Arial" w:hAnsi="Arial" w:cs="Arial"/>
              </w:rPr>
            </w:pPr>
            <w:ins w:id="642" w:author="Author">
              <w:r>
                <w:rPr>
                  <w:rFonts w:ascii="Arial" w:hAnsi="Arial" w:cs="Arial"/>
                </w:rPr>
                <w:t>CHAR(12)</w:t>
              </w:r>
            </w:ins>
          </w:p>
        </w:tc>
        <w:tc>
          <w:tcPr>
            <w:tcW w:w="3402" w:type="dxa"/>
          </w:tcPr>
          <w:p w:rsidR="005453E0" w:rsidRPr="00374DED" w:rsidRDefault="005453E0" w:rsidP="005453E0">
            <w:pPr>
              <w:pStyle w:val="T2BaseArray"/>
              <w:ind w:left="0" w:firstLine="0"/>
              <w:rPr>
                <w:ins w:id="643" w:author="Author"/>
                <w:rFonts w:ascii="Arial" w:hAnsi="Arial" w:cs="Arial"/>
              </w:rPr>
            </w:pPr>
          </w:p>
        </w:tc>
        <w:tc>
          <w:tcPr>
            <w:tcW w:w="2551" w:type="dxa"/>
          </w:tcPr>
          <w:p w:rsidR="005453E0" w:rsidRDefault="005453E0" w:rsidP="005453E0">
            <w:pPr>
              <w:pStyle w:val="T2BaseArray"/>
              <w:ind w:left="0" w:firstLine="0"/>
              <w:rPr>
                <w:ins w:id="644" w:author="Author"/>
                <w:rFonts w:ascii="Arial" w:hAnsi="Arial" w:cs="Arial"/>
              </w:rPr>
            </w:pPr>
            <w:ins w:id="645" w:author="Author">
              <w:r>
                <w:rPr>
                  <w:rFonts w:ascii="Arial" w:hAnsi="Arial" w:cs="Arial"/>
                </w:rPr>
                <w:t>Mandatory when Restriction Type Rule Parameter Name is:</w:t>
              </w:r>
            </w:ins>
          </w:p>
          <w:p w:rsidR="005453E0" w:rsidRDefault="005453E0" w:rsidP="005453E0">
            <w:pPr>
              <w:pStyle w:val="T2BaseArray"/>
              <w:ind w:left="0" w:firstLine="0"/>
              <w:rPr>
                <w:ins w:id="646" w:author="Author"/>
                <w:rFonts w:ascii="Arial" w:hAnsi="Arial" w:cs="Arial"/>
              </w:rPr>
            </w:pPr>
            <w:ins w:id="647" w:author="Author">
              <w:r>
                <w:rPr>
                  <w:rFonts w:ascii="Arial" w:hAnsi="Arial" w:cs="Arial"/>
                </w:rPr>
                <w:t>SECU</w:t>
              </w:r>
            </w:ins>
          </w:p>
          <w:p w:rsidR="005453E0" w:rsidRPr="00374DED" w:rsidRDefault="005453E0" w:rsidP="005453E0">
            <w:pPr>
              <w:pStyle w:val="T2BaseArray"/>
              <w:ind w:left="0" w:firstLine="0"/>
              <w:rPr>
                <w:ins w:id="648" w:author="Author"/>
                <w:rFonts w:ascii="Arial" w:hAnsi="Arial" w:cs="Arial"/>
              </w:rPr>
            </w:pPr>
            <w:ins w:id="649" w:author="Author">
              <w:r>
                <w:rPr>
                  <w:rFonts w:ascii="Arial" w:hAnsi="Arial" w:cs="Arial"/>
                </w:rPr>
                <w:t>Not allowed otherwise.</w:t>
              </w:r>
            </w:ins>
          </w:p>
        </w:tc>
        <w:tc>
          <w:tcPr>
            <w:tcW w:w="677" w:type="dxa"/>
          </w:tcPr>
          <w:p w:rsidR="005453E0" w:rsidRPr="00374DED" w:rsidRDefault="005453E0" w:rsidP="005453E0">
            <w:pPr>
              <w:pStyle w:val="T2BaseArray"/>
              <w:jc w:val="left"/>
              <w:rPr>
                <w:ins w:id="650" w:author="Author"/>
                <w:rFonts w:ascii="Arial" w:hAnsi="Arial" w:cs="Arial"/>
              </w:rPr>
            </w:pPr>
          </w:p>
        </w:tc>
        <w:tc>
          <w:tcPr>
            <w:tcW w:w="678" w:type="dxa"/>
          </w:tcPr>
          <w:p w:rsidR="005453E0" w:rsidRPr="00374DED" w:rsidRDefault="005453E0" w:rsidP="005453E0">
            <w:pPr>
              <w:pStyle w:val="T2BaseArray"/>
              <w:ind w:left="0" w:firstLine="0"/>
              <w:rPr>
                <w:ins w:id="651" w:author="Author"/>
                <w:rFonts w:ascii="Arial" w:hAnsi="Arial" w:cs="Arial"/>
              </w:rPr>
            </w:pPr>
            <w:ins w:id="652" w:author="Author">
              <w:r>
                <w:rPr>
                  <w:rFonts w:ascii="Arial" w:hAnsi="Arial" w:cs="Arial"/>
                </w:rPr>
                <w:t>0..1</w:t>
              </w:r>
            </w:ins>
          </w:p>
        </w:tc>
      </w:tr>
      <w:tr w:rsidR="005453E0" w:rsidRPr="00374DED" w:rsidTr="00536C07">
        <w:trPr>
          <w:ins w:id="653" w:author="Author"/>
        </w:trPr>
        <w:tc>
          <w:tcPr>
            <w:tcW w:w="537" w:type="dxa"/>
          </w:tcPr>
          <w:p w:rsidR="005453E0" w:rsidRPr="00374DED" w:rsidRDefault="005453E0" w:rsidP="005453E0">
            <w:pPr>
              <w:pStyle w:val="T2BaseArray"/>
              <w:jc w:val="left"/>
              <w:rPr>
                <w:ins w:id="654" w:author="Author"/>
                <w:rFonts w:ascii="Arial" w:hAnsi="Arial" w:cs="Arial"/>
              </w:rPr>
            </w:pPr>
            <w:ins w:id="655" w:author="Author">
              <w:r>
                <w:rPr>
                  <w:rFonts w:ascii="Arial" w:hAnsi="Arial" w:cs="Arial"/>
                </w:rPr>
                <w:t>14</w:t>
              </w:r>
            </w:ins>
          </w:p>
        </w:tc>
        <w:tc>
          <w:tcPr>
            <w:tcW w:w="567" w:type="dxa"/>
          </w:tcPr>
          <w:p w:rsidR="005453E0" w:rsidRPr="00374DED" w:rsidRDefault="005453E0" w:rsidP="005453E0">
            <w:pPr>
              <w:pStyle w:val="T2BaseArray"/>
              <w:jc w:val="left"/>
              <w:rPr>
                <w:ins w:id="656" w:author="Author"/>
                <w:rFonts w:ascii="Arial" w:hAnsi="Arial" w:cs="Arial"/>
              </w:rPr>
            </w:pPr>
            <w:ins w:id="657" w:author="Author">
              <w:r>
                <w:rPr>
                  <w:rFonts w:ascii="Arial" w:hAnsi="Arial" w:cs="Arial"/>
                </w:rPr>
                <w:t>N</w:t>
              </w:r>
            </w:ins>
          </w:p>
        </w:tc>
        <w:tc>
          <w:tcPr>
            <w:tcW w:w="2551" w:type="dxa"/>
          </w:tcPr>
          <w:p w:rsidR="005453E0" w:rsidRPr="00374DED" w:rsidRDefault="005453E0" w:rsidP="005453E0">
            <w:pPr>
              <w:pStyle w:val="T2BaseArray"/>
              <w:jc w:val="left"/>
              <w:rPr>
                <w:ins w:id="658" w:author="Author"/>
                <w:rFonts w:ascii="Arial" w:hAnsi="Arial" w:cs="Arial"/>
              </w:rPr>
            </w:pPr>
            <w:ins w:id="659" w:author="Author">
              <w:r>
                <w:rPr>
                  <w:rFonts w:ascii="Arial" w:hAnsi="Arial" w:cs="Arial"/>
                </w:rPr>
                <w:t>Securities Account Parameter Value</w:t>
              </w:r>
            </w:ins>
          </w:p>
        </w:tc>
        <w:tc>
          <w:tcPr>
            <w:tcW w:w="2977" w:type="dxa"/>
          </w:tcPr>
          <w:p w:rsidR="005453E0" w:rsidRPr="00374DED" w:rsidRDefault="005453E0" w:rsidP="005453E0">
            <w:pPr>
              <w:pStyle w:val="T2BaseArray"/>
              <w:jc w:val="left"/>
              <w:rPr>
                <w:ins w:id="660" w:author="Author"/>
                <w:rFonts w:ascii="Arial" w:hAnsi="Arial" w:cs="Arial"/>
              </w:rPr>
            </w:pPr>
            <w:ins w:id="661" w:author="Author">
              <w:r>
                <w:rPr>
                  <w:rFonts w:ascii="Arial" w:hAnsi="Arial" w:cs="Arial"/>
                </w:rPr>
                <w:t>VARCHAR(35)</w:t>
              </w:r>
            </w:ins>
          </w:p>
        </w:tc>
        <w:tc>
          <w:tcPr>
            <w:tcW w:w="3402" w:type="dxa"/>
          </w:tcPr>
          <w:p w:rsidR="005453E0" w:rsidRPr="00374DED" w:rsidRDefault="005453E0" w:rsidP="005453E0">
            <w:pPr>
              <w:pStyle w:val="T2BaseArray"/>
              <w:ind w:left="0" w:firstLine="0"/>
              <w:rPr>
                <w:ins w:id="662" w:author="Author"/>
                <w:rFonts w:ascii="Arial" w:hAnsi="Arial" w:cs="Arial"/>
              </w:rPr>
            </w:pPr>
          </w:p>
        </w:tc>
        <w:tc>
          <w:tcPr>
            <w:tcW w:w="2551" w:type="dxa"/>
          </w:tcPr>
          <w:p w:rsidR="005453E0" w:rsidRDefault="005453E0" w:rsidP="005453E0">
            <w:pPr>
              <w:pStyle w:val="T2BaseArray"/>
              <w:ind w:left="0" w:firstLine="0"/>
              <w:rPr>
                <w:ins w:id="663" w:author="Author"/>
                <w:rFonts w:ascii="Arial" w:hAnsi="Arial" w:cs="Arial"/>
              </w:rPr>
            </w:pPr>
            <w:ins w:id="664" w:author="Author">
              <w:r>
                <w:rPr>
                  <w:rFonts w:ascii="Arial" w:hAnsi="Arial" w:cs="Arial"/>
                </w:rPr>
                <w:t>Mandatory  when Restriction Type Rule Parameter Name is:</w:t>
              </w:r>
            </w:ins>
          </w:p>
          <w:p w:rsidR="005453E0" w:rsidRDefault="005453E0" w:rsidP="005453E0">
            <w:pPr>
              <w:pStyle w:val="T2BaseArray"/>
              <w:ind w:left="0" w:firstLine="0"/>
              <w:rPr>
                <w:ins w:id="665" w:author="Author"/>
                <w:rFonts w:ascii="Arial" w:hAnsi="Arial" w:cs="Arial"/>
              </w:rPr>
            </w:pPr>
            <w:ins w:id="666" w:author="Author">
              <w:r>
                <w:rPr>
                  <w:rFonts w:ascii="Arial" w:hAnsi="Arial" w:cs="Arial"/>
                </w:rPr>
                <w:t>SACT</w:t>
              </w:r>
            </w:ins>
          </w:p>
          <w:p w:rsidR="005453E0" w:rsidRPr="00374DED" w:rsidRDefault="005453E0" w:rsidP="005453E0">
            <w:pPr>
              <w:pStyle w:val="T2BaseArray"/>
              <w:ind w:left="0" w:firstLine="0"/>
              <w:rPr>
                <w:ins w:id="667" w:author="Author"/>
                <w:rFonts w:ascii="Arial" w:hAnsi="Arial" w:cs="Arial"/>
              </w:rPr>
            </w:pPr>
            <w:ins w:id="668" w:author="Author">
              <w:r>
                <w:rPr>
                  <w:rFonts w:ascii="Arial" w:hAnsi="Arial" w:cs="Arial"/>
                </w:rPr>
                <w:t>Not allowed otherwise.</w:t>
              </w:r>
            </w:ins>
          </w:p>
        </w:tc>
        <w:tc>
          <w:tcPr>
            <w:tcW w:w="677" w:type="dxa"/>
          </w:tcPr>
          <w:p w:rsidR="005453E0" w:rsidRPr="00374DED" w:rsidRDefault="005453E0" w:rsidP="005453E0">
            <w:pPr>
              <w:pStyle w:val="T2BaseArray"/>
              <w:jc w:val="left"/>
              <w:rPr>
                <w:ins w:id="669" w:author="Author"/>
                <w:rFonts w:ascii="Arial" w:hAnsi="Arial" w:cs="Arial"/>
              </w:rPr>
            </w:pPr>
          </w:p>
        </w:tc>
        <w:tc>
          <w:tcPr>
            <w:tcW w:w="678" w:type="dxa"/>
          </w:tcPr>
          <w:p w:rsidR="005453E0" w:rsidRPr="00374DED" w:rsidRDefault="005453E0" w:rsidP="005453E0">
            <w:pPr>
              <w:pStyle w:val="T2BaseArray"/>
              <w:ind w:left="0" w:firstLine="0"/>
              <w:rPr>
                <w:ins w:id="670" w:author="Author"/>
                <w:rFonts w:ascii="Arial" w:hAnsi="Arial" w:cs="Arial"/>
              </w:rPr>
            </w:pPr>
            <w:ins w:id="671" w:author="Author">
              <w:r>
                <w:rPr>
                  <w:rFonts w:ascii="Arial" w:hAnsi="Arial" w:cs="Arial"/>
                </w:rPr>
                <w:t>0..1</w:t>
              </w:r>
            </w:ins>
          </w:p>
        </w:tc>
      </w:tr>
      <w:tr w:rsidR="005453E0" w:rsidRPr="00374DED" w:rsidTr="00536C07">
        <w:trPr>
          <w:ins w:id="672" w:author="Author"/>
        </w:trPr>
        <w:tc>
          <w:tcPr>
            <w:tcW w:w="537" w:type="dxa"/>
          </w:tcPr>
          <w:p w:rsidR="005453E0" w:rsidRPr="00374DED" w:rsidRDefault="005453E0" w:rsidP="005453E0">
            <w:pPr>
              <w:pStyle w:val="T2BaseArray"/>
              <w:jc w:val="left"/>
              <w:rPr>
                <w:ins w:id="673" w:author="Author"/>
                <w:rFonts w:ascii="Arial" w:hAnsi="Arial" w:cs="Arial"/>
              </w:rPr>
            </w:pPr>
            <w:ins w:id="674" w:author="Author">
              <w:r>
                <w:rPr>
                  <w:rFonts w:ascii="Arial" w:hAnsi="Arial" w:cs="Arial"/>
                </w:rPr>
                <w:t>15</w:t>
              </w:r>
            </w:ins>
          </w:p>
        </w:tc>
        <w:tc>
          <w:tcPr>
            <w:tcW w:w="567" w:type="dxa"/>
          </w:tcPr>
          <w:p w:rsidR="005453E0" w:rsidRPr="00374DED" w:rsidRDefault="005453E0" w:rsidP="005453E0">
            <w:pPr>
              <w:pStyle w:val="T2BaseArray"/>
              <w:jc w:val="left"/>
              <w:rPr>
                <w:ins w:id="675" w:author="Author"/>
                <w:rFonts w:ascii="Arial" w:hAnsi="Arial" w:cs="Arial"/>
              </w:rPr>
            </w:pPr>
            <w:ins w:id="676" w:author="Author">
              <w:r>
                <w:rPr>
                  <w:rFonts w:ascii="Arial" w:hAnsi="Arial" w:cs="Arial"/>
                </w:rPr>
                <w:t>O</w:t>
              </w:r>
            </w:ins>
          </w:p>
        </w:tc>
        <w:tc>
          <w:tcPr>
            <w:tcW w:w="2551" w:type="dxa"/>
          </w:tcPr>
          <w:p w:rsidR="005453E0" w:rsidRPr="00374DED" w:rsidRDefault="005453E0" w:rsidP="005453E0">
            <w:pPr>
              <w:pStyle w:val="T2BaseArray"/>
              <w:jc w:val="left"/>
              <w:rPr>
                <w:ins w:id="677" w:author="Author"/>
                <w:rFonts w:ascii="Arial" w:hAnsi="Arial" w:cs="Arial"/>
              </w:rPr>
            </w:pPr>
            <w:ins w:id="678" w:author="Author">
              <w:r>
                <w:rPr>
                  <w:rFonts w:ascii="Arial" w:hAnsi="Arial" w:cs="Arial"/>
                </w:rPr>
                <w:t xml:space="preserve">Dedicated Cash Account </w:t>
              </w:r>
              <w:r>
                <w:rPr>
                  <w:rFonts w:ascii="Arial" w:hAnsi="Arial" w:cs="Arial"/>
                </w:rPr>
                <w:lastRenderedPageBreak/>
                <w:t>Parameter Value</w:t>
              </w:r>
            </w:ins>
          </w:p>
        </w:tc>
        <w:tc>
          <w:tcPr>
            <w:tcW w:w="2977" w:type="dxa"/>
          </w:tcPr>
          <w:p w:rsidR="005453E0" w:rsidRPr="00374DED" w:rsidRDefault="005453E0" w:rsidP="005453E0">
            <w:pPr>
              <w:pStyle w:val="T2BaseArray"/>
              <w:jc w:val="left"/>
              <w:rPr>
                <w:ins w:id="679" w:author="Author"/>
                <w:rFonts w:ascii="Arial" w:hAnsi="Arial" w:cs="Arial"/>
              </w:rPr>
            </w:pPr>
            <w:ins w:id="680" w:author="Author">
              <w:r>
                <w:rPr>
                  <w:rFonts w:ascii="Arial" w:hAnsi="Arial" w:cs="Arial"/>
                </w:rPr>
                <w:lastRenderedPageBreak/>
                <w:t>VARCHAR(34)</w:t>
              </w:r>
            </w:ins>
          </w:p>
        </w:tc>
        <w:tc>
          <w:tcPr>
            <w:tcW w:w="3402" w:type="dxa"/>
          </w:tcPr>
          <w:p w:rsidR="005453E0" w:rsidRPr="00374DED" w:rsidRDefault="005453E0" w:rsidP="005453E0">
            <w:pPr>
              <w:pStyle w:val="T2BaseArray"/>
              <w:ind w:left="0" w:firstLine="0"/>
              <w:rPr>
                <w:ins w:id="681" w:author="Author"/>
                <w:rFonts w:ascii="Arial" w:hAnsi="Arial" w:cs="Arial"/>
              </w:rPr>
            </w:pPr>
          </w:p>
        </w:tc>
        <w:tc>
          <w:tcPr>
            <w:tcW w:w="2551" w:type="dxa"/>
          </w:tcPr>
          <w:p w:rsidR="005453E0" w:rsidRDefault="005453E0" w:rsidP="005453E0">
            <w:pPr>
              <w:pStyle w:val="T2BaseArray"/>
              <w:ind w:left="0" w:firstLine="0"/>
              <w:rPr>
                <w:ins w:id="682" w:author="Author"/>
                <w:rFonts w:ascii="Arial" w:hAnsi="Arial" w:cs="Arial"/>
              </w:rPr>
            </w:pPr>
            <w:ins w:id="683" w:author="Author">
              <w:r>
                <w:rPr>
                  <w:rFonts w:ascii="Arial" w:hAnsi="Arial" w:cs="Arial"/>
                </w:rPr>
                <w:t xml:space="preserve">Mandatory when Restriction </w:t>
              </w:r>
              <w:r>
                <w:rPr>
                  <w:rFonts w:ascii="Arial" w:hAnsi="Arial" w:cs="Arial"/>
                </w:rPr>
                <w:lastRenderedPageBreak/>
                <w:t>Type Rule Parameter Name is:</w:t>
              </w:r>
            </w:ins>
          </w:p>
          <w:p w:rsidR="005453E0" w:rsidRDefault="005453E0" w:rsidP="005453E0">
            <w:pPr>
              <w:pStyle w:val="T2BaseArray"/>
              <w:ind w:left="0" w:firstLine="0"/>
              <w:rPr>
                <w:ins w:id="684" w:author="Author"/>
                <w:rFonts w:ascii="Arial" w:hAnsi="Arial" w:cs="Arial"/>
              </w:rPr>
            </w:pPr>
            <w:ins w:id="685" w:author="Author">
              <w:r>
                <w:rPr>
                  <w:rFonts w:ascii="Arial" w:hAnsi="Arial" w:cs="Arial"/>
                </w:rPr>
                <w:t>CACT</w:t>
              </w:r>
            </w:ins>
          </w:p>
          <w:p w:rsidR="005453E0" w:rsidRPr="00374DED" w:rsidRDefault="005453E0" w:rsidP="005453E0">
            <w:pPr>
              <w:pStyle w:val="T2BaseArray"/>
              <w:ind w:left="0" w:firstLine="0"/>
              <w:rPr>
                <w:ins w:id="686" w:author="Author"/>
                <w:rFonts w:ascii="Arial" w:hAnsi="Arial" w:cs="Arial"/>
              </w:rPr>
            </w:pPr>
            <w:ins w:id="687" w:author="Author">
              <w:r>
                <w:rPr>
                  <w:rFonts w:ascii="Arial" w:hAnsi="Arial" w:cs="Arial"/>
                </w:rPr>
                <w:t>Not allowed otherwise.</w:t>
              </w:r>
            </w:ins>
          </w:p>
        </w:tc>
        <w:tc>
          <w:tcPr>
            <w:tcW w:w="677" w:type="dxa"/>
          </w:tcPr>
          <w:p w:rsidR="005453E0" w:rsidRPr="00374DED" w:rsidRDefault="005453E0" w:rsidP="005453E0">
            <w:pPr>
              <w:pStyle w:val="T2BaseArray"/>
              <w:jc w:val="left"/>
              <w:rPr>
                <w:ins w:id="688" w:author="Author"/>
                <w:rFonts w:ascii="Arial" w:hAnsi="Arial" w:cs="Arial"/>
              </w:rPr>
            </w:pPr>
          </w:p>
        </w:tc>
        <w:tc>
          <w:tcPr>
            <w:tcW w:w="678" w:type="dxa"/>
          </w:tcPr>
          <w:p w:rsidR="005453E0" w:rsidRPr="00374DED" w:rsidRDefault="005453E0" w:rsidP="005453E0">
            <w:pPr>
              <w:pStyle w:val="T2BaseArray"/>
              <w:ind w:left="0" w:firstLine="0"/>
              <w:rPr>
                <w:ins w:id="689" w:author="Author"/>
                <w:rFonts w:ascii="Arial" w:hAnsi="Arial" w:cs="Arial"/>
              </w:rPr>
            </w:pPr>
            <w:ins w:id="690" w:author="Author">
              <w:r>
                <w:rPr>
                  <w:rFonts w:ascii="Arial" w:hAnsi="Arial" w:cs="Arial"/>
                </w:rPr>
                <w:t>0..1</w:t>
              </w:r>
            </w:ins>
          </w:p>
        </w:tc>
      </w:tr>
      <w:tr w:rsidR="006803B1" w:rsidRPr="00257AD6" w:rsidTr="00BF0BA1">
        <w:tc>
          <w:tcPr>
            <w:tcW w:w="537" w:type="dxa"/>
          </w:tcPr>
          <w:p w:rsidR="006803B1" w:rsidRPr="00BF0BA1" w:rsidRDefault="005453E0" w:rsidP="00257AD6">
            <w:pPr>
              <w:pStyle w:val="T2BaseArray"/>
              <w:jc w:val="left"/>
              <w:rPr>
                <w:rFonts w:ascii="Arial" w:hAnsi="Arial" w:cs="Arial"/>
              </w:rPr>
            </w:pPr>
            <w:ins w:id="691" w:author="Author">
              <w:r>
                <w:rPr>
                  <w:rFonts w:ascii="Arial" w:hAnsi="Arial" w:cs="Arial"/>
                </w:rPr>
                <w:lastRenderedPageBreak/>
                <w:t>16</w:t>
              </w:r>
            </w:ins>
            <w:del w:id="692" w:author="Author">
              <w:r w:rsidR="006803B1" w:rsidRPr="00BF0BA1" w:rsidDel="005453E0">
                <w:rPr>
                  <w:rFonts w:ascii="Arial" w:hAnsi="Arial" w:cs="Arial"/>
                </w:rPr>
                <w:delText>11</w:delText>
              </w:r>
            </w:del>
          </w:p>
        </w:tc>
        <w:tc>
          <w:tcPr>
            <w:tcW w:w="567" w:type="dxa"/>
          </w:tcPr>
          <w:p w:rsidR="006803B1" w:rsidRPr="00BF0BA1" w:rsidRDefault="006803B1" w:rsidP="00257AD6">
            <w:pPr>
              <w:pStyle w:val="T2BaseArray"/>
              <w:jc w:val="left"/>
              <w:rPr>
                <w:rFonts w:ascii="Arial" w:hAnsi="Arial" w:cs="Arial"/>
              </w:rPr>
            </w:pPr>
            <w:del w:id="693" w:author="Author">
              <w:r w:rsidRPr="00BF0BA1" w:rsidDel="005453E0">
                <w:rPr>
                  <w:rFonts w:ascii="Arial" w:hAnsi="Arial" w:cs="Arial"/>
                </w:rPr>
                <w:delText>K</w:delText>
              </w:r>
            </w:del>
            <w:ins w:id="694" w:author="Author">
              <w:r w:rsidR="005453E0">
                <w:rPr>
                  <w:rFonts w:ascii="Arial" w:hAnsi="Arial" w:cs="Arial"/>
                </w:rPr>
                <w:t>P</w:t>
              </w:r>
            </w:ins>
          </w:p>
        </w:tc>
        <w:tc>
          <w:tcPr>
            <w:tcW w:w="2551" w:type="dxa"/>
          </w:tcPr>
          <w:p w:rsidR="006803B1" w:rsidRPr="00BF0BA1" w:rsidRDefault="006803B1" w:rsidP="00257AD6">
            <w:pPr>
              <w:pStyle w:val="T2BaseArray"/>
              <w:jc w:val="left"/>
              <w:rPr>
                <w:rFonts w:ascii="Arial" w:hAnsi="Arial" w:cs="Arial"/>
              </w:rPr>
            </w:pPr>
            <w:r w:rsidRPr="00BF0BA1">
              <w:rPr>
                <w:rFonts w:ascii="Arial" w:hAnsi="Arial" w:cs="Arial"/>
              </w:rPr>
              <w:t>Debit</w:t>
            </w:r>
          </w:p>
        </w:tc>
        <w:tc>
          <w:tcPr>
            <w:tcW w:w="2977" w:type="dxa"/>
          </w:tcPr>
          <w:p w:rsidR="006803B1" w:rsidRPr="00BF0BA1" w:rsidRDefault="006803B1" w:rsidP="00257AD6">
            <w:pPr>
              <w:pStyle w:val="T2BaseArray"/>
              <w:jc w:val="left"/>
              <w:rPr>
                <w:rFonts w:ascii="Arial" w:hAnsi="Arial" w:cs="Arial"/>
              </w:rPr>
            </w:pPr>
            <w:r w:rsidRPr="00BF0BA1">
              <w:rPr>
                <w:rFonts w:ascii="Arial" w:hAnsi="Arial" w:cs="Arial"/>
              </w:rPr>
              <w:t>BOOLEAN</w:t>
            </w:r>
          </w:p>
        </w:tc>
        <w:tc>
          <w:tcPr>
            <w:tcW w:w="3402" w:type="dxa"/>
          </w:tcPr>
          <w:p w:rsidR="006803B1" w:rsidRPr="00BF0BA1" w:rsidRDefault="006803B1" w:rsidP="00257AD6">
            <w:pPr>
              <w:pStyle w:val="T2BaseArray"/>
              <w:ind w:left="0" w:firstLine="0"/>
              <w:rPr>
                <w:rFonts w:ascii="Arial" w:hAnsi="Arial" w:cs="Arial"/>
              </w:rPr>
            </w:pPr>
            <w:r w:rsidRPr="00BF0BA1">
              <w:rPr>
                <w:rFonts w:ascii="Arial" w:hAnsi="Arial" w:cs="Arial"/>
              </w:rPr>
              <w:t>Specifies if the rule applies on the debit leg of the settlement instruction</w:t>
            </w:r>
          </w:p>
        </w:tc>
        <w:tc>
          <w:tcPr>
            <w:tcW w:w="2551" w:type="dxa"/>
          </w:tcPr>
          <w:p w:rsidR="006803B1" w:rsidRPr="00BF0BA1" w:rsidRDefault="006803B1" w:rsidP="00257AD6">
            <w:pPr>
              <w:pStyle w:val="T2BaseArray"/>
              <w:ind w:left="0" w:firstLine="0"/>
              <w:rPr>
                <w:rFonts w:ascii="Arial" w:hAnsi="Arial" w:cs="Arial"/>
              </w:rPr>
            </w:pPr>
            <w:r w:rsidRPr="00BF0BA1">
              <w:rPr>
                <w:rFonts w:ascii="Arial" w:hAnsi="Arial" w:cs="Arial"/>
              </w:rPr>
              <w:t>Include only if Market-Specific Attribute Name is used</w:t>
            </w:r>
          </w:p>
        </w:tc>
        <w:tc>
          <w:tcPr>
            <w:tcW w:w="677" w:type="dxa"/>
          </w:tcPr>
          <w:p w:rsidR="006803B1" w:rsidRPr="00BF0BA1" w:rsidRDefault="006803B1" w:rsidP="00257AD6">
            <w:pPr>
              <w:pStyle w:val="T2BaseArray"/>
              <w:jc w:val="left"/>
              <w:rPr>
                <w:rFonts w:ascii="Arial" w:hAnsi="Arial" w:cs="Arial"/>
              </w:rPr>
            </w:pPr>
          </w:p>
        </w:tc>
        <w:tc>
          <w:tcPr>
            <w:tcW w:w="678" w:type="dxa"/>
          </w:tcPr>
          <w:p w:rsidR="006803B1" w:rsidRPr="00BF0BA1" w:rsidRDefault="006803B1" w:rsidP="00257AD6">
            <w:pPr>
              <w:pStyle w:val="T2BaseArray"/>
              <w:ind w:left="0" w:firstLine="0"/>
              <w:rPr>
                <w:rFonts w:ascii="Arial" w:hAnsi="Arial" w:cs="Arial"/>
              </w:rPr>
            </w:pPr>
            <w:r w:rsidRPr="00BF0BA1">
              <w:rPr>
                <w:rFonts w:ascii="Arial" w:hAnsi="Arial" w:cs="Arial"/>
              </w:rPr>
              <w:t>0..1</w:t>
            </w:r>
          </w:p>
        </w:tc>
      </w:tr>
      <w:tr w:rsidR="006803B1" w:rsidRPr="00257AD6" w:rsidTr="00BF0BA1">
        <w:tc>
          <w:tcPr>
            <w:tcW w:w="537" w:type="dxa"/>
          </w:tcPr>
          <w:p w:rsidR="006803B1" w:rsidRPr="00BF0BA1" w:rsidRDefault="005453E0" w:rsidP="00E26A00">
            <w:pPr>
              <w:pStyle w:val="T2BaseArray"/>
              <w:jc w:val="left"/>
              <w:rPr>
                <w:rFonts w:ascii="Arial" w:hAnsi="Arial" w:cs="Arial"/>
              </w:rPr>
            </w:pPr>
            <w:ins w:id="695" w:author="Author">
              <w:r>
                <w:rPr>
                  <w:rFonts w:ascii="Arial" w:hAnsi="Arial" w:cs="Arial"/>
                </w:rPr>
                <w:t>17</w:t>
              </w:r>
            </w:ins>
            <w:del w:id="696" w:author="Author">
              <w:r w:rsidR="006803B1" w:rsidRPr="00BF0BA1" w:rsidDel="005453E0">
                <w:rPr>
                  <w:rFonts w:ascii="Arial" w:hAnsi="Arial" w:cs="Arial"/>
                </w:rPr>
                <w:delText>12</w:delText>
              </w:r>
            </w:del>
          </w:p>
        </w:tc>
        <w:tc>
          <w:tcPr>
            <w:tcW w:w="567" w:type="dxa"/>
          </w:tcPr>
          <w:p w:rsidR="006803B1" w:rsidRPr="00BF0BA1" w:rsidRDefault="005453E0" w:rsidP="00E26A00">
            <w:pPr>
              <w:pStyle w:val="T2BaseArray"/>
              <w:jc w:val="left"/>
              <w:rPr>
                <w:rFonts w:ascii="Arial" w:hAnsi="Arial" w:cs="Arial"/>
              </w:rPr>
            </w:pPr>
            <w:ins w:id="697" w:author="Author">
              <w:r>
                <w:rPr>
                  <w:rFonts w:ascii="Arial" w:hAnsi="Arial" w:cs="Arial"/>
                </w:rPr>
                <w:t>Q</w:t>
              </w:r>
            </w:ins>
            <w:del w:id="698" w:author="Author">
              <w:r w:rsidR="006803B1" w:rsidRPr="00BF0BA1" w:rsidDel="005453E0">
                <w:rPr>
                  <w:rFonts w:ascii="Arial" w:hAnsi="Arial" w:cs="Arial"/>
                </w:rPr>
                <w:delText>L</w:delText>
              </w:r>
            </w:del>
          </w:p>
        </w:tc>
        <w:tc>
          <w:tcPr>
            <w:tcW w:w="2551" w:type="dxa"/>
          </w:tcPr>
          <w:p w:rsidR="006803B1" w:rsidRPr="00BF0BA1" w:rsidRDefault="006803B1" w:rsidP="00E26A00">
            <w:pPr>
              <w:pStyle w:val="T2BaseArray"/>
              <w:jc w:val="left"/>
              <w:rPr>
                <w:rFonts w:ascii="Arial" w:hAnsi="Arial" w:cs="Arial"/>
              </w:rPr>
            </w:pPr>
            <w:r w:rsidRPr="00BF0BA1">
              <w:rPr>
                <w:rFonts w:ascii="Arial" w:hAnsi="Arial" w:cs="Arial"/>
              </w:rPr>
              <w:t>Credit</w:t>
            </w:r>
          </w:p>
        </w:tc>
        <w:tc>
          <w:tcPr>
            <w:tcW w:w="2977" w:type="dxa"/>
          </w:tcPr>
          <w:p w:rsidR="006803B1" w:rsidRPr="00BF0BA1" w:rsidRDefault="006803B1" w:rsidP="00E26A00">
            <w:pPr>
              <w:pStyle w:val="T2BaseArray"/>
              <w:jc w:val="left"/>
              <w:rPr>
                <w:rFonts w:ascii="Arial" w:hAnsi="Arial" w:cs="Arial"/>
              </w:rPr>
            </w:pPr>
            <w:r w:rsidRPr="00BF0BA1">
              <w:rPr>
                <w:rFonts w:ascii="Arial" w:hAnsi="Arial" w:cs="Arial"/>
              </w:rPr>
              <w:t>BOOLEAN</w:t>
            </w:r>
          </w:p>
        </w:tc>
        <w:tc>
          <w:tcPr>
            <w:tcW w:w="3402" w:type="dxa"/>
          </w:tcPr>
          <w:p w:rsidR="006803B1" w:rsidRPr="00BF0BA1" w:rsidRDefault="006803B1" w:rsidP="00E26A00">
            <w:pPr>
              <w:pStyle w:val="T2BaseArray"/>
              <w:ind w:left="0" w:firstLine="0"/>
              <w:rPr>
                <w:rFonts w:ascii="Arial" w:hAnsi="Arial" w:cs="Arial"/>
              </w:rPr>
            </w:pPr>
            <w:r w:rsidRPr="00BF0BA1">
              <w:rPr>
                <w:rFonts w:ascii="Arial" w:hAnsi="Arial" w:cs="Arial"/>
              </w:rPr>
              <w:t>Specifies if the rule applies on the credit leg of the settlement instruction</w:t>
            </w:r>
          </w:p>
        </w:tc>
        <w:tc>
          <w:tcPr>
            <w:tcW w:w="2551" w:type="dxa"/>
          </w:tcPr>
          <w:p w:rsidR="006803B1" w:rsidRPr="00BF0BA1" w:rsidRDefault="006803B1" w:rsidP="00E26A00">
            <w:pPr>
              <w:pStyle w:val="T2BaseArray"/>
              <w:ind w:left="0" w:firstLine="0"/>
              <w:rPr>
                <w:rFonts w:ascii="Arial" w:hAnsi="Arial" w:cs="Arial"/>
              </w:rPr>
            </w:pPr>
            <w:r w:rsidRPr="00BF0BA1">
              <w:rPr>
                <w:rFonts w:ascii="Arial" w:hAnsi="Arial" w:cs="Arial"/>
              </w:rPr>
              <w:t>Include only if Market-Specific Attribute Name is used</w:t>
            </w:r>
          </w:p>
        </w:tc>
        <w:tc>
          <w:tcPr>
            <w:tcW w:w="677" w:type="dxa"/>
          </w:tcPr>
          <w:p w:rsidR="006803B1" w:rsidRPr="00BF0BA1" w:rsidRDefault="006803B1" w:rsidP="00E26A00">
            <w:pPr>
              <w:pStyle w:val="T2BaseArray"/>
              <w:jc w:val="left"/>
              <w:rPr>
                <w:rFonts w:ascii="Arial" w:hAnsi="Arial" w:cs="Arial"/>
              </w:rPr>
            </w:pPr>
          </w:p>
        </w:tc>
        <w:tc>
          <w:tcPr>
            <w:tcW w:w="678" w:type="dxa"/>
          </w:tcPr>
          <w:p w:rsidR="006803B1" w:rsidRPr="00BF0BA1" w:rsidRDefault="006803B1" w:rsidP="00E26A00">
            <w:pPr>
              <w:pStyle w:val="T2BaseArray"/>
              <w:ind w:left="0" w:firstLine="0"/>
              <w:rPr>
                <w:rFonts w:ascii="Arial" w:hAnsi="Arial" w:cs="Arial"/>
              </w:rPr>
            </w:pPr>
            <w:r w:rsidRPr="00BF0BA1">
              <w:rPr>
                <w:rFonts w:ascii="Arial" w:hAnsi="Arial" w:cs="Arial"/>
              </w:rPr>
              <w:t>0..1</w:t>
            </w:r>
          </w:p>
        </w:tc>
      </w:tr>
    </w:tbl>
    <w:commentRangeEnd w:id="597"/>
    <w:p w:rsidR="006803B1" w:rsidRPr="002318F1" w:rsidRDefault="005453E0" w:rsidP="00174AC2">
      <w:pPr>
        <w:rPr>
          <w:rFonts w:ascii="Arial" w:hAnsi="Arial" w:cs="Arial"/>
          <w:b/>
          <w:i/>
          <w:color w:val="000000"/>
          <w:szCs w:val="22"/>
          <w:lang w:val="en-GB"/>
        </w:rPr>
      </w:pPr>
      <w:r>
        <w:rPr>
          <w:rStyle w:val="CommentReference"/>
        </w:rPr>
        <w:commentReference w:id="597"/>
      </w:r>
    </w:p>
    <w:p w:rsidR="006803B1" w:rsidRDefault="006803B1">
      <w:pPr>
        <w:jc w:val="left"/>
        <w:rPr>
          <w:rFonts w:ascii="Arial" w:hAnsi="Arial"/>
          <w:u w:val="single"/>
          <w:lang w:val="en-GB"/>
        </w:rPr>
      </w:pPr>
      <w:r>
        <w:br w:type="page"/>
      </w:r>
    </w:p>
    <w:p w:rsidR="006803B1" w:rsidRPr="002318F1" w:rsidRDefault="006803B1" w:rsidP="001429DB">
      <w:pPr>
        <w:pStyle w:val="Heading4"/>
      </w:pPr>
      <w:bookmarkStart w:id="699" w:name="_Toc385494950"/>
      <w:r w:rsidRPr="002318F1">
        <w:lastRenderedPageBreak/>
        <w:t>Conditional Securities Delivery</w:t>
      </w:r>
      <w:r>
        <w:t xml:space="preserve"> Rule Set - New</w:t>
      </w:r>
      <w:bookmarkEnd w:id="699"/>
    </w:p>
    <w:p w:rsidR="006803B1" w:rsidRDefault="006803B1" w:rsidP="00DE32BA">
      <w:pPr>
        <w:pStyle w:val="ListParagraph"/>
        <w:numPr>
          <w:ilvl w:val="0"/>
          <w:numId w:val="14"/>
        </w:numPr>
        <w:rPr>
          <w:rFonts w:ascii="Arial" w:hAnsi="Arial" w:cs="Arial"/>
          <w:lang w:val="en-GB"/>
        </w:rPr>
        <w:pPrChange w:id="700" w:author="Author">
          <w:pPr>
            <w:pStyle w:val="ListParagraph"/>
            <w:numPr>
              <w:numId w:val="15"/>
            </w:numPr>
            <w:tabs>
              <w:tab w:val="num" w:pos="360"/>
            </w:tabs>
            <w:ind w:left="360" w:hanging="360"/>
          </w:pPr>
        </w:pPrChange>
      </w:pPr>
      <w:r w:rsidRPr="00F5515A">
        <w:rPr>
          <w:rFonts w:ascii="Arial" w:hAnsi="Arial" w:cs="Arial"/>
          <w:lang w:val="en-GB"/>
        </w:rPr>
        <w:t>Record Type: “</w:t>
      </w:r>
      <w:proofErr w:type="spellStart"/>
      <w:r>
        <w:rPr>
          <w:rFonts w:ascii="Arial" w:hAnsi="Arial" w:cs="Arial"/>
          <w:lang w:val="en-GB"/>
        </w:rPr>
        <w:t>CoSD</w:t>
      </w:r>
      <w:proofErr w:type="spellEnd"/>
      <w:r>
        <w:rPr>
          <w:rFonts w:ascii="Arial" w:hAnsi="Arial" w:cs="Arial"/>
          <w:lang w:val="en-GB"/>
        </w:rPr>
        <w:t xml:space="preserve"> Rule Set</w:t>
      </w:r>
      <w:r w:rsidRPr="00F5515A">
        <w:rPr>
          <w:rFonts w:ascii="Arial" w:hAnsi="Arial" w:cs="Arial"/>
          <w:lang w:val="en-GB"/>
        </w:rPr>
        <w:t>”</w:t>
      </w:r>
    </w:p>
    <w:p w:rsidR="006803B1" w:rsidRDefault="006803B1" w:rsidP="009F57AA">
      <w:pPr>
        <w:pStyle w:val="T2BaseArray"/>
        <w:ind w:left="0" w:firstLine="0"/>
        <w:jc w:val="left"/>
        <w:rPr>
          <w:rFonts w:ascii="Arial" w:hAnsi="Arial" w:cs="Arial"/>
          <w:sz w:val="22"/>
          <w:szCs w:val="22"/>
        </w:rPr>
      </w:pPr>
      <w:r w:rsidRPr="009F57AA">
        <w:rPr>
          <w:rFonts w:ascii="Arial" w:hAnsi="Arial" w:cs="Arial"/>
          <w:sz w:val="22"/>
          <w:szCs w:val="22"/>
        </w:rPr>
        <w:t xml:space="preserve">The record </w:t>
      </w:r>
      <w:r>
        <w:rPr>
          <w:rFonts w:ascii="Arial" w:hAnsi="Arial" w:cs="Arial"/>
          <w:sz w:val="22"/>
          <w:szCs w:val="22"/>
        </w:rPr>
        <w:t>is used to create</w:t>
      </w:r>
      <w:r w:rsidRPr="009F57AA">
        <w:rPr>
          <w:rFonts w:ascii="Arial" w:hAnsi="Arial" w:cs="Arial"/>
          <w:sz w:val="22"/>
          <w:szCs w:val="22"/>
        </w:rPr>
        <w:t xml:space="preserve"> a conditional securities delivery rule set.</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ACT.20.1</w:t>
      </w:r>
    </w:p>
    <w:p w:rsidR="006803B1" w:rsidRPr="009F57AA" w:rsidRDefault="006803B1" w:rsidP="009F57AA">
      <w:pPr>
        <w:pStyle w:val="T2BaseArray"/>
        <w:ind w:left="0" w:firstLine="0"/>
        <w:jc w:val="left"/>
        <w:rPr>
          <w:rFonts w:ascii="Arial" w:hAnsi="Arial" w:cs="Arial"/>
          <w:sz w:val="22"/>
          <w:szCs w:val="22"/>
        </w:rPr>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551"/>
        <w:gridCol w:w="2977"/>
        <w:gridCol w:w="3402"/>
        <w:gridCol w:w="2551"/>
        <w:gridCol w:w="677"/>
        <w:gridCol w:w="678"/>
      </w:tblGrid>
      <w:tr w:rsidR="006803B1" w:rsidRPr="00285F7E" w:rsidTr="00C15089">
        <w:trPr>
          <w:cantSplit/>
          <w:trHeight w:val="1260"/>
        </w:trPr>
        <w:tc>
          <w:tcPr>
            <w:tcW w:w="534" w:type="dxa"/>
            <w:shd w:val="clear" w:color="auto" w:fill="D9D9D9"/>
            <w:textDirection w:val="btLr"/>
          </w:tcPr>
          <w:p w:rsidR="006803B1" w:rsidRPr="00285F7E" w:rsidRDefault="006803B1" w:rsidP="00C15089">
            <w:pPr>
              <w:ind w:left="113" w:right="113"/>
              <w:jc w:val="center"/>
              <w:rPr>
                <w:rFonts w:ascii="Arial" w:hAnsi="Arial" w:cs="Arial"/>
                <w:b/>
                <w:sz w:val="18"/>
                <w:szCs w:val="18"/>
                <w:lang w:val="en-GB"/>
              </w:rPr>
            </w:pPr>
            <w:r w:rsidRPr="00285F7E">
              <w:rPr>
                <w:rFonts w:ascii="Arial" w:hAnsi="Arial" w:cs="Arial"/>
                <w:b/>
                <w:sz w:val="18"/>
                <w:szCs w:val="18"/>
                <w:lang w:val="en-GB"/>
              </w:rPr>
              <w:t>Flat file  column</w:t>
            </w:r>
          </w:p>
        </w:tc>
        <w:tc>
          <w:tcPr>
            <w:tcW w:w="567" w:type="dxa"/>
            <w:shd w:val="clear" w:color="auto" w:fill="D9D9D9"/>
            <w:textDirection w:val="btLr"/>
          </w:tcPr>
          <w:p w:rsidR="006803B1" w:rsidRPr="00285F7E" w:rsidRDefault="006803B1" w:rsidP="00C15089">
            <w:pPr>
              <w:ind w:left="113" w:right="113"/>
              <w:jc w:val="center"/>
              <w:rPr>
                <w:rFonts w:ascii="Arial" w:hAnsi="Arial" w:cs="Arial"/>
                <w:b/>
                <w:sz w:val="18"/>
                <w:szCs w:val="18"/>
                <w:lang w:val="en-GB"/>
              </w:rPr>
            </w:pPr>
            <w:r w:rsidRPr="00285F7E">
              <w:rPr>
                <w:rFonts w:ascii="Arial" w:hAnsi="Arial" w:cs="Arial"/>
                <w:b/>
                <w:sz w:val="18"/>
                <w:szCs w:val="18"/>
                <w:lang w:val="en-GB"/>
              </w:rPr>
              <w:t>Excel Column</w:t>
            </w:r>
          </w:p>
        </w:tc>
        <w:tc>
          <w:tcPr>
            <w:tcW w:w="2551" w:type="dxa"/>
            <w:shd w:val="clear" w:color="auto" w:fill="D9D9D9"/>
          </w:tcPr>
          <w:p w:rsidR="006803B1" w:rsidRPr="00285F7E" w:rsidRDefault="006803B1" w:rsidP="00C15089">
            <w:pPr>
              <w:pStyle w:val="T2BaseArray"/>
              <w:ind w:left="0" w:firstLine="0"/>
              <w:jc w:val="center"/>
              <w:rPr>
                <w:rFonts w:ascii="Arial" w:hAnsi="Arial" w:cs="Arial"/>
                <w:b/>
              </w:rPr>
            </w:pPr>
            <w:r w:rsidRPr="00285F7E">
              <w:rPr>
                <w:rFonts w:ascii="Arial" w:hAnsi="Arial" w:cs="Arial"/>
                <w:b/>
              </w:rPr>
              <w:t>Column Name</w:t>
            </w:r>
          </w:p>
        </w:tc>
        <w:tc>
          <w:tcPr>
            <w:tcW w:w="2977" w:type="dxa"/>
            <w:shd w:val="clear" w:color="auto" w:fill="D9D9D9"/>
          </w:tcPr>
          <w:p w:rsidR="006803B1" w:rsidRPr="00285F7E" w:rsidRDefault="006803B1" w:rsidP="00C15089">
            <w:pPr>
              <w:pStyle w:val="T2BaseArray"/>
              <w:ind w:left="0" w:firstLine="0"/>
              <w:jc w:val="center"/>
              <w:rPr>
                <w:rFonts w:ascii="Arial" w:hAnsi="Arial" w:cs="Arial"/>
                <w:b/>
              </w:rPr>
            </w:pPr>
            <w:r w:rsidRPr="00285F7E">
              <w:rPr>
                <w:rFonts w:ascii="Arial" w:hAnsi="Arial" w:cs="Arial"/>
                <w:b/>
              </w:rPr>
              <w:t>Format</w:t>
            </w:r>
          </w:p>
        </w:tc>
        <w:tc>
          <w:tcPr>
            <w:tcW w:w="3402" w:type="dxa"/>
            <w:shd w:val="clear" w:color="auto" w:fill="D9D9D9"/>
          </w:tcPr>
          <w:p w:rsidR="006803B1" w:rsidRPr="00285F7E" w:rsidRDefault="006803B1" w:rsidP="00C15089">
            <w:pPr>
              <w:pStyle w:val="T2BaseArray"/>
              <w:ind w:left="0" w:firstLine="0"/>
              <w:jc w:val="center"/>
              <w:rPr>
                <w:rFonts w:ascii="Arial" w:hAnsi="Arial" w:cs="Arial"/>
                <w:b/>
              </w:rPr>
            </w:pPr>
            <w:r w:rsidRPr="00285F7E">
              <w:rPr>
                <w:rFonts w:ascii="Arial" w:hAnsi="Arial" w:cs="Arial"/>
                <w:b/>
              </w:rPr>
              <w:t>Description</w:t>
            </w:r>
          </w:p>
        </w:tc>
        <w:tc>
          <w:tcPr>
            <w:tcW w:w="2551" w:type="dxa"/>
            <w:shd w:val="clear" w:color="auto" w:fill="D9D9D9"/>
          </w:tcPr>
          <w:p w:rsidR="006803B1" w:rsidRPr="00285F7E" w:rsidRDefault="006803B1" w:rsidP="00C15089">
            <w:pPr>
              <w:pStyle w:val="T2BaseArray"/>
              <w:ind w:left="0" w:firstLine="0"/>
              <w:jc w:val="center"/>
              <w:rPr>
                <w:rFonts w:ascii="Arial" w:hAnsi="Arial" w:cs="Arial"/>
                <w:b/>
              </w:rPr>
            </w:pPr>
            <w:r w:rsidRPr="00285F7E">
              <w:rPr>
                <w:rFonts w:ascii="Arial" w:hAnsi="Arial" w:cs="Arial"/>
                <w:b/>
              </w:rPr>
              <w:t>Rules</w:t>
            </w:r>
          </w:p>
        </w:tc>
        <w:tc>
          <w:tcPr>
            <w:tcW w:w="677" w:type="dxa"/>
            <w:shd w:val="clear" w:color="auto" w:fill="D9D9D9"/>
            <w:textDirection w:val="btLr"/>
          </w:tcPr>
          <w:p w:rsidR="006803B1" w:rsidRPr="00285F7E" w:rsidRDefault="006803B1" w:rsidP="00C15089">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clear" w:color="auto" w:fill="D9D9D9"/>
            <w:textDirection w:val="btLr"/>
          </w:tcPr>
          <w:p w:rsidR="006803B1" w:rsidRPr="00285F7E" w:rsidRDefault="006803B1" w:rsidP="00C15089">
            <w:pPr>
              <w:pStyle w:val="T2BaseArray"/>
              <w:ind w:left="113" w:right="113" w:firstLine="0"/>
              <w:jc w:val="center"/>
              <w:rPr>
                <w:rFonts w:ascii="Arial" w:hAnsi="Arial" w:cs="Arial"/>
                <w:b/>
              </w:rPr>
            </w:pPr>
            <w:r>
              <w:rPr>
                <w:rFonts w:ascii="Arial" w:hAnsi="Arial" w:cs="Arial"/>
                <w:b/>
              </w:rPr>
              <w:t>Occurs per Group</w:t>
            </w:r>
          </w:p>
        </w:tc>
      </w:tr>
      <w:tr w:rsidR="006803B1" w:rsidRPr="009C13F9" w:rsidTr="00C15089">
        <w:tc>
          <w:tcPr>
            <w:tcW w:w="534" w:type="dxa"/>
            <w:shd w:val="clear" w:color="auto" w:fill="FFFFFF"/>
          </w:tcPr>
          <w:p w:rsidR="006803B1" w:rsidRPr="009C13F9" w:rsidRDefault="006803B1" w:rsidP="00C15089">
            <w:pPr>
              <w:pStyle w:val="T2BaseArray"/>
              <w:ind w:left="0" w:firstLine="0"/>
              <w:jc w:val="left"/>
              <w:rPr>
                <w:rFonts w:ascii="Arial" w:hAnsi="Arial" w:cs="Arial"/>
              </w:rPr>
            </w:pPr>
            <w:r w:rsidRPr="009C13F9">
              <w:rPr>
                <w:rFonts w:ascii="Arial" w:hAnsi="Arial" w:cs="Arial"/>
              </w:rPr>
              <w:t>2</w:t>
            </w:r>
          </w:p>
        </w:tc>
        <w:tc>
          <w:tcPr>
            <w:tcW w:w="567" w:type="dxa"/>
            <w:shd w:val="clear" w:color="auto" w:fill="FFFFFF"/>
          </w:tcPr>
          <w:p w:rsidR="006803B1" w:rsidRPr="009C13F9" w:rsidRDefault="006803B1" w:rsidP="00C15089">
            <w:pPr>
              <w:pStyle w:val="T2BaseArray"/>
              <w:ind w:left="0" w:firstLine="0"/>
              <w:jc w:val="left"/>
              <w:rPr>
                <w:rFonts w:ascii="Arial" w:hAnsi="Arial" w:cs="Arial"/>
              </w:rPr>
            </w:pPr>
            <w:r w:rsidRPr="009C13F9">
              <w:rPr>
                <w:rFonts w:ascii="Arial" w:hAnsi="Arial" w:cs="Arial"/>
              </w:rPr>
              <w:t>B</w:t>
            </w:r>
          </w:p>
        </w:tc>
        <w:tc>
          <w:tcPr>
            <w:tcW w:w="2551" w:type="dxa"/>
            <w:shd w:val="clear" w:color="auto" w:fill="FFFFFF"/>
          </w:tcPr>
          <w:p w:rsidR="006803B1" w:rsidRPr="009C13F9" w:rsidRDefault="006803B1" w:rsidP="00C15089">
            <w:pPr>
              <w:pStyle w:val="T2BaseArray"/>
              <w:ind w:left="0" w:firstLine="0"/>
              <w:jc w:val="left"/>
              <w:rPr>
                <w:rFonts w:ascii="Arial" w:hAnsi="Arial" w:cs="Arial"/>
              </w:rPr>
            </w:pPr>
            <w:r w:rsidRPr="009C13F9">
              <w:rPr>
                <w:rFonts w:ascii="Arial" w:hAnsi="Arial" w:cs="Arial"/>
              </w:rPr>
              <w:t>Record Id</w:t>
            </w:r>
          </w:p>
        </w:tc>
        <w:tc>
          <w:tcPr>
            <w:tcW w:w="2977" w:type="dxa"/>
            <w:shd w:val="clear" w:color="auto" w:fill="FFFFFF"/>
          </w:tcPr>
          <w:p w:rsidR="006803B1" w:rsidRPr="009C13F9" w:rsidRDefault="006803B1" w:rsidP="00C15089">
            <w:pPr>
              <w:pStyle w:val="T2BaseArray"/>
              <w:ind w:left="0" w:firstLine="0"/>
              <w:jc w:val="left"/>
              <w:rPr>
                <w:rFonts w:ascii="Arial" w:hAnsi="Arial" w:cs="Arial"/>
              </w:rPr>
            </w:pPr>
            <w:r w:rsidRPr="009C13F9">
              <w:rPr>
                <w:rFonts w:ascii="Arial" w:hAnsi="Arial" w:cs="Arial"/>
              </w:rPr>
              <w:t>NUMERIC (10)</w:t>
            </w:r>
          </w:p>
        </w:tc>
        <w:tc>
          <w:tcPr>
            <w:tcW w:w="3402" w:type="dxa"/>
            <w:shd w:val="clear" w:color="auto" w:fill="FFFFFF"/>
          </w:tcPr>
          <w:p w:rsidR="006803B1" w:rsidRPr="009C13F9" w:rsidRDefault="006803B1" w:rsidP="00C15089">
            <w:pPr>
              <w:pStyle w:val="T2BaseArray"/>
              <w:ind w:left="0" w:firstLine="0"/>
              <w:jc w:val="left"/>
              <w:rPr>
                <w:rFonts w:ascii="Arial" w:hAnsi="Arial" w:cs="Arial"/>
              </w:rPr>
            </w:pPr>
            <w:r w:rsidRPr="009C13F9">
              <w:rPr>
                <w:rFonts w:ascii="Arial" w:hAnsi="Arial" w:cs="Arial"/>
              </w:rPr>
              <w:t>Unique identifier of the record</w:t>
            </w:r>
            <w:r>
              <w:rPr>
                <w:rFonts w:ascii="Arial" w:hAnsi="Arial" w:cs="Arial"/>
              </w:rPr>
              <w:t>.</w:t>
            </w:r>
          </w:p>
        </w:tc>
        <w:tc>
          <w:tcPr>
            <w:tcW w:w="2551" w:type="dxa"/>
            <w:shd w:val="clear" w:color="auto" w:fill="FFFFFF"/>
          </w:tcPr>
          <w:p w:rsidR="006803B1" w:rsidRPr="009C13F9" w:rsidRDefault="006803B1" w:rsidP="00C15089">
            <w:pPr>
              <w:pStyle w:val="T2BaseArray"/>
              <w:ind w:left="0" w:firstLine="0"/>
              <w:rPr>
                <w:rFonts w:ascii="Arial" w:hAnsi="Arial" w:cs="Arial"/>
              </w:rPr>
            </w:pPr>
            <w:r w:rsidRPr="009C13F9">
              <w:rPr>
                <w:rFonts w:ascii="Arial" w:hAnsi="Arial" w:cs="Arial"/>
              </w:rPr>
              <w:t>Must occur in each line of the record</w:t>
            </w:r>
            <w:r>
              <w:rPr>
                <w:rFonts w:ascii="Arial" w:hAnsi="Arial" w:cs="Arial"/>
              </w:rPr>
              <w:t>.</w:t>
            </w:r>
          </w:p>
        </w:tc>
        <w:tc>
          <w:tcPr>
            <w:tcW w:w="677" w:type="dxa"/>
            <w:shd w:val="clear" w:color="auto" w:fill="FFFFFF"/>
          </w:tcPr>
          <w:p w:rsidR="006803B1" w:rsidRPr="009C13F9" w:rsidRDefault="006803B1" w:rsidP="00C15089">
            <w:pPr>
              <w:pStyle w:val="T2BaseArray"/>
              <w:ind w:left="0" w:firstLine="0"/>
              <w:jc w:val="left"/>
              <w:rPr>
                <w:rFonts w:ascii="Arial" w:hAnsi="Arial" w:cs="Arial"/>
              </w:rPr>
            </w:pPr>
            <w:r w:rsidRPr="009C13F9">
              <w:rPr>
                <w:rFonts w:ascii="Arial" w:hAnsi="Arial" w:cs="Arial"/>
              </w:rPr>
              <w:t>1..n</w:t>
            </w:r>
          </w:p>
        </w:tc>
        <w:tc>
          <w:tcPr>
            <w:tcW w:w="678" w:type="dxa"/>
            <w:shd w:val="clear" w:color="auto" w:fill="FFFFFF"/>
          </w:tcPr>
          <w:p w:rsidR="006803B1" w:rsidRPr="009C13F9" w:rsidRDefault="006803B1" w:rsidP="00C15089">
            <w:pPr>
              <w:pStyle w:val="T2BaseArray"/>
              <w:ind w:left="0" w:firstLine="0"/>
              <w:jc w:val="left"/>
              <w:rPr>
                <w:rFonts w:ascii="Arial" w:hAnsi="Arial" w:cs="Arial"/>
              </w:rPr>
            </w:pPr>
          </w:p>
        </w:tc>
      </w:tr>
      <w:tr w:rsidR="006803B1" w:rsidRPr="009C13F9" w:rsidTr="00C15089">
        <w:tc>
          <w:tcPr>
            <w:tcW w:w="10031" w:type="dxa"/>
            <w:gridSpan w:val="5"/>
            <w:shd w:val="clear" w:color="auto" w:fill="F2F2F2"/>
          </w:tcPr>
          <w:p w:rsidR="006803B1" w:rsidRPr="009C13F9" w:rsidRDefault="006803B1" w:rsidP="00C15089">
            <w:pPr>
              <w:pStyle w:val="T2BaseArray"/>
              <w:ind w:left="0" w:firstLine="0"/>
              <w:jc w:val="left"/>
              <w:rPr>
                <w:rFonts w:ascii="Arial" w:hAnsi="Arial" w:cs="Arial"/>
              </w:rPr>
            </w:pPr>
            <w:r>
              <w:rPr>
                <w:rFonts w:ascii="Arial" w:hAnsi="Arial" w:cs="Arial"/>
              </w:rPr>
              <w:t>Group “</w:t>
            </w:r>
            <w:r w:rsidRPr="004F0866">
              <w:rPr>
                <w:rFonts w:ascii="Arial" w:hAnsi="Arial" w:cs="Arial"/>
              </w:rPr>
              <w:t>Conditional Securities Delivery Rule Set</w:t>
            </w:r>
            <w:r>
              <w:rPr>
                <w:rFonts w:ascii="Arial" w:hAnsi="Arial" w:cs="Arial"/>
              </w:rPr>
              <w:t>”</w:t>
            </w:r>
          </w:p>
        </w:tc>
        <w:tc>
          <w:tcPr>
            <w:tcW w:w="2551" w:type="dxa"/>
            <w:shd w:val="clear" w:color="auto" w:fill="F2F2F2"/>
          </w:tcPr>
          <w:p w:rsidR="006803B1" w:rsidRPr="009C13F9" w:rsidRDefault="006803B1" w:rsidP="00C15089">
            <w:pPr>
              <w:pStyle w:val="T2BaseArray"/>
              <w:ind w:left="0" w:firstLine="0"/>
              <w:rPr>
                <w:rFonts w:ascii="Arial" w:hAnsi="Arial" w:cs="Arial"/>
              </w:rPr>
            </w:pPr>
          </w:p>
        </w:tc>
        <w:tc>
          <w:tcPr>
            <w:tcW w:w="677" w:type="dxa"/>
            <w:shd w:val="clear" w:color="auto" w:fill="F2F2F2"/>
          </w:tcPr>
          <w:p w:rsidR="006803B1" w:rsidRPr="009C13F9" w:rsidRDefault="006803B1" w:rsidP="00C15089">
            <w:pPr>
              <w:pStyle w:val="T2BaseArray"/>
              <w:ind w:left="0" w:firstLine="0"/>
              <w:jc w:val="left"/>
              <w:rPr>
                <w:rFonts w:ascii="Arial" w:hAnsi="Arial" w:cs="Arial"/>
              </w:rPr>
            </w:pPr>
            <w:r>
              <w:rPr>
                <w:rFonts w:ascii="Arial" w:hAnsi="Arial" w:cs="Arial"/>
              </w:rPr>
              <w:t>1..1</w:t>
            </w:r>
          </w:p>
        </w:tc>
        <w:tc>
          <w:tcPr>
            <w:tcW w:w="678" w:type="dxa"/>
            <w:shd w:val="clear" w:color="auto" w:fill="F2F2F2"/>
          </w:tcPr>
          <w:p w:rsidR="006803B1" w:rsidRPr="009C13F9" w:rsidRDefault="006803B1" w:rsidP="00C15089">
            <w:pPr>
              <w:pStyle w:val="T2BaseArray"/>
              <w:ind w:left="0" w:firstLine="0"/>
              <w:jc w:val="left"/>
              <w:rPr>
                <w:rFonts w:ascii="Arial" w:hAnsi="Arial" w:cs="Arial"/>
              </w:rPr>
            </w:pPr>
          </w:p>
        </w:tc>
      </w:tr>
      <w:tr w:rsidR="006803B1" w:rsidRPr="009C13F9" w:rsidTr="00C15089">
        <w:tc>
          <w:tcPr>
            <w:tcW w:w="534" w:type="dxa"/>
            <w:shd w:val="clear" w:color="auto" w:fill="FFFFFF"/>
          </w:tcPr>
          <w:p w:rsidR="006803B1" w:rsidRPr="002E1BEA" w:rsidRDefault="006803B1" w:rsidP="00C15089">
            <w:pPr>
              <w:pStyle w:val="T2BaseArray"/>
              <w:ind w:left="0" w:firstLine="0"/>
              <w:jc w:val="left"/>
              <w:rPr>
                <w:rFonts w:ascii="Arial" w:hAnsi="Arial" w:cs="Arial"/>
              </w:rPr>
            </w:pPr>
            <w:r>
              <w:rPr>
                <w:rFonts w:ascii="Arial" w:hAnsi="Arial" w:cs="Arial"/>
              </w:rPr>
              <w:t>3</w:t>
            </w:r>
          </w:p>
        </w:tc>
        <w:tc>
          <w:tcPr>
            <w:tcW w:w="567" w:type="dxa"/>
            <w:shd w:val="clear" w:color="auto" w:fill="FFFFFF"/>
          </w:tcPr>
          <w:p w:rsidR="006803B1" w:rsidRPr="002E1BEA" w:rsidRDefault="006803B1" w:rsidP="00C15089">
            <w:pPr>
              <w:pStyle w:val="T2BaseArray"/>
              <w:ind w:left="0" w:firstLine="0"/>
              <w:jc w:val="left"/>
              <w:rPr>
                <w:rFonts w:ascii="Arial" w:hAnsi="Arial" w:cs="Arial"/>
              </w:rPr>
            </w:pPr>
            <w:r>
              <w:rPr>
                <w:rFonts w:ascii="Arial" w:hAnsi="Arial" w:cs="Arial"/>
              </w:rPr>
              <w:t>C</w:t>
            </w:r>
          </w:p>
        </w:tc>
        <w:tc>
          <w:tcPr>
            <w:tcW w:w="2551" w:type="dxa"/>
            <w:shd w:val="clear" w:color="auto" w:fill="FFFFFF"/>
          </w:tcPr>
          <w:p w:rsidR="006803B1" w:rsidRPr="00C15089" w:rsidRDefault="006803B1" w:rsidP="00C15089">
            <w:pPr>
              <w:pStyle w:val="T2BaseArray"/>
              <w:ind w:left="0" w:firstLine="0"/>
              <w:jc w:val="left"/>
              <w:rPr>
                <w:rFonts w:ascii="Arial" w:hAnsi="Arial" w:cs="Arial"/>
              </w:rPr>
            </w:pPr>
            <w:r w:rsidRPr="00C15089">
              <w:rPr>
                <w:rFonts w:ascii="Arial" w:hAnsi="Arial" w:cs="Arial"/>
              </w:rPr>
              <w:t>Name</w:t>
            </w:r>
          </w:p>
        </w:tc>
        <w:tc>
          <w:tcPr>
            <w:tcW w:w="2977" w:type="dxa"/>
            <w:shd w:val="clear" w:color="auto" w:fill="FFFFFF"/>
          </w:tcPr>
          <w:p w:rsidR="006803B1" w:rsidRPr="00C15089" w:rsidRDefault="006803B1" w:rsidP="00C15089">
            <w:pPr>
              <w:pStyle w:val="T2BaseArray"/>
              <w:ind w:left="0" w:firstLine="0"/>
              <w:jc w:val="left"/>
              <w:rPr>
                <w:rFonts w:ascii="Arial" w:hAnsi="Arial" w:cs="Arial"/>
              </w:rPr>
            </w:pPr>
            <w:r w:rsidRPr="00C15089">
              <w:rPr>
                <w:rFonts w:ascii="Arial" w:hAnsi="Arial" w:cs="Arial"/>
              </w:rPr>
              <w:t>VARCHAR (35)</w:t>
            </w:r>
          </w:p>
        </w:tc>
        <w:tc>
          <w:tcPr>
            <w:tcW w:w="3402" w:type="dxa"/>
            <w:shd w:val="clear" w:color="auto" w:fill="FFFFFF"/>
          </w:tcPr>
          <w:p w:rsidR="006803B1" w:rsidRPr="00C15089" w:rsidRDefault="006803B1" w:rsidP="003E7402">
            <w:pPr>
              <w:pStyle w:val="T2BaseArray"/>
              <w:ind w:left="0" w:firstLine="0"/>
              <w:jc w:val="left"/>
              <w:rPr>
                <w:rFonts w:ascii="Arial" w:hAnsi="Arial" w:cs="Arial"/>
              </w:rPr>
            </w:pPr>
            <w:r>
              <w:rPr>
                <w:rFonts w:ascii="Arial" w:hAnsi="Arial" w:cs="Arial"/>
              </w:rPr>
              <w:t>N</w:t>
            </w:r>
            <w:r w:rsidRPr="00C15089">
              <w:rPr>
                <w:rFonts w:ascii="Arial" w:hAnsi="Arial" w:cs="Arial"/>
              </w:rPr>
              <w:t xml:space="preserve">ame of the </w:t>
            </w:r>
            <w:r>
              <w:rPr>
                <w:rFonts w:ascii="Arial" w:hAnsi="Arial" w:cs="Arial"/>
              </w:rPr>
              <w:t>c</w:t>
            </w:r>
            <w:r w:rsidRPr="00C15089">
              <w:rPr>
                <w:rFonts w:ascii="Arial" w:hAnsi="Arial" w:cs="Arial"/>
              </w:rPr>
              <w:t xml:space="preserve">onditional </w:t>
            </w:r>
            <w:r>
              <w:rPr>
                <w:rFonts w:ascii="Arial" w:hAnsi="Arial" w:cs="Arial"/>
              </w:rPr>
              <w:t>s</w:t>
            </w:r>
            <w:r w:rsidRPr="00C15089">
              <w:rPr>
                <w:rFonts w:ascii="Arial" w:hAnsi="Arial" w:cs="Arial"/>
              </w:rPr>
              <w:t xml:space="preserve">ecurities </w:t>
            </w:r>
            <w:r>
              <w:rPr>
                <w:rFonts w:ascii="Arial" w:hAnsi="Arial" w:cs="Arial"/>
              </w:rPr>
              <w:t>d</w:t>
            </w:r>
            <w:r w:rsidRPr="00C15089">
              <w:rPr>
                <w:rFonts w:ascii="Arial" w:hAnsi="Arial" w:cs="Arial"/>
              </w:rPr>
              <w:t xml:space="preserve">elivery </w:t>
            </w:r>
            <w:r>
              <w:rPr>
                <w:rFonts w:ascii="Arial" w:hAnsi="Arial" w:cs="Arial"/>
              </w:rPr>
              <w:t>r</w:t>
            </w:r>
            <w:r w:rsidRPr="00C15089">
              <w:rPr>
                <w:rFonts w:ascii="Arial" w:hAnsi="Arial" w:cs="Arial"/>
              </w:rPr>
              <w:t xml:space="preserve">ule </w:t>
            </w:r>
            <w:r>
              <w:rPr>
                <w:rFonts w:ascii="Arial" w:hAnsi="Arial" w:cs="Arial"/>
              </w:rPr>
              <w:t>s</w:t>
            </w:r>
            <w:r w:rsidRPr="00C15089">
              <w:rPr>
                <w:rFonts w:ascii="Arial" w:hAnsi="Arial" w:cs="Arial"/>
              </w:rPr>
              <w:t>et</w:t>
            </w:r>
            <w:r>
              <w:rPr>
                <w:rFonts w:ascii="Arial" w:hAnsi="Arial" w:cs="Arial"/>
              </w:rPr>
              <w:t>.</w:t>
            </w:r>
          </w:p>
        </w:tc>
        <w:tc>
          <w:tcPr>
            <w:tcW w:w="2551" w:type="dxa"/>
            <w:shd w:val="clear" w:color="auto" w:fill="FFFFFF"/>
          </w:tcPr>
          <w:p w:rsidR="006803B1" w:rsidRDefault="006803B1" w:rsidP="00C15089">
            <w:pPr>
              <w:pStyle w:val="T2BaseArray"/>
              <w:rPr>
                <w:rFonts w:cs="Tahoma"/>
              </w:rPr>
            </w:pPr>
          </w:p>
        </w:tc>
        <w:tc>
          <w:tcPr>
            <w:tcW w:w="677" w:type="dxa"/>
            <w:shd w:val="clear" w:color="auto" w:fill="FFFFFF"/>
          </w:tcPr>
          <w:p w:rsidR="006803B1" w:rsidRPr="00BC0DEA" w:rsidRDefault="006803B1" w:rsidP="00C15089">
            <w:pPr>
              <w:pStyle w:val="T2BaseArray"/>
              <w:rPr>
                <w:rFonts w:cs="Tahoma"/>
              </w:rPr>
            </w:pPr>
          </w:p>
        </w:tc>
        <w:tc>
          <w:tcPr>
            <w:tcW w:w="678" w:type="dxa"/>
            <w:shd w:val="clear" w:color="auto" w:fill="FFFFFF"/>
          </w:tcPr>
          <w:p w:rsidR="006803B1" w:rsidRPr="002E1BEA" w:rsidRDefault="006803B1" w:rsidP="00C15089">
            <w:pPr>
              <w:pStyle w:val="T2BaseArray"/>
              <w:ind w:left="0" w:firstLine="0"/>
              <w:rPr>
                <w:rFonts w:ascii="Arial" w:hAnsi="Arial" w:cs="Arial"/>
              </w:rPr>
            </w:pPr>
            <w:r>
              <w:rPr>
                <w:rFonts w:ascii="Arial" w:hAnsi="Arial" w:cs="Arial"/>
              </w:rPr>
              <w:t>1..1</w:t>
            </w:r>
          </w:p>
        </w:tc>
      </w:tr>
      <w:tr w:rsidR="006803B1" w:rsidRPr="009C13F9" w:rsidTr="00C15089">
        <w:tc>
          <w:tcPr>
            <w:tcW w:w="534" w:type="dxa"/>
            <w:shd w:val="clear" w:color="auto" w:fill="FFFFFF"/>
          </w:tcPr>
          <w:p w:rsidR="006803B1" w:rsidRPr="002E1BEA" w:rsidRDefault="006803B1" w:rsidP="00C15089">
            <w:pPr>
              <w:pStyle w:val="T2BaseArray"/>
              <w:ind w:left="0" w:firstLine="0"/>
              <w:jc w:val="left"/>
              <w:rPr>
                <w:rFonts w:ascii="Arial" w:hAnsi="Arial" w:cs="Arial"/>
              </w:rPr>
            </w:pPr>
            <w:r>
              <w:rPr>
                <w:rFonts w:ascii="Arial" w:hAnsi="Arial" w:cs="Arial"/>
              </w:rPr>
              <w:t>4</w:t>
            </w:r>
          </w:p>
        </w:tc>
        <w:tc>
          <w:tcPr>
            <w:tcW w:w="567" w:type="dxa"/>
            <w:shd w:val="clear" w:color="auto" w:fill="FFFFFF"/>
          </w:tcPr>
          <w:p w:rsidR="006803B1" w:rsidRPr="002E1BEA" w:rsidRDefault="006803B1" w:rsidP="00C15089">
            <w:pPr>
              <w:pStyle w:val="T2BaseArray"/>
              <w:ind w:left="0" w:firstLine="0"/>
              <w:jc w:val="left"/>
              <w:rPr>
                <w:rFonts w:ascii="Arial" w:hAnsi="Arial" w:cs="Arial"/>
              </w:rPr>
            </w:pPr>
            <w:r>
              <w:rPr>
                <w:rFonts w:ascii="Arial" w:hAnsi="Arial" w:cs="Arial"/>
              </w:rPr>
              <w:t>D</w:t>
            </w:r>
          </w:p>
        </w:tc>
        <w:tc>
          <w:tcPr>
            <w:tcW w:w="2551" w:type="dxa"/>
            <w:shd w:val="clear" w:color="auto" w:fill="FFFFFF"/>
          </w:tcPr>
          <w:p w:rsidR="006803B1" w:rsidRPr="00C15089" w:rsidRDefault="006803B1" w:rsidP="00C15089">
            <w:pPr>
              <w:pStyle w:val="T2BaseArray"/>
              <w:ind w:left="0" w:firstLine="0"/>
              <w:jc w:val="left"/>
              <w:rPr>
                <w:rFonts w:ascii="Arial" w:hAnsi="Arial" w:cs="Arial"/>
              </w:rPr>
            </w:pPr>
            <w:r w:rsidRPr="00C15089">
              <w:rPr>
                <w:rFonts w:ascii="Arial" w:hAnsi="Arial" w:cs="Arial"/>
              </w:rPr>
              <w:t>Description</w:t>
            </w:r>
          </w:p>
        </w:tc>
        <w:tc>
          <w:tcPr>
            <w:tcW w:w="2977" w:type="dxa"/>
            <w:shd w:val="clear" w:color="auto" w:fill="FFFFFF"/>
          </w:tcPr>
          <w:p w:rsidR="006803B1" w:rsidRPr="00C15089" w:rsidRDefault="006803B1" w:rsidP="00C15089">
            <w:pPr>
              <w:pStyle w:val="T2BaseArray"/>
              <w:ind w:left="0" w:firstLine="0"/>
              <w:jc w:val="left"/>
              <w:rPr>
                <w:rFonts w:ascii="Arial" w:hAnsi="Arial" w:cs="Arial"/>
              </w:rPr>
            </w:pPr>
            <w:r w:rsidRPr="00C15089">
              <w:rPr>
                <w:rFonts w:ascii="Arial" w:hAnsi="Arial" w:cs="Arial"/>
              </w:rPr>
              <w:t>VARCHAR (350)</w:t>
            </w:r>
          </w:p>
        </w:tc>
        <w:tc>
          <w:tcPr>
            <w:tcW w:w="3402" w:type="dxa"/>
            <w:shd w:val="clear" w:color="auto" w:fill="FFFFFF"/>
          </w:tcPr>
          <w:p w:rsidR="006803B1" w:rsidRPr="00C15089" w:rsidRDefault="006803B1" w:rsidP="003E7402">
            <w:pPr>
              <w:pStyle w:val="T2BaseArray"/>
              <w:ind w:left="0" w:firstLine="0"/>
              <w:jc w:val="left"/>
              <w:rPr>
                <w:rFonts w:ascii="Arial" w:hAnsi="Arial" w:cs="Arial"/>
              </w:rPr>
            </w:pPr>
            <w:r>
              <w:rPr>
                <w:rFonts w:ascii="Arial" w:hAnsi="Arial" w:cs="Arial"/>
              </w:rPr>
              <w:t>Description of the c</w:t>
            </w:r>
            <w:r w:rsidRPr="00C15089">
              <w:rPr>
                <w:rFonts w:ascii="Arial" w:hAnsi="Arial" w:cs="Arial"/>
              </w:rPr>
              <w:t xml:space="preserve">onditional </w:t>
            </w:r>
            <w:r>
              <w:rPr>
                <w:rFonts w:ascii="Arial" w:hAnsi="Arial" w:cs="Arial"/>
              </w:rPr>
              <w:t>s</w:t>
            </w:r>
            <w:r w:rsidRPr="00C15089">
              <w:rPr>
                <w:rFonts w:ascii="Arial" w:hAnsi="Arial" w:cs="Arial"/>
              </w:rPr>
              <w:t xml:space="preserve">ecurities </w:t>
            </w:r>
            <w:r>
              <w:rPr>
                <w:rFonts w:ascii="Arial" w:hAnsi="Arial" w:cs="Arial"/>
              </w:rPr>
              <w:t>d</w:t>
            </w:r>
            <w:r w:rsidRPr="00C15089">
              <w:rPr>
                <w:rFonts w:ascii="Arial" w:hAnsi="Arial" w:cs="Arial"/>
              </w:rPr>
              <w:t xml:space="preserve">elivery </w:t>
            </w:r>
            <w:r>
              <w:rPr>
                <w:rFonts w:ascii="Arial" w:hAnsi="Arial" w:cs="Arial"/>
              </w:rPr>
              <w:t>r</w:t>
            </w:r>
            <w:r w:rsidRPr="00C15089">
              <w:rPr>
                <w:rFonts w:ascii="Arial" w:hAnsi="Arial" w:cs="Arial"/>
              </w:rPr>
              <w:t xml:space="preserve">ule </w:t>
            </w:r>
            <w:r>
              <w:rPr>
                <w:rFonts w:ascii="Arial" w:hAnsi="Arial" w:cs="Arial"/>
              </w:rPr>
              <w:t>s</w:t>
            </w:r>
            <w:r w:rsidRPr="00C15089">
              <w:rPr>
                <w:rFonts w:ascii="Arial" w:hAnsi="Arial" w:cs="Arial"/>
              </w:rPr>
              <w:t>et</w:t>
            </w:r>
            <w:r>
              <w:rPr>
                <w:rFonts w:ascii="Arial" w:hAnsi="Arial" w:cs="Arial"/>
              </w:rPr>
              <w:t>.</w:t>
            </w:r>
          </w:p>
        </w:tc>
        <w:tc>
          <w:tcPr>
            <w:tcW w:w="2551" w:type="dxa"/>
            <w:shd w:val="clear" w:color="auto" w:fill="FFFFFF"/>
          </w:tcPr>
          <w:p w:rsidR="006803B1" w:rsidRPr="00253B4D" w:rsidRDefault="006803B1" w:rsidP="00C15089">
            <w:pPr>
              <w:pStyle w:val="T2BaseArray"/>
              <w:rPr>
                <w:rFonts w:cs="Tahoma"/>
              </w:rPr>
            </w:pPr>
          </w:p>
        </w:tc>
        <w:tc>
          <w:tcPr>
            <w:tcW w:w="677" w:type="dxa"/>
            <w:shd w:val="clear" w:color="auto" w:fill="FFFFFF"/>
          </w:tcPr>
          <w:p w:rsidR="006803B1" w:rsidRPr="00BC0DEA" w:rsidRDefault="006803B1" w:rsidP="00C15089">
            <w:pPr>
              <w:pStyle w:val="T2BaseArray"/>
              <w:rPr>
                <w:rFonts w:cs="Tahoma"/>
              </w:rPr>
            </w:pPr>
          </w:p>
        </w:tc>
        <w:tc>
          <w:tcPr>
            <w:tcW w:w="678" w:type="dxa"/>
            <w:shd w:val="clear" w:color="auto" w:fill="FFFFFF"/>
          </w:tcPr>
          <w:p w:rsidR="006803B1" w:rsidRPr="002E1BEA" w:rsidRDefault="006803B1" w:rsidP="00C15089">
            <w:pPr>
              <w:pStyle w:val="T2BaseArray"/>
              <w:ind w:left="0" w:firstLine="0"/>
              <w:rPr>
                <w:rFonts w:ascii="Arial" w:hAnsi="Arial" w:cs="Arial"/>
              </w:rPr>
            </w:pPr>
            <w:r>
              <w:rPr>
                <w:rFonts w:ascii="Arial" w:hAnsi="Arial" w:cs="Arial"/>
              </w:rPr>
              <w:t>1..1</w:t>
            </w:r>
          </w:p>
        </w:tc>
      </w:tr>
      <w:tr w:rsidR="006803B1" w:rsidRPr="009C13F9" w:rsidTr="00C15089">
        <w:tc>
          <w:tcPr>
            <w:tcW w:w="534" w:type="dxa"/>
            <w:shd w:val="clear" w:color="auto" w:fill="FFFFFF"/>
          </w:tcPr>
          <w:p w:rsidR="006803B1" w:rsidRPr="002E1BEA" w:rsidRDefault="006803B1" w:rsidP="00C15089">
            <w:pPr>
              <w:pStyle w:val="T2BaseArray"/>
              <w:ind w:left="0" w:firstLine="0"/>
              <w:jc w:val="left"/>
              <w:rPr>
                <w:rFonts w:ascii="Arial" w:hAnsi="Arial" w:cs="Arial"/>
              </w:rPr>
            </w:pPr>
            <w:r>
              <w:rPr>
                <w:rFonts w:ascii="Arial" w:hAnsi="Arial" w:cs="Arial"/>
              </w:rPr>
              <w:t>5</w:t>
            </w:r>
          </w:p>
        </w:tc>
        <w:tc>
          <w:tcPr>
            <w:tcW w:w="567" w:type="dxa"/>
            <w:shd w:val="clear" w:color="auto" w:fill="FFFFFF"/>
          </w:tcPr>
          <w:p w:rsidR="006803B1" w:rsidRPr="002E1BEA" w:rsidRDefault="006803B1" w:rsidP="00C15089">
            <w:pPr>
              <w:pStyle w:val="T2BaseArray"/>
              <w:ind w:left="0" w:firstLine="0"/>
              <w:jc w:val="left"/>
              <w:rPr>
                <w:rFonts w:ascii="Arial" w:hAnsi="Arial" w:cs="Arial"/>
              </w:rPr>
            </w:pPr>
            <w:r>
              <w:rPr>
                <w:rFonts w:ascii="Arial" w:hAnsi="Arial" w:cs="Arial"/>
              </w:rPr>
              <w:t>E</w:t>
            </w:r>
          </w:p>
        </w:tc>
        <w:tc>
          <w:tcPr>
            <w:tcW w:w="2551" w:type="dxa"/>
            <w:shd w:val="clear" w:color="auto" w:fill="FFFFFF"/>
          </w:tcPr>
          <w:p w:rsidR="006803B1" w:rsidRPr="00C15089" w:rsidRDefault="006803B1" w:rsidP="00C15089">
            <w:pPr>
              <w:pStyle w:val="T2BaseArray"/>
              <w:ind w:left="0" w:firstLine="0"/>
              <w:jc w:val="left"/>
              <w:rPr>
                <w:rFonts w:ascii="Arial" w:hAnsi="Arial" w:cs="Arial"/>
              </w:rPr>
            </w:pPr>
            <w:r>
              <w:rPr>
                <w:rFonts w:ascii="Arial" w:hAnsi="Arial" w:cs="Arial"/>
              </w:rPr>
              <w:t>Administering Parent BIC</w:t>
            </w:r>
          </w:p>
        </w:tc>
        <w:tc>
          <w:tcPr>
            <w:tcW w:w="2977" w:type="dxa"/>
            <w:shd w:val="clear" w:color="auto" w:fill="FFFFFF"/>
          </w:tcPr>
          <w:p w:rsidR="006803B1" w:rsidRPr="00C15089" w:rsidRDefault="006803B1" w:rsidP="00C15089">
            <w:pPr>
              <w:pStyle w:val="T2BaseArray"/>
              <w:ind w:left="0" w:firstLine="0"/>
              <w:jc w:val="left"/>
              <w:rPr>
                <w:rFonts w:ascii="Arial" w:hAnsi="Arial" w:cs="Arial"/>
              </w:rPr>
            </w:pPr>
            <w:r w:rsidRPr="00C15089">
              <w:rPr>
                <w:rFonts w:ascii="Arial" w:hAnsi="Arial" w:cs="Arial"/>
              </w:rPr>
              <w:t>CHAR (11)</w:t>
            </w:r>
          </w:p>
        </w:tc>
        <w:tc>
          <w:tcPr>
            <w:tcW w:w="3402" w:type="dxa"/>
            <w:shd w:val="clear" w:color="auto" w:fill="FFFFFF"/>
          </w:tcPr>
          <w:p w:rsidR="006803B1" w:rsidRPr="00C15089" w:rsidRDefault="006803B1" w:rsidP="004F0866">
            <w:pPr>
              <w:pStyle w:val="T2BaseArray"/>
              <w:ind w:left="0" w:firstLine="0"/>
              <w:jc w:val="left"/>
              <w:rPr>
                <w:rFonts w:ascii="Arial" w:hAnsi="Arial" w:cs="Arial"/>
              </w:rPr>
            </w:pPr>
            <w:r w:rsidRPr="00C15089">
              <w:rPr>
                <w:rFonts w:ascii="Arial" w:hAnsi="Arial" w:cs="Arial"/>
              </w:rPr>
              <w:t xml:space="preserve">BIC of the </w:t>
            </w:r>
            <w:r>
              <w:rPr>
                <w:rFonts w:ascii="Arial" w:hAnsi="Arial" w:cs="Arial"/>
              </w:rPr>
              <w:t>parent of the a</w:t>
            </w:r>
            <w:r w:rsidRPr="00C15089">
              <w:rPr>
                <w:rFonts w:ascii="Arial" w:hAnsi="Arial" w:cs="Arial"/>
              </w:rPr>
              <w:t xml:space="preserve">dministering </w:t>
            </w:r>
            <w:r>
              <w:rPr>
                <w:rFonts w:ascii="Arial" w:hAnsi="Arial" w:cs="Arial"/>
              </w:rPr>
              <w:t>party</w:t>
            </w:r>
            <w:r w:rsidRPr="00C15089">
              <w:rPr>
                <w:rFonts w:ascii="Arial" w:hAnsi="Arial" w:cs="Arial"/>
              </w:rPr>
              <w:t>.</w:t>
            </w:r>
          </w:p>
        </w:tc>
        <w:tc>
          <w:tcPr>
            <w:tcW w:w="2551" w:type="dxa"/>
            <w:shd w:val="clear" w:color="auto" w:fill="FFFFFF"/>
          </w:tcPr>
          <w:p w:rsidR="006803B1" w:rsidRPr="00833EA9" w:rsidRDefault="006803B1" w:rsidP="00C15089">
            <w:pPr>
              <w:pStyle w:val="T2BaseArray"/>
              <w:rPr>
                <w:rFonts w:cs="Tahoma"/>
              </w:rPr>
            </w:pPr>
          </w:p>
        </w:tc>
        <w:tc>
          <w:tcPr>
            <w:tcW w:w="677" w:type="dxa"/>
            <w:shd w:val="clear" w:color="auto" w:fill="FFFFFF"/>
          </w:tcPr>
          <w:p w:rsidR="006803B1" w:rsidRPr="00833EA9" w:rsidRDefault="006803B1" w:rsidP="00C15089">
            <w:pPr>
              <w:pStyle w:val="T2BaseArray"/>
              <w:ind w:left="0" w:firstLine="0"/>
              <w:rPr>
                <w:rFonts w:cs="Tahoma"/>
              </w:rPr>
            </w:pPr>
          </w:p>
        </w:tc>
        <w:tc>
          <w:tcPr>
            <w:tcW w:w="678" w:type="dxa"/>
            <w:shd w:val="clear" w:color="auto" w:fill="FFFFFF"/>
          </w:tcPr>
          <w:p w:rsidR="006803B1" w:rsidRPr="002E1BEA" w:rsidRDefault="006803B1" w:rsidP="00C15089">
            <w:pPr>
              <w:pStyle w:val="T2BaseArray"/>
              <w:ind w:left="0" w:firstLine="0"/>
              <w:rPr>
                <w:rFonts w:ascii="Arial" w:hAnsi="Arial" w:cs="Arial"/>
              </w:rPr>
            </w:pPr>
            <w:r>
              <w:rPr>
                <w:rFonts w:ascii="Arial" w:hAnsi="Arial" w:cs="Arial"/>
              </w:rPr>
              <w:t>1..1</w:t>
            </w:r>
          </w:p>
        </w:tc>
      </w:tr>
      <w:tr w:rsidR="006803B1" w:rsidRPr="009C13F9" w:rsidTr="00C15089">
        <w:tc>
          <w:tcPr>
            <w:tcW w:w="534" w:type="dxa"/>
            <w:shd w:val="clear" w:color="auto" w:fill="FFFFFF"/>
          </w:tcPr>
          <w:p w:rsidR="006803B1" w:rsidRPr="002E1BEA" w:rsidRDefault="006803B1" w:rsidP="00C15089">
            <w:pPr>
              <w:pStyle w:val="T2BaseArray"/>
              <w:ind w:left="0" w:firstLine="0"/>
              <w:jc w:val="left"/>
              <w:rPr>
                <w:rFonts w:ascii="Arial" w:hAnsi="Arial" w:cs="Arial"/>
              </w:rPr>
            </w:pPr>
            <w:r>
              <w:rPr>
                <w:rFonts w:ascii="Arial" w:hAnsi="Arial" w:cs="Arial"/>
              </w:rPr>
              <w:t>6</w:t>
            </w:r>
          </w:p>
        </w:tc>
        <w:tc>
          <w:tcPr>
            <w:tcW w:w="567" w:type="dxa"/>
            <w:shd w:val="clear" w:color="auto" w:fill="FFFFFF"/>
          </w:tcPr>
          <w:p w:rsidR="006803B1" w:rsidRPr="002E1BEA" w:rsidRDefault="006803B1" w:rsidP="00C15089">
            <w:pPr>
              <w:pStyle w:val="T2BaseArray"/>
              <w:ind w:left="0" w:firstLine="0"/>
              <w:jc w:val="left"/>
              <w:rPr>
                <w:rFonts w:ascii="Arial" w:hAnsi="Arial" w:cs="Arial"/>
              </w:rPr>
            </w:pPr>
            <w:r>
              <w:rPr>
                <w:rFonts w:ascii="Arial" w:hAnsi="Arial" w:cs="Arial"/>
              </w:rPr>
              <w:t>F</w:t>
            </w:r>
          </w:p>
        </w:tc>
        <w:tc>
          <w:tcPr>
            <w:tcW w:w="2551" w:type="dxa"/>
            <w:shd w:val="clear" w:color="auto" w:fill="FFFFFF"/>
          </w:tcPr>
          <w:p w:rsidR="006803B1" w:rsidRPr="00C15089" w:rsidRDefault="006803B1" w:rsidP="00C15089">
            <w:pPr>
              <w:pStyle w:val="T2BaseArray"/>
              <w:ind w:left="0" w:firstLine="0"/>
              <w:jc w:val="left"/>
              <w:rPr>
                <w:rFonts w:ascii="Arial" w:hAnsi="Arial" w:cs="Arial"/>
              </w:rPr>
            </w:pPr>
            <w:r>
              <w:rPr>
                <w:rFonts w:ascii="Arial" w:hAnsi="Arial" w:cs="Arial"/>
              </w:rPr>
              <w:t>Administering Party BIC</w:t>
            </w:r>
          </w:p>
        </w:tc>
        <w:tc>
          <w:tcPr>
            <w:tcW w:w="2977" w:type="dxa"/>
            <w:shd w:val="clear" w:color="auto" w:fill="FFFFFF"/>
          </w:tcPr>
          <w:p w:rsidR="006803B1" w:rsidRPr="00C15089" w:rsidRDefault="006803B1" w:rsidP="00C15089">
            <w:pPr>
              <w:pStyle w:val="T2BaseArray"/>
              <w:ind w:left="0" w:firstLine="0"/>
              <w:jc w:val="left"/>
              <w:rPr>
                <w:rFonts w:ascii="Arial" w:hAnsi="Arial" w:cs="Arial"/>
              </w:rPr>
            </w:pPr>
            <w:r w:rsidRPr="00C15089">
              <w:rPr>
                <w:rFonts w:ascii="Arial" w:hAnsi="Arial" w:cs="Arial"/>
              </w:rPr>
              <w:t>CHAR (11)</w:t>
            </w:r>
          </w:p>
        </w:tc>
        <w:tc>
          <w:tcPr>
            <w:tcW w:w="3402" w:type="dxa"/>
            <w:shd w:val="clear" w:color="auto" w:fill="FFFFFF"/>
          </w:tcPr>
          <w:p w:rsidR="006803B1" w:rsidRPr="00C15089" w:rsidRDefault="006803B1" w:rsidP="003E7402">
            <w:pPr>
              <w:pStyle w:val="T2BaseArray"/>
              <w:ind w:left="0" w:firstLine="0"/>
              <w:jc w:val="left"/>
              <w:rPr>
                <w:rFonts w:ascii="Arial" w:hAnsi="Arial" w:cs="Arial"/>
              </w:rPr>
            </w:pPr>
            <w:r>
              <w:rPr>
                <w:rFonts w:ascii="Arial" w:hAnsi="Arial" w:cs="Arial"/>
              </w:rPr>
              <w:t>BIC of the administering party</w:t>
            </w:r>
          </w:p>
        </w:tc>
        <w:tc>
          <w:tcPr>
            <w:tcW w:w="2551" w:type="dxa"/>
            <w:shd w:val="clear" w:color="auto" w:fill="FFFFFF"/>
          </w:tcPr>
          <w:p w:rsidR="006803B1" w:rsidRPr="00F7535B" w:rsidRDefault="006803B1" w:rsidP="00C15089">
            <w:pPr>
              <w:pStyle w:val="T2BaseArray"/>
              <w:rPr>
                <w:rFonts w:cs="Tahoma"/>
              </w:rPr>
            </w:pPr>
          </w:p>
        </w:tc>
        <w:tc>
          <w:tcPr>
            <w:tcW w:w="677" w:type="dxa"/>
            <w:shd w:val="clear" w:color="auto" w:fill="FFFFFF"/>
          </w:tcPr>
          <w:p w:rsidR="006803B1" w:rsidRPr="00F7535B" w:rsidRDefault="006803B1" w:rsidP="00C15089">
            <w:pPr>
              <w:pStyle w:val="T2BaseArray"/>
              <w:ind w:left="0" w:firstLine="0"/>
              <w:rPr>
                <w:rFonts w:cs="Tahoma"/>
              </w:rPr>
            </w:pPr>
          </w:p>
        </w:tc>
        <w:tc>
          <w:tcPr>
            <w:tcW w:w="678" w:type="dxa"/>
            <w:shd w:val="clear" w:color="auto" w:fill="FFFFFF"/>
          </w:tcPr>
          <w:p w:rsidR="006803B1" w:rsidRPr="002E1BEA" w:rsidRDefault="006803B1" w:rsidP="00C15089">
            <w:pPr>
              <w:pStyle w:val="T2BaseArray"/>
              <w:ind w:left="0" w:firstLine="0"/>
              <w:rPr>
                <w:rFonts w:ascii="Arial" w:hAnsi="Arial" w:cs="Arial"/>
              </w:rPr>
            </w:pPr>
            <w:r>
              <w:rPr>
                <w:rFonts w:ascii="Arial" w:hAnsi="Arial" w:cs="Arial"/>
              </w:rPr>
              <w:t>1..1</w:t>
            </w:r>
          </w:p>
        </w:tc>
      </w:tr>
      <w:tr w:rsidR="006803B1" w:rsidRPr="009C13F9" w:rsidTr="00C15089">
        <w:tc>
          <w:tcPr>
            <w:tcW w:w="534" w:type="dxa"/>
            <w:shd w:val="clear" w:color="auto" w:fill="FFFFFF"/>
          </w:tcPr>
          <w:p w:rsidR="006803B1" w:rsidRPr="002E1BEA" w:rsidRDefault="006803B1" w:rsidP="00CC01F8">
            <w:pPr>
              <w:pStyle w:val="T2BaseArray"/>
              <w:ind w:left="0" w:firstLine="0"/>
              <w:jc w:val="left"/>
              <w:rPr>
                <w:rFonts w:ascii="Arial" w:hAnsi="Arial" w:cs="Arial"/>
              </w:rPr>
            </w:pPr>
            <w:r>
              <w:rPr>
                <w:rFonts w:ascii="Arial" w:hAnsi="Arial" w:cs="Arial"/>
              </w:rPr>
              <w:t>7</w:t>
            </w:r>
          </w:p>
        </w:tc>
        <w:tc>
          <w:tcPr>
            <w:tcW w:w="567" w:type="dxa"/>
            <w:shd w:val="clear" w:color="auto" w:fill="FFFFFF"/>
          </w:tcPr>
          <w:p w:rsidR="006803B1" w:rsidRPr="002E1BEA" w:rsidRDefault="006803B1" w:rsidP="00CC01F8">
            <w:pPr>
              <w:pStyle w:val="T2BaseArray"/>
              <w:ind w:left="0" w:firstLine="0"/>
              <w:jc w:val="left"/>
              <w:rPr>
                <w:rFonts w:ascii="Arial" w:hAnsi="Arial" w:cs="Arial"/>
              </w:rPr>
            </w:pPr>
            <w:r>
              <w:rPr>
                <w:rFonts w:ascii="Arial" w:hAnsi="Arial" w:cs="Arial"/>
              </w:rPr>
              <w:t>G</w:t>
            </w:r>
          </w:p>
        </w:tc>
        <w:tc>
          <w:tcPr>
            <w:tcW w:w="2551" w:type="dxa"/>
            <w:shd w:val="clear" w:color="auto" w:fill="FFFFFF"/>
          </w:tcPr>
          <w:p w:rsidR="006803B1" w:rsidRPr="00C15089" w:rsidRDefault="006803B1" w:rsidP="00CC01F8">
            <w:pPr>
              <w:pStyle w:val="T2BaseArray"/>
              <w:ind w:left="0" w:firstLine="0"/>
              <w:jc w:val="left"/>
              <w:rPr>
                <w:rFonts w:ascii="Arial" w:hAnsi="Arial" w:cs="Arial"/>
              </w:rPr>
            </w:pPr>
            <w:r w:rsidRPr="00C15089">
              <w:rPr>
                <w:rFonts w:ascii="Arial" w:hAnsi="Arial" w:cs="Arial"/>
              </w:rPr>
              <w:t>Valid From</w:t>
            </w:r>
          </w:p>
        </w:tc>
        <w:tc>
          <w:tcPr>
            <w:tcW w:w="2977" w:type="dxa"/>
            <w:shd w:val="clear" w:color="auto" w:fill="FFFFFF"/>
          </w:tcPr>
          <w:p w:rsidR="006803B1" w:rsidRPr="00C15089" w:rsidRDefault="006803B1" w:rsidP="00CC01F8">
            <w:pPr>
              <w:pStyle w:val="T2BaseArray"/>
              <w:ind w:left="0" w:firstLine="0"/>
              <w:jc w:val="left"/>
              <w:rPr>
                <w:rFonts w:ascii="Arial" w:hAnsi="Arial" w:cs="Arial"/>
              </w:rPr>
            </w:pPr>
            <w:r w:rsidRPr="00C15089">
              <w:rPr>
                <w:rFonts w:ascii="Arial" w:hAnsi="Arial" w:cs="Arial"/>
              </w:rPr>
              <w:t>DATE</w:t>
            </w:r>
          </w:p>
        </w:tc>
        <w:tc>
          <w:tcPr>
            <w:tcW w:w="3402" w:type="dxa"/>
            <w:shd w:val="clear" w:color="auto" w:fill="FFFFFF"/>
          </w:tcPr>
          <w:p w:rsidR="006803B1" w:rsidRPr="00C15089" w:rsidRDefault="006803B1" w:rsidP="00D335E0">
            <w:pPr>
              <w:pStyle w:val="T2BaseArray"/>
              <w:ind w:left="0" w:firstLine="0"/>
              <w:jc w:val="left"/>
              <w:rPr>
                <w:rFonts w:ascii="Arial" w:hAnsi="Arial" w:cs="Arial"/>
              </w:rPr>
            </w:pPr>
            <w:r>
              <w:rPr>
                <w:rFonts w:ascii="Arial" w:hAnsi="Arial" w:cs="Arial"/>
              </w:rPr>
              <w:t xml:space="preserve">Valid from date of the </w:t>
            </w:r>
            <w:r w:rsidRPr="00D335E0">
              <w:rPr>
                <w:rFonts w:ascii="Arial" w:hAnsi="Arial" w:cs="Arial"/>
              </w:rPr>
              <w:t>conditional securities delivery rule set</w:t>
            </w:r>
            <w:r>
              <w:rPr>
                <w:rFonts w:ascii="Arial" w:hAnsi="Arial" w:cs="Arial"/>
              </w:rPr>
              <w:t>.</w:t>
            </w:r>
          </w:p>
        </w:tc>
        <w:tc>
          <w:tcPr>
            <w:tcW w:w="2551" w:type="dxa"/>
            <w:shd w:val="clear" w:color="auto" w:fill="FFFFFF"/>
          </w:tcPr>
          <w:p w:rsidR="006803B1" w:rsidRPr="00C61562" w:rsidRDefault="006803B1" w:rsidP="00CC01F8">
            <w:pPr>
              <w:pStyle w:val="T2BaseArray"/>
              <w:ind w:left="0" w:firstLine="0"/>
              <w:jc w:val="left"/>
              <w:rPr>
                <w:rFonts w:ascii="Arial" w:hAnsi="Arial" w:cs="Arial"/>
              </w:rPr>
            </w:pPr>
            <w:r>
              <w:rPr>
                <w:rFonts w:ascii="Arial" w:hAnsi="Arial" w:cs="Arial"/>
              </w:rPr>
              <w:t>Must be equal or</w:t>
            </w:r>
            <w:r w:rsidRPr="00093533">
              <w:rPr>
                <w:rFonts w:ascii="Arial" w:hAnsi="Arial" w:cs="Arial"/>
              </w:rPr>
              <w:t xml:space="preserve"> greater than the current dat</w:t>
            </w:r>
            <w:r>
              <w:rPr>
                <w:rFonts w:ascii="Arial" w:hAnsi="Arial" w:cs="Arial"/>
              </w:rPr>
              <w:t>e.</w:t>
            </w:r>
          </w:p>
        </w:tc>
        <w:tc>
          <w:tcPr>
            <w:tcW w:w="677" w:type="dxa"/>
            <w:shd w:val="clear" w:color="auto" w:fill="FFFFFF"/>
          </w:tcPr>
          <w:p w:rsidR="006803B1" w:rsidRPr="00F7535B" w:rsidRDefault="006803B1" w:rsidP="00CC01F8">
            <w:pPr>
              <w:pStyle w:val="T2BaseArray"/>
              <w:ind w:left="0" w:firstLine="0"/>
              <w:rPr>
                <w:rFonts w:cs="Tahoma"/>
              </w:rPr>
            </w:pPr>
          </w:p>
        </w:tc>
        <w:tc>
          <w:tcPr>
            <w:tcW w:w="678" w:type="dxa"/>
            <w:shd w:val="clear" w:color="auto" w:fill="FFFFFF"/>
          </w:tcPr>
          <w:p w:rsidR="006803B1" w:rsidRPr="002E1BEA" w:rsidRDefault="006803B1" w:rsidP="00CC01F8">
            <w:pPr>
              <w:pStyle w:val="T2BaseArray"/>
              <w:ind w:left="0" w:firstLine="0"/>
              <w:rPr>
                <w:rFonts w:ascii="Arial" w:hAnsi="Arial" w:cs="Arial"/>
              </w:rPr>
            </w:pPr>
            <w:r>
              <w:rPr>
                <w:rFonts w:ascii="Arial" w:hAnsi="Arial" w:cs="Arial"/>
              </w:rPr>
              <w:t>1..1</w:t>
            </w:r>
          </w:p>
        </w:tc>
      </w:tr>
      <w:tr w:rsidR="006803B1" w:rsidRPr="009C13F9" w:rsidTr="00C15089">
        <w:tc>
          <w:tcPr>
            <w:tcW w:w="534" w:type="dxa"/>
            <w:shd w:val="clear" w:color="auto" w:fill="FFFFFF"/>
          </w:tcPr>
          <w:p w:rsidR="006803B1" w:rsidRPr="002E1BEA" w:rsidRDefault="006803B1" w:rsidP="00CC01F8">
            <w:pPr>
              <w:pStyle w:val="T2BaseArray"/>
              <w:ind w:left="0" w:firstLine="0"/>
              <w:jc w:val="left"/>
              <w:rPr>
                <w:rFonts w:ascii="Arial" w:hAnsi="Arial" w:cs="Arial"/>
              </w:rPr>
            </w:pPr>
            <w:r>
              <w:rPr>
                <w:rFonts w:ascii="Arial" w:hAnsi="Arial" w:cs="Arial"/>
              </w:rPr>
              <w:t>8</w:t>
            </w:r>
          </w:p>
        </w:tc>
        <w:tc>
          <w:tcPr>
            <w:tcW w:w="567" w:type="dxa"/>
            <w:shd w:val="clear" w:color="auto" w:fill="FFFFFF"/>
          </w:tcPr>
          <w:p w:rsidR="006803B1" w:rsidRPr="002E1BEA" w:rsidRDefault="006803B1" w:rsidP="00CC01F8">
            <w:pPr>
              <w:pStyle w:val="T2BaseArray"/>
              <w:ind w:left="0" w:firstLine="0"/>
              <w:jc w:val="left"/>
              <w:rPr>
                <w:rFonts w:ascii="Arial" w:hAnsi="Arial" w:cs="Arial"/>
              </w:rPr>
            </w:pPr>
            <w:r>
              <w:rPr>
                <w:rFonts w:ascii="Arial" w:hAnsi="Arial" w:cs="Arial"/>
              </w:rPr>
              <w:t>H</w:t>
            </w:r>
          </w:p>
        </w:tc>
        <w:tc>
          <w:tcPr>
            <w:tcW w:w="2551" w:type="dxa"/>
            <w:shd w:val="clear" w:color="auto" w:fill="FFFFFF"/>
          </w:tcPr>
          <w:p w:rsidR="006803B1" w:rsidRPr="00C15089" w:rsidDel="00551522" w:rsidRDefault="006803B1" w:rsidP="00CC01F8">
            <w:pPr>
              <w:pStyle w:val="T2BaseArray"/>
              <w:ind w:left="0" w:firstLine="0"/>
              <w:jc w:val="left"/>
              <w:rPr>
                <w:rFonts w:ascii="Arial" w:hAnsi="Arial" w:cs="Arial"/>
              </w:rPr>
            </w:pPr>
            <w:r w:rsidRPr="00C15089">
              <w:rPr>
                <w:rFonts w:ascii="Arial" w:hAnsi="Arial" w:cs="Arial"/>
              </w:rPr>
              <w:t>Valid To</w:t>
            </w:r>
          </w:p>
        </w:tc>
        <w:tc>
          <w:tcPr>
            <w:tcW w:w="2977" w:type="dxa"/>
            <w:shd w:val="clear" w:color="auto" w:fill="FFFFFF"/>
          </w:tcPr>
          <w:p w:rsidR="006803B1" w:rsidRPr="00C15089" w:rsidRDefault="006803B1" w:rsidP="00CC01F8">
            <w:pPr>
              <w:pStyle w:val="T2BaseArray"/>
              <w:ind w:left="0" w:firstLine="0"/>
              <w:jc w:val="left"/>
              <w:rPr>
                <w:rFonts w:ascii="Arial" w:hAnsi="Arial" w:cs="Arial"/>
              </w:rPr>
            </w:pPr>
            <w:r w:rsidRPr="00C15089">
              <w:rPr>
                <w:rFonts w:ascii="Arial" w:hAnsi="Arial" w:cs="Arial"/>
              </w:rPr>
              <w:t>DATE</w:t>
            </w:r>
          </w:p>
        </w:tc>
        <w:tc>
          <w:tcPr>
            <w:tcW w:w="3402" w:type="dxa"/>
            <w:shd w:val="clear" w:color="auto" w:fill="FFFFFF"/>
          </w:tcPr>
          <w:p w:rsidR="006803B1" w:rsidRPr="00C15089" w:rsidRDefault="006803B1" w:rsidP="00D335E0">
            <w:pPr>
              <w:pStyle w:val="T2BaseArray"/>
              <w:ind w:left="0" w:firstLine="0"/>
              <w:jc w:val="left"/>
              <w:rPr>
                <w:rFonts w:ascii="Arial" w:hAnsi="Arial" w:cs="Arial"/>
              </w:rPr>
            </w:pPr>
            <w:r>
              <w:rPr>
                <w:rFonts w:ascii="Arial" w:hAnsi="Arial" w:cs="Arial"/>
              </w:rPr>
              <w:t xml:space="preserve">Valid to date of the </w:t>
            </w:r>
            <w:r w:rsidRPr="00D335E0">
              <w:rPr>
                <w:rFonts w:ascii="Arial" w:hAnsi="Arial" w:cs="Arial"/>
              </w:rPr>
              <w:t>conditional securities delivery rule set</w:t>
            </w:r>
            <w:r>
              <w:rPr>
                <w:rFonts w:ascii="Arial" w:hAnsi="Arial" w:cs="Arial"/>
              </w:rPr>
              <w:t>.</w:t>
            </w:r>
          </w:p>
        </w:tc>
        <w:tc>
          <w:tcPr>
            <w:tcW w:w="2551" w:type="dxa"/>
            <w:shd w:val="clear" w:color="auto" w:fill="FFFFFF"/>
          </w:tcPr>
          <w:p w:rsidR="006803B1" w:rsidRPr="001C4643" w:rsidRDefault="006803B1" w:rsidP="00CC01F8">
            <w:pPr>
              <w:pStyle w:val="T2BaseArray"/>
              <w:ind w:left="0" w:firstLine="0"/>
              <w:jc w:val="left"/>
              <w:rPr>
                <w:rFonts w:ascii="Arial" w:hAnsi="Arial" w:cs="Arial"/>
              </w:rPr>
            </w:pPr>
            <w:r>
              <w:rPr>
                <w:rFonts w:ascii="Arial" w:hAnsi="Arial" w:cs="Arial"/>
              </w:rPr>
              <w:t>Must be greater than the Valid From date.</w:t>
            </w:r>
          </w:p>
        </w:tc>
        <w:tc>
          <w:tcPr>
            <w:tcW w:w="677" w:type="dxa"/>
            <w:shd w:val="clear" w:color="auto" w:fill="FFFFFF"/>
          </w:tcPr>
          <w:p w:rsidR="006803B1" w:rsidRPr="00F7535B" w:rsidRDefault="006803B1" w:rsidP="00CC01F8">
            <w:pPr>
              <w:pStyle w:val="T2BaseArray"/>
              <w:ind w:left="0" w:firstLine="0"/>
              <w:rPr>
                <w:rFonts w:cs="Tahoma"/>
              </w:rPr>
            </w:pPr>
          </w:p>
        </w:tc>
        <w:tc>
          <w:tcPr>
            <w:tcW w:w="678" w:type="dxa"/>
            <w:shd w:val="clear" w:color="auto" w:fill="FFFFFF"/>
          </w:tcPr>
          <w:p w:rsidR="006803B1" w:rsidRPr="002E1BEA" w:rsidRDefault="006803B1" w:rsidP="00CC01F8">
            <w:pPr>
              <w:pStyle w:val="T2BaseArray"/>
              <w:ind w:left="0" w:firstLine="0"/>
              <w:rPr>
                <w:rFonts w:ascii="Arial" w:hAnsi="Arial" w:cs="Arial"/>
              </w:rPr>
            </w:pPr>
            <w:r>
              <w:rPr>
                <w:rFonts w:ascii="Arial" w:hAnsi="Arial" w:cs="Arial"/>
              </w:rPr>
              <w:t>0..1</w:t>
            </w:r>
          </w:p>
        </w:tc>
      </w:tr>
      <w:tr w:rsidR="006803B1" w:rsidRPr="009C13F9" w:rsidTr="00C15089">
        <w:tc>
          <w:tcPr>
            <w:tcW w:w="534" w:type="dxa"/>
            <w:shd w:val="clear" w:color="auto" w:fill="FFFFFF"/>
          </w:tcPr>
          <w:p w:rsidR="006803B1" w:rsidRPr="002E1BEA" w:rsidRDefault="006803B1" w:rsidP="00093533">
            <w:pPr>
              <w:pStyle w:val="T2BaseArray"/>
              <w:ind w:left="0" w:firstLine="0"/>
              <w:jc w:val="left"/>
              <w:rPr>
                <w:rFonts w:ascii="Arial" w:hAnsi="Arial" w:cs="Arial"/>
              </w:rPr>
            </w:pPr>
            <w:r>
              <w:rPr>
                <w:rFonts w:ascii="Arial" w:hAnsi="Arial" w:cs="Arial"/>
              </w:rPr>
              <w:t>9</w:t>
            </w:r>
          </w:p>
        </w:tc>
        <w:tc>
          <w:tcPr>
            <w:tcW w:w="567" w:type="dxa"/>
            <w:shd w:val="clear" w:color="auto" w:fill="FFFFFF"/>
          </w:tcPr>
          <w:p w:rsidR="006803B1" w:rsidRPr="002E1BEA" w:rsidRDefault="006803B1" w:rsidP="00093533">
            <w:pPr>
              <w:pStyle w:val="T2BaseArray"/>
              <w:ind w:left="0" w:firstLine="0"/>
              <w:jc w:val="left"/>
              <w:rPr>
                <w:rFonts w:ascii="Arial" w:hAnsi="Arial" w:cs="Arial"/>
              </w:rPr>
            </w:pPr>
            <w:r>
              <w:rPr>
                <w:rFonts w:ascii="Arial" w:hAnsi="Arial" w:cs="Arial"/>
              </w:rPr>
              <w:t>I</w:t>
            </w:r>
          </w:p>
        </w:tc>
        <w:tc>
          <w:tcPr>
            <w:tcW w:w="2551" w:type="dxa"/>
            <w:shd w:val="clear" w:color="auto" w:fill="FFFFFF"/>
          </w:tcPr>
          <w:p w:rsidR="006803B1" w:rsidRPr="00C15089" w:rsidDel="00551522" w:rsidRDefault="006803B1" w:rsidP="00093533">
            <w:pPr>
              <w:pStyle w:val="T2BaseArray"/>
              <w:ind w:left="0" w:firstLine="0"/>
              <w:jc w:val="left"/>
              <w:rPr>
                <w:rFonts w:ascii="Arial" w:hAnsi="Arial" w:cs="Arial"/>
              </w:rPr>
            </w:pPr>
            <w:r w:rsidRPr="00C15089">
              <w:rPr>
                <w:rFonts w:ascii="Arial" w:hAnsi="Arial" w:cs="Arial"/>
              </w:rPr>
              <w:t>Block on Cash Side</w:t>
            </w:r>
          </w:p>
        </w:tc>
        <w:tc>
          <w:tcPr>
            <w:tcW w:w="2977" w:type="dxa"/>
            <w:shd w:val="clear" w:color="auto" w:fill="FFFFFF"/>
          </w:tcPr>
          <w:p w:rsidR="006803B1" w:rsidRPr="00C15089" w:rsidRDefault="006803B1" w:rsidP="00093533">
            <w:pPr>
              <w:pStyle w:val="T2BaseArray"/>
              <w:ind w:left="0" w:firstLine="0"/>
              <w:jc w:val="left"/>
              <w:rPr>
                <w:rFonts w:ascii="Arial" w:hAnsi="Arial" w:cs="Arial"/>
              </w:rPr>
            </w:pPr>
            <w:r w:rsidRPr="00C15089">
              <w:rPr>
                <w:rFonts w:ascii="Arial" w:hAnsi="Arial" w:cs="Arial"/>
              </w:rPr>
              <w:t>BOOLEAN</w:t>
            </w:r>
          </w:p>
        </w:tc>
        <w:tc>
          <w:tcPr>
            <w:tcW w:w="3402" w:type="dxa"/>
            <w:shd w:val="clear" w:color="auto" w:fill="FFFFFF"/>
          </w:tcPr>
          <w:p w:rsidR="006803B1" w:rsidRPr="00C15089" w:rsidRDefault="006803B1" w:rsidP="00DE32BA">
            <w:pPr>
              <w:pStyle w:val="T2BaseArray"/>
              <w:numPr>
                <w:ilvl w:val="0"/>
                <w:numId w:val="14"/>
              </w:numPr>
              <w:jc w:val="left"/>
              <w:rPr>
                <w:rFonts w:ascii="Arial" w:hAnsi="Arial" w:cs="Arial"/>
              </w:rPr>
              <w:pPrChange w:id="701"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 xml:space="preserve">true = </w:t>
            </w:r>
            <w:r w:rsidRPr="00C15089">
              <w:rPr>
                <w:rFonts w:ascii="Arial" w:hAnsi="Arial" w:cs="Arial"/>
              </w:rPr>
              <w:t>T2S shall block cash when an instruction is marked for conditional delivery</w:t>
            </w:r>
          </w:p>
        </w:tc>
        <w:tc>
          <w:tcPr>
            <w:tcW w:w="2551" w:type="dxa"/>
            <w:shd w:val="clear" w:color="auto" w:fill="FFFFFF"/>
          </w:tcPr>
          <w:p w:rsidR="006803B1" w:rsidRPr="00F7535B" w:rsidRDefault="006803B1" w:rsidP="00093533">
            <w:pPr>
              <w:rPr>
                <w:rFonts w:ascii="Tahoma" w:hAnsi="Tahoma" w:cs="Tahoma"/>
                <w:sz w:val="18"/>
                <w:szCs w:val="18"/>
                <w:lang w:val="en-GB"/>
              </w:rPr>
            </w:pPr>
          </w:p>
        </w:tc>
        <w:tc>
          <w:tcPr>
            <w:tcW w:w="677" w:type="dxa"/>
            <w:shd w:val="clear" w:color="auto" w:fill="FFFFFF"/>
          </w:tcPr>
          <w:p w:rsidR="006803B1" w:rsidRPr="00F7535B" w:rsidRDefault="006803B1" w:rsidP="00093533">
            <w:pPr>
              <w:pStyle w:val="T2BaseArray"/>
              <w:ind w:left="0" w:firstLine="0"/>
              <w:rPr>
                <w:rFonts w:cs="Tahoma"/>
              </w:rPr>
            </w:pPr>
          </w:p>
        </w:tc>
        <w:tc>
          <w:tcPr>
            <w:tcW w:w="678" w:type="dxa"/>
            <w:shd w:val="clear" w:color="auto" w:fill="FFFFFF"/>
          </w:tcPr>
          <w:p w:rsidR="006803B1" w:rsidRPr="002E1BEA" w:rsidRDefault="006803B1" w:rsidP="00093533">
            <w:pPr>
              <w:pStyle w:val="T2BaseArray"/>
              <w:ind w:left="0" w:firstLine="0"/>
              <w:rPr>
                <w:rFonts w:ascii="Arial" w:hAnsi="Arial" w:cs="Arial"/>
              </w:rPr>
            </w:pPr>
            <w:r>
              <w:rPr>
                <w:rFonts w:ascii="Arial" w:hAnsi="Arial" w:cs="Arial"/>
              </w:rPr>
              <w:t>1..1</w:t>
            </w:r>
          </w:p>
        </w:tc>
      </w:tr>
      <w:tr w:rsidR="006803B1" w:rsidRPr="009C13F9" w:rsidTr="00C15089">
        <w:tc>
          <w:tcPr>
            <w:tcW w:w="534" w:type="dxa"/>
            <w:shd w:val="clear" w:color="auto" w:fill="FFFFFF"/>
          </w:tcPr>
          <w:p w:rsidR="006803B1" w:rsidRPr="002E1BEA" w:rsidRDefault="006803B1" w:rsidP="00093533">
            <w:pPr>
              <w:pStyle w:val="T2BaseArray"/>
              <w:ind w:left="0" w:firstLine="0"/>
              <w:jc w:val="left"/>
              <w:rPr>
                <w:rFonts w:ascii="Arial" w:hAnsi="Arial" w:cs="Arial"/>
              </w:rPr>
            </w:pPr>
            <w:r>
              <w:rPr>
                <w:rFonts w:ascii="Arial" w:hAnsi="Arial" w:cs="Arial"/>
              </w:rPr>
              <w:t>10</w:t>
            </w:r>
          </w:p>
        </w:tc>
        <w:tc>
          <w:tcPr>
            <w:tcW w:w="567" w:type="dxa"/>
            <w:shd w:val="clear" w:color="auto" w:fill="FFFFFF"/>
          </w:tcPr>
          <w:p w:rsidR="006803B1" w:rsidRPr="002E1BEA" w:rsidRDefault="006803B1" w:rsidP="00093533">
            <w:pPr>
              <w:pStyle w:val="T2BaseArray"/>
              <w:ind w:left="0" w:firstLine="0"/>
              <w:jc w:val="left"/>
              <w:rPr>
                <w:rFonts w:ascii="Arial" w:hAnsi="Arial" w:cs="Arial"/>
              </w:rPr>
            </w:pPr>
            <w:r>
              <w:rPr>
                <w:rFonts w:ascii="Arial" w:hAnsi="Arial" w:cs="Arial"/>
              </w:rPr>
              <w:t>J</w:t>
            </w:r>
          </w:p>
        </w:tc>
        <w:tc>
          <w:tcPr>
            <w:tcW w:w="2551" w:type="dxa"/>
            <w:shd w:val="clear" w:color="auto" w:fill="FFFFFF"/>
          </w:tcPr>
          <w:p w:rsidR="006803B1" w:rsidRPr="00C15089" w:rsidDel="00551522" w:rsidRDefault="006803B1" w:rsidP="00093533">
            <w:pPr>
              <w:pStyle w:val="T2BaseArray"/>
              <w:ind w:left="0" w:firstLine="0"/>
              <w:jc w:val="left"/>
              <w:rPr>
                <w:rFonts w:ascii="Arial" w:hAnsi="Arial" w:cs="Arial"/>
              </w:rPr>
            </w:pPr>
            <w:r w:rsidRPr="00C15089">
              <w:rPr>
                <w:rFonts w:ascii="Arial" w:hAnsi="Arial" w:cs="Arial"/>
              </w:rPr>
              <w:t>Block on Securities Side</w:t>
            </w:r>
          </w:p>
        </w:tc>
        <w:tc>
          <w:tcPr>
            <w:tcW w:w="2977" w:type="dxa"/>
            <w:shd w:val="clear" w:color="auto" w:fill="FFFFFF"/>
          </w:tcPr>
          <w:p w:rsidR="006803B1" w:rsidRPr="00C15089" w:rsidRDefault="006803B1" w:rsidP="00093533">
            <w:pPr>
              <w:pStyle w:val="T2BaseArray"/>
              <w:ind w:left="0" w:firstLine="0"/>
              <w:jc w:val="left"/>
              <w:rPr>
                <w:rFonts w:ascii="Arial" w:hAnsi="Arial" w:cs="Arial"/>
              </w:rPr>
            </w:pPr>
            <w:r w:rsidRPr="00C15089">
              <w:rPr>
                <w:rFonts w:ascii="Arial" w:hAnsi="Arial" w:cs="Arial"/>
              </w:rPr>
              <w:t>BOOLEAN</w:t>
            </w:r>
          </w:p>
        </w:tc>
        <w:tc>
          <w:tcPr>
            <w:tcW w:w="3402" w:type="dxa"/>
            <w:shd w:val="clear" w:color="auto" w:fill="FFFFFF"/>
          </w:tcPr>
          <w:p w:rsidR="006803B1" w:rsidRPr="00C15089" w:rsidRDefault="006803B1" w:rsidP="00DE32BA">
            <w:pPr>
              <w:pStyle w:val="T2BaseArray"/>
              <w:numPr>
                <w:ilvl w:val="0"/>
                <w:numId w:val="14"/>
              </w:numPr>
              <w:jc w:val="left"/>
              <w:rPr>
                <w:rFonts w:ascii="Arial" w:hAnsi="Arial" w:cs="Arial"/>
              </w:rPr>
              <w:pPrChange w:id="702"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 xml:space="preserve">true = </w:t>
            </w:r>
            <w:r w:rsidRPr="00C15089">
              <w:rPr>
                <w:rFonts w:ascii="Arial" w:hAnsi="Arial" w:cs="Arial"/>
              </w:rPr>
              <w:t>T2S shall block securities when an instruction is marked for conditional delivery</w:t>
            </w:r>
          </w:p>
        </w:tc>
        <w:tc>
          <w:tcPr>
            <w:tcW w:w="2551" w:type="dxa"/>
            <w:shd w:val="clear" w:color="auto" w:fill="FFFFFF"/>
          </w:tcPr>
          <w:p w:rsidR="006803B1" w:rsidRPr="00F7535B" w:rsidRDefault="006803B1" w:rsidP="00093533">
            <w:pPr>
              <w:rPr>
                <w:rFonts w:ascii="Tahoma" w:hAnsi="Tahoma" w:cs="Tahoma"/>
                <w:sz w:val="18"/>
                <w:szCs w:val="18"/>
                <w:lang w:val="en-GB"/>
              </w:rPr>
            </w:pPr>
          </w:p>
        </w:tc>
        <w:tc>
          <w:tcPr>
            <w:tcW w:w="677" w:type="dxa"/>
            <w:shd w:val="clear" w:color="auto" w:fill="FFFFFF"/>
          </w:tcPr>
          <w:p w:rsidR="006803B1" w:rsidRPr="00F7535B" w:rsidRDefault="006803B1" w:rsidP="00093533">
            <w:pPr>
              <w:pStyle w:val="T2BaseArray"/>
              <w:ind w:left="0" w:firstLine="0"/>
              <w:rPr>
                <w:rFonts w:cs="Tahoma"/>
              </w:rPr>
            </w:pPr>
          </w:p>
        </w:tc>
        <w:tc>
          <w:tcPr>
            <w:tcW w:w="678" w:type="dxa"/>
            <w:shd w:val="clear" w:color="auto" w:fill="FFFFFF"/>
          </w:tcPr>
          <w:p w:rsidR="006803B1" w:rsidRPr="002E1BEA" w:rsidRDefault="006803B1" w:rsidP="00093533">
            <w:pPr>
              <w:pStyle w:val="T2BaseArray"/>
              <w:ind w:left="0" w:firstLine="0"/>
              <w:rPr>
                <w:rFonts w:ascii="Arial" w:hAnsi="Arial" w:cs="Arial"/>
              </w:rPr>
            </w:pPr>
            <w:r>
              <w:rPr>
                <w:rFonts w:ascii="Arial" w:hAnsi="Arial" w:cs="Arial"/>
              </w:rPr>
              <w:t>1..1</w:t>
            </w:r>
          </w:p>
        </w:tc>
      </w:tr>
    </w:tbl>
    <w:p w:rsidR="006803B1" w:rsidRDefault="006803B1">
      <w:pPr>
        <w:jc w:val="left"/>
        <w:rPr>
          <w:rFonts w:ascii="Arial" w:hAnsi="Arial"/>
          <w:u w:val="single"/>
          <w:lang w:val="en-GB"/>
        </w:rPr>
      </w:pPr>
    </w:p>
    <w:p w:rsidR="006803B1" w:rsidRPr="002318F1" w:rsidRDefault="006803B1" w:rsidP="00DE50ED">
      <w:pPr>
        <w:pStyle w:val="Heading4"/>
      </w:pPr>
      <w:bookmarkStart w:id="703" w:name="_Toc385494951"/>
      <w:r w:rsidRPr="002318F1">
        <w:t>Conditional Securities Delivery</w:t>
      </w:r>
      <w:r>
        <w:t xml:space="preserve"> Rule - New</w:t>
      </w:r>
      <w:bookmarkEnd w:id="703"/>
    </w:p>
    <w:p w:rsidR="006803B1" w:rsidRDefault="006803B1" w:rsidP="00DE32BA">
      <w:pPr>
        <w:pStyle w:val="ListParagraph"/>
        <w:numPr>
          <w:ilvl w:val="0"/>
          <w:numId w:val="14"/>
        </w:numPr>
        <w:rPr>
          <w:rFonts w:ascii="Arial" w:hAnsi="Arial" w:cs="Arial"/>
          <w:lang w:val="en-GB"/>
        </w:rPr>
        <w:pPrChange w:id="704" w:author="Author">
          <w:pPr>
            <w:pStyle w:val="ListParagraph"/>
            <w:numPr>
              <w:numId w:val="15"/>
            </w:numPr>
            <w:tabs>
              <w:tab w:val="num" w:pos="360"/>
            </w:tabs>
            <w:ind w:left="360" w:hanging="360"/>
          </w:pPr>
        </w:pPrChange>
      </w:pPr>
      <w:r w:rsidRPr="00F5515A">
        <w:rPr>
          <w:rFonts w:ascii="Arial" w:hAnsi="Arial" w:cs="Arial"/>
          <w:lang w:val="en-GB"/>
        </w:rPr>
        <w:t>Record Type: “</w:t>
      </w:r>
      <w:proofErr w:type="spellStart"/>
      <w:r>
        <w:rPr>
          <w:rFonts w:ascii="Arial" w:hAnsi="Arial" w:cs="Arial"/>
          <w:lang w:val="en-GB"/>
        </w:rPr>
        <w:t>CoSD</w:t>
      </w:r>
      <w:proofErr w:type="spellEnd"/>
      <w:r>
        <w:rPr>
          <w:rFonts w:ascii="Arial" w:hAnsi="Arial" w:cs="Arial"/>
          <w:lang w:val="en-GB"/>
        </w:rPr>
        <w:t xml:space="preserve"> Rule</w:t>
      </w:r>
      <w:r w:rsidRPr="00F5515A">
        <w:rPr>
          <w:rFonts w:ascii="Arial" w:hAnsi="Arial" w:cs="Arial"/>
          <w:lang w:val="en-GB"/>
        </w:rPr>
        <w:t>”</w:t>
      </w:r>
    </w:p>
    <w:p w:rsidR="006803B1" w:rsidRDefault="006803B1" w:rsidP="009F57AA">
      <w:pPr>
        <w:pStyle w:val="T2BaseArray"/>
        <w:ind w:left="0" w:firstLine="0"/>
        <w:jc w:val="left"/>
        <w:rPr>
          <w:rFonts w:ascii="Arial" w:hAnsi="Arial" w:cs="Arial"/>
          <w:sz w:val="22"/>
          <w:szCs w:val="22"/>
        </w:rPr>
      </w:pPr>
      <w:r w:rsidRPr="009F57AA">
        <w:rPr>
          <w:rFonts w:ascii="Arial" w:hAnsi="Arial" w:cs="Arial"/>
          <w:sz w:val="22"/>
          <w:szCs w:val="22"/>
        </w:rPr>
        <w:t xml:space="preserve">The record </w:t>
      </w:r>
      <w:r>
        <w:rPr>
          <w:rFonts w:ascii="Arial" w:hAnsi="Arial" w:cs="Arial"/>
          <w:sz w:val="22"/>
          <w:szCs w:val="22"/>
        </w:rPr>
        <w:t xml:space="preserve">is used to </w:t>
      </w:r>
      <w:r w:rsidRPr="009F57AA">
        <w:rPr>
          <w:rFonts w:ascii="Arial" w:hAnsi="Arial" w:cs="Arial"/>
          <w:sz w:val="22"/>
          <w:szCs w:val="22"/>
        </w:rPr>
        <w:t>creat</w:t>
      </w:r>
      <w:r>
        <w:rPr>
          <w:rFonts w:ascii="Arial" w:hAnsi="Arial" w:cs="Arial"/>
          <w:sz w:val="22"/>
          <w:szCs w:val="22"/>
        </w:rPr>
        <w:t>e</w:t>
      </w:r>
      <w:r w:rsidRPr="009F57AA">
        <w:rPr>
          <w:rFonts w:ascii="Arial" w:hAnsi="Arial" w:cs="Arial"/>
          <w:sz w:val="22"/>
          <w:szCs w:val="22"/>
        </w:rPr>
        <w:t xml:space="preserve"> a conditional securities delivery rule.</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ACT.20.2</w:t>
      </w:r>
    </w:p>
    <w:p w:rsidR="006803B1" w:rsidRPr="009F57AA" w:rsidRDefault="006803B1" w:rsidP="009F57AA">
      <w:pPr>
        <w:pStyle w:val="T2BaseArray"/>
        <w:ind w:left="0" w:firstLine="0"/>
        <w:jc w:val="left"/>
        <w:rPr>
          <w:rFonts w:ascii="Arial" w:hAnsi="Arial" w:cs="Arial"/>
          <w:sz w:val="22"/>
          <w:szCs w:val="22"/>
        </w:rPr>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551"/>
        <w:gridCol w:w="2977"/>
        <w:gridCol w:w="3402"/>
        <w:gridCol w:w="2551"/>
        <w:gridCol w:w="677"/>
        <w:gridCol w:w="678"/>
      </w:tblGrid>
      <w:tr w:rsidR="006803B1" w:rsidRPr="00285F7E" w:rsidTr="00DE50ED">
        <w:trPr>
          <w:cantSplit/>
          <w:trHeight w:val="1260"/>
        </w:trPr>
        <w:tc>
          <w:tcPr>
            <w:tcW w:w="534" w:type="dxa"/>
            <w:shd w:val="clear" w:color="auto" w:fill="D9D9D9"/>
            <w:textDirection w:val="btLr"/>
          </w:tcPr>
          <w:p w:rsidR="006803B1" w:rsidRPr="00285F7E" w:rsidRDefault="006803B1" w:rsidP="00DE50ED">
            <w:pPr>
              <w:ind w:left="113" w:right="113"/>
              <w:jc w:val="center"/>
              <w:rPr>
                <w:rFonts w:ascii="Arial" w:hAnsi="Arial" w:cs="Arial"/>
                <w:b/>
                <w:sz w:val="18"/>
                <w:szCs w:val="18"/>
                <w:lang w:val="en-GB"/>
              </w:rPr>
            </w:pPr>
            <w:r w:rsidRPr="00285F7E">
              <w:rPr>
                <w:rFonts w:ascii="Arial" w:hAnsi="Arial" w:cs="Arial"/>
                <w:b/>
                <w:sz w:val="18"/>
                <w:szCs w:val="18"/>
                <w:lang w:val="en-GB"/>
              </w:rPr>
              <w:t>Flat file  column</w:t>
            </w:r>
          </w:p>
        </w:tc>
        <w:tc>
          <w:tcPr>
            <w:tcW w:w="567" w:type="dxa"/>
            <w:shd w:val="clear" w:color="auto" w:fill="D9D9D9"/>
            <w:textDirection w:val="btLr"/>
          </w:tcPr>
          <w:p w:rsidR="006803B1" w:rsidRPr="00285F7E" w:rsidRDefault="006803B1" w:rsidP="00DE50ED">
            <w:pPr>
              <w:ind w:left="113" w:right="113"/>
              <w:jc w:val="center"/>
              <w:rPr>
                <w:rFonts w:ascii="Arial" w:hAnsi="Arial" w:cs="Arial"/>
                <w:b/>
                <w:sz w:val="18"/>
                <w:szCs w:val="18"/>
                <w:lang w:val="en-GB"/>
              </w:rPr>
            </w:pPr>
            <w:r w:rsidRPr="00285F7E">
              <w:rPr>
                <w:rFonts w:ascii="Arial" w:hAnsi="Arial" w:cs="Arial"/>
                <w:b/>
                <w:sz w:val="18"/>
                <w:szCs w:val="18"/>
                <w:lang w:val="en-GB"/>
              </w:rPr>
              <w:t>Excel Column</w:t>
            </w:r>
          </w:p>
        </w:tc>
        <w:tc>
          <w:tcPr>
            <w:tcW w:w="2551" w:type="dxa"/>
            <w:shd w:val="clear" w:color="auto" w:fill="D9D9D9"/>
          </w:tcPr>
          <w:p w:rsidR="006803B1" w:rsidRPr="00285F7E" w:rsidRDefault="006803B1" w:rsidP="00DE50ED">
            <w:pPr>
              <w:pStyle w:val="T2BaseArray"/>
              <w:ind w:left="0" w:firstLine="0"/>
              <w:jc w:val="center"/>
              <w:rPr>
                <w:rFonts w:ascii="Arial" w:hAnsi="Arial" w:cs="Arial"/>
                <w:b/>
              </w:rPr>
            </w:pPr>
            <w:r w:rsidRPr="00285F7E">
              <w:rPr>
                <w:rFonts w:ascii="Arial" w:hAnsi="Arial" w:cs="Arial"/>
                <w:b/>
              </w:rPr>
              <w:t>Column Name</w:t>
            </w:r>
          </w:p>
        </w:tc>
        <w:tc>
          <w:tcPr>
            <w:tcW w:w="2977" w:type="dxa"/>
            <w:shd w:val="clear" w:color="auto" w:fill="D9D9D9"/>
          </w:tcPr>
          <w:p w:rsidR="006803B1" w:rsidRPr="00285F7E" w:rsidRDefault="006803B1" w:rsidP="00DE50ED">
            <w:pPr>
              <w:pStyle w:val="T2BaseArray"/>
              <w:ind w:left="0" w:firstLine="0"/>
              <w:jc w:val="center"/>
              <w:rPr>
                <w:rFonts w:ascii="Arial" w:hAnsi="Arial" w:cs="Arial"/>
                <w:b/>
              </w:rPr>
            </w:pPr>
            <w:r w:rsidRPr="00285F7E">
              <w:rPr>
                <w:rFonts w:ascii="Arial" w:hAnsi="Arial" w:cs="Arial"/>
                <w:b/>
              </w:rPr>
              <w:t>Format</w:t>
            </w:r>
          </w:p>
        </w:tc>
        <w:tc>
          <w:tcPr>
            <w:tcW w:w="3402" w:type="dxa"/>
            <w:shd w:val="clear" w:color="auto" w:fill="D9D9D9"/>
          </w:tcPr>
          <w:p w:rsidR="006803B1" w:rsidRPr="00285F7E" w:rsidRDefault="006803B1" w:rsidP="00DE50ED">
            <w:pPr>
              <w:pStyle w:val="T2BaseArray"/>
              <w:ind w:left="0" w:firstLine="0"/>
              <w:jc w:val="center"/>
              <w:rPr>
                <w:rFonts w:ascii="Arial" w:hAnsi="Arial" w:cs="Arial"/>
                <w:b/>
              </w:rPr>
            </w:pPr>
            <w:r w:rsidRPr="00285F7E">
              <w:rPr>
                <w:rFonts w:ascii="Arial" w:hAnsi="Arial" w:cs="Arial"/>
                <w:b/>
              </w:rPr>
              <w:t>Description</w:t>
            </w:r>
          </w:p>
        </w:tc>
        <w:tc>
          <w:tcPr>
            <w:tcW w:w="2551" w:type="dxa"/>
            <w:shd w:val="clear" w:color="auto" w:fill="D9D9D9"/>
          </w:tcPr>
          <w:p w:rsidR="006803B1" w:rsidRPr="00285F7E" w:rsidRDefault="006803B1" w:rsidP="00DE50ED">
            <w:pPr>
              <w:pStyle w:val="T2BaseArray"/>
              <w:ind w:left="0" w:firstLine="0"/>
              <w:jc w:val="center"/>
              <w:rPr>
                <w:rFonts w:ascii="Arial" w:hAnsi="Arial" w:cs="Arial"/>
                <w:b/>
              </w:rPr>
            </w:pPr>
            <w:r w:rsidRPr="00285F7E">
              <w:rPr>
                <w:rFonts w:ascii="Arial" w:hAnsi="Arial" w:cs="Arial"/>
                <w:b/>
              </w:rPr>
              <w:t>Rules</w:t>
            </w:r>
          </w:p>
        </w:tc>
        <w:tc>
          <w:tcPr>
            <w:tcW w:w="677" w:type="dxa"/>
            <w:shd w:val="clear" w:color="auto" w:fill="D9D9D9"/>
            <w:textDirection w:val="btLr"/>
          </w:tcPr>
          <w:p w:rsidR="006803B1" w:rsidRPr="00285F7E" w:rsidRDefault="006803B1" w:rsidP="00DE50ED">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clear" w:color="auto" w:fill="D9D9D9"/>
            <w:textDirection w:val="btLr"/>
          </w:tcPr>
          <w:p w:rsidR="006803B1" w:rsidRPr="00285F7E" w:rsidRDefault="006803B1" w:rsidP="00DE50ED">
            <w:pPr>
              <w:pStyle w:val="T2BaseArray"/>
              <w:ind w:left="113" w:right="113" w:firstLine="0"/>
              <w:jc w:val="center"/>
              <w:rPr>
                <w:rFonts w:ascii="Arial" w:hAnsi="Arial" w:cs="Arial"/>
                <w:b/>
              </w:rPr>
            </w:pPr>
            <w:r>
              <w:rPr>
                <w:rFonts w:ascii="Arial" w:hAnsi="Arial" w:cs="Arial"/>
                <w:b/>
              </w:rPr>
              <w:t>Occurs per Group</w:t>
            </w:r>
          </w:p>
        </w:tc>
      </w:tr>
      <w:tr w:rsidR="006803B1" w:rsidRPr="009C13F9" w:rsidTr="00DE50ED">
        <w:tc>
          <w:tcPr>
            <w:tcW w:w="534" w:type="dxa"/>
            <w:shd w:val="clear" w:color="auto" w:fill="FFFFFF"/>
          </w:tcPr>
          <w:p w:rsidR="006803B1" w:rsidRPr="009C13F9" w:rsidRDefault="006803B1" w:rsidP="00DE50ED">
            <w:pPr>
              <w:pStyle w:val="T2BaseArray"/>
              <w:ind w:left="0" w:firstLine="0"/>
              <w:jc w:val="left"/>
              <w:rPr>
                <w:rFonts w:ascii="Arial" w:hAnsi="Arial" w:cs="Arial"/>
              </w:rPr>
            </w:pPr>
            <w:r w:rsidRPr="009C13F9">
              <w:rPr>
                <w:rFonts w:ascii="Arial" w:hAnsi="Arial" w:cs="Arial"/>
              </w:rPr>
              <w:t>2</w:t>
            </w:r>
          </w:p>
        </w:tc>
        <w:tc>
          <w:tcPr>
            <w:tcW w:w="567" w:type="dxa"/>
            <w:shd w:val="clear" w:color="auto" w:fill="FFFFFF"/>
          </w:tcPr>
          <w:p w:rsidR="006803B1" w:rsidRPr="009C13F9" w:rsidRDefault="006803B1" w:rsidP="00DE50ED">
            <w:pPr>
              <w:pStyle w:val="T2BaseArray"/>
              <w:ind w:left="0" w:firstLine="0"/>
              <w:jc w:val="left"/>
              <w:rPr>
                <w:rFonts w:ascii="Arial" w:hAnsi="Arial" w:cs="Arial"/>
              </w:rPr>
            </w:pPr>
            <w:r w:rsidRPr="009C13F9">
              <w:rPr>
                <w:rFonts w:ascii="Arial" w:hAnsi="Arial" w:cs="Arial"/>
              </w:rPr>
              <w:t>B</w:t>
            </w:r>
          </w:p>
        </w:tc>
        <w:tc>
          <w:tcPr>
            <w:tcW w:w="2551" w:type="dxa"/>
            <w:shd w:val="clear" w:color="auto" w:fill="FFFFFF"/>
          </w:tcPr>
          <w:p w:rsidR="006803B1" w:rsidRPr="009C13F9" w:rsidRDefault="006803B1" w:rsidP="00DE50ED">
            <w:pPr>
              <w:pStyle w:val="T2BaseArray"/>
              <w:ind w:left="0" w:firstLine="0"/>
              <w:jc w:val="left"/>
              <w:rPr>
                <w:rFonts w:ascii="Arial" w:hAnsi="Arial" w:cs="Arial"/>
              </w:rPr>
            </w:pPr>
            <w:r w:rsidRPr="009C13F9">
              <w:rPr>
                <w:rFonts w:ascii="Arial" w:hAnsi="Arial" w:cs="Arial"/>
              </w:rPr>
              <w:t>Record Id</w:t>
            </w:r>
          </w:p>
        </w:tc>
        <w:tc>
          <w:tcPr>
            <w:tcW w:w="2977" w:type="dxa"/>
            <w:shd w:val="clear" w:color="auto" w:fill="FFFFFF"/>
          </w:tcPr>
          <w:p w:rsidR="006803B1" w:rsidRPr="009C13F9" w:rsidRDefault="006803B1" w:rsidP="00DE50ED">
            <w:pPr>
              <w:pStyle w:val="T2BaseArray"/>
              <w:ind w:left="0" w:firstLine="0"/>
              <w:jc w:val="left"/>
              <w:rPr>
                <w:rFonts w:ascii="Arial" w:hAnsi="Arial" w:cs="Arial"/>
              </w:rPr>
            </w:pPr>
            <w:r w:rsidRPr="009C13F9">
              <w:rPr>
                <w:rFonts w:ascii="Arial" w:hAnsi="Arial" w:cs="Arial"/>
              </w:rPr>
              <w:t>NUMERIC (10)</w:t>
            </w:r>
          </w:p>
        </w:tc>
        <w:tc>
          <w:tcPr>
            <w:tcW w:w="3402" w:type="dxa"/>
            <w:shd w:val="clear" w:color="auto" w:fill="FFFFFF"/>
          </w:tcPr>
          <w:p w:rsidR="006803B1" w:rsidRPr="009C13F9" w:rsidRDefault="006803B1" w:rsidP="00DE50ED">
            <w:pPr>
              <w:pStyle w:val="T2BaseArray"/>
              <w:ind w:left="0" w:firstLine="0"/>
              <w:jc w:val="left"/>
              <w:rPr>
                <w:rFonts w:ascii="Arial" w:hAnsi="Arial" w:cs="Arial"/>
              </w:rPr>
            </w:pPr>
            <w:r w:rsidRPr="009C13F9">
              <w:rPr>
                <w:rFonts w:ascii="Arial" w:hAnsi="Arial" w:cs="Arial"/>
              </w:rPr>
              <w:t>Unique identifier of the record</w:t>
            </w:r>
            <w:r>
              <w:rPr>
                <w:rFonts w:ascii="Arial" w:hAnsi="Arial" w:cs="Arial"/>
              </w:rPr>
              <w:t>.</w:t>
            </w:r>
          </w:p>
        </w:tc>
        <w:tc>
          <w:tcPr>
            <w:tcW w:w="2551" w:type="dxa"/>
            <w:shd w:val="clear" w:color="auto" w:fill="FFFFFF"/>
          </w:tcPr>
          <w:p w:rsidR="006803B1" w:rsidRPr="009C13F9" w:rsidRDefault="006803B1" w:rsidP="00DE50ED">
            <w:pPr>
              <w:pStyle w:val="T2BaseArray"/>
              <w:ind w:left="0" w:firstLine="0"/>
              <w:rPr>
                <w:rFonts w:ascii="Arial" w:hAnsi="Arial" w:cs="Arial"/>
              </w:rPr>
            </w:pPr>
            <w:r w:rsidRPr="009C13F9">
              <w:rPr>
                <w:rFonts w:ascii="Arial" w:hAnsi="Arial" w:cs="Arial"/>
              </w:rPr>
              <w:t>Must occur in each line of the record</w:t>
            </w:r>
            <w:r>
              <w:rPr>
                <w:rFonts w:ascii="Arial" w:hAnsi="Arial" w:cs="Arial"/>
              </w:rPr>
              <w:t>.</w:t>
            </w:r>
          </w:p>
        </w:tc>
        <w:tc>
          <w:tcPr>
            <w:tcW w:w="677" w:type="dxa"/>
            <w:shd w:val="clear" w:color="auto" w:fill="FFFFFF"/>
          </w:tcPr>
          <w:p w:rsidR="006803B1" w:rsidRPr="009C13F9" w:rsidRDefault="006803B1" w:rsidP="00DE50ED">
            <w:pPr>
              <w:pStyle w:val="T2BaseArray"/>
              <w:ind w:left="0" w:firstLine="0"/>
              <w:jc w:val="left"/>
              <w:rPr>
                <w:rFonts w:ascii="Arial" w:hAnsi="Arial" w:cs="Arial"/>
              </w:rPr>
            </w:pPr>
            <w:r w:rsidRPr="009C13F9">
              <w:rPr>
                <w:rFonts w:ascii="Arial" w:hAnsi="Arial" w:cs="Arial"/>
              </w:rPr>
              <w:t>1..n</w:t>
            </w:r>
          </w:p>
        </w:tc>
        <w:tc>
          <w:tcPr>
            <w:tcW w:w="678" w:type="dxa"/>
            <w:shd w:val="clear" w:color="auto" w:fill="FFFFFF"/>
          </w:tcPr>
          <w:p w:rsidR="006803B1" w:rsidRPr="009C13F9" w:rsidRDefault="006803B1" w:rsidP="00DE50ED">
            <w:pPr>
              <w:pStyle w:val="T2BaseArray"/>
              <w:ind w:left="0" w:firstLine="0"/>
              <w:jc w:val="left"/>
              <w:rPr>
                <w:rFonts w:ascii="Arial" w:hAnsi="Arial" w:cs="Arial"/>
              </w:rPr>
            </w:pPr>
          </w:p>
        </w:tc>
      </w:tr>
      <w:tr w:rsidR="006803B1" w:rsidRPr="009C13F9" w:rsidTr="00DE50ED">
        <w:tc>
          <w:tcPr>
            <w:tcW w:w="10031" w:type="dxa"/>
            <w:gridSpan w:val="5"/>
            <w:shd w:val="clear" w:color="auto" w:fill="F2F2F2"/>
          </w:tcPr>
          <w:p w:rsidR="006803B1" w:rsidRPr="009C13F9" w:rsidRDefault="006803B1" w:rsidP="00F950E3">
            <w:pPr>
              <w:pStyle w:val="T2BaseArray"/>
              <w:ind w:left="0" w:firstLine="0"/>
              <w:jc w:val="left"/>
              <w:rPr>
                <w:rFonts w:ascii="Arial" w:hAnsi="Arial" w:cs="Arial"/>
              </w:rPr>
            </w:pPr>
            <w:r>
              <w:rPr>
                <w:rFonts w:ascii="Arial" w:hAnsi="Arial" w:cs="Arial"/>
              </w:rPr>
              <w:t>Group “</w:t>
            </w:r>
            <w:r w:rsidRPr="004F0866">
              <w:rPr>
                <w:rFonts w:ascii="Arial" w:hAnsi="Arial" w:cs="Arial"/>
              </w:rPr>
              <w:t>Conditional Securities Delivery Rule</w:t>
            </w:r>
            <w:r>
              <w:rPr>
                <w:rFonts w:ascii="Arial" w:hAnsi="Arial" w:cs="Arial"/>
              </w:rPr>
              <w:t xml:space="preserve"> Set”</w:t>
            </w:r>
          </w:p>
        </w:tc>
        <w:tc>
          <w:tcPr>
            <w:tcW w:w="2551" w:type="dxa"/>
            <w:shd w:val="clear" w:color="auto" w:fill="F2F2F2"/>
          </w:tcPr>
          <w:p w:rsidR="006803B1" w:rsidRPr="009C13F9" w:rsidRDefault="006803B1" w:rsidP="00DE50ED">
            <w:pPr>
              <w:pStyle w:val="T2BaseArray"/>
              <w:ind w:left="0" w:firstLine="0"/>
              <w:rPr>
                <w:rFonts w:ascii="Arial" w:hAnsi="Arial" w:cs="Arial"/>
              </w:rPr>
            </w:pPr>
          </w:p>
        </w:tc>
        <w:tc>
          <w:tcPr>
            <w:tcW w:w="677" w:type="dxa"/>
            <w:shd w:val="clear" w:color="auto" w:fill="F2F2F2"/>
          </w:tcPr>
          <w:p w:rsidR="006803B1" w:rsidRPr="009C13F9" w:rsidRDefault="006803B1" w:rsidP="00DE50ED">
            <w:pPr>
              <w:pStyle w:val="T2BaseArray"/>
              <w:ind w:left="0" w:firstLine="0"/>
              <w:jc w:val="left"/>
              <w:rPr>
                <w:rFonts w:ascii="Arial" w:hAnsi="Arial" w:cs="Arial"/>
              </w:rPr>
            </w:pPr>
            <w:r>
              <w:rPr>
                <w:rFonts w:ascii="Arial" w:hAnsi="Arial" w:cs="Arial"/>
              </w:rPr>
              <w:t>1..1</w:t>
            </w:r>
          </w:p>
        </w:tc>
        <w:tc>
          <w:tcPr>
            <w:tcW w:w="678" w:type="dxa"/>
            <w:shd w:val="clear" w:color="auto" w:fill="F2F2F2"/>
          </w:tcPr>
          <w:p w:rsidR="006803B1" w:rsidRPr="009C13F9" w:rsidRDefault="006803B1" w:rsidP="00DE50ED">
            <w:pPr>
              <w:pStyle w:val="T2BaseArray"/>
              <w:ind w:left="0" w:firstLine="0"/>
              <w:jc w:val="left"/>
              <w:rPr>
                <w:rFonts w:ascii="Arial" w:hAnsi="Arial" w:cs="Arial"/>
              </w:rPr>
            </w:pPr>
          </w:p>
        </w:tc>
      </w:tr>
      <w:tr w:rsidR="006803B1" w:rsidRPr="009C13F9" w:rsidTr="00F950E3">
        <w:tc>
          <w:tcPr>
            <w:tcW w:w="534" w:type="dxa"/>
            <w:shd w:val="clear" w:color="auto" w:fill="FFFFFF"/>
          </w:tcPr>
          <w:p w:rsidR="006803B1" w:rsidRPr="002E1BEA" w:rsidRDefault="006803B1" w:rsidP="00DE50ED">
            <w:pPr>
              <w:pStyle w:val="T2BaseArray"/>
              <w:ind w:left="0" w:firstLine="0"/>
              <w:jc w:val="left"/>
              <w:rPr>
                <w:rFonts w:ascii="Arial" w:hAnsi="Arial" w:cs="Arial"/>
              </w:rPr>
            </w:pPr>
            <w:r>
              <w:rPr>
                <w:rFonts w:ascii="Arial" w:hAnsi="Arial" w:cs="Arial"/>
              </w:rPr>
              <w:t>3</w:t>
            </w:r>
          </w:p>
        </w:tc>
        <w:tc>
          <w:tcPr>
            <w:tcW w:w="567" w:type="dxa"/>
            <w:shd w:val="clear" w:color="auto" w:fill="FFFFFF"/>
          </w:tcPr>
          <w:p w:rsidR="006803B1" w:rsidRPr="002E1BEA" w:rsidRDefault="006803B1" w:rsidP="00DE50ED">
            <w:pPr>
              <w:pStyle w:val="T2BaseArray"/>
              <w:ind w:left="0" w:firstLine="0"/>
              <w:jc w:val="left"/>
              <w:rPr>
                <w:rFonts w:ascii="Arial" w:hAnsi="Arial" w:cs="Arial"/>
              </w:rPr>
            </w:pPr>
            <w:r>
              <w:rPr>
                <w:rFonts w:ascii="Arial" w:hAnsi="Arial" w:cs="Arial"/>
              </w:rPr>
              <w:t>C</w:t>
            </w:r>
          </w:p>
        </w:tc>
        <w:tc>
          <w:tcPr>
            <w:tcW w:w="2551" w:type="dxa"/>
            <w:shd w:val="clear" w:color="auto" w:fill="FFFFFF"/>
          </w:tcPr>
          <w:p w:rsidR="006803B1" w:rsidRPr="00C15089" w:rsidRDefault="006803B1" w:rsidP="00DE50ED">
            <w:pPr>
              <w:pStyle w:val="T2BaseArray"/>
              <w:ind w:left="0" w:firstLine="0"/>
              <w:jc w:val="left"/>
              <w:rPr>
                <w:rFonts w:ascii="Arial" w:hAnsi="Arial" w:cs="Arial"/>
              </w:rPr>
            </w:pPr>
            <w:proofErr w:type="spellStart"/>
            <w:r>
              <w:rPr>
                <w:rFonts w:ascii="Arial" w:hAnsi="Arial" w:cs="Arial"/>
              </w:rPr>
              <w:t>CoSD</w:t>
            </w:r>
            <w:proofErr w:type="spellEnd"/>
            <w:r>
              <w:rPr>
                <w:rFonts w:ascii="Arial" w:hAnsi="Arial" w:cs="Arial"/>
              </w:rPr>
              <w:t xml:space="preserve"> Rule Set </w:t>
            </w:r>
            <w:r w:rsidRPr="00C15089">
              <w:rPr>
                <w:rFonts w:ascii="Arial" w:hAnsi="Arial" w:cs="Arial"/>
              </w:rPr>
              <w:t>Name</w:t>
            </w:r>
          </w:p>
        </w:tc>
        <w:tc>
          <w:tcPr>
            <w:tcW w:w="2977" w:type="dxa"/>
            <w:shd w:val="clear" w:color="auto" w:fill="FFFFFF"/>
          </w:tcPr>
          <w:p w:rsidR="006803B1" w:rsidRPr="00C15089" w:rsidRDefault="006803B1" w:rsidP="00DE50ED">
            <w:pPr>
              <w:pStyle w:val="T2BaseArray"/>
              <w:ind w:left="0" w:firstLine="0"/>
              <w:jc w:val="left"/>
              <w:rPr>
                <w:rFonts w:ascii="Arial" w:hAnsi="Arial" w:cs="Arial"/>
              </w:rPr>
            </w:pPr>
            <w:r w:rsidRPr="00C15089">
              <w:rPr>
                <w:rFonts w:ascii="Arial" w:hAnsi="Arial" w:cs="Arial"/>
              </w:rPr>
              <w:t>VARCHAR (35)</w:t>
            </w:r>
          </w:p>
        </w:tc>
        <w:tc>
          <w:tcPr>
            <w:tcW w:w="3402" w:type="dxa"/>
            <w:shd w:val="clear" w:color="auto" w:fill="FFFFFF"/>
          </w:tcPr>
          <w:p w:rsidR="006803B1" w:rsidRPr="00C15089" w:rsidRDefault="006803B1" w:rsidP="003E7402">
            <w:pPr>
              <w:pStyle w:val="T2BaseArray"/>
              <w:ind w:left="0" w:firstLine="0"/>
              <w:jc w:val="left"/>
              <w:rPr>
                <w:rFonts w:ascii="Arial" w:hAnsi="Arial" w:cs="Arial"/>
              </w:rPr>
            </w:pPr>
            <w:r>
              <w:rPr>
                <w:rFonts w:ascii="Arial" w:hAnsi="Arial" w:cs="Arial"/>
              </w:rPr>
              <w:t>N</w:t>
            </w:r>
            <w:r w:rsidRPr="00C15089">
              <w:rPr>
                <w:rFonts w:ascii="Arial" w:hAnsi="Arial" w:cs="Arial"/>
              </w:rPr>
              <w:t xml:space="preserve">ame of the </w:t>
            </w:r>
            <w:proofErr w:type="spellStart"/>
            <w:r>
              <w:rPr>
                <w:rFonts w:ascii="Arial" w:hAnsi="Arial" w:cs="Arial"/>
              </w:rPr>
              <w:t>condit</w:t>
            </w:r>
            <w:r w:rsidRPr="00C15089">
              <w:rPr>
                <w:rFonts w:ascii="Arial" w:hAnsi="Arial" w:cs="Arial"/>
              </w:rPr>
              <w:t>onal</w:t>
            </w:r>
            <w:proofErr w:type="spellEnd"/>
            <w:r w:rsidRPr="00C15089">
              <w:rPr>
                <w:rFonts w:ascii="Arial" w:hAnsi="Arial" w:cs="Arial"/>
              </w:rPr>
              <w:t xml:space="preserve"> </w:t>
            </w:r>
            <w:r>
              <w:rPr>
                <w:rFonts w:ascii="Arial" w:hAnsi="Arial" w:cs="Arial"/>
              </w:rPr>
              <w:t>s</w:t>
            </w:r>
            <w:r w:rsidRPr="00C15089">
              <w:rPr>
                <w:rFonts w:ascii="Arial" w:hAnsi="Arial" w:cs="Arial"/>
              </w:rPr>
              <w:t xml:space="preserve">ecurities </w:t>
            </w:r>
            <w:r>
              <w:rPr>
                <w:rFonts w:ascii="Arial" w:hAnsi="Arial" w:cs="Arial"/>
              </w:rPr>
              <w:t>d</w:t>
            </w:r>
            <w:r w:rsidRPr="00C15089">
              <w:rPr>
                <w:rFonts w:ascii="Arial" w:hAnsi="Arial" w:cs="Arial"/>
              </w:rPr>
              <w:t xml:space="preserve">elivery </w:t>
            </w:r>
            <w:r>
              <w:rPr>
                <w:rFonts w:ascii="Arial" w:hAnsi="Arial" w:cs="Arial"/>
              </w:rPr>
              <w:t>r</w:t>
            </w:r>
            <w:r w:rsidRPr="00C15089">
              <w:rPr>
                <w:rFonts w:ascii="Arial" w:hAnsi="Arial" w:cs="Arial"/>
              </w:rPr>
              <w:t xml:space="preserve">ule </w:t>
            </w:r>
            <w:r>
              <w:rPr>
                <w:rFonts w:ascii="Arial" w:hAnsi="Arial" w:cs="Arial"/>
              </w:rPr>
              <w:t>s</w:t>
            </w:r>
            <w:r w:rsidRPr="00C15089">
              <w:rPr>
                <w:rFonts w:ascii="Arial" w:hAnsi="Arial" w:cs="Arial"/>
              </w:rPr>
              <w:t>et</w:t>
            </w:r>
            <w:r>
              <w:rPr>
                <w:rFonts w:ascii="Arial" w:hAnsi="Arial" w:cs="Arial"/>
              </w:rPr>
              <w:t>.</w:t>
            </w:r>
          </w:p>
        </w:tc>
        <w:tc>
          <w:tcPr>
            <w:tcW w:w="2551" w:type="dxa"/>
            <w:shd w:val="clear" w:color="auto" w:fill="FFFFFF"/>
          </w:tcPr>
          <w:p w:rsidR="006803B1" w:rsidRDefault="006803B1" w:rsidP="00DE50ED">
            <w:pPr>
              <w:pStyle w:val="T2BaseArray"/>
              <w:rPr>
                <w:rFonts w:cs="Tahoma"/>
              </w:rPr>
            </w:pPr>
          </w:p>
        </w:tc>
        <w:tc>
          <w:tcPr>
            <w:tcW w:w="677" w:type="dxa"/>
            <w:shd w:val="clear" w:color="auto" w:fill="FFFFFF"/>
          </w:tcPr>
          <w:p w:rsidR="006803B1" w:rsidRPr="00C4210F" w:rsidRDefault="006803B1" w:rsidP="00C4210F">
            <w:pPr>
              <w:pStyle w:val="T2BaseArray"/>
              <w:ind w:left="0" w:firstLine="0"/>
              <w:jc w:val="left"/>
              <w:rPr>
                <w:rFonts w:ascii="Arial" w:hAnsi="Arial" w:cs="Arial"/>
              </w:rPr>
            </w:pPr>
          </w:p>
        </w:tc>
        <w:tc>
          <w:tcPr>
            <w:tcW w:w="678" w:type="dxa"/>
            <w:shd w:val="clear" w:color="auto" w:fill="FFFFFF"/>
          </w:tcPr>
          <w:p w:rsidR="006803B1" w:rsidRPr="002E1BEA" w:rsidRDefault="006803B1" w:rsidP="00C4210F">
            <w:pPr>
              <w:pStyle w:val="T2BaseArray"/>
              <w:ind w:left="0" w:firstLine="0"/>
              <w:jc w:val="left"/>
              <w:rPr>
                <w:rFonts w:ascii="Arial" w:hAnsi="Arial" w:cs="Arial"/>
              </w:rPr>
            </w:pPr>
            <w:r>
              <w:rPr>
                <w:rFonts w:ascii="Arial" w:hAnsi="Arial" w:cs="Arial"/>
              </w:rPr>
              <w:t>1..1</w:t>
            </w:r>
          </w:p>
        </w:tc>
      </w:tr>
      <w:tr w:rsidR="006803B1" w:rsidRPr="009C13F9" w:rsidTr="00F950E3">
        <w:tc>
          <w:tcPr>
            <w:tcW w:w="10031" w:type="dxa"/>
            <w:gridSpan w:val="5"/>
            <w:shd w:val="clear" w:color="auto" w:fill="F2F2F2"/>
          </w:tcPr>
          <w:p w:rsidR="006803B1" w:rsidRPr="00C15089" w:rsidRDefault="006803B1" w:rsidP="00B75752">
            <w:pPr>
              <w:pStyle w:val="T2BaseArray"/>
              <w:ind w:left="0" w:firstLine="0"/>
              <w:jc w:val="left"/>
              <w:rPr>
                <w:rFonts w:ascii="Arial" w:hAnsi="Arial" w:cs="Arial"/>
              </w:rPr>
            </w:pPr>
            <w:r>
              <w:rPr>
                <w:rFonts w:ascii="Arial" w:hAnsi="Arial" w:cs="Arial"/>
              </w:rPr>
              <w:t>Group “Conditional Securities Delivery Rule”</w:t>
            </w:r>
          </w:p>
        </w:tc>
        <w:tc>
          <w:tcPr>
            <w:tcW w:w="2551" w:type="dxa"/>
            <w:shd w:val="clear" w:color="auto" w:fill="F2F2F2"/>
          </w:tcPr>
          <w:p w:rsidR="006803B1" w:rsidRDefault="006803B1" w:rsidP="00DE50ED">
            <w:pPr>
              <w:pStyle w:val="T2BaseArray"/>
              <w:rPr>
                <w:rFonts w:cs="Tahoma"/>
              </w:rPr>
            </w:pPr>
          </w:p>
        </w:tc>
        <w:tc>
          <w:tcPr>
            <w:tcW w:w="677" w:type="dxa"/>
            <w:shd w:val="clear" w:color="auto" w:fill="F2F2F2"/>
          </w:tcPr>
          <w:p w:rsidR="006803B1" w:rsidRPr="00C4210F" w:rsidRDefault="006803B1" w:rsidP="00C4210F">
            <w:pPr>
              <w:pStyle w:val="T2BaseArray"/>
              <w:ind w:left="0" w:firstLine="0"/>
              <w:jc w:val="left"/>
              <w:rPr>
                <w:rFonts w:ascii="Arial" w:hAnsi="Arial" w:cs="Arial"/>
              </w:rPr>
            </w:pPr>
            <w:r w:rsidRPr="00C4210F">
              <w:rPr>
                <w:rFonts w:ascii="Arial" w:hAnsi="Arial" w:cs="Arial"/>
              </w:rPr>
              <w:t>1..1</w:t>
            </w:r>
          </w:p>
        </w:tc>
        <w:tc>
          <w:tcPr>
            <w:tcW w:w="678" w:type="dxa"/>
            <w:shd w:val="clear" w:color="auto" w:fill="F2F2F2"/>
          </w:tcPr>
          <w:p w:rsidR="006803B1" w:rsidRDefault="006803B1" w:rsidP="00C4210F">
            <w:pPr>
              <w:pStyle w:val="T2BaseArray"/>
              <w:ind w:left="0" w:firstLine="0"/>
              <w:jc w:val="left"/>
              <w:rPr>
                <w:rFonts w:ascii="Arial" w:hAnsi="Arial" w:cs="Arial"/>
              </w:rPr>
            </w:pPr>
          </w:p>
        </w:tc>
      </w:tr>
      <w:tr w:rsidR="006803B1" w:rsidRPr="009C13F9" w:rsidTr="00DE50ED">
        <w:tc>
          <w:tcPr>
            <w:tcW w:w="534" w:type="dxa"/>
            <w:shd w:val="clear" w:color="auto" w:fill="FFFFFF"/>
          </w:tcPr>
          <w:p w:rsidR="006803B1" w:rsidRPr="002E1BEA" w:rsidRDefault="006803B1" w:rsidP="00F950E3">
            <w:pPr>
              <w:pStyle w:val="T2BaseArray"/>
              <w:ind w:left="0" w:firstLine="0"/>
              <w:jc w:val="left"/>
              <w:rPr>
                <w:rFonts w:ascii="Arial" w:hAnsi="Arial" w:cs="Arial"/>
              </w:rPr>
            </w:pPr>
            <w:r>
              <w:rPr>
                <w:rFonts w:ascii="Arial" w:hAnsi="Arial" w:cs="Arial"/>
              </w:rPr>
              <w:t>4</w:t>
            </w:r>
          </w:p>
        </w:tc>
        <w:tc>
          <w:tcPr>
            <w:tcW w:w="567" w:type="dxa"/>
            <w:shd w:val="clear" w:color="auto" w:fill="FFFFFF"/>
          </w:tcPr>
          <w:p w:rsidR="006803B1" w:rsidRPr="002E1BEA" w:rsidRDefault="006803B1" w:rsidP="00F950E3">
            <w:pPr>
              <w:pStyle w:val="T2BaseArray"/>
              <w:ind w:left="0" w:firstLine="0"/>
              <w:jc w:val="left"/>
              <w:rPr>
                <w:rFonts w:ascii="Arial" w:hAnsi="Arial" w:cs="Arial"/>
              </w:rPr>
            </w:pPr>
            <w:r>
              <w:rPr>
                <w:rFonts w:ascii="Arial" w:hAnsi="Arial" w:cs="Arial"/>
              </w:rPr>
              <w:t>D</w:t>
            </w:r>
          </w:p>
        </w:tc>
        <w:tc>
          <w:tcPr>
            <w:tcW w:w="2551" w:type="dxa"/>
            <w:shd w:val="clear" w:color="auto" w:fill="FFFFFF"/>
          </w:tcPr>
          <w:p w:rsidR="006803B1" w:rsidRPr="00F950E3" w:rsidRDefault="006803B1" w:rsidP="00F950E3">
            <w:pPr>
              <w:pStyle w:val="T2BaseArray"/>
              <w:jc w:val="left"/>
              <w:rPr>
                <w:rFonts w:ascii="Arial" w:hAnsi="Arial" w:cs="Arial"/>
              </w:rPr>
            </w:pPr>
            <w:r>
              <w:rPr>
                <w:rFonts w:ascii="Arial" w:hAnsi="Arial" w:cs="Arial"/>
              </w:rPr>
              <w:t>Sequence N</w:t>
            </w:r>
            <w:r w:rsidRPr="00F950E3">
              <w:rPr>
                <w:rFonts w:ascii="Arial" w:hAnsi="Arial" w:cs="Arial"/>
              </w:rPr>
              <w:t>umber</w:t>
            </w:r>
          </w:p>
        </w:tc>
        <w:tc>
          <w:tcPr>
            <w:tcW w:w="2977" w:type="dxa"/>
            <w:shd w:val="clear" w:color="auto" w:fill="FFFFFF"/>
          </w:tcPr>
          <w:p w:rsidR="006803B1" w:rsidRPr="00F950E3" w:rsidRDefault="006803B1" w:rsidP="00F950E3">
            <w:pPr>
              <w:pStyle w:val="T2BaseArray"/>
              <w:rPr>
                <w:rFonts w:ascii="Arial" w:hAnsi="Arial" w:cs="Arial"/>
              </w:rPr>
            </w:pPr>
            <w:r w:rsidRPr="00066B6E">
              <w:rPr>
                <w:rFonts w:ascii="Arial" w:hAnsi="Arial" w:cs="Arial"/>
              </w:rPr>
              <w:t>NUMERIC (9)</w:t>
            </w:r>
          </w:p>
        </w:tc>
        <w:tc>
          <w:tcPr>
            <w:tcW w:w="3402" w:type="dxa"/>
            <w:shd w:val="clear" w:color="auto" w:fill="FFFFFF"/>
          </w:tcPr>
          <w:p w:rsidR="006803B1" w:rsidRPr="00F950E3" w:rsidRDefault="006803B1" w:rsidP="003E7402">
            <w:pPr>
              <w:pStyle w:val="T2BaseArray"/>
              <w:rPr>
                <w:rFonts w:ascii="Arial" w:hAnsi="Arial" w:cs="Arial"/>
              </w:rPr>
            </w:pPr>
            <w:r w:rsidRPr="00F950E3">
              <w:rPr>
                <w:rFonts w:ascii="Arial" w:hAnsi="Arial" w:cs="Arial"/>
              </w:rPr>
              <w:t xml:space="preserve">Sequence related to the </w:t>
            </w:r>
            <w:r>
              <w:rPr>
                <w:rFonts w:ascii="Arial" w:hAnsi="Arial" w:cs="Arial"/>
              </w:rPr>
              <w:t>r</w:t>
            </w:r>
            <w:r w:rsidRPr="00F950E3">
              <w:rPr>
                <w:rFonts w:ascii="Arial" w:hAnsi="Arial" w:cs="Arial"/>
              </w:rPr>
              <w:t>ule.</w:t>
            </w:r>
          </w:p>
        </w:tc>
        <w:tc>
          <w:tcPr>
            <w:tcW w:w="2551" w:type="dxa"/>
            <w:shd w:val="clear" w:color="auto" w:fill="FFFFFF"/>
          </w:tcPr>
          <w:p w:rsidR="006803B1" w:rsidRPr="00F950E3" w:rsidRDefault="006803B1" w:rsidP="00F950E3">
            <w:pPr>
              <w:pStyle w:val="T2BaseArray"/>
              <w:rPr>
                <w:rFonts w:ascii="Arial" w:hAnsi="Arial" w:cs="Arial"/>
              </w:rPr>
            </w:pPr>
          </w:p>
        </w:tc>
        <w:tc>
          <w:tcPr>
            <w:tcW w:w="677" w:type="dxa"/>
            <w:shd w:val="clear" w:color="auto" w:fill="FFFFFF"/>
          </w:tcPr>
          <w:p w:rsidR="006803B1" w:rsidRPr="00F950E3" w:rsidRDefault="006803B1" w:rsidP="00C4210F">
            <w:pPr>
              <w:pStyle w:val="T2BaseArray"/>
              <w:ind w:left="0" w:firstLine="0"/>
              <w:jc w:val="left"/>
              <w:rPr>
                <w:rFonts w:ascii="Arial" w:hAnsi="Arial" w:cs="Arial"/>
              </w:rPr>
            </w:pPr>
          </w:p>
        </w:tc>
        <w:tc>
          <w:tcPr>
            <w:tcW w:w="678" w:type="dxa"/>
            <w:shd w:val="clear" w:color="auto" w:fill="FFFFFF"/>
          </w:tcPr>
          <w:p w:rsidR="006803B1" w:rsidRPr="00F950E3" w:rsidRDefault="006803B1" w:rsidP="00C4210F">
            <w:pPr>
              <w:pStyle w:val="T2BaseArray"/>
              <w:ind w:left="0" w:firstLine="0"/>
              <w:jc w:val="left"/>
              <w:rPr>
                <w:rFonts w:ascii="Arial" w:hAnsi="Arial" w:cs="Arial"/>
              </w:rPr>
            </w:pPr>
            <w:r>
              <w:rPr>
                <w:rFonts w:ascii="Arial" w:hAnsi="Arial" w:cs="Arial"/>
              </w:rPr>
              <w:t>1..1</w:t>
            </w:r>
          </w:p>
        </w:tc>
      </w:tr>
      <w:tr w:rsidR="006803B1" w:rsidRPr="009C13F9" w:rsidTr="00DE50ED">
        <w:tc>
          <w:tcPr>
            <w:tcW w:w="534" w:type="dxa"/>
            <w:shd w:val="clear" w:color="auto" w:fill="FFFFFF"/>
          </w:tcPr>
          <w:p w:rsidR="006803B1" w:rsidRPr="002E1BEA" w:rsidRDefault="006803B1" w:rsidP="00CC01F8">
            <w:pPr>
              <w:pStyle w:val="T2BaseArray"/>
              <w:ind w:left="0" w:firstLine="0"/>
              <w:jc w:val="left"/>
              <w:rPr>
                <w:rFonts w:ascii="Arial" w:hAnsi="Arial" w:cs="Arial"/>
              </w:rPr>
            </w:pPr>
            <w:r>
              <w:rPr>
                <w:rFonts w:ascii="Arial" w:hAnsi="Arial" w:cs="Arial"/>
              </w:rPr>
              <w:t>5</w:t>
            </w:r>
          </w:p>
        </w:tc>
        <w:tc>
          <w:tcPr>
            <w:tcW w:w="567" w:type="dxa"/>
            <w:shd w:val="clear" w:color="auto" w:fill="FFFFFF"/>
          </w:tcPr>
          <w:p w:rsidR="006803B1" w:rsidRPr="002E1BEA" w:rsidRDefault="006803B1" w:rsidP="00CC01F8">
            <w:pPr>
              <w:pStyle w:val="T2BaseArray"/>
              <w:ind w:left="0" w:firstLine="0"/>
              <w:jc w:val="left"/>
              <w:rPr>
                <w:rFonts w:ascii="Arial" w:hAnsi="Arial" w:cs="Arial"/>
              </w:rPr>
            </w:pPr>
            <w:r>
              <w:rPr>
                <w:rFonts w:ascii="Arial" w:hAnsi="Arial" w:cs="Arial"/>
              </w:rPr>
              <w:t>E</w:t>
            </w:r>
          </w:p>
        </w:tc>
        <w:tc>
          <w:tcPr>
            <w:tcW w:w="2551" w:type="dxa"/>
            <w:shd w:val="clear" w:color="auto" w:fill="FFFFFF"/>
          </w:tcPr>
          <w:p w:rsidR="006803B1" w:rsidRPr="00F950E3" w:rsidRDefault="006803B1" w:rsidP="00CC01F8">
            <w:pPr>
              <w:pStyle w:val="T2BaseArray"/>
              <w:jc w:val="left"/>
              <w:rPr>
                <w:rFonts w:ascii="Arial" w:hAnsi="Arial" w:cs="Arial"/>
              </w:rPr>
            </w:pPr>
            <w:r>
              <w:rPr>
                <w:rFonts w:ascii="Arial" w:hAnsi="Arial" w:cs="Arial"/>
              </w:rPr>
              <w:t>Valid F</w:t>
            </w:r>
            <w:r w:rsidRPr="00F950E3">
              <w:rPr>
                <w:rFonts w:ascii="Arial" w:hAnsi="Arial" w:cs="Arial"/>
              </w:rPr>
              <w:t>rom</w:t>
            </w:r>
          </w:p>
        </w:tc>
        <w:tc>
          <w:tcPr>
            <w:tcW w:w="2977" w:type="dxa"/>
            <w:shd w:val="clear" w:color="auto" w:fill="FFFFFF"/>
          </w:tcPr>
          <w:p w:rsidR="006803B1" w:rsidRPr="00F950E3" w:rsidRDefault="006803B1" w:rsidP="00CC01F8">
            <w:pPr>
              <w:pStyle w:val="T2BaseArray"/>
              <w:rPr>
                <w:rFonts w:ascii="Arial" w:hAnsi="Arial" w:cs="Arial"/>
              </w:rPr>
            </w:pPr>
            <w:r w:rsidRPr="00F950E3">
              <w:rPr>
                <w:rFonts w:ascii="Arial" w:hAnsi="Arial" w:cs="Arial"/>
              </w:rPr>
              <w:t>DATE</w:t>
            </w:r>
          </w:p>
        </w:tc>
        <w:tc>
          <w:tcPr>
            <w:tcW w:w="3402" w:type="dxa"/>
            <w:shd w:val="clear" w:color="auto" w:fill="FFFFFF"/>
          </w:tcPr>
          <w:p w:rsidR="006803B1" w:rsidRPr="00F950E3" w:rsidRDefault="006803B1" w:rsidP="00D335E0">
            <w:pPr>
              <w:pStyle w:val="T2BaseArray"/>
              <w:jc w:val="left"/>
              <w:rPr>
                <w:rFonts w:ascii="Arial" w:hAnsi="Arial" w:cs="Arial"/>
              </w:rPr>
            </w:pPr>
            <w:r>
              <w:rPr>
                <w:rFonts w:ascii="Arial" w:hAnsi="Arial" w:cs="Arial"/>
              </w:rPr>
              <w:t xml:space="preserve">Valid from date of the </w:t>
            </w:r>
            <w:r w:rsidRPr="00D335E0">
              <w:rPr>
                <w:rFonts w:ascii="Arial" w:hAnsi="Arial" w:cs="Arial"/>
              </w:rPr>
              <w:t>conditional securities delivery rule</w:t>
            </w:r>
            <w:r>
              <w:rPr>
                <w:rFonts w:ascii="Arial" w:hAnsi="Arial" w:cs="Arial"/>
              </w:rPr>
              <w:t>.</w:t>
            </w:r>
          </w:p>
        </w:tc>
        <w:tc>
          <w:tcPr>
            <w:tcW w:w="2551" w:type="dxa"/>
            <w:shd w:val="clear" w:color="auto" w:fill="FFFFFF"/>
          </w:tcPr>
          <w:p w:rsidR="006803B1" w:rsidRPr="00C61562" w:rsidRDefault="006803B1" w:rsidP="00CC01F8">
            <w:pPr>
              <w:pStyle w:val="T2BaseArray"/>
              <w:ind w:left="0" w:firstLine="0"/>
              <w:jc w:val="left"/>
              <w:rPr>
                <w:rFonts w:ascii="Arial" w:hAnsi="Arial" w:cs="Arial"/>
              </w:rPr>
            </w:pPr>
            <w:r>
              <w:rPr>
                <w:rFonts w:ascii="Arial" w:hAnsi="Arial" w:cs="Arial"/>
              </w:rPr>
              <w:t>Must be equal or</w:t>
            </w:r>
            <w:r w:rsidRPr="00093533">
              <w:rPr>
                <w:rFonts w:ascii="Arial" w:hAnsi="Arial" w:cs="Arial"/>
              </w:rPr>
              <w:t xml:space="preserve"> greater than the current dat</w:t>
            </w:r>
            <w:r>
              <w:rPr>
                <w:rFonts w:ascii="Arial" w:hAnsi="Arial" w:cs="Arial"/>
              </w:rPr>
              <w:t>e.</w:t>
            </w:r>
          </w:p>
        </w:tc>
        <w:tc>
          <w:tcPr>
            <w:tcW w:w="677" w:type="dxa"/>
            <w:shd w:val="clear" w:color="auto" w:fill="FFFFFF"/>
          </w:tcPr>
          <w:p w:rsidR="006803B1" w:rsidRPr="00F950E3" w:rsidRDefault="006803B1" w:rsidP="00CC01F8">
            <w:pPr>
              <w:pStyle w:val="T2BaseArray"/>
              <w:ind w:left="0" w:firstLine="0"/>
              <w:jc w:val="left"/>
              <w:rPr>
                <w:rFonts w:ascii="Arial" w:hAnsi="Arial" w:cs="Arial"/>
              </w:rPr>
            </w:pPr>
          </w:p>
        </w:tc>
        <w:tc>
          <w:tcPr>
            <w:tcW w:w="678" w:type="dxa"/>
            <w:shd w:val="clear" w:color="auto" w:fill="FFFFFF"/>
          </w:tcPr>
          <w:p w:rsidR="006803B1" w:rsidRPr="00F950E3" w:rsidRDefault="006803B1" w:rsidP="00CC01F8">
            <w:pPr>
              <w:pStyle w:val="T2BaseArray"/>
              <w:ind w:left="0" w:firstLine="0"/>
              <w:jc w:val="left"/>
              <w:rPr>
                <w:rFonts w:ascii="Arial" w:hAnsi="Arial" w:cs="Arial"/>
              </w:rPr>
            </w:pPr>
            <w:r>
              <w:rPr>
                <w:rFonts w:ascii="Arial" w:hAnsi="Arial" w:cs="Arial"/>
              </w:rPr>
              <w:t>1..1</w:t>
            </w:r>
          </w:p>
        </w:tc>
      </w:tr>
      <w:tr w:rsidR="006803B1" w:rsidRPr="009C13F9" w:rsidTr="00DE50ED">
        <w:tc>
          <w:tcPr>
            <w:tcW w:w="534" w:type="dxa"/>
            <w:shd w:val="clear" w:color="auto" w:fill="FFFFFF"/>
          </w:tcPr>
          <w:p w:rsidR="006803B1" w:rsidRDefault="006803B1" w:rsidP="00CC01F8">
            <w:pPr>
              <w:pStyle w:val="T2BaseArray"/>
              <w:ind w:left="0" w:firstLine="0"/>
              <w:jc w:val="left"/>
              <w:rPr>
                <w:rFonts w:ascii="Arial" w:hAnsi="Arial" w:cs="Arial"/>
              </w:rPr>
            </w:pPr>
            <w:r>
              <w:rPr>
                <w:rFonts w:ascii="Arial" w:hAnsi="Arial" w:cs="Arial"/>
              </w:rPr>
              <w:t>6</w:t>
            </w:r>
          </w:p>
        </w:tc>
        <w:tc>
          <w:tcPr>
            <w:tcW w:w="567" w:type="dxa"/>
            <w:shd w:val="clear" w:color="auto" w:fill="FFFFFF"/>
          </w:tcPr>
          <w:p w:rsidR="006803B1" w:rsidRDefault="006803B1" w:rsidP="00CC01F8">
            <w:pPr>
              <w:pStyle w:val="T2BaseArray"/>
              <w:ind w:left="0" w:firstLine="0"/>
              <w:jc w:val="left"/>
              <w:rPr>
                <w:rFonts w:ascii="Arial" w:hAnsi="Arial" w:cs="Arial"/>
              </w:rPr>
            </w:pPr>
            <w:r>
              <w:rPr>
                <w:rFonts w:ascii="Arial" w:hAnsi="Arial" w:cs="Arial"/>
              </w:rPr>
              <w:t>F</w:t>
            </w:r>
          </w:p>
        </w:tc>
        <w:tc>
          <w:tcPr>
            <w:tcW w:w="2551" w:type="dxa"/>
            <w:shd w:val="clear" w:color="auto" w:fill="FFFFFF"/>
          </w:tcPr>
          <w:p w:rsidR="006803B1" w:rsidRPr="00F950E3" w:rsidRDefault="006803B1" w:rsidP="00CC01F8">
            <w:pPr>
              <w:pStyle w:val="T2BaseArray"/>
              <w:jc w:val="left"/>
              <w:rPr>
                <w:rFonts w:ascii="Arial" w:hAnsi="Arial" w:cs="Arial"/>
              </w:rPr>
            </w:pPr>
            <w:r>
              <w:rPr>
                <w:rFonts w:ascii="Arial" w:hAnsi="Arial" w:cs="Arial"/>
              </w:rPr>
              <w:t>Valid T</w:t>
            </w:r>
            <w:r w:rsidRPr="00F950E3">
              <w:rPr>
                <w:rFonts w:ascii="Arial" w:hAnsi="Arial" w:cs="Arial"/>
              </w:rPr>
              <w:t>o</w:t>
            </w:r>
          </w:p>
        </w:tc>
        <w:tc>
          <w:tcPr>
            <w:tcW w:w="2977" w:type="dxa"/>
            <w:shd w:val="clear" w:color="auto" w:fill="FFFFFF"/>
          </w:tcPr>
          <w:p w:rsidR="006803B1" w:rsidRPr="00F950E3" w:rsidRDefault="006803B1" w:rsidP="00CC01F8">
            <w:pPr>
              <w:pStyle w:val="T2BaseArray"/>
              <w:rPr>
                <w:rFonts w:ascii="Arial" w:hAnsi="Arial" w:cs="Arial"/>
              </w:rPr>
            </w:pPr>
            <w:r w:rsidRPr="00F950E3">
              <w:rPr>
                <w:rFonts w:ascii="Arial" w:hAnsi="Arial" w:cs="Arial"/>
              </w:rPr>
              <w:t>DATE</w:t>
            </w:r>
          </w:p>
        </w:tc>
        <w:tc>
          <w:tcPr>
            <w:tcW w:w="3402" w:type="dxa"/>
            <w:shd w:val="clear" w:color="auto" w:fill="FFFFFF"/>
          </w:tcPr>
          <w:p w:rsidR="006803B1" w:rsidRPr="00F950E3" w:rsidRDefault="006803B1" w:rsidP="00D335E0">
            <w:pPr>
              <w:pStyle w:val="T2BaseArray"/>
              <w:jc w:val="left"/>
              <w:rPr>
                <w:rFonts w:ascii="Arial" w:hAnsi="Arial" w:cs="Arial"/>
              </w:rPr>
            </w:pPr>
            <w:r>
              <w:rPr>
                <w:rFonts w:ascii="Arial" w:hAnsi="Arial" w:cs="Arial"/>
              </w:rPr>
              <w:t xml:space="preserve">Valid to date of the </w:t>
            </w:r>
            <w:r w:rsidRPr="00D335E0">
              <w:rPr>
                <w:rFonts w:ascii="Arial" w:hAnsi="Arial" w:cs="Arial"/>
              </w:rPr>
              <w:t>conditional securities delivery rule</w:t>
            </w:r>
            <w:r>
              <w:rPr>
                <w:rFonts w:ascii="Arial" w:hAnsi="Arial" w:cs="Arial"/>
              </w:rPr>
              <w:t>.</w:t>
            </w:r>
          </w:p>
        </w:tc>
        <w:tc>
          <w:tcPr>
            <w:tcW w:w="2551" w:type="dxa"/>
            <w:shd w:val="clear" w:color="auto" w:fill="FFFFFF"/>
          </w:tcPr>
          <w:p w:rsidR="006803B1" w:rsidRPr="001C4643" w:rsidRDefault="006803B1" w:rsidP="00CC01F8">
            <w:pPr>
              <w:pStyle w:val="T2BaseArray"/>
              <w:ind w:left="0" w:firstLine="0"/>
              <w:jc w:val="left"/>
              <w:rPr>
                <w:rFonts w:ascii="Arial" w:hAnsi="Arial" w:cs="Arial"/>
              </w:rPr>
            </w:pPr>
            <w:r>
              <w:rPr>
                <w:rFonts w:ascii="Arial" w:hAnsi="Arial" w:cs="Arial"/>
              </w:rPr>
              <w:t>Must be greater than the Valid From date.</w:t>
            </w:r>
          </w:p>
        </w:tc>
        <w:tc>
          <w:tcPr>
            <w:tcW w:w="677" w:type="dxa"/>
            <w:shd w:val="clear" w:color="auto" w:fill="FFFFFF"/>
          </w:tcPr>
          <w:p w:rsidR="006803B1" w:rsidRPr="00F950E3" w:rsidRDefault="006803B1" w:rsidP="00CC01F8">
            <w:pPr>
              <w:pStyle w:val="T2BaseArray"/>
              <w:ind w:left="0" w:firstLine="0"/>
              <w:jc w:val="left"/>
              <w:rPr>
                <w:rFonts w:ascii="Arial" w:hAnsi="Arial" w:cs="Arial"/>
              </w:rPr>
            </w:pPr>
          </w:p>
        </w:tc>
        <w:tc>
          <w:tcPr>
            <w:tcW w:w="678" w:type="dxa"/>
            <w:shd w:val="clear" w:color="auto" w:fill="FFFFFF"/>
          </w:tcPr>
          <w:p w:rsidR="006803B1" w:rsidRPr="00F950E3" w:rsidRDefault="006803B1" w:rsidP="00CC01F8">
            <w:pPr>
              <w:pStyle w:val="T2BaseArray"/>
              <w:ind w:left="0" w:firstLine="0"/>
              <w:jc w:val="left"/>
              <w:rPr>
                <w:rFonts w:ascii="Arial" w:hAnsi="Arial" w:cs="Arial"/>
              </w:rPr>
            </w:pPr>
            <w:r>
              <w:rPr>
                <w:rFonts w:ascii="Arial" w:hAnsi="Arial" w:cs="Arial"/>
              </w:rPr>
              <w:t>0..1</w:t>
            </w:r>
          </w:p>
        </w:tc>
      </w:tr>
      <w:tr w:rsidR="006803B1" w:rsidRPr="009C13F9" w:rsidTr="00C4210F">
        <w:tc>
          <w:tcPr>
            <w:tcW w:w="534" w:type="dxa"/>
            <w:shd w:val="clear" w:color="auto" w:fill="FFFFFF"/>
          </w:tcPr>
          <w:p w:rsidR="006803B1" w:rsidRDefault="006803B1" w:rsidP="00093533">
            <w:pPr>
              <w:pStyle w:val="T2BaseArray"/>
              <w:ind w:left="0" w:firstLine="0"/>
              <w:jc w:val="left"/>
              <w:rPr>
                <w:rFonts w:ascii="Arial" w:hAnsi="Arial" w:cs="Arial"/>
              </w:rPr>
            </w:pPr>
            <w:r>
              <w:rPr>
                <w:rFonts w:ascii="Arial" w:hAnsi="Arial" w:cs="Arial"/>
              </w:rPr>
              <w:t>7</w:t>
            </w:r>
          </w:p>
        </w:tc>
        <w:tc>
          <w:tcPr>
            <w:tcW w:w="567" w:type="dxa"/>
            <w:shd w:val="clear" w:color="auto" w:fill="FFFFFF"/>
          </w:tcPr>
          <w:p w:rsidR="006803B1" w:rsidRDefault="006803B1" w:rsidP="00093533">
            <w:pPr>
              <w:pStyle w:val="T2BaseArray"/>
              <w:ind w:left="0" w:firstLine="0"/>
              <w:jc w:val="left"/>
              <w:rPr>
                <w:rFonts w:ascii="Arial" w:hAnsi="Arial" w:cs="Arial"/>
              </w:rPr>
            </w:pPr>
            <w:r>
              <w:rPr>
                <w:rFonts w:ascii="Arial" w:hAnsi="Arial" w:cs="Arial"/>
              </w:rPr>
              <w:t>G</w:t>
            </w:r>
          </w:p>
        </w:tc>
        <w:tc>
          <w:tcPr>
            <w:tcW w:w="2551" w:type="dxa"/>
            <w:shd w:val="clear" w:color="auto" w:fill="FFFFFF"/>
          </w:tcPr>
          <w:p w:rsidR="006803B1" w:rsidRPr="00F950E3" w:rsidRDefault="006803B1" w:rsidP="00093533">
            <w:pPr>
              <w:pStyle w:val="T2BaseArray"/>
              <w:jc w:val="left"/>
              <w:rPr>
                <w:rFonts w:ascii="Arial" w:hAnsi="Arial" w:cs="Arial"/>
              </w:rPr>
            </w:pPr>
            <w:proofErr w:type="spellStart"/>
            <w:r w:rsidRPr="00F950E3">
              <w:rPr>
                <w:rFonts w:ascii="Arial" w:hAnsi="Arial" w:cs="Arial"/>
              </w:rPr>
              <w:t>CoSD</w:t>
            </w:r>
            <w:proofErr w:type="spellEnd"/>
            <w:r w:rsidRPr="00F950E3">
              <w:rPr>
                <w:rFonts w:ascii="Arial" w:hAnsi="Arial" w:cs="Arial"/>
              </w:rPr>
              <w:t xml:space="preserve"> Processing</w:t>
            </w:r>
          </w:p>
        </w:tc>
        <w:tc>
          <w:tcPr>
            <w:tcW w:w="2977" w:type="dxa"/>
            <w:shd w:val="clear" w:color="auto" w:fill="FFFFFF"/>
          </w:tcPr>
          <w:p w:rsidR="006803B1" w:rsidRPr="00F950E3" w:rsidRDefault="006803B1" w:rsidP="00093533">
            <w:pPr>
              <w:pStyle w:val="T2BaseArray"/>
              <w:ind w:left="0" w:firstLine="0"/>
              <w:rPr>
                <w:rFonts w:ascii="Arial" w:hAnsi="Arial" w:cs="Arial"/>
              </w:rPr>
            </w:pPr>
            <w:r w:rsidRPr="00F950E3">
              <w:rPr>
                <w:rFonts w:ascii="Arial" w:hAnsi="Arial" w:cs="Arial"/>
              </w:rPr>
              <w:t>BOOLEAN</w:t>
            </w:r>
          </w:p>
        </w:tc>
        <w:tc>
          <w:tcPr>
            <w:tcW w:w="3402" w:type="dxa"/>
            <w:shd w:val="clear" w:color="auto" w:fill="FFFFFF"/>
          </w:tcPr>
          <w:p w:rsidR="006803B1" w:rsidRPr="00F950E3" w:rsidRDefault="006803B1" w:rsidP="00DE32BA">
            <w:pPr>
              <w:pStyle w:val="T2BaseArray"/>
              <w:numPr>
                <w:ilvl w:val="0"/>
                <w:numId w:val="14"/>
              </w:numPr>
              <w:jc w:val="left"/>
              <w:rPr>
                <w:rFonts w:ascii="Arial" w:hAnsi="Arial" w:cs="Arial"/>
              </w:rPr>
              <w:pPrChange w:id="705"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true = T</w:t>
            </w:r>
            <w:r w:rsidRPr="00F950E3">
              <w:rPr>
                <w:rFonts w:ascii="Arial" w:hAnsi="Arial" w:cs="Arial"/>
              </w:rPr>
              <w:t>he settlement instruction that matches with the rule is to settle conditionally</w:t>
            </w:r>
          </w:p>
        </w:tc>
        <w:tc>
          <w:tcPr>
            <w:tcW w:w="2551" w:type="dxa"/>
            <w:shd w:val="clear" w:color="auto" w:fill="FFFFFF"/>
          </w:tcPr>
          <w:p w:rsidR="006803B1" w:rsidRPr="00F950E3" w:rsidRDefault="006803B1" w:rsidP="00093533">
            <w:pPr>
              <w:pStyle w:val="T2BaseArray"/>
              <w:rPr>
                <w:rFonts w:ascii="Arial" w:hAnsi="Arial" w:cs="Arial"/>
              </w:rPr>
            </w:pPr>
          </w:p>
        </w:tc>
        <w:tc>
          <w:tcPr>
            <w:tcW w:w="677" w:type="dxa"/>
            <w:shd w:val="clear" w:color="auto" w:fill="FFFFFF"/>
          </w:tcPr>
          <w:p w:rsidR="006803B1" w:rsidRPr="00F950E3" w:rsidRDefault="006803B1" w:rsidP="00093533">
            <w:pPr>
              <w:pStyle w:val="T2BaseArray"/>
              <w:ind w:left="0" w:firstLine="0"/>
              <w:jc w:val="left"/>
              <w:rPr>
                <w:rFonts w:ascii="Arial" w:hAnsi="Arial" w:cs="Arial"/>
              </w:rPr>
            </w:pPr>
          </w:p>
        </w:tc>
        <w:tc>
          <w:tcPr>
            <w:tcW w:w="678" w:type="dxa"/>
            <w:shd w:val="clear" w:color="auto" w:fill="FFFFFF"/>
          </w:tcPr>
          <w:p w:rsidR="006803B1" w:rsidRPr="00F950E3" w:rsidRDefault="006803B1" w:rsidP="00093533">
            <w:pPr>
              <w:pStyle w:val="T2BaseArray"/>
              <w:ind w:left="0" w:firstLine="0"/>
              <w:jc w:val="left"/>
              <w:rPr>
                <w:rFonts w:ascii="Arial" w:hAnsi="Arial" w:cs="Arial"/>
              </w:rPr>
            </w:pPr>
            <w:r>
              <w:rPr>
                <w:rFonts w:ascii="Arial" w:hAnsi="Arial" w:cs="Arial"/>
              </w:rPr>
              <w:t>1..1</w:t>
            </w:r>
          </w:p>
        </w:tc>
      </w:tr>
      <w:tr w:rsidR="006803B1" w:rsidRPr="009C13F9" w:rsidTr="00C4210F">
        <w:tc>
          <w:tcPr>
            <w:tcW w:w="10031" w:type="dxa"/>
            <w:gridSpan w:val="5"/>
            <w:shd w:val="clear" w:color="auto" w:fill="F2F2F2"/>
          </w:tcPr>
          <w:p w:rsidR="006803B1" w:rsidRPr="00F950E3" w:rsidRDefault="006803B1" w:rsidP="00093533">
            <w:pPr>
              <w:pStyle w:val="T2BaseArray"/>
              <w:ind w:left="0" w:firstLine="0"/>
              <w:rPr>
                <w:rFonts w:ascii="Arial" w:hAnsi="Arial" w:cs="Arial"/>
              </w:rPr>
            </w:pPr>
            <w:r>
              <w:rPr>
                <w:rFonts w:ascii="Arial" w:hAnsi="Arial" w:cs="Arial"/>
              </w:rPr>
              <w:t>Group “Conditional Securities Delivery Rule Parameters”</w:t>
            </w:r>
          </w:p>
        </w:tc>
        <w:tc>
          <w:tcPr>
            <w:tcW w:w="2551" w:type="dxa"/>
            <w:shd w:val="clear" w:color="auto" w:fill="F2F2F2"/>
          </w:tcPr>
          <w:p w:rsidR="006803B1" w:rsidRPr="00F950E3" w:rsidRDefault="006803B1" w:rsidP="00093533">
            <w:pPr>
              <w:pStyle w:val="T2BaseArray"/>
              <w:rPr>
                <w:rFonts w:ascii="Arial" w:hAnsi="Arial" w:cs="Arial"/>
              </w:rPr>
            </w:pPr>
          </w:p>
        </w:tc>
        <w:tc>
          <w:tcPr>
            <w:tcW w:w="677" w:type="dxa"/>
            <w:shd w:val="clear" w:color="auto" w:fill="F2F2F2"/>
          </w:tcPr>
          <w:p w:rsidR="006803B1" w:rsidRPr="00F950E3" w:rsidRDefault="006803B1" w:rsidP="00093533">
            <w:pPr>
              <w:pStyle w:val="T2BaseArray"/>
              <w:ind w:left="0" w:firstLine="0"/>
              <w:jc w:val="left"/>
              <w:rPr>
                <w:rFonts w:ascii="Arial" w:hAnsi="Arial" w:cs="Arial"/>
              </w:rPr>
            </w:pPr>
            <w:r>
              <w:rPr>
                <w:rFonts w:ascii="Arial" w:hAnsi="Arial" w:cs="Arial"/>
              </w:rPr>
              <w:t>1..10</w:t>
            </w:r>
          </w:p>
        </w:tc>
        <w:tc>
          <w:tcPr>
            <w:tcW w:w="678" w:type="dxa"/>
            <w:shd w:val="clear" w:color="auto" w:fill="F2F2F2"/>
          </w:tcPr>
          <w:p w:rsidR="006803B1" w:rsidRDefault="006803B1" w:rsidP="00093533">
            <w:pPr>
              <w:pStyle w:val="T2BaseArray"/>
              <w:ind w:left="0" w:firstLine="0"/>
              <w:jc w:val="left"/>
              <w:rPr>
                <w:rFonts w:ascii="Arial" w:hAnsi="Arial" w:cs="Arial"/>
              </w:rPr>
            </w:pPr>
          </w:p>
        </w:tc>
      </w:tr>
      <w:tr w:rsidR="006803B1" w:rsidRPr="009C13F9" w:rsidTr="00DE50ED">
        <w:tc>
          <w:tcPr>
            <w:tcW w:w="534" w:type="dxa"/>
            <w:shd w:val="clear" w:color="auto" w:fill="FFFFFF"/>
          </w:tcPr>
          <w:p w:rsidR="006803B1" w:rsidRPr="00C4210F" w:rsidRDefault="006803B1" w:rsidP="00093533">
            <w:pPr>
              <w:pStyle w:val="T2BaseArray"/>
              <w:ind w:left="0" w:firstLine="0"/>
              <w:jc w:val="left"/>
              <w:rPr>
                <w:rFonts w:ascii="Arial" w:hAnsi="Arial" w:cs="Arial"/>
              </w:rPr>
            </w:pPr>
            <w:r w:rsidRPr="00C4210F">
              <w:rPr>
                <w:rFonts w:ascii="Arial" w:hAnsi="Arial" w:cs="Arial"/>
              </w:rPr>
              <w:t>8</w:t>
            </w:r>
          </w:p>
        </w:tc>
        <w:tc>
          <w:tcPr>
            <w:tcW w:w="567" w:type="dxa"/>
            <w:shd w:val="clear" w:color="auto" w:fill="FFFFFF"/>
          </w:tcPr>
          <w:p w:rsidR="006803B1" w:rsidRPr="00C4210F" w:rsidRDefault="006803B1" w:rsidP="00093533">
            <w:pPr>
              <w:pStyle w:val="T2BaseArray"/>
              <w:ind w:left="0" w:firstLine="0"/>
              <w:jc w:val="left"/>
              <w:rPr>
                <w:rFonts w:ascii="Arial" w:hAnsi="Arial" w:cs="Arial"/>
              </w:rPr>
            </w:pPr>
            <w:r w:rsidRPr="00C4210F">
              <w:rPr>
                <w:rFonts w:ascii="Arial" w:hAnsi="Arial" w:cs="Arial"/>
              </w:rPr>
              <w:t>H</w:t>
            </w:r>
          </w:p>
        </w:tc>
        <w:tc>
          <w:tcPr>
            <w:tcW w:w="2551" w:type="dxa"/>
            <w:shd w:val="clear" w:color="auto" w:fill="FFFFFF"/>
          </w:tcPr>
          <w:p w:rsidR="006803B1" w:rsidRPr="00C4210F" w:rsidRDefault="006803B1" w:rsidP="00093533">
            <w:pPr>
              <w:pStyle w:val="T2BaseArray"/>
              <w:jc w:val="left"/>
              <w:rPr>
                <w:rFonts w:ascii="Arial" w:hAnsi="Arial" w:cs="Arial"/>
              </w:rPr>
            </w:pPr>
            <w:r w:rsidRPr="00C4210F">
              <w:rPr>
                <w:rFonts w:ascii="Arial" w:hAnsi="Arial" w:cs="Arial"/>
              </w:rPr>
              <w:t>Group</w:t>
            </w:r>
          </w:p>
        </w:tc>
        <w:tc>
          <w:tcPr>
            <w:tcW w:w="2977" w:type="dxa"/>
            <w:shd w:val="clear" w:color="auto" w:fill="FFFFFF"/>
          </w:tcPr>
          <w:p w:rsidR="006803B1" w:rsidRPr="00E97AF3" w:rsidRDefault="006803B1" w:rsidP="00093533">
            <w:pPr>
              <w:pStyle w:val="T2BaseArray"/>
              <w:rPr>
                <w:rFonts w:ascii="Arial" w:hAnsi="Arial" w:cs="Arial"/>
              </w:rPr>
            </w:pPr>
            <w:r w:rsidRPr="00E97AF3">
              <w:rPr>
                <w:rFonts w:ascii="Arial" w:hAnsi="Arial" w:cs="Arial"/>
              </w:rPr>
              <w:t>VARCHAR (35)</w:t>
            </w:r>
          </w:p>
        </w:tc>
        <w:tc>
          <w:tcPr>
            <w:tcW w:w="3402" w:type="dxa"/>
            <w:shd w:val="clear" w:color="auto" w:fill="FFFFFF"/>
          </w:tcPr>
          <w:p w:rsidR="006803B1" w:rsidRPr="00C4210F" w:rsidRDefault="006803B1" w:rsidP="00093533">
            <w:pPr>
              <w:pStyle w:val="T2BaseArray"/>
              <w:jc w:val="left"/>
              <w:rPr>
                <w:rFonts w:ascii="Arial" w:hAnsi="Arial" w:cs="Arial"/>
              </w:rPr>
            </w:pPr>
          </w:p>
        </w:tc>
        <w:tc>
          <w:tcPr>
            <w:tcW w:w="2551" w:type="dxa"/>
            <w:shd w:val="clear" w:color="auto" w:fill="FFFFFF"/>
          </w:tcPr>
          <w:p w:rsidR="006803B1" w:rsidRPr="00C4210F" w:rsidRDefault="006803B1" w:rsidP="00093533">
            <w:pPr>
              <w:pStyle w:val="T2BaseArray"/>
              <w:jc w:val="left"/>
              <w:rPr>
                <w:rFonts w:ascii="Arial" w:hAnsi="Arial" w:cs="Arial"/>
              </w:rPr>
            </w:pPr>
          </w:p>
        </w:tc>
        <w:tc>
          <w:tcPr>
            <w:tcW w:w="677" w:type="dxa"/>
            <w:shd w:val="clear" w:color="auto" w:fill="FFFFFF"/>
          </w:tcPr>
          <w:p w:rsidR="006803B1" w:rsidRPr="00C4210F" w:rsidRDefault="006803B1" w:rsidP="00093533">
            <w:pPr>
              <w:pStyle w:val="T2BaseArray"/>
              <w:ind w:left="0" w:firstLine="0"/>
              <w:jc w:val="left"/>
              <w:rPr>
                <w:rFonts w:ascii="Arial" w:hAnsi="Arial" w:cs="Arial"/>
              </w:rPr>
            </w:pPr>
          </w:p>
        </w:tc>
        <w:tc>
          <w:tcPr>
            <w:tcW w:w="678" w:type="dxa"/>
            <w:shd w:val="clear" w:color="auto" w:fill="FFFFFF"/>
          </w:tcPr>
          <w:p w:rsidR="006803B1" w:rsidRPr="00C4210F" w:rsidRDefault="006803B1" w:rsidP="00093533">
            <w:pPr>
              <w:pStyle w:val="T2BaseArray"/>
              <w:ind w:left="0" w:firstLine="0"/>
              <w:jc w:val="left"/>
              <w:rPr>
                <w:rFonts w:ascii="Arial" w:hAnsi="Arial" w:cs="Arial"/>
              </w:rPr>
            </w:pPr>
            <w:del w:id="706" w:author="Author">
              <w:r w:rsidRPr="00C4210F" w:rsidDel="005453E0">
                <w:rPr>
                  <w:rFonts w:ascii="Arial" w:hAnsi="Arial" w:cs="Arial"/>
                </w:rPr>
                <w:delText>0</w:delText>
              </w:r>
            </w:del>
            <w:ins w:id="707" w:author="Author">
              <w:r w:rsidR="005453E0">
                <w:rPr>
                  <w:rFonts w:ascii="Arial" w:hAnsi="Arial" w:cs="Arial"/>
                </w:rPr>
                <w:t>1</w:t>
              </w:r>
            </w:ins>
            <w:r w:rsidRPr="00C4210F">
              <w:rPr>
                <w:rFonts w:ascii="Arial" w:hAnsi="Arial" w:cs="Arial"/>
              </w:rPr>
              <w:t>..1</w:t>
            </w:r>
          </w:p>
        </w:tc>
      </w:tr>
      <w:tr w:rsidR="006803B1" w:rsidRPr="009C13F9" w:rsidTr="00DE50ED">
        <w:tc>
          <w:tcPr>
            <w:tcW w:w="534" w:type="dxa"/>
            <w:shd w:val="clear" w:color="auto" w:fill="FFFFFF"/>
          </w:tcPr>
          <w:p w:rsidR="006803B1" w:rsidRPr="00C4210F" w:rsidRDefault="006803B1" w:rsidP="00946AAA">
            <w:pPr>
              <w:pStyle w:val="T2BaseArray"/>
              <w:ind w:left="0" w:firstLine="0"/>
              <w:jc w:val="left"/>
              <w:rPr>
                <w:rFonts w:ascii="Arial" w:hAnsi="Arial" w:cs="Arial"/>
              </w:rPr>
            </w:pPr>
            <w:r w:rsidRPr="00C4210F">
              <w:rPr>
                <w:rFonts w:ascii="Arial" w:hAnsi="Arial" w:cs="Arial"/>
              </w:rPr>
              <w:t>9</w:t>
            </w:r>
          </w:p>
        </w:tc>
        <w:tc>
          <w:tcPr>
            <w:tcW w:w="567" w:type="dxa"/>
            <w:shd w:val="clear" w:color="auto" w:fill="FFFFFF"/>
          </w:tcPr>
          <w:p w:rsidR="006803B1" w:rsidRPr="00C4210F" w:rsidRDefault="006803B1" w:rsidP="00946AAA">
            <w:pPr>
              <w:pStyle w:val="T2BaseArray"/>
              <w:ind w:left="0" w:firstLine="0"/>
              <w:jc w:val="left"/>
              <w:rPr>
                <w:rFonts w:ascii="Arial" w:hAnsi="Arial" w:cs="Arial"/>
              </w:rPr>
            </w:pPr>
            <w:r w:rsidRPr="00C4210F">
              <w:rPr>
                <w:rFonts w:ascii="Arial" w:hAnsi="Arial" w:cs="Arial"/>
              </w:rPr>
              <w:t>I</w:t>
            </w:r>
          </w:p>
        </w:tc>
        <w:tc>
          <w:tcPr>
            <w:tcW w:w="2551" w:type="dxa"/>
            <w:shd w:val="clear" w:color="auto" w:fill="FFFFFF"/>
          </w:tcPr>
          <w:p w:rsidR="006803B1" w:rsidRPr="00C4210F" w:rsidRDefault="006803B1" w:rsidP="00946AAA">
            <w:pPr>
              <w:pStyle w:val="T2BaseArray"/>
              <w:jc w:val="left"/>
              <w:rPr>
                <w:rFonts w:ascii="Arial" w:hAnsi="Arial" w:cs="Arial"/>
              </w:rPr>
            </w:pPr>
            <w:r>
              <w:rPr>
                <w:rFonts w:ascii="Arial" w:hAnsi="Arial" w:cs="Arial"/>
              </w:rPr>
              <w:t xml:space="preserve">Conditional Securities Delivery Rule Parameter </w:t>
            </w:r>
            <w:r>
              <w:rPr>
                <w:rFonts w:ascii="Arial" w:hAnsi="Arial" w:cs="Arial"/>
              </w:rPr>
              <w:lastRenderedPageBreak/>
              <w:t>Name</w:t>
            </w:r>
          </w:p>
        </w:tc>
        <w:tc>
          <w:tcPr>
            <w:tcW w:w="2977" w:type="dxa"/>
            <w:shd w:val="clear" w:color="auto" w:fill="FFFFFF"/>
          </w:tcPr>
          <w:p w:rsidR="006803B1" w:rsidRDefault="006803B1" w:rsidP="00946AAA">
            <w:pPr>
              <w:pStyle w:val="T2BaseArray"/>
              <w:spacing w:before="0" w:after="0"/>
              <w:jc w:val="left"/>
              <w:rPr>
                <w:rFonts w:ascii="Arial" w:hAnsi="Arial" w:cs="Arial"/>
              </w:rPr>
            </w:pPr>
            <w:r>
              <w:rPr>
                <w:rFonts w:ascii="Arial" w:hAnsi="Arial" w:cs="Arial"/>
              </w:rPr>
              <w:lastRenderedPageBreak/>
              <w:t>Name of the parameter type to be set for the rule.</w:t>
            </w:r>
          </w:p>
          <w:p w:rsidR="006803B1" w:rsidRDefault="006803B1" w:rsidP="00946AAA">
            <w:pPr>
              <w:pStyle w:val="T2BaseArray"/>
              <w:spacing w:before="0" w:after="0"/>
              <w:jc w:val="left"/>
              <w:rPr>
                <w:rFonts w:ascii="Arial" w:hAnsi="Arial" w:cs="Arial"/>
              </w:rPr>
            </w:pPr>
          </w:p>
          <w:p w:rsidR="006803B1" w:rsidRDefault="006803B1" w:rsidP="00946AAA">
            <w:pPr>
              <w:pStyle w:val="T2BaseArray"/>
              <w:ind w:left="0" w:firstLine="0"/>
              <w:jc w:val="left"/>
              <w:rPr>
                <w:rFonts w:ascii="Arial" w:hAnsi="Arial" w:cs="Arial"/>
              </w:rPr>
            </w:pPr>
            <w:commentRangeStart w:id="708"/>
            <w:r>
              <w:rPr>
                <w:rFonts w:ascii="Arial" w:hAnsi="Arial" w:cs="Arial"/>
              </w:rPr>
              <w:t>Allowed values are:</w:t>
            </w:r>
          </w:p>
          <w:p w:rsidR="006803B1" w:rsidRPr="00946AAA" w:rsidRDefault="005453E0" w:rsidP="00DE32BA">
            <w:pPr>
              <w:pStyle w:val="T2BaseArray"/>
              <w:numPr>
                <w:ilvl w:val="0"/>
                <w:numId w:val="14"/>
              </w:numPr>
              <w:jc w:val="left"/>
              <w:rPr>
                <w:rFonts w:ascii="Arial" w:hAnsi="Arial" w:cs="Arial"/>
              </w:rPr>
              <w:pPrChange w:id="709" w:author="Author">
                <w:pPr>
                  <w:pStyle w:val="T2BaseArray"/>
                  <w:framePr w:hSpace="141" w:wrap="around" w:vAnchor="text" w:hAnchor="margin" w:xAlign="right" w:y="145"/>
                  <w:numPr>
                    <w:numId w:val="15"/>
                  </w:numPr>
                  <w:tabs>
                    <w:tab w:val="num" w:pos="360"/>
                  </w:tabs>
                  <w:ind w:left="360" w:hanging="360"/>
                  <w:jc w:val="left"/>
                </w:pPr>
              </w:pPrChange>
            </w:pPr>
            <w:ins w:id="710" w:author="Author">
              <w:r>
                <w:rPr>
                  <w:rFonts w:ascii="Arial" w:hAnsi="Arial" w:cs="Arial"/>
                </w:rPr>
                <w:t>ISIN</w:t>
              </w:r>
            </w:ins>
            <w:del w:id="711" w:author="Author">
              <w:r w:rsidR="006803B1" w:rsidRPr="00946AAA" w:rsidDel="005453E0">
                <w:rPr>
                  <w:rFonts w:ascii="Arial" w:hAnsi="Arial" w:cs="Arial"/>
                </w:rPr>
                <w:delText>SECU</w:delText>
              </w:r>
            </w:del>
            <w:r w:rsidR="006803B1" w:rsidRPr="00946AAA">
              <w:rPr>
                <w:rFonts w:ascii="Arial" w:hAnsi="Arial" w:cs="Arial"/>
              </w:rPr>
              <w:t xml:space="preserve"> </w:t>
            </w:r>
          </w:p>
          <w:p w:rsidR="006803B1" w:rsidRPr="00946AAA" w:rsidRDefault="006803B1" w:rsidP="00DE32BA">
            <w:pPr>
              <w:pStyle w:val="T2BaseArray"/>
              <w:numPr>
                <w:ilvl w:val="0"/>
                <w:numId w:val="14"/>
              </w:numPr>
              <w:jc w:val="left"/>
              <w:rPr>
                <w:rFonts w:ascii="Arial" w:hAnsi="Arial" w:cs="Arial"/>
              </w:rPr>
              <w:pPrChange w:id="712" w:author="Author">
                <w:pPr>
                  <w:pStyle w:val="T2BaseArray"/>
                  <w:framePr w:hSpace="141" w:wrap="around" w:vAnchor="text" w:hAnchor="margin" w:xAlign="right" w:y="145"/>
                  <w:numPr>
                    <w:numId w:val="15"/>
                  </w:numPr>
                  <w:tabs>
                    <w:tab w:val="num" w:pos="360"/>
                  </w:tabs>
                  <w:ind w:left="360" w:hanging="360"/>
                  <w:jc w:val="left"/>
                </w:pPr>
              </w:pPrChange>
            </w:pPr>
            <w:r w:rsidRPr="00946AAA">
              <w:rPr>
                <w:rFonts w:ascii="Arial" w:hAnsi="Arial" w:cs="Arial"/>
              </w:rPr>
              <w:t xml:space="preserve">STCR (Settlement Currency)                           </w:t>
            </w:r>
          </w:p>
          <w:p w:rsidR="006803B1" w:rsidRPr="00946AAA" w:rsidRDefault="006803B1" w:rsidP="00DE32BA">
            <w:pPr>
              <w:pStyle w:val="T2BaseArray"/>
              <w:numPr>
                <w:ilvl w:val="0"/>
                <w:numId w:val="14"/>
              </w:numPr>
              <w:jc w:val="left"/>
              <w:rPr>
                <w:rFonts w:ascii="Arial" w:hAnsi="Arial" w:cs="Arial"/>
              </w:rPr>
              <w:pPrChange w:id="713" w:author="Author">
                <w:pPr>
                  <w:pStyle w:val="T2BaseArray"/>
                  <w:framePr w:hSpace="141" w:wrap="around" w:vAnchor="text" w:hAnchor="margin" w:xAlign="right" w:y="145"/>
                  <w:numPr>
                    <w:numId w:val="15"/>
                  </w:numPr>
                  <w:tabs>
                    <w:tab w:val="num" w:pos="360"/>
                  </w:tabs>
                  <w:ind w:left="360" w:hanging="360"/>
                  <w:jc w:val="left"/>
                </w:pPr>
              </w:pPrChange>
            </w:pPr>
            <w:r w:rsidRPr="00946AAA">
              <w:rPr>
                <w:rFonts w:ascii="Arial" w:hAnsi="Arial" w:cs="Arial"/>
              </w:rPr>
              <w:t>CSD</w:t>
            </w:r>
            <w:del w:id="714" w:author="Author">
              <w:r w:rsidRPr="00946AAA" w:rsidDel="005453E0">
                <w:rPr>
                  <w:rFonts w:ascii="Arial" w:hAnsi="Arial" w:cs="Arial"/>
                </w:rPr>
                <w:delText>X</w:delText>
              </w:r>
            </w:del>
            <w:r w:rsidRPr="00946AAA">
              <w:rPr>
                <w:rFonts w:ascii="Arial" w:hAnsi="Arial" w:cs="Arial"/>
              </w:rPr>
              <w:t xml:space="preserve">                                                 </w:t>
            </w:r>
          </w:p>
          <w:p w:rsidR="006803B1" w:rsidRPr="00946AAA" w:rsidRDefault="006803B1" w:rsidP="00DE32BA">
            <w:pPr>
              <w:pStyle w:val="T2BaseArray"/>
              <w:numPr>
                <w:ilvl w:val="0"/>
                <w:numId w:val="14"/>
              </w:numPr>
              <w:jc w:val="left"/>
              <w:rPr>
                <w:rFonts w:ascii="Arial" w:hAnsi="Arial" w:cs="Arial"/>
              </w:rPr>
              <w:pPrChange w:id="715" w:author="Author">
                <w:pPr>
                  <w:pStyle w:val="T2BaseArray"/>
                  <w:framePr w:hSpace="141" w:wrap="around" w:vAnchor="text" w:hAnchor="margin" w:xAlign="right" w:y="145"/>
                  <w:numPr>
                    <w:numId w:val="15"/>
                  </w:numPr>
                  <w:tabs>
                    <w:tab w:val="num" w:pos="360"/>
                  </w:tabs>
                  <w:ind w:left="360" w:hanging="360"/>
                  <w:jc w:val="left"/>
                </w:pPr>
              </w:pPrChange>
            </w:pPr>
            <w:r w:rsidRPr="00946AAA">
              <w:rPr>
                <w:rFonts w:ascii="Arial" w:hAnsi="Arial" w:cs="Arial"/>
              </w:rPr>
              <w:t xml:space="preserve">SACC (Securities Account)                           </w:t>
            </w:r>
          </w:p>
          <w:p w:rsidR="006803B1" w:rsidRPr="00946AAA" w:rsidRDefault="006803B1" w:rsidP="00DE32BA">
            <w:pPr>
              <w:pStyle w:val="T2BaseArray"/>
              <w:numPr>
                <w:ilvl w:val="0"/>
                <w:numId w:val="14"/>
              </w:numPr>
              <w:jc w:val="left"/>
              <w:rPr>
                <w:rFonts w:ascii="Arial" w:hAnsi="Arial" w:cs="Arial"/>
              </w:rPr>
              <w:pPrChange w:id="716" w:author="Author">
                <w:pPr>
                  <w:pStyle w:val="T2BaseArray"/>
                  <w:framePr w:hSpace="141" w:wrap="around" w:vAnchor="text" w:hAnchor="margin" w:xAlign="right" w:y="145"/>
                  <w:numPr>
                    <w:numId w:val="15"/>
                  </w:numPr>
                  <w:tabs>
                    <w:tab w:val="num" w:pos="360"/>
                  </w:tabs>
                  <w:ind w:left="360" w:hanging="360"/>
                  <w:jc w:val="left"/>
                </w:pPr>
              </w:pPrChange>
            </w:pPr>
            <w:r w:rsidRPr="00946AAA">
              <w:rPr>
                <w:rFonts w:ascii="Arial" w:hAnsi="Arial" w:cs="Arial"/>
              </w:rPr>
              <w:t xml:space="preserve">COIS (Country of Issuance)         </w:t>
            </w:r>
          </w:p>
          <w:p w:rsidR="006803B1" w:rsidRPr="00946AAA" w:rsidRDefault="006803B1" w:rsidP="00DE32BA">
            <w:pPr>
              <w:pStyle w:val="T2BaseArray"/>
              <w:numPr>
                <w:ilvl w:val="0"/>
                <w:numId w:val="14"/>
              </w:numPr>
              <w:jc w:val="left"/>
              <w:rPr>
                <w:rFonts w:ascii="Arial" w:hAnsi="Arial" w:cs="Arial"/>
              </w:rPr>
              <w:pPrChange w:id="717" w:author="Author">
                <w:pPr>
                  <w:pStyle w:val="T2BaseArray"/>
                  <w:framePr w:hSpace="141" w:wrap="around" w:vAnchor="text" w:hAnchor="margin" w:xAlign="right" w:y="145"/>
                  <w:numPr>
                    <w:numId w:val="15"/>
                  </w:numPr>
                  <w:tabs>
                    <w:tab w:val="num" w:pos="360"/>
                  </w:tabs>
                  <w:ind w:left="360" w:hanging="360"/>
                  <w:jc w:val="left"/>
                </w:pPr>
              </w:pPrChange>
            </w:pPr>
            <w:r w:rsidRPr="00946AAA">
              <w:rPr>
                <w:rFonts w:ascii="Arial" w:hAnsi="Arial" w:cs="Arial"/>
              </w:rPr>
              <w:t xml:space="preserve">PLSE (Place of Settlement)        </w:t>
            </w:r>
          </w:p>
          <w:p w:rsidR="006803B1" w:rsidRPr="00946AAA" w:rsidRDefault="006803B1" w:rsidP="00DE32BA">
            <w:pPr>
              <w:pStyle w:val="T2BaseArray"/>
              <w:numPr>
                <w:ilvl w:val="0"/>
                <w:numId w:val="14"/>
              </w:numPr>
              <w:jc w:val="left"/>
              <w:rPr>
                <w:rFonts w:ascii="Arial" w:hAnsi="Arial" w:cs="Arial"/>
              </w:rPr>
              <w:pPrChange w:id="718" w:author="Author">
                <w:pPr>
                  <w:pStyle w:val="T2BaseArray"/>
                  <w:framePr w:hSpace="141" w:wrap="around" w:vAnchor="text" w:hAnchor="margin" w:xAlign="right" w:y="145"/>
                  <w:numPr>
                    <w:numId w:val="15"/>
                  </w:numPr>
                  <w:tabs>
                    <w:tab w:val="num" w:pos="360"/>
                  </w:tabs>
                  <w:ind w:left="360" w:hanging="360"/>
                  <w:jc w:val="left"/>
                </w:pPr>
              </w:pPrChange>
            </w:pPr>
            <w:r w:rsidRPr="00946AAA">
              <w:rPr>
                <w:rFonts w:ascii="Arial" w:hAnsi="Arial" w:cs="Arial"/>
              </w:rPr>
              <w:t xml:space="preserve">ISSU (Issuer CSD in T2S)           </w:t>
            </w:r>
          </w:p>
          <w:p w:rsidR="006803B1" w:rsidRPr="00946AAA" w:rsidRDefault="006803B1" w:rsidP="00DE32BA">
            <w:pPr>
              <w:pStyle w:val="T2BaseArray"/>
              <w:numPr>
                <w:ilvl w:val="0"/>
                <w:numId w:val="14"/>
              </w:numPr>
              <w:jc w:val="left"/>
              <w:rPr>
                <w:rFonts w:ascii="Arial" w:hAnsi="Arial" w:cs="Arial"/>
              </w:rPr>
              <w:pPrChange w:id="719" w:author="Author">
                <w:pPr>
                  <w:pStyle w:val="T2BaseArray"/>
                  <w:framePr w:hSpace="141" w:wrap="around" w:vAnchor="text" w:hAnchor="margin" w:xAlign="right" w:y="145"/>
                  <w:numPr>
                    <w:numId w:val="15"/>
                  </w:numPr>
                  <w:tabs>
                    <w:tab w:val="num" w:pos="360"/>
                  </w:tabs>
                  <w:ind w:left="360" w:hanging="360"/>
                  <w:jc w:val="left"/>
                </w:pPr>
              </w:pPrChange>
            </w:pPr>
            <w:r w:rsidRPr="00946AAA">
              <w:rPr>
                <w:rFonts w:ascii="Arial" w:hAnsi="Arial" w:cs="Arial"/>
              </w:rPr>
              <w:t xml:space="preserve">DELI (Delivering CSD in T2S)      </w:t>
            </w:r>
          </w:p>
          <w:p w:rsidR="006803B1" w:rsidRPr="00946AAA" w:rsidRDefault="006803B1" w:rsidP="00DE32BA">
            <w:pPr>
              <w:pStyle w:val="T2BaseArray"/>
              <w:numPr>
                <w:ilvl w:val="0"/>
                <w:numId w:val="14"/>
              </w:numPr>
              <w:jc w:val="left"/>
              <w:rPr>
                <w:rFonts w:ascii="Arial" w:hAnsi="Arial" w:cs="Arial"/>
              </w:rPr>
              <w:pPrChange w:id="720" w:author="Author">
                <w:pPr>
                  <w:pStyle w:val="T2BaseArray"/>
                  <w:framePr w:hSpace="141" w:wrap="around" w:vAnchor="text" w:hAnchor="margin" w:xAlign="right" w:y="145"/>
                  <w:numPr>
                    <w:numId w:val="15"/>
                  </w:numPr>
                  <w:tabs>
                    <w:tab w:val="num" w:pos="360"/>
                  </w:tabs>
                  <w:ind w:left="360" w:hanging="360"/>
                  <w:jc w:val="left"/>
                </w:pPr>
              </w:pPrChange>
            </w:pPr>
            <w:r w:rsidRPr="00946AAA">
              <w:rPr>
                <w:rFonts w:ascii="Arial" w:hAnsi="Arial" w:cs="Arial"/>
              </w:rPr>
              <w:t xml:space="preserve">RECE (Receiving CSD in T2S)    </w:t>
            </w:r>
          </w:p>
          <w:p w:rsidR="006803B1" w:rsidRPr="00946AAA" w:rsidRDefault="006803B1" w:rsidP="00DE32BA">
            <w:pPr>
              <w:pStyle w:val="T2BaseArray"/>
              <w:numPr>
                <w:ilvl w:val="0"/>
                <w:numId w:val="14"/>
              </w:numPr>
              <w:jc w:val="left"/>
              <w:rPr>
                <w:rFonts w:ascii="Arial" w:hAnsi="Arial" w:cs="Arial"/>
              </w:rPr>
              <w:pPrChange w:id="721" w:author="Author">
                <w:pPr>
                  <w:pStyle w:val="T2BaseArray"/>
                  <w:framePr w:hSpace="141" w:wrap="around" w:vAnchor="text" w:hAnchor="margin" w:xAlign="right" w:y="145"/>
                  <w:numPr>
                    <w:numId w:val="15"/>
                  </w:numPr>
                  <w:tabs>
                    <w:tab w:val="num" w:pos="360"/>
                  </w:tabs>
                  <w:ind w:left="360" w:hanging="360"/>
                  <w:jc w:val="left"/>
                </w:pPr>
              </w:pPrChange>
            </w:pPr>
            <w:r w:rsidRPr="00946AAA">
              <w:rPr>
                <w:rFonts w:ascii="Arial" w:hAnsi="Arial" w:cs="Arial"/>
              </w:rPr>
              <w:t xml:space="preserve">IBIC (BIC of Issuer CSD in T2S)                      </w:t>
            </w:r>
          </w:p>
          <w:p w:rsidR="006803B1" w:rsidRPr="00946AAA" w:rsidRDefault="006803B1" w:rsidP="00DE32BA">
            <w:pPr>
              <w:pStyle w:val="T2BaseArray"/>
              <w:numPr>
                <w:ilvl w:val="0"/>
                <w:numId w:val="14"/>
              </w:numPr>
              <w:jc w:val="left"/>
              <w:rPr>
                <w:rFonts w:ascii="Arial" w:hAnsi="Arial" w:cs="Arial"/>
              </w:rPr>
              <w:pPrChange w:id="722" w:author="Author">
                <w:pPr>
                  <w:pStyle w:val="T2BaseArray"/>
                  <w:framePr w:hSpace="141" w:wrap="around" w:vAnchor="text" w:hAnchor="margin" w:xAlign="right" w:y="145"/>
                  <w:numPr>
                    <w:numId w:val="15"/>
                  </w:numPr>
                  <w:tabs>
                    <w:tab w:val="num" w:pos="360"/>
                  </w:tabs>
                  <w:ind w:left="360" w:hanging="360"/>
                  <w:jc w:val="left"/>
                </w:pPr>
              </w:pPrChange>
            </w:pPr>
            <w:r w:rsidRPr="00946AAA">
              <w:rPr>
                <w:rFonts w:ascii="Arial" w:hAnsi="Arial" w:cs="Arial"/>
              </w:rPr>
              <w:t xml:space="preserve">DBIC (BIC of Delivering CSD in T2S)               </w:t>
            </w:r>
          </w:p>
          <w:p w:rsidR="006803B1" w:rsidRPr="00946AAA" w:rsidRDefault="006803B1" w:rsidP="00DE32BA">
            <w:pPr>
              <w:pStyle w:val="T2BaseArray"/>
              <w:numPr>
                <w:ilvl w:val="0"/>
                <w:numId w:val="14"/>
              </w:numPr>
              <w:jc w:val="left"/>
              <w:rPr>
                <w:rFonts w:ascii="Arial" w:hAnsi="Arial" w:cs="Arial"/>
              </w:rPr>
              <w:pPrChange w:id="723" w:author="Author">
                <w:pPr>
                  <w:pStyle w:val="T2BaseArray"/>
                  <w:framePr w:hSpace="141" w:wrap="around" w:vAnchor="text" w:hAnchor="margin" w:xAlign="right" w:y="145"/>
                  <w:numPr>
                    <w:numId w:val="15"/>
                  </w:numPr>
                  <w:tabs>
                    <w:tab w:val="num" w:pos="360"/>
                  </w:tabs>
                  <w:ind w:left="360" w:hanging="360"/>
                  <w:jc w:val="left"/>
                </w:pPr>
              </w:pPrChange>
            </w:pPr>
            <w:r w:rsidRPr="00946AAA">
              <w:rPr>
                <w:rFonts w:ascii="Arial" w:hAnsi="Arial" w:cs="Arial"/>
              </w:rPr>
              <w:t xml:space="preserve">RBIC (BIC of Receiving CSD in T2S)    </w:t>
            </w:r>
          </w:p>
          <w:p w:rsidR="006803B1" w:rsidRPr="00946AAA" w:rsidRDefault="005453E0" w:rsidP="00DE32BA">
            <w:pPr>
              <w:pStyle w:val="T2BaseArray"/>
              <w:numPr>
                <w:ilvl w:val="0"/>
                <w:numId w:val="14"/>
              </w:numPr>
              <w:jc w:val="left"/>
              <w:rPr>
                <w:rFonts w:ascii="Arial" w:hAnsi="Arial" w:cs="Arial"/>
              </w:rPr>
              <w:pPrChange w:id="724" w:author="Author">
                <w:pPr>
                  <w:pStyle w:val="T2BaseArray"/>
                  <w:framePr w:hSpace="141" w:wrap="around" w:vAnchor="text" w:hAnchor="margin" w:xAlign="right" w:y="145"/>
                  <w:numPr>
                    <w:numId w:val="15"/>
                  </w:numPr>
                  <w:tabs>
                    <w:tab w:val="num" w:pos="360"/>
                  </w:tabs>
                  <w:ind w:left="360" w:hanging="360"/>
                  <w:jc w:val="left"/>
                </w:pPr>
              </w:pPrChange>
            </w:pPr>
            <w:ins w:id="725" w:author="Author">
              <w:r>
                <w:rPr>
                  <w:rFonts w:ascii="Arial" w:hAnsi="Arial" w:cs="Arial"/>
                </w:rPr>
                <w:t>TRCD</w:t>
              </w:r>
            </w:ins>
            <w:del w:id="726" w:author="Author">
              <w:r w:rsidR="006803B1" w:rsidRPr="00946AAA" w:rsidDel="005453E0">
                <w:rPr>
                  <w:rFonts w:ascii="Arial" w:hAnsi="Arial" w:cs="Arial"/>
                </w:rPr>
                <w:delText>ISOT</w:delText>
              </w:r>
            </w:del>
            <w:r w:rsidR="006803B1" w:rsidRPr="00946AAA">
              <w:rPr>
                <w:rFonts w:ascii="Arial" w:hAnsi="Arial" w:cs="Arial"/>
              </w:rPr>
              <w:t xml:space="preserve"> (ISO transaction code)          </w:t>
            </w:r>
          </w:p>
          <w:p w:rsidR="006803B1" w:rsidRPr="00946AAA" w:rsidRDefault="005453E0" w:rsidP="00DE32BA">
            <w:pPr>
              <w:pStyle w:val="T2BaseArray"/>
              <w:numPr>
                <w:ilvl w:val="0"/>
                <w:numId w:val="14"/>
              </w:numPr>
              <w:jc w:val="left"/>
              <w:rPr>
                <w:rFonts w:ascii="Arial" w:hAnsi="Arial" w:cs="Arial"/>
              </w:rPr>
              <w:pPrChange w:id="727" w:author="Author">
                <w:pPr>
                  <w:pStyle w:val="T2BaseArray"/>
                  <w:framePr w:hSpace="141" w:wrap="around" w:vAnchor="text" w:hAnchor="margin" w:xAlign="right" w:y="145"/>
                  <w:numPr>
                    <w:numId w:val="15"/>
                  </w:numPr>
                  <w:tabs>
                    <w:tab w:val="num" w:pos="360"/>
                  </w:tabs>
                  <w:ind w:left="360" w:hanging="360"/>
                  <w:jc w:val="left"/>
                </w:pPr>
              </w:pPrChange>
            </w:pPr>
            <w:ins w:id="728" w:author="Author">
              <w:r>
                <w:rPr>
                  <w:rFonts w:ascii="Arial" w:hAnsi="Arial" w:cs="Arial"/>
                </w:rPr>
                <w:t>SMTP</w:t>
              </w:r>
            </w:ins>
            <w:del w:id="729" w:author="Author">
              <w:r w:rsidR="006803B1" w:rsidRPr="00946AAA" w:rsidDel="005453E0">
                <w:rPr>
                  <w:rFonts w:ascii="Arial" w:hAnsi="Arial" w:cs="Arial"/>
                </w:rPr>
                <w:delText>SMOV</w:delText>
              </w:r>
            </w:del>
            <w:r w:rsidR="006803B1" w:rsidRPr="00946AAA">
              <w:rPr>
                <w:rFonts w:ascii="Arial" w:hAnsi="Arial" w:cs="Arial"/>
              </w:rPr>
              <w:t xml:space="preserve"> (Securities movement </w:t>
            </w:r>
            <w:del w:id="730" w:author="Author">
              <w:r w:rsidR="006803B1" w:rsidRPr="00946AAA" w:rsidDel="005453E0">
                <w:rPr>
                  <w:rFonts w:ascii="Arial" w:hAnsi="Arial" w:cs="Arial"/>
                </w:rPr>
                <w:delText>code</w:delText>
              </w:r>
            </w:del>
            <w:ins w:id="731" w:author="Author">
              <w:r>
                <w:rPr>
                  <w:rFonts w:ascii="Arial" w:hAnsi="Arial" w:cs="Arial"/>
                </w:rPr>
                <w:t>type</w:t>
              </w:r>
            </w:ins>
            <w:r w:rsidR="006803B1" w:rsidRPr="00946AAA">
              <w:rPr>
                <w:rFonts w:ascii="Arial" w:hAnsi="Arial" w:cs="Arial"/>
              </w:rPr>
              <w:t>)</w:t>
            </w:r>
          </w:p>
          <w:p w:rsidR="006803B1" w:rsidRPr="00946AAA" w:rsidRDefault="006803B1" w:rsidP="00DE32BA">
            <w:pPr>
              <w:pStyle w:val="T2BaseArray"/>
              <w:numPr>
                <w:ilvl w:val="0"/>
                <w:numId w:val="14"/>
              </w:numPr>
              <w:jc w:val="left"/>
              <w:rPr>
                <w:rFonts w:ascii="Arial" w:hAnsi="Arial" w:cs="Arial"/>
              </w:rPr>
              <w:pPrChange w:id="732" w:author="Author">
                <w:pPr>
                  <w:pStyle w:val="T2BaseArray"/>
                  <w:framePr w:hSpace="141" w:wrap="around" w:vAnchor="text" w:hAnchor="margin" w:xAlign="right" w:y="145"/>
                  <w:numPr>
                    <w:numId w:val="15"/>
                  </w:numPr>
                  <w:tabs>
                    <w:tab w:val="num" w:pos="360"/>
                  </w:tabs>
                  <w:ind w:left="360" w:hanging="360"/>
                  <w:jc w:val="left"/>
                </w:pPr>
              </w:pPrChange>
            </w:pPr>
            <w:del w:id="733" w:author="Author">
              <w:r w:rsidRPr="00946AAA" w:rsidDel="005453E0">
                <w:rPr>
                  <w:rFonts w:ascii="Arial" w:hAnsi="Arial" w:cs="Arial"/>
                </w:rPr>
                <w:delText>PMNT</w:delText>
              </w:r>
            </w:del>
            <w:ins w:id="734" w:author="Author">
              <w:r w:rsidR="005453E0">
                <w:rPr>
                  <w:rFonts w:ascii="Arial" w:hAnsi="Arial" w:cs="Arial"/>
                </w:rPr>
                <w:t>PTPC</w:t>
              </w:r>
            </w:ins>
            <w:r w:rsidRPr="00946AAA">
              <w:rPr>
                <w:rFonts w:ascii="Arial" w:hAnsi="Arial" w:cs="Arial"/>
              </w:rPr>
              <w:t xml:space="preserve"> (Payment type code)           </w:t>
            </w:r>
          </w:p>
          <w:p w:rsidR="006803B1" w:rsidRPr="00946AAA" w:rsidRDefault="005453E0" w:rsidP="00DE32BA">
            <w:pPr>
              <w:pStyle w:val="T2BaseArray"/>
              <w:numPr>
                <w:ilvl w:val="0"/>
                <w:numId w:val="14"/>
              </w:numPr>
              <w:jc w:val="left"/>
              <w:rPr>
                <w:rFonts w:ascii="Arial" w:hAnsi="Arial" w:cs="Arial"/>
              </w:rPr>
              <w:pPrChange w:id="735" w:author="Author">
                <w:pPr>
                  <w:pStyle w:val="T2BaseArray"/>
                  <w:framePr w:hSpace="141" w:wrap="around" w:vAnchor="text" w:hAnchor="margin" w:xAlign="right" w:y="145"/>
                  <w:numPr>
                    <w:numId w:val="15"/>
                  </w:numPr>
                  <w:tabs>
                    <w:tab w:val="num" w:pos="360"/>
                  </w:tabs>
                  <w:ind w:left="360" w:hanging="360"/>
                  <w:jc w:val="left"/>
                </w:pPr>
              </w:pPrChange>
            </w:pPr>
            <w:ins w:id="736" w:author="Author">
              <w:r>
                <w:rPr>
                  <w:rFonts w:ascii="Arial" w:hAnsi="Arial" w:cs="Arial"/>
                </w:rPr>
                <w:t>CDND</w:t>
              </w:r>
            </w:ins>
            <w:del w:id="737" w:author="Author">
              <w:r w:rsidR="006803B1" w:rsidRPr="00946AAA" w:rsidDel="005453E0">
                <w:rPr>
                  <w:rFonts w:ascii="Arial" w:hAnsi="Arial" w:cs="Arial"/>
                </w:rPr>
                <w:delText xml:space="preserve">CRDB </w:delText>
              </w:r>
            </w:del>
            <w:r w:rsidR="006803B1" w:rsidRPr="00946AAA">
              <w:rPr>
                <w:rFonts w:ascii="Arial" w:hAnsi="Arial" w:cs="Arial"/>
              </w:rPr>
              <w:t xml:space="preserve">(Credit Debit indicator)         </w:t>
            </w:r>
          </w:p>
          <w:p w:rsidR="006803B1" w:rsidRPr="002976F2" w:rsidRDefault="006803B1" w:rsidP="00DE32BA">
            <w:pPr>
              <w:pStyle w:val="T2BaseArray"/>
              <w:numPr>
                <w:ilvl w:val="0"/>
                <w:numId w:val="14"/>
              </w:numPr>
              <w:jc w:val="left"/>
              <w:rPr>
                <w:rFonts w:ascii="Arial" w:hAnsi="Arial" w:cs="Arial"/>
                <w:lang w:val="fr-FR"/>
              </w:rPr>
              <w:pPrChange w:id="738" w:author="Author">
                <w:pPr>
                  <w:pStyle w:val="T2BaseArray"/>
                  <w:framePr w:hSpace="141" w:wrap="around" w:vAnchor="text" w:hAnchor="margin" w:xAlign="right" w:y="145"/>
                  <w:numPr>
                    <w:numId w:val="15"/>
                  </w:numPr>
                  <w:tabs>
                    <w:tab w:val="num" w:pos="360"/>
                  </w:tabs>
                  <w:ind w:left="360" w:hanging="360"/>
                  <w:jc w:val="left"/>
                </w:pPr>
              </w:pPrChange>
            </w:pPr>
            <w:r w:rsidRPr="002976F2">
              <w:rPr>
                <w:rFonts w:ascii="Arial" w:hAnsi="Arial" w:cs="Arial"/>
                <w:lang w:val="fr-FR"/>
              </w:rPr>
              <w:t>STCC</w:t>
            </w:r>
            <w:del w:id="739" w:author="Author">
              <w:r w:rsidRPr="002976F2" w:rsidDel="005453E0">
                <w:rPr>
                  <w:rFonts w:ascii="Arial" w:hAnsi="Arial" w:cs="Arial"/>
                  <w:lang w:val="fr-FR"/>
                </w:rPr>
                <w:delText xml:space="preserve"> </w:delText>
              </w:r>
            </w:del>
            <w:r w:rsidRPr="002976F2">
              <w:rPr>
                <w:rFonts w:ascii="Arial" w:hAnsi="Arial" w:cs="Arial"/>
                <w:lang w:val="fr-FR"/>
              </w:rPr>
              <w:t xml:space="preserve">(Settlement transaction condition code)         </w:t>
            </w:r>
            <w:commentRangeEnd w:id="708"/>
            <w:r w:rsidR="005453E0">
              <w:rPr>
                <w:rStyle w:val="CommentReference"/>
                <w:rFonts w:ascii="Times New Roman" w:hAnsi="Times New Roman"/>
                <w:lang w:val="fr-FR"/>
              </w:rPr>
              <w:commentReference w:id="708"/>
            </w:r>
          </w:p>
        </w:tc>
        <w:tc>
          <w:tcPr>
            <w:tcW w:w="3402" w:type="dxa"/>
            <w:shd w:val="clear" w:color="auto" w:fill="FFFFFF"/>
          </w:tcPr>
          <w:p w:rsidR="006803B1" w:rsidRPr="002976F2" w:rsidRDefault="006803B1" w:rsidP="00946AAA">
            <w:pPr>
              <w:pStyle w:val="T2BaseArray"/>
              <w:ind w:left="0" w:firstLine="0"/>
              <w:jc w:val="left"/>
              <w:rPr>
                <w:rFonts w:ascii="Arial" w:hAnsi="Arial" w:cs="Arial"/>
                <w:lang w:val="fr-FR"/>
              </w:rPr>
            </w:pPr>
          </w:p>
        </w:tc>
        <w:tc>
          <w:tcPr>
            <w:tcW w:w="2551" w:type="dxa"/>
            <w:shd w:val="clear" w:color="auto" w:fill="FFFFFF"/>
          </w:tcPr>
          <w:p w:rsidR="006803B1" w:rsidRPr="002976F2" w:rsidRDefault="006803B1" w:rsidP="00946AAA">
            <w:pPr>
              <w:pStyle w:val="T2BaseArray"/>
              <w:jc w:val="left"/>
              <w:rPr>
                <w:rFonts w:ascii="Arial" w:hAnsi="Arial" w:cs="Arial"/>
                <w:lang w:val="fr-FR"/>
              </w:rPr>
            </w:pPr>
          </w:p>
        </w:tc>
        <w:tc>
          <w:tcPr>
            <w:tcW w:w="677" w:type="dxa"/>
            <w:shd w:val="clear" w:color="auto" w:fill="FFFFFF"/>
          </w:tcPr>
          <w:p w:rsidR="006803B1" w:rsidRPr="002976F2" w:rsidRDefault="006803B1" w:rsidP="00946AAA">
            <w:pPr>
              <w:pStyle w:val="T2BaseArray"/>
              <w:ind w:left="0" w:firstLine="0"/>
              <w:jc w:val="left"/>
              <w:rPr>
                <w:rFonts w:ascii="Arial" w:hAnsi="Arial" w:cs="Arial"/>
                <w:lang w:val="fr-FR"/>
              </w:rPr>
            </w:pPr>
          </w:p>
        </w:tc>
        <w:tc>
          <w:tcPr>
            <w:tcW w:w="678" w:type="dxa"/>
            <w:shd w:val="clear" w:color="auto" w:fill="FFFFFF"/>
          </w:tcPr>
          <w:p w:rsidR="006803B1" w:rsidRPr="00C4210F" w:rsidRDefault="006803B1" w:rsidP="00946AAA">
            <w:pPr>
              <w:pStyle w:val="T2BaseArray"/>
              <w:ind w:left="0" w:firstLine="0"/>
              <w:jc w:val="left"/>
              <w:rPr>
                <w:rFonts w:ascii="Arial" w:hAnsi="Arial" w:cs="Arial"/>
              </w:rPr>
            </w:pPr>
            <w:commentRangeStart w:id="740"/>
            <w:del w:id="741" w:author="Author">
              <w:r w:rsidRPr="00C4210F" w:rsidDel="005453E0">
                <w:rPr>
                  <w:rFonts w:ascii="Arial" w:hAnsi="Arial" w:cs="Arial"/>
                </w:rPr>
                <w:delText>0</w:delText>
              </w:r>
            </w:del>
            <w:ins w:id="742" w:author="Author">
              <w:r w:rsidR="005453E0">
                <w:rPr>
                  <w:rFonts w:ascii="Arial" w:hAnsi="Arial" w:cs="Arial"/>
                </w:rPr>
                <w:t>1</w:t>
              </w:r>
            </w:ins>
            <w:r w:rsidRPr="00C4210F">
              <w:rPr>
                <w:rFonts w:ascii="Arial" w:hAnsi="Arial" w:cs="Arial"/>
              </w:rPr>
              <w:t>..1</w:t>
            </w:r>
            <w:commentRangeEnd w:id="740"/>
            <w:r w:rsidR="005453E0">
              <w:rPr>
                <w:rStyle w:val="CommentReference"/>
                <w:rFonts w:ascii="Times New Roman" w:hAnsi="Times New Roman"/>
                <w:lang w:val="fr-FR"/>
              </w:rPr>
              <w:commentReference w:id="740"/>
            </w:r>
          </w:p>
        </w:tc>
      </w:tr>
      <w:tr w:rsidR="005453E0" w:rsidRPr="009C13F9" w:rsidTr="00DE50ED">
        <w:tc>
          <w:tcPr>
            <w:tcW w:w="534" w:type="dxa"/>
            <w:shd w:val="clear" w:color="auto" w:fill="FFFFFF"/>
          </w:tcPr>
          <w:p w:rsidR="005453E0" w:rsidRPr="00C4210F" w:rsidRDefault="005453E0" w:rsidP="005453E0">
            <w:pPr>
              <w:pStyle w:val="T2BaseArray"/>
              <w:ind w:left="0" w:firstLine="0"/>
              <w:jc w:val="left"/>
              <w:rPr>
                <w:rFonts w:ascii="Arial" w:hAnsi="Arial" w:cs="Arial"/>
              </w:rPr>
            </w:pPr>
            <w:r w:rsidRPr="00C4210F">
              <w:rPr>
                <w:rFonts w:ascii="Arial" w:hAnsi="Arial" w:cs="Arial"/>
              </w:rPr>
              <w:lastRenderedPageBreak/>
              <w:t>10</w:t>
            </w:r>
          </w:p>
        </w:tc>
        <w:tc>
          <w:tcPr>
            <w:tcW w:w="567" w:type="dxa"/>
            <w:shd w:val="clear" w:color="auto" w:fill="FFFFFF"/>
          </w:tcPr>
          <w:p w:rsidR="005453E0" w:rsidRPr="00C4210F" w:rsidRDefault="005453E0" w:rsidP="005453E0">
            <w:pPr>
              <w:pStyle w:val="T2BaseArray"/>
              <w:ind w:left="0" w:firstLine="0"/>
              <w:jc w:val="left"/>
              <w:rPr>
                <w:rFonts w:ascii="Arial" w:hAnsi="Arial" w:cs="Arial"/>
              </w:rPr>
            </w:pPr>
            <w:r w:rsidRPr="00C4210F">
              <w:rPr>
                <w:rFonts w:ascii="Arial" w:hAnsi="Arial" w:cs="Arial"/>
              </w:rPr>
              <w:t>J</w:t>
            </w:r>
          </w:p>
        </w:tc>
        <w:tc>
          <w:tcPr>
            <w:tcW w:w="2551" w:type="dxa"/>
            <w:shd w:val="clear" w:color="auto" w:fill="FFFFFF"/>
          </w:tcPr>
          <w:p w:rsidR="005453E0" w:rsidRPr="00C4210F" w:rsidRDefault="005453E0" w:rsidP="005453E0">
            <w:pPr>
              <w:pStyle w:val="T2BaseArray"/>
              <w:jc w:val="left"/>
              <w:rPr>
                <w:rFonts w:ascii="Arial" w:hAnsi="Arial" w:cs="Arial"/>
              </w:rPr>
            </w:pPr>
            <w:bookmarkStart w:id="743" w:name="OLE_LINK3"/>
            <w:r>
              <w:rPr>
                <w:rFonts w:ascii="Arial" w:hAnsi="Arial" w:cs="Arial"/>
              </w:rPr>
              <w:t>Conditional Securities Delivery Rule Parameter Value</w:t>
            </w:r>
            <w:bookmarkEnd w:id="743"/>
          </w:p>
        </w:tc>
        <w:tc>
          <w:tcPr>
            <w:tcW w:w="2977" w:type="dxa"/>
            <w:shd w:val="clear" w:color="auto" w:fill="FFFFFF"/>
          </w:tcPr>
          <w:p w:rsidR="005453E0" w:rsidRPr="00E97AF3" w:rsidRDefault="005453E0" w:rsidP="005453E0">
            <w:pPr>
              <w:pStyle w:val="T2BaseArray"/>
              <w:rPr>
                <w:rFonts w:ascii="Arial" w:hAnsi="Arial" w:cs="Arial"/>
              </w:rPr>
            </w:pPr>
            <w:r w:rsidRPr="00E97AF3">
              <w:rPr>
                <w:rFonts w:ascii="Arial" w:hAnsi="Arial" w:cs="Arial"/>
              </w:rPr>
              <w:t>VARCHAR (35)</w:t>
            </w:r>
          </w:p>
        </w:tc>
        <w:tc>
          <w:tcPr>
            <w:tcW w:w="3402" w:type="dxa"/>
            <w:shd w:val="clear" w:color="auto" w:fill="FFFFFF"/>
          </w:tcPr>
          <w:p w:rsidR="005453E0" w:rsidRPr="00C4210F" w:rsidRDefault="005453E0" w:rsidP="005453E0">
            <w:pPr>
              <w:pStyle w:val="T2BaseArray"/>
              <w:ind w:left="0" w:firstLine="0"/>
              <w:jc w:val="left"/>
              <w:rPr>
                <w:rFonts w:ascii="Arial" w:hAnsi="Arial" w:cs="Arial"/>
              </w:rPr>
            </w:pPr>
          </w:p>
        </w:tc>
        <w:tc>
          <w:tcPr>
            <w:tcW w:w="2551" w:type="dxa"/>
            <w:shd w:val="clear" w:color="auto" w:fill="FFFFFF"/>
          </w:tcPr>
          <w:p w:rsidR="005453E0" w:rsidRDefault="005453E0" w:rsidP="005453E0">
            <w:pPr>
              <w:pStyle w:val="T2BaseArray"/>
              <w:jc w:val="left"/>
              <w:rPr>
                <w:ins w:id="744" w:author="Author"/>
                <w:rFonts w:ascii="Arial" w:hAnsi="Arial" w:cs="Arial"/>
              </w:rPr>
            </w:pPr>
            <w:ins w:id="745" w:author="Author">
              <w:r>
                <w:rPr>
                  <w:rFonts w:ascii="Arial" w:hAnsi="Arial" w:cs="Arial"/>
                </w:rPr>
                <w:t>Mandatory when Conditional Securities Delivery Rule Parameter Name is:</w:t>
              </w:r>
            </w:ins>
          </w:p>
          <w:p w:rsidR="005453E0" w:rsidRDefault="005453E0" w:rsidP="005453E0">
            <w:pPr>
              <w:pStyle w:val="T2BaseArray"/>
              <w:jc w:val="left"/>
              <w:rPr>
                <w:ins w:id="746" w:author="Author"/>
                <w:rFonts w:ascii="Arial" w:hAnsi="Arial" w:cs="Arial"/>
              </w:rPr>
            </w:pPr>
            <w:ins w:id="747" w:author="Author">
              <w:r>
                <w:rPr>
                  <w:rFonts w:ascii="Arial" w:hAnsi="Arial" w:cs="Arial"/>
                </w:rPr>
                <w:t>STCR</w:t>
              </w:r>
            </w:ins>
          </w:p>
          <w:p w:rsidR="005453E0" w:rsidRDefault="005453E0" w:rsidP="005453E0">
            <w:pPr>
              <w:pStyle w:val="T2BaseArray"/>
              <w:jc w:val="left"/>
              <w:rPr>
                <w:ins w:id="748" w:author="Author"/>
                <w:rFonts w:ascii="Arial" w:hAnsi="Arial" w:cs="Arial"/>
              </w:rPr>
            </w:pPr>
            <w:ins w:id="749" w:author="Author">
              <w:r>
                <w:rPr>
                  <w:rFonts w:ascii="Arial" w:hAnsi="Arial" w:cs="Arial"/>
                </w:rPr>
                <w:t>COIS</w:t>
              </w:r>
            </w:ins>
          </w:p>
          <w:p w:rsidR="005453E0" w:rsidRDefault="005453E0" w:rsidP="005453E0">
            <w:pPr>
              <w:pStyle w:val="T2BaseArray"/>
              <w:jc w:val="left"/>
              <w:rPr>
                <w:ins w:id="750" w:author="Author"/>
                <w:rFonts w:ascii="Arial" w:hAnsi="Arial" w:cs="Arial"/>
              </w:rPr>
            </w:pPr>
            <w:ins w:id="751" w:author="Author">
              <w:r>
                <w:rPr>
                  <w:rFonts w:ascii="Arial" w:hAnsi="Arial" w:cs="Arial"/>
                </w:rPr>
                <w:t>TRCD</w:t>
              </w:r>
            </w:ins>
          </w:p>
          <w:p w:rsidR="005453E0" w:rsidRDefault="005453E0" w:rsidP="005453E0">
            <w:pPr>
              <w:pStyle w:val="T2BaseArray"/>
              <w:jc w:val="left"/>
              <w:rPr>
                <w:ins w:id="752" w:author="Author"/>
                <w:rFonts w:ascii="Arial" w:hAnsi="Arial" w:cs="Arial"/>
              </w:rPr>
            </w:pPr>
            <w:ins w:id="753" w:author="Author">
              <w:r>
                <w:rPr>
                  <w:rFonts w:ascii="Arial" w:hAnsi="Arial" w:cs="Arial"/>
                </w:rPr>
                <w:t>SMTP</w:t>
              </w:r>
            </w:ins>
          </w:p>
          <w:p w:rsidR="005453E0" w:rsidRDefault="005453E0" w:rsidP="005453E0">
            <w:pPr>
              <w:pStyle w:val="T2BaseArray"/>
              <w:jc w:val="left"/>
              <w:rPr>
                <w:ins w:id="754" w:author="Author"/>
                <w:rFonts w:ascii="Arial" w:hAnsi="Arial" w:cs="Arial"/>
              </w:rPr>
            </w:pPr>
            <w:ins w:id="755" w:author="Author">
              <w:r>
                <w:rPr>
                  <w:rFonts w:ascii="Arial" w:hAnsi="Arial" w:cs="Arial"/>
                </w:rPr>
                <w:lastRenderedPageBreak/>
                <w:t>PTPC</w:t>
              </w:r>
            </w:ins>
          </w:p>
          <w:p w:rsidR="005453E0" w:rsidRDefault="005453E0" w:rsidP="005453E0">
            <w:pPr>
              <w:pStyle w:val="T2BaseArray"/>
              <w:jc w:val="left"/>
              <w:rPr>
                <w:ins w:id="756" w:author="Author"/>
                <w:rFonts w:ascii="Arial" w:hAnsi="Arial" w:cs="Arial"/>
              </w:rPr>
            </w:pPr>
            <w:ins w:id="757" w:author="Author">
              <w:r>
                <w:rPr>
                  <w:rFonts w:ascii="Arial" w:hAnsi="Arial" w:cs="Arial"/>
                </w:rPr>
                <w:t>CDND</w:t>
              </w:r>
            </w:ins>
          </w:p>
          <w:p w:rsidR="005453E0" w:rsidRDefault="005453E0" w:rsidP="005453E0">
            <w:pPr>
              <w:pStyle w:val="T2BaseArray"/>
              <w:jc w:val="left"/>
              <w:rPr>
                <w:ins w:id="758" w:author="Author"/>
                <w:rFonts w:ascii="Arial" w:hAnsi="Arial" w:cs="Arial"/>
              </w:rPr>
            </w:pPr>
            <w:ins w:id="759" w:author="Author">
              <w:r>
                <w:rPr>
                  <w:rFonts w:ascii="Arial" w:hAnsi="Arial" w:cs="Arial"/>
                </w:rPr>
                <w:t>STCC</w:t>
              </w:r>
            </w:ins>
          </w:p>
          <w:p w:rsidR="005453E0" w:rsidRPr="00C4210F" w:rsidRDefault="005453E0" w:rsidP="005453E0">
            <w:pPr>
              <w:pStyle w:val="T2BaseArray"/>
              <w:jc w:val="left"/>
              <w:rPr>
                <w:rFonts w:ascii="Arial" w:hAnsi="Arial" w:cs="Arial"/>
              </w:rPr>
            </w:pPr>
            <w:ins w:id="760" w:author="Author">
              <w:r>
                <w:rPr>
                  <w:rFonts w:ascii="Arial" w:hAnsi="Arial" w:cs="Arial"/>
                </w:rPr>
                <w:t>Not allowed otherwise.</w:t>
              </w:r>
            </w:ins>
          </w:p>
        </w:tc>
        <w:tc>
          <w:tcPr>
            <w:tcW w:w="677" w:type="dxa"/>
            <w:shd w:val="clear" w:color="auto" w:fill="FFFFFF"/>
          </w:tcPr>
          <w:p w:rsidR="005453E0" w:rsidRPr="00C4210F" w:rsidRDefault="005453E0" w:rsidP="005453E0">
            <w:pPr>
              <w:pStyle w:val="T2BaseArray"/>
              <w:ind w:left="0" w:firstLine="0"/>
              <w:jc w:val="left"/>
              <w:rPr>
                <w:rFonts w:ascii="Arial" w:hAnsi="Arial" w:cs="Arial"/>
              </w:rPr>
            </w:pPr>
          </w:p>
        </w:tc>
        <w:tc>
          <w:tcPr>
            <w:tcW w:w="678" w:type="dxa"/>
            <w:shd w:val="clear" w:color="auto" w:fill="FFFFFF"/>
          </w:tcPr>
          <w:p w:rsidR="005453E0" w:rsidRPr="00C4210F" w:rsidRDefault="005453E0" w:rsidP="005453E0">
            <w:pPr>
              <w:pStyle w:val="T2BaseArray"/>
              <w:ind w:left="0" w:firstLine="0"/>
              <w:jc w:val="left"/>
              <w:rPr>
                <w:rFonts w:ascii="Arial" w:hAnsi="Arial" w:cs="Arial"/>
              </w:rPr>
            </w:pPr>
            <w:r w:rsidRPr="00C4210F">
              <w:rPr>
                <w:rFonts w:ascii="Arial" w:hAnsi="Arial" w:cs="Arial"/>
              </w:rPr>
              <w:t>0..1</w:t>
            </w:r>
          </w:p>
        </w:tc>
      </w:tr>
      <w:tr w:rsidR="005453E0" w:rsidRPr="00374DED" w:rsidTr="00536C07">
        <w:trPr>
          <w:ins w:id="761" w:author="Author"/>
        </w:trPr>
        <w:tc>
          <w:tcPr>
            <w:tcW w:w="534" w:type="dxa"/>
            <w:shd w:val="clear" w:color="auto" w:fill="FFFFFF"/>
          </w:tcPr>
          <w:p w:rsidR="005453E0" w:rsidRPr="00374DED" w:rsidRDefault="005453E0" w:rsidP="005453E0">
            <w:pPr>
              <w:pStyle w:val="T2BaseArray"/>
              <w:ind w:left="0" w:firstLine="0"/>
              <w:jc w:val="left"/>
              <w:rPr>
                <w:ins w:id="762" w:author="Author"/>
                <w:rFonts w:ascii="Arial" w:hAnsi="Arial" w:cs="Arial"/>
              </w:rPr>
            </w:pPr>
            <w:ins w:id="763" w:author="Author">
              <w:r>
                <w:rPr>
                  <w:rFonts w:ascii="Arial" w:hAnsi="Arial" w:cs="Arial"/>
                </w:rPr>
                <w:lastRenderedPageBreak/>
                <w:t>11</w:t>
              </w:r>
            </w:ins>
          </w:p>
        </w:tc>
        <w:tc>
          <w:tcPr>
            <w:tcW w:w="567" w:type="dxa"/>
            <w:shd w:val="clear" w:color="auto" w:fill="FFFFFF"/>
          </w:tcPr>
          <w:p w:rsidR="005453E0" w:rsidRPr="00374DED" w:rsidRDefault="005453E0" w:rsidP="005453E0">
            <w:pPr>
              <w:pStyle w:val="T2BaseArray"/>
              <w:ind w:left="0" w:firstLine="0"/>
              <w:jc w:val="left"/>
              <w:rPr>
                <w:ins w:id="764" w:author="Author"/>
                <w:rFonts w:ascii="Arial" w:hAnsi="Arial" w:cs="Arial"/>
              </w:rPr>
            </w:pPr>
            <w:ins w:id="765" w:author="Author">
              <w:r>
                <w:rPr>
                  <w:rFonts w:ascii="Arial" w:hAnsi="Arial" w:cs="Arial"/>
                </w:rPr>
                <w:t>K</w:t>
              </w:r>
            </w:ins>
          </w:p>
        </w:tc>
        <w:tc>
          <w:tcPr>
            <w:tcW w:w="2551" w:type="dxa"/>
            <w:shd w:val="clear" w:color="auto" w:fill="FFFFFF"/>
          </w:tcPr>
          <w:p w:rsidR="005453E0" w:rsidRPr="00374DED" w:rsidRDefault="005453E0" w:rsidP="005453E0">
            <w:pPr>
              <w:pStyle w:val="T2BaseArray"/>
              <w:jc w:val="left"/>
              <w:rPr>
                <w:ins w:id="766" w:author="Author"/>
                <w:rFonts w:ascii="Arial" w:hAnsi="Arial" w:cs="Arial"/>
              </w:rPr>
            </w:pPr>
            <w:ins w:id="767" w:author="Author">
              <w:r>
                <w:rPr>
                  <w:rFonts w:ascii="Arial" w:hAnsi="Arial" w:cs="Arial"/>
                </w:rPr>
                <w:t>Parameter parent BIC Identifier</w:t>
              </w:r>
            </w:ins>
          </w:p>
        </w:tc>
        <w:tc>
          <w:tcPr>
            <w:tcW w:w="2977" w:type="dxa"/>
            <w:shd w:val="clear" w:color="auto" w:fill="FFFFFF"/>
          </w:tcPr>
          <w:p w:rsidR="005453E0" w:rsidRPr="00374DED" w:rsidRDefault="005453E0" w:rsidP="005453E0">
            <w:pPr>
              <w:pStyle w:val="T2BaseArray"/>
              <w:rPr>
                <w:ins w:id="768" w:author="Author"/>
                <w:rFonts w:ascii="Arial" w:hAnsi="Arial" w:cs="Arial"/>
              </w:rPr>
            </w:pPr>
            <w:ins w:id="769" w:author="Author">
              <w:r>
                <w:rPr>
                  <w:rFonts w:ascii="Arial" w:hAnsi="Arial" w:cs="Arial"/>
                </w:rPr>
                <w:t>CHAR(11)</w:t>
              </w:r>
            </w:ins>
          </w:p>
        </w:tc>
        <w:tc>
          <w:tcPr>
            <w:tcW w:w="3402" w:type="dxa"/>
            <w:shd w:val="clear" w:color="auto" w:fill="FFFFFF"/>
          </w:tcPr>
          <w:p w:rsidR="005453E0" w:rsidRPr="00374DED" w:rsidRDefault="005453E0" w:rsidP="005453E0">
            <w:pPr>
              <w:pStyle w:val="T2BaseArray"/>
              <w:ind w:left="0" w:firstLine="0"/>
              <w:jc w:val="left"/>
              <w:rPr>
                <w:ins w:id="770" w:author="Author"/>
                <w:rFonts w:ascii="Arial" w:hAnsi="Arial" w:cs="Arial"/>
              </w:rPr>
            </w:pPr>
          </w:p>
        </w:tc>
        <w:tc>
          <w:tcPr>
            <w:tcW w:w="2551" w:type="dxa"/>
            <w:shd w:val="clear" w:color="auto" w:fill="FFFFFF"/>
          </w:tcPr>
          <w:p w:rsidR="005453E0" w:rsidRDefault="005453E0" w:rsidP="005453E0">
            <w:pPr>
              <w:pStyle w:val="T2BaseArray"/>
              <w:jc w:val="left"/>
              <w:rPr>
                <w:ins w:id="771" w:author="Author"/>
                <w:rFonts w:ascii="Arial" w:hAnsi="Arial" w:cs="Arial"/>
              </w:rPr>
            </w:pPr>
            <w:ins w:id="772" w:author="Author">
              <w:r>
                <w:rPr>
                  <w:rFonts w:ascii="Arial" w:hAnsi="Arial" w:cs="Arial"/>
                </w:rPr>
                <w:t>Mandatory when Conditional Securities Delivery Rule Parameter Name is:</w:t>
              </w:r>
            </w:ins>
          </w:p>
          <w:p w:rsidR="005453E0" w:rsidRDefault="005453E0" w:rsidP="005453E0">
            <w:pPr>
              <w:pStyle w:val="T2BaseArray"/>
              <w:jc w:val="left"/>
              <w:rPr>
                <w:ins w:id="773" w:author="Author"/>
                <w:rFonts w:ascii="Arial" w:hAnsi="Arial" w:cs="Arial"/>
              </w:rPr>
            </w:pPr>
            <w:ins w:id="774" w:author="Author">
              <w:r>
                <w:rPr>
                  <w:rFonts w:ascii="Arial" w:hAnsi="Arial" w:cs="Arial"/>
                </w:rPr>
                <w:t xml:space="preserve">CSD </w:t>
              </w:r>
            </w:ins>
          </w:p>
          <w:p w:rsidR="005453E0" w:rsidRDefault="005453E0" w:rsidP="005453E0">
            <w:pPr>
              <w:pStyle w:val="T2BaseArray"/>
              <w:jc w:val="left"/>
              <w:rPr>
                <w:ins w:id="775" w:author="Author"/>
                <w:rFonts w:ascii="Arial" w:hAnsi="Arial" w:cs="Arial"/>
              </w:rPr>
            </w:pPr>
            <w:ins w:id="776" w:author="Author">
              <w:r>
                <w:rPr>
                  <w:rFonts w:ascii="Arial" w:hAnsi="Arial" w:cs="Arial"/>
                </w:rPr>
                <w:t>PLSE</w:t>
              </w:r>
            </w:ins>
          </w:p>
          <w:p w:rsidR="005453E0" w:rsidRPr="00374DED" w:rsidRDefault="005453E0" w:rsidP="005453E0">
            <w:pPr>
              <w:pStyle w:val="T2BaseArray"/>
              <w:jc w:val="left"/>
              <w:rPr>
                <w:ins w:id="777" w:author="Author"/>
                <w:rFonts w:ascii="Arial" w:hAnsi="Arial" w:cs="Arial"/>
              </w:rPr>
            </w:pPr>
            <w:ins w:id="778" w:author="Author">
              <w:r>
                <w:rPr>
                  <w:rFonts w:ascii="Arial" w:hAnsi="Arial" w:cs="Arial"/>
                </w:rPr>
                <w:t>Not allowed otherwise.</w:t>
              </w:r>
            </w:ins>
          </w:p>
        </w:tc>
        <w:tc>
          <w:tcPr>
            <w:tcW w:w="677" w:type="dxa"/>
            <w:shd w:val="clear" w:color="auto" w:fill="FFFFFF"/>
          </w:tcPr>
          <w:p w:rsidR="005453E0" w:rsidRPr="00374DED" w:rsidRDefault="005453E0" w:rsidP="005453E0">
            <w:pPr>
              <w:pStyle w:val="T2BaseArray"/>
              <w:ind w:left="0" w:firstLine="0"/>
              <w:jc w:val="left"/>
              <w:rPr>
                <w:ins w:id="779" w:author="Author"/>
                <w:rFonts w:ascii="Arial" w:hAnsi="Arial" w:cs="Arial"/>
              </w:rPr>
            </w:pPr>
          </w:p>
        </w:tc>
        <w:tc>
          <w:tcPr>
            <w:tcW w:w="678" w:type="dxa"/>
            <w:shd w:val="clear" w:color="auto" w:fill="FFFFFF"/>
          </w:tcPr>
          <w:p w:rsidR="005453E0" w:rsidRPr="00374DED" w:rsidRDefault="005453E0" w:rsidP="005453E0">
            <w:pPr>
              <w:pStyle w:val="T2BaseArray"/>
              <w:ind w:left="0" w:firstLine="0"/>
              <w:jc w:val="left"/>
              <w:rPr>
                <w:ins w:id="780" w:author="Author"/>
                <w:rFonts w:ascii="Arial" w:hAnsi="Arial" w:cs="Arial"/>
              </w:rPr>
            </w:pPr>
            <w:ins w:id="781" w:author="Author">
              <w:r>
                <w:rPr>
                  <w:rFonts w:ascii="Arial" w:hAnsi="Arial" w:cs="Arial"/>
                </w:rPr>
                <w:t>0..1</w:t>
              </w:r>
            </w:ins>
          </w:p>
        </w:tc>
      </w:tr>
      <w:tr w:rsidR="005453E0" w:rsidRPr="00374DED" w:rsidTr="00536C07">
        <w:trPr>
          <w:ins w:id="782" w:author="Author"/>
        </w:trPr>
        <w:tc>
          <w:tcPr>
            <w:tcW w:w="534" w:type="dxa"/>
            <w:shd w:val="clear" w:color="auto" w:fill="FFFFFF"/>
          </w:tcPr>
          <w:p w:rsidR="005453E0" w:rsidRDefault="005453E0" w:rsidP="005453E0">
            <w:pPr>
              <w:pStyle w:val="T2BaseArray"/>
              <w:ind w:left="0" w:firstLine="0"/>
              <w:jc w:val="left"/>
              <w:rPr>
                <w:ins w:id="783" w:author="Author"/>
                <w:rFonts w:ascii="Arial" w:hAnsi="Arial" w:cs="Arial"/>
              </w:rPr>
            </w:pPr>
            <w:ins w:id="784" w:author="Author">
              <w:r>
                <w:rPr>
                  <w:rFonts w:ascii="Arial" w:hAnsi="Arial" w:cs="Arial"/>
                </w:rPr>
                <w:t>12</w:t>
              </w:r>
            </w:ins>
          </w:p>
        </w:tc>
        <w:tc>
          <w:tcPr>
            <w:tcW w:w="567" w:type="dxa"/>
            <w:shd w:val="clear" w:color="auto" w:fill="FFFFFF"/>
          </w:tcPr>
          <w:p w:rsidR="005453E0" w:rsidRPr="00374DED" w:rsidRDefault="005453E0" w:rsidP="005453E0">
            <w:pPr>
              <w:pStyle w:val="T2BaseArray"/>
              <w:ind w:left="0" w:firstLine="0"/>
              <w:jc w:val="left"/>
              <w:rPr>
                <w:ins w:id="785" w:author="Author"/>
                <w:rFonts w:ascii="Arial" w:hAnsi="Arial" w:cs="Arial"/>
              </w:rPr>
            </w:pPr>
            <w:ins w:id="786" w:author="Author">
              <w:r>
                <w:rPr>
                  <w:rFonts w:ascii="Arial" w:hAnsi="Arial" w:cs="Arial"/>
                </w:rPr>
                <w:t>L</w:t>
              </w:r>
            </w:ins>
          </w:p>
        </w:tc>
        <w:tc>
          <w:tcPr>
            <w:tcW w:w="2551" w:type="dxa"/>
            <w:shd w:val="clear" w:color="auto" w:fill="FFFFFF"/>
          </w:tcPr>
          <w:p w:rsidR="005453E0" w:rsidRDefault="005453E0" w:rsidP="005453E0">
            <w:pPr>
              <w:pStyle w:val="T2BaseArray"/>
              <w:jc w:val="left"/>
              <w:rPr>
                <w:ins w:id="787" w:author="Author"/>
                <w:rFonts w:ascii="Arial" w:hAnsi="Arial" w:cs="Arial"/>
              </w:rPr>
            </w:pPr>
            <w:ins w:id="788" w:author="Author">
              <w:r>
                <w:rPr>
                  <w:rFonts w:ascii="Arial" w:hAnsi="Arial" w:cs="Arial"/>
                </w:rPr>
                <w:t>Parameter Party BIC Identifier</w:t>
              </w:r>
            </w:ins>
          </w:p>
        </w:tc>
        <w:tc>
          <w:tcPr>
            <w:tcW w:w="2977" w:type="dxa"/>
            <w:shd w:val="clear" w:color="auto" w:fill="FFFFFF"/>
          </w:tcPr>
          <w:p w:rsidR="005453E0" w:rsidRDefault="005453E0" w:rsidP="005453E0">
            <w:pPr>
              <w:pStyle w:val="T2BaseArray"/>
              <w:rPr>
                <w:ins w:id="789" w:author="Author"/>
                <w:rFonts w:ascii="Arial" w:hAnsi="Arial" w:cs="Arial"/>
              </w:rPr>
            </w:pPr>
            <w:ins w:id="790" w:author="Author">
              <w:r>
                <w:rPr>
                  <w:rFonts w:ascii="Arial" w:hAnsi="Arial" w:cs="Arial"/>
                </w:rPr>
                <w:t>CHAR(11)</w:t>
              </w:r>
            </w:ins>
          </w:p>
        </w:tc>
        <w:tc>
          <w:tcPr>
            <w:tcW w:w="3402" w:type="dxa"/>
            <w:shd w:val="clear" w:color="auto" w:fill="FFFFFF"/>
          </w:tcPr>
          <w:p w:rsidR="005453E0" w:rsidRPr="00374DED" w:rsidRDefault="005453E0" w:rsidP="005453E0">
            <w:pPr>
              <w:pStyle w:val="T2BaseArray"/>
              <w:ind w:left="0" w:firstLine="0"/>
              <w:jc w:val="left"/>
              <w:rPr>
                <w:ins w:id="791" w:author="Author"/>
                <w:rFonts w:ascii="Arial" w:hAnsi="Arial" w:cs="Arial"/>
              </w:rPr>
            </w:pPr>
          </w:p>
        </w:tc>
        <w:tc>
          <w:tcPr>
            <w:tcW w:w="2551" w:type="dxa"/>
            <w:shd w:val="clear" w:color="auto" w:fill="FFFFFF"/>
          </w:tcPr>
          <w:p w:rsidR="005453E0" w:rsidRDefault="005453E0" w:rsidP="005453E0">
            <w:pPr>
              <w:pStyle w:val="T2BaseArray"/>
              <w:jc w:val="left"/>
              <w:rPr>
                <w:ins w:id="792" w:author="Author"/>
                <w:rFonts w:ascii="Arial" w:hAnsi="Arial" w:cs="Arial"/>
              </w:rPr>
            </w:pPr>
            <w:ins w:id="793" w:author="Author">
              <w:r>
                <w:rPr>
                  <w:rFonts w:ascii="Arial" w:hAnsi="Arial" w:cs="Arial"/>
                </w:rPr>
                <w:t>Mandatory when Conditional Securities Delivery Rule Parameter Name is:</w:t>
              </w:r>
            </w:ins>
          </w:p>
          <w:p w:rsidR="005453E0" w:rsidRDefault="005453E0" w:rsidP="005453E0">
            <w:pPr>
              <w:pStyle w:val="T2BaseArray"/>
              <w:jc w:val="left"/>
              <w:rPr>
                <w:ins w:id="794" w:author="Author"/>
                <w:rFonts w:ascii="Arial" w:hAnsi="Arial" w:cs="Arial"/>
              </w:rPr>
            </w:pPr>
            <w:ins w:id="795" w:author="Author">
              <w:r>
                <w:rPr>
                  <w:rFonts w:ascii="Arial" w:hAnsi="Arial" w:cs="Arial"/>
                </w:rPr>
                <w:t>CSD</w:t>
              </w:r>
            </w:ins>
          </w:p>
          <w:p w:rsidR="005453E0" w:rsidRDefault="005453E0" w:rsidP="005453E0">
            <w:pPr>
              <w:pStyle w:val="T2BaseArray"/>
              <w:jc w:val="left"/>
              <w:rPr>
                <w:ins w:id="796" w:author="Author"/>
                <w:rFonts w:ascii="Arial" w:hAnsi="Arial" w:cs="Arial"/>
              </w:rPr>
            </w:pPr>
            <w:ins w:id="797" w:author="Author">
              <w:r>
                <w:rPr>
                  <w:rFonts w:ascii="Arial" w:hAnsi="Arial" w:cs="Arial"/>
                </w:rPr>
                <w:t>PLSE</w:t>
              </w:r>
            </w:ins>
          </w:p>
          <w:p w:rsidR="005453E0" w:rsidRDefault="005453E0" w:rsidP="005453E0">
            <w:pPr>
              <w:pStyle w:val="T2BaseArray"/>
              <w:jc w:val="left"/>
              <w:rPr>
                <w:ins w:id="798" w:author="Author"/>
                <w:rFonts w:ascii="Arial" w:hAnsi="Arial" w:cs="Arial"/>
              </w:rPr>
            </w:pPr>
            <w:ins w:id="799" w:author="Author">
              <w:r>
                <w:rPr>
                  <w:rFonts w:ascii="Arial" w:hAnsi="Arial" w:cs="Arial"/>
                </w:rPr>
                <w:t>IBIC</w:t>
              </w:r>
            </w:ins>
          </w:p>
          <w:p w:rsidR="005453E0" w:rsidRDefault="005453E0" w:rsidP="005453E0">
            <w:pPr>
              <w:pStyle w:val="T2BaseArray"/>
              <w:jc w:val="left"/>
              <w:rPr>
                <w:ins w:id="800" w:author="Author"/>
                <w:rFonts w:ascii="Arial" w:hAnsi="Arial" w:cs="Arial"/>
              </w:rPr>
            </w:pPr>
            <w:ins w:id="801" w:author="Author">
              <w:r>
                <w:rPr>
                  <w:rFonts w:ascii="Arial" w:hAnsi="Arial" w:cs="Arial"/>
                </w:rPr>
                <w:t>DBIC</w:t>
              </w:r>
            </w:ins>
          </w:p>
          <w:p w:rsidR="005453E0" w:rsidRDefault="005453E0" w:rsidP="005453E0">
            <w:pPr>
              <w:pStyle w:val="T2BaseArray"/>
              <w:jc w:val="left"/>
              <w:rPr>
                <w:ins w:id="802" w:author="Author"/>
                <w:rFonts w:ascii="Arial" w:hAnsi="Arial" w:cs="Arial"/>
              </w:rPr>
            </w:pPr>
            <w:ins w:id="803" w:author="Author">
              <w:r>
                <w:rPr>
                  <w:rFonts w:ascii="Arial" w:hAnsi="Arial" w:cs="Arial"/>
                </w:rPr>
                <w:t>RBIC</w:t>
              </w:r>
            </w:ins>
          </w:p>
          <w:p w:rsidR="005453E0" w:rsidRDefault="005453E0" w:rsidP="005453E0">
            <w:pPr>
              <w:pStyle w:val="T2BaseArray"/>
              <w:jc w:val="left"/>
              <w:rPr>
                <w:ins w:id="804" w:author="Author"/>
                <w:rFonts w:ascii="Arial" w:hAnsi="Arial" w:cs="Arial"/>
              </w:rPr>
            </w:pPr>
            <w:ins w:id="805" w:author="Author">
              <w:r>
                <w:rPr>
                  <w:rFonts w:ascii="Arial" w:hAnsi="Arial" w:cs="Arial"/>
                </w:rPr>
                <w:t>Not allowed otherwise.</w:t>
              </w:r>
            </w:ins>
          </w:p>
        </w:tc>
        <w:tc>
          <w:tcPr>
            <w:tcW w:w="677" w:type="dxa"/>
            <w:shd w:val="clear" w:color="auto" w:fill="FFFFFF"/>
          </w:tcPr>
          <w:p w:rsidR="005453E0" w:rsidRPr="00374DED" w:rsidRDefault="005453E0" w:rsidP="005453E0">
            <w:pPr>
              <w:pStyle w:val="T2BaseArray"/>
              <w:ind w:left="0" w:firstLine="0"/>
              <w:jc w:val="left"/>
              <w:rPr>
                <w:ins w:id="806" w:author="Author"/>
                <w:rFonts w:ascii="Arial" w:hAnsi="Arial" w:cs="Arial"/>
              </w:rPr>
            </w:pPr>
          </w:p>
        </w:tc>
        <w:tc>
          <w:tcPr>
            <w:tcW w:w="678" w:type="dxa"/>
            <w:shd w:val="clear" w:color="auto" w:fill="FFFFFF"/>
          </w:tcPr>
          <w:p w:rsidR="005453E0" w:rsidRDefault="005453E0" w:rsidP="005453E0">
            <w:pPr>
              <w:pStyle w:val="T2BaseArray"/>
              <w:ind w:left="0" w:firstLine="0"/>
              <w:jc w:val="left"/>
              <w:rPr>
                <w:ins w:id="807" w:author="Author"/>
                <w:rFonts w:ascii="Arial" w:hAnsi="Arial" w:cs="Arial"/>
              </w:rPr>
            </w:pPr>
            <w:ins w:id="808" w:author="Author">
              <w:r>
                <w:rPr>
                  <w:rFonts w:ascii="Arial" w:hAnsi="Arial" w:cs="Arial"/>
                </w:rPr>
                <w:t>0..1</w:t>
              </w:r>
            </w:ins>
          </w:p>
        </w:tc>
      </w:tr>
      <w:tr w:rsidR="005453E0" w:rsidRPr="00374DED" w:rsidTr="00536C07">
        <w:trPr>
          <w:ins w:id="809" w:author="Author"/>
        </w:trPr>
        <w:tc>
          <w:tcPr>
            <w:tcW w:w="534" w:type="dxa"/>
            <w:shd w:val="clear" w:color="auto" w:fill="FFFFFF"/>
          </w:tcPr>
          <w:p w:rsidR="005453E0" w:rsidRDefault="005453E0" w:rsidP="005453E0">
            <w:pPr>
              <w:pStyle w:val="T2BaseArray"/>
              <w:ind w:left="0" w:firstLine="0"/>
              <w:jc w:val="left"/>
              <w:rPr>
                <w:ins w:id="810" w:author="Author"/>
                <w:rFonts w:ascii="Arial" w:hAnsi="Arial" w:cs="Arial"/>
              </w:rPr>
            </w:pPr>
            <w:ins w:id="811" w:author="Author">
              <w:r>
                <w:rPr>
                  <w:rFonts w:ascii="Arial" w:hAnsi="Arial" w:cs="Arial"/>
                </w:rPr>
                <w:t>13</w:t>
              </w:r>
            </w:ins>
          </w:p>
        </w:tc>
        <w:tc>
          <w:tcPr>
            <w:tcW w:w="567" w:type="dxa"/>
            <w:shd w:val="clear" w:color="auto" w:fill="FFFFFF"/>
          </w:tcPr>
          <w:p w:rsidR="005453E0" w:rsidRPr="00374DED" w:rsidRDefault="005453E0" w:rsidP="005453E0">
            <w:pPr>
              <w:pStyle w:val="T2BaseArray"/>
              <w:ind w:left="0" w:firstLine="0"/>
              <w:jc w:val="left"/>
              <w:rPr>
                <w:ins w:id="812" w:author="Author"/>
                <w:rFonts w:ascii="Arial" w:hAnsi="Arial" w:cs="Arial"/>
              </w:rPr>
            </w:pPr>
            <w:ins w:id="813" w:author="Author">
              <w:r>
                <w:rPr>
                  <w:rFonts w:ascii="Arial" w:hAnsi="Arial" w:cs="Arial"/>
                </w:rPr>
                <w:t>M</w:t>
              </w:r>
            </w:ins>
          </w:p>
        </w:tc>
        <w:tc>
          <w:tcPr>
            <w:tcW w:w="2551" w:type="dxa"/>
            <w:shd w:val="clear" w:color="auto" w:fill="FFFFFF"/>
          </w:tcPr>
          <w:p w:rsidR="005453E0" w:rsidRDefault="005453E0" w:rsidP="005453E0">
            <w:pPr>
              <w:pStyle w:val="T2BaseArray"/>
              <w:jc w:val="left"/>
              <w:rPr>
                <w:ins w:id="814" w:author="Author"/>
                <w:rFonts w:ascii="Arial" w:hAnsi="Arial" w:cs="Arial"/>
              </w:rPr>
            </w:pPr>
            <w:ins w:id="815" w:author="Author">
              <w:r>
                <w:rPr>
                  <w:rFonts w:ascii="Arial" w:hAnsi="Arial" w:cs="Arial"/>
                </w:rPr>
                <w:t>Parameter Securities Identifier</w:t>
              </w:r>
            </w:ins>
          </w:p>
        </w:tc>
        <w:tc>
          <w:tcPr>
            <w:tcW w:w="2977" w:type="dxa"/>
            <w:shd w:val="clear" w:color="auto" w:fill="FFFFFF"/>
          </w:tcPr>
          <w:p w:rsidR="005453E0" w:rsidRDefault="005453E0" w:rsidP="005453E0">
            <w:pPr>
              <w:pStyle w:val="T2BaseArray"/>
              <w:rPr>
                <w:ins w:id="816" w:author="Author"/>
                <w:rFonts w:ascii="Arial" w:hAnsi="Arial" w:cs="Arial"/>
              </w:rPr>
            </w:pPr>
            <w:ins w:id="817" w:author="Author">
              <w:r>
                <w:rPr>
                  <w:rFonts w:ascii="Arial" w:hAnsi="Arial" w:cs="Arial"/>
                </w:rPr>
                <w:t>CHAR(12)</w:t>
              </w:r>
            </w:ins>
          </w:p>
        </w:tc>
        <w:tc>
          <w:tcPr>
            <w:tcW w:w="3402" w:type="dxa"/>
            <w:shd w:val="clear" w:color="auto" w:fill="FFFFFF"/>
          </w:tcPr>
          <w:p w:rsidR="005453E0" w:rsidRPr="00374DED" w:rsidRDefault="005453E0" w:rsidP="005453E0">
            <w:pPr>
              <w:pStyle w:val="T2BaseArray"/>
              <w:ind w:left="0" w:firstLine="0"/>
              <w:jc w:val="left"/>
              <w:rPr>
                <w:ins w:id="818" w:author="Author"/>
                <w:rFonts w:ascii="Arial" w:hAnsi="Arial" w:cs="Arial"/>
              </w:rPr>
            </w:pPr>
          </w:p>
        </w:tc>
        <w:tc>
          <w:tcPr>
            <w:tcW w:w="2551" w:type="dxa"/>
            <w:shd w:val="clear" w:color="auto" w:fill="FFFFFF"/>
          </w:tcPr>
          <w:p w:rsidR="005453E0" w:rsidRDefault="005453E0" w:rsidP="005453E0">
            <w:pPr>
              <w:pStyle w:val="T2BaseArray"/>
              <w:jc w:val="left"/>
              <w:rPr>
                <w:ins w:id="819" w:author="Author"/>
                <w:rFonts w:ascii="Arial" w:hAnsi="Arial" w:cs="Arial"/>
              </w:rPr>
            </w:pPr>
            <w:ins w:id="820" w:author="Author">
              <w:r>
                <w:rPr>
                  <w:rFonts w:ascii="Arial" w:hAnsi="Arial" w:cs="Arial"/>
                </w:rPr>
                <w:t>Mandatory when Conditional Securities Delivery Rule Parameter Name is:</w:t>
              </w:r>
            </w:ins>
          </w:p>
          <w:p w:rsidR="005453E0" w:rsidRDefault="005453E0" w:rsidP="005453E0">
            <w:pPr>
              <w:pStyle w:val="T2BaseArray"/>
              <w:jc w:val="left"/>
              <w:rPr>
                <w:ins w:id="821" w:author="Author"/>
                <w:rFonts w:ascii="Arial" w:hAnsi="Arial" w:cs="Arial"/>
              </w:rPr>
            </w:pPr>
            <w:ins w:id="822" w:author="Author">
              <w:r>
                <w:rPr>
                  <w:rFonts w:ascii="Arial" w:hAnsi="Arial" w:cs="Arial"/>
                </w:rPr>
                <w:t>ISIN</w:t>
              </w:r>
            </w:ins>
          </w:p>
          <w:p w:rsidR="005453E0" w:rsidRDefault="005453E0" w:rsidP="005453E0">
            <w:pPr>
              <w:pStyle w:val="T2BaseArray"/>
              <w:jc w:val="left"/>
              <w:rPr>
                <w:ins w:id="823" w:author="Author"/>
                <w:rFonts w:ascii="Arial" w:hAnsi="Arial" w:cs="Arial"/>
              </w:rPr>
            </w:pPr>
            <w:ins w:id="824" w:author="Author">
              <w:r>
                <w:rPr>
                  <w:rFonts w:ascii="Arial" w:hAnsi="Arial" w:cs="Arial"/>
                </w:rPr>
                <w:t>Not allowed otherwise.</w:t>
              </w:r>
            </w:ins>
          </w:p>
        </w:tc>
        <w:tc>
          <w:tcPr>
            <w:tcW w:w="677" w:type="dxa"/>
            <w:shd w:val="clear" w:color="auto" w:fill="FFFFFF"/>
          </w:tcPr>
          <w:p w:rsidR="005453E0" w:rsidRPr="00374DED" w:rsidRDefault="005453E0" w:rsidP="005453E0">
            <w:pPr>
              <w:pStyle w:val="T2BaseArray"/>
              <w:ind w:left="0" w:firstLine="0"/>
              <w:jc w:val="left"/>
              <w:rPr>
                <w:ins w:id="825" w:author="Author"/>
                <w:rFonts w:ascii="Arial" w:hAnsi="Arial" w:cs="Arial"/>
              </w:rPr>
            </w:pPr>
          </w:p>
        </w:tc>
        <w:tc>
          <w:tcPr>
            <w:tcW w:w="678" w:type="dxa"/>
            <w:shd w:val="clear" w:color="auto" w:fill="FFFFFF"/>
          </w:tcPr>
          <w:p w:rsidR="005453E0" w:rsidRDefault="005453E0" w:rsidP="005453E0">
            <w:pPr>
              <w:pStyle w:val="T2BaseArray"/>
              <w:ind w:left="0" w:firstLine="0"/>
              <w:jc w:val="left"/>
              <w:rPr>
                <w:ins w:id="826" w:author="Author"/>
                <w:rFonts w:ascii="Arial" w:hAnsi="Arial" w:cs="Arial"/>
              </w:rPr>
            </w:pPr>
            <w:ins w:id="827" w:author="Author">
              <w:r>
                <w:rPr>
                  <w:rFonts w:ascii="Arial" w:hAnsi="Arial" w:cs="Arial"/>
                </w:rPr>
                <w:t>0..1</w:t>
              </w:r>
            </w:ins>
          </w:p>
        </w:tc>
      </w:tr>
      <w:tr w:rsidR="005453E0" w:rsidRPr="00374DED" w:rsidTr="00536C07">
        <w:trPr>
          <w:ins w:id="828" w:author="Author"/>
        </w:trPr>
        <w:tc>
          <w:tcPr>
            <w:tcW w:w="534" w:type="dxa"/>
            <w:shd w:val="clear" w:color="auto" w:fill="FFFFFF"/>
          </w:tcPr>
          <w:p w:rsidR="005453E0" w:rsidRDefault="005453E0" w:rsidP="005453E0">
            <w:pPr>
              <w:pStyle w:val="T2BaseArray"/>
              <w:ind w:left="0" w:firstLine="0"/>
              <w:jc w:val="left"/>
              <w:rPr>
                <w:ins w:id="829" w:author="Author"/>
                <w:rFonts w:ascii="Arial" w:hAnsi="Arial" w:cs="Arial"/>
              </w:rPr>
            </w:pPr>
            <w:commentRangeStart w:id="830"/>
            <w:ins w:id="831" w:author="Author">
              <w:r>
                <w:rPr>
                  <w:rFonts w:ascii="Arial" w:hAnsi="Arial" w:cs="Arial"/>
                </w:rPr>
                <w:t>14</w:t>
              </w:r>
            </w:ins>
          </w:p>
        </w:tc>
        <w:tc>
          <w:tcPr>
            <w:tcW w:w="567" w:type="dxa"/>
            <w:shd w:val="clear" w:color="auto" w:fill="FFFFFF"/>
          </w:tcPr>
          <w:p w:rsidR="005453E0" w:rsidRPr="00374DED" w:rsidRDefault="005453E0" w:rsidP="005453E0">
            <w:pPr>
              <w:pStyle w:val="T2BaseArray"/>
              <w:ind w:left="0" w:firstLine="0"/>
              <w:jc w:val="left"/>
              <w:rPr>
                <w:ins w:id="832" w:author="Author"/>
                <w:rFonts w:ascii="Arial" w:hAnsi="Arial" w:cs="Arial"/>
              </w:rPr>
            </w:pPr>
            <w:ins w:id="833" w:author="Author">
              <w:r>
                <w:rPr>
                  <w:rFonts w:ascii="Arial" w:hAnsi="Arial" w:cs="Arial"/>
                </w:rPr>
                <w:t>N</w:t>
              </w:r>
            </w:ins>
          </w:p>
        </w:tc>
        <w:tc>
          <w:tcPr>
            <w:tcW w:w="2551" w:type="dxa"/>
            <w:shd w:val="clear" w:color="auto" w:fill="FFFFFF"/>
          </w:tcPr>
          <w:p w:rsidR="005453E0" w:rsidRDefault="005453E0" w:rsidP="005453E0">
            <w:pPr>
              <w:pStyle w:val="T2BaseArray"/>
              <w:jc w:val="left"/>
              <w:rPr>
                <w:ins w:id="834" w:author="Author"/>
                <w:rFonts w:ascii="Arial" w:hAnsi="Arial" w:cs="Arial"/>
              </w:rPr>
            </w:pPr>
            <w:ins w:id="835" w:author="Author">
              <w:r>
                <w:rPr>
                  <w:rFonts w:ascii="Arial" w:hAnsi="Arial" w:cs="Arial"/>
                </w:rPr>
                <w:t>Parameter Securities Account Identifier</w:t>
              </w:r>
            </w:ins>
          </w:p>
        </w:tc>
        <w:tc>
          <w:tcPr>
            <w:tcW w:w="2977" w:type="dxa"/>
            <w:shd w:val="clear" w:color="auto" w:fill="FFFFFF"/>
          </w:tcPr>
          <w:p w:rsidR="005453E0" w:rsidRDefault="005453E0" w:rsidP="005453E0">
            <w:pPr>
              <w:pStyle w:val="T2BaseArray"/>
              <w:rPr>
                <w:ins w:id="836" w:author="Author"/>
                <w:rFonts w:ascii="Arial" w:hAnsi="Arial" w:cs="Arial"/>
              </w:rPr>
            </w:pPr>
            <w:ins w:id="837" w:author="Author">
              <w:r>
                <w:rPr>
                  <w:rFonts w:ascii="Arial" w:hAnsi="Arial" w:cs="Arial"/>
                </w:rPr>
                <w:t>VARCHAR(35)</w:t>
              </w:r>
            </w:ins>
          </w:p>
        </w:tc>
        <w:tc>
          <w:tcPr>
            <w:tcW w:w="3402" w:type="dxa"/>
            <w:shd w:val="clear" w:color="auto" w:fill="FFFFFF"/>
          </w:tcPr>
          <w:p w:rsidR="005453E0" w:rsidRPr="00374DED" w:rsidRDefault="005453E0" w:rsidP="005453E0">
            <w:pPr>
              <w:pStyle w:val="T2BaseArray"/>
              <w:ind w:left="0" w:firstLine="0"/>
              <w:jc w:val="left"/>
              <w:rPr>
                <w:ins w:id="838" w:author="Author"/>
                <w:rFonts w:ascii="Arial" w:hAnsi="Arial" w:cs="Arial"/>
              </w:rPr>
            </w:pPr>
          </w:p>
        </w:tc>
        <w:tc>
          <w:tcPr>
            <w:tcW w:w="2551" w:type="dxa"/>
            <w:shd w:val="clear" w:color="auto" w:fill="FFFFFF"/>
          </w:tcPr>
          <w:p w:rsidR="005453E0" w:rsidRDefault="005453E0" w:rsidP="005453E0">
            <w:pPr>
              <w:pStyle w:val="T2BaseArray"/>
              <w:jc w:val="left"/>
              <w:rPr>
                <w:ins w:id="839" w:author="Author"/>
                <w:rFonts w:ascii="Arial" w:hAnsi="Arial" w:cs="Arial"/>
              </w:rPr>
            </w:pPr>
            <w:ins w:id="840" w:author="Author">
              <w:r>
                <w:rPr>
                  <w:rFonts w:ascii="Arial" w:hAnsi="Arial" w:cs="Arial"/>
                </w:rPr>
                <w:t>Mandatory when Conditional Securities Delivery Rule Parameter Name is:</w:t>
              </w:r>
            </w:ins>
          </w:p>
          <w:p w:rsidR="005453E0" w:rsidRDefault="005453E0" w:rsidP="005453E0">
            <w:pPr>
              <w:pStyle w:val="T2BaseArray"/>
              <w:jc w:val="left"/>
              <w:rPr>
                <w:ins w:id="841" w:author="Author"/>
                <w:rFonts w:ascii="Arial" w:hAnsi="Arial" w:cs="Arial"/>
              </w:rPr>
            </w:pPr>
            <w:ins w:id="842" w:author="Author">
              <w:r>
                <w:rPr>
                  <w:rFonts w:ascii="Arial" w:hAnsi="Arial" w:cs="Arial"/>
                </w:rPr>
                <w:t>SACC</w:t>
              </w:r>
            </w:ins>
          </w:p>
          <w:p w:rsidR="005453E0" w:rsidRDefault="005453E0" w:rsidP="005453E0">
            <w:pPr>
              <w:pStyle w:val="T2BaseArray"/>
              <w:jc w:val="left"/>
              <w:rPr>
                <w:ins w:id="843" w:author="Author"/>
                <w:rFonts w:ascii="Arial" w:hAnsi="Arial" w:cs="Arial"/>
              </w:rPr>
            </w:pPr>
            <w:ins w:id="844" w:author="Author">
              <w:r>
                <w:rPr>
                  <w:rFonts w:ascii="Arial" w:hAnsi="Arial" w:cs="Arial"/>
                </w:rPr>
                <w:t>Not allowed otherwise.</w:t>
              </w:r>
            </w:ins>
          </w:p>
        </w:tc>
        <w:commentRangeEnd w:id="830"/>
        <w:tc>
          <w:tcPr>
            <w:tcW w:w="677" w:type="dxa"/>
            <w:shd w:val="clear" w:color="auto" w:fill="FFFFFF"/>
          </w:tcPr>
          <w:p w:rsidR="005453E0" w:rsidRPr="00374DED" w:rsidRDefault="005453E0" w:rsidP="005453E0">
            <w:pPr>
              <w:pStyle w:val="T2BaseArray"/>
              <w:ind w:left="0" w:firstLine="0"/>
              <w:jc w:val="left"/>
              <w:rPr>
                <w:ins w:id="845" w:author="Author"/>
                <w:rFonts w:ascii="Arial" w:hAnsi="Arial" w:cs="Arial"/>
              </w:rPr>
            </w:pPr>
            <w:ins w:id="846" w:author="Author">
              <w:r>
                <w:rPr>
                  <w:rStyle w:val="CommentReference"/>
                  <w:rFonts w:ascii="Times New Roman" w:hAnsi="Times New Roman"/>
                  <w:lang w:val="fr-FR"/>
                </w:rPr>
                <w:commentReference w:id="830"/>
              </w:r>
            </w:ins>
          </w:p>
        </w:tc>
        <w:tc>
          <w:tcPr>
            <w:tcW w:w="678" w:type="dxa"/>
            <w:shd w:val="clear" w:color="auto" w:fill="FFFFFF"/>
          </w:tcPr>
          <w:p w:rsidR="005453E0" w:rsidRDefault="005453E0" w:rsidP="005453E0">
            <w:pPr>
              <w:pStyle w:val="T2BaseArray"/>
              <w:ind w:left="0" w:firstLine="0"/>
              <w:jc w:val="left"/>
              <w:rPr>
                <w:ins w:id="847" w:author="Author"/>
                <w:rFonts w:ascii="Arial" w:hAnsi="Arial" w:cs="Arial"/>
              </w:rPr>
            </w:pPr>
            <w:ins w:id="848" w:author="Author">
              <w:r>
                <w:rPr>
                  <w:rFonts w:ascii="Arial" w:hAnsi="Arial" w:cs="Arial"/>
                </w:rPr>
                <w:t>0..1</w:t>
              </w:r>
            </w:ins>
          </w:p>
        </w:tc>
      </w:tr>
      <w:tr w:rsidR="005453E0" w:rsidRPr="00374DED" w:rsidTr="00536C07">
        <w:trPr>
          <w:ins w:id="849" w:author="Author"/>
        </w:trPr>
        <w:tc>
          <w:tcPr>
            <w:tcW w:w="534" w:type="dxa"/>
            <w:shd w:val="clear" w:color="auto" w:fill="FFFFFF"/>
          </w:tcPr>
          <w:p w:rsidR="005453E0" w:rsidRDefault="005453E0" w:rsidP="005453E0">
            <w:pPr>
              <w:pStyle w:val="T2BaseArray"/>
              <w:ind w:left="0" w:firstLine="0"/>
              <w:jc w:val="left"/>
              <w:rPr>
                <w:ins w:id="850" w:author="Author"/>
                <w:rFonts w:ascii="Arial" w:hAnsi="Arial" w:cs="Arial"/>
              </w:rPr>
            </w:pPr>
            <w:ins w:id="851" w:author="Author">
              <w:r>
                <w:rPr>
                  <w:rFonts w:ascii="Arial" w:hAnsi="Arial" w:cs="Arial"/>
                </w:rPr>
                <w:t>15</w:t>
              </w:r>
            </w:ins>
          </w:p>
        </w:tc>
        <w:tc>
          <w:tcPr>
            <w:tcW w:w="567" w:type="dxa"/>
            <w:shd w:val="clear" w:color="auto" w:fill="FFFFFF"/>
          </w:tcPr>
          <w:p w:rsidR="005453E0" w:rsidRDefault="005453E0" w:rsidP="005453E0">
            <w:pPr>
              <w:pStyle w:val="T2BaseArray"/>
              <w:ind w:left="0" w:firstLine="0"/>
              <w:jc w:val="left"/>
              <w:rPr>
                <w:ins w:id="852" w:author="Author"/>
                <w:rFonts w:ascii="Arial" w:hAnsi="Arial" w:cs="Arial"/>
              </w:rPr>
            </w:pPr>
            <w:ins w:id="853" w:author="Author">
              <w:r>
                <w:rPr>
                  <w:rFonts w:ascii="Arial" w:hAnsi="Arial" w:cs="Arial"/>
                </w:rPr>
                <w:t>O</w:t>
              </w:r>
            </w:ins>
          </w:p>
        </w:tc>
        <w:tc>
          <w:tcPr>
            <w:tcW w:w="2551" w:type="dxa"/>
            <w:shd w:val="clear" w:color="auto" w:fill="FFFFFF"/>
          </w:tcPr>
          <w:p w:rsidR="005453E0" w:rsidRDefault="005453E0" w:rsidP="005453E0">
            <w:pPr>
              <w:pStyle w:val="T2BaseArray"/>
              <w:jc w:val="left"/>
              <w:rPr>
                <w:ins w:id="854" w:author="Author"/>
                <w:rFonts w:ascii="Arial" w:hAnsi="Arial" w:cs="Arial"/>
              </w:rPr>
            </w:pPr>
            <w:ins w:id="855" w:author="Author">
              <w:r>
                <w:rPr>
                  <w:rFonts w:ascii="Arial" w:hAnsi="Arial" w:cs="Arial"/>
                </w:rPr>
                <w:t>Parameter CSD Flag Value</w:t>
              </w:r>
            </w:ins>
          </w:p>
        </w:tc>
        <w:tc>
          <w:tcPr>
            <w:tcW w:w="2977" w:type="dxa"/>
            <w:shd w:val="clear" w:color="auto" w:fill="FFFFFF"/>
          </w:tcPr>
          <w:p w:rsidR="005453E0" w:rsidRDefault="005453E0" w:rsidP="005453E0">
            <w:pPr>
              <w:pStyle w:val="T2BaseArray"/>
              <w:rPr>
                <w:ins w:id="856" w:author="Author"/>
                <w:rFonts w:ascii="Arial" w:hAnsi="Arial" w:cs="Arial"/>
              </w:rPr>
            </w:pPr>
            <w:ins w:id="857" w:author="Author">
              <w:r>
                <w:rPr>
                  <w:rFonts w:ascii="Arial" w:hAnsi="Arial" w:cs="Arial"/>
                </w:rPr>
                <w:t>BOOLEAN</w:t>
              </w:r>
            </w:ins>
          </w:p>
        </w:tc>
        <w:tc>
          <w:tcPr>
            <w:tcW w:w="3402" w:type="dxa"/>
            <w:shd w:val="clear" w:color="auto" w:fill="FFFFFF"/>
          </w:tcPr>
          <w:p w:rsidR="005453E0" w:rsidRPr="00374DED" w:rsidRDefault="005453E0" w:rsidP="005453E0">
            <w:pPr>
              <w:pStyle w:val="T2BaseArray"/>
              <w:ind w:left="0" w:firstLine="0"/>
              <w:jc w:val="left"/>
              <w:rPr>
                <w:ins w:id="858" w:author="Author"/>
                <w:rFonts w:ascii="Arial" w:hAnsi="Arial" w:cs="Arial"/>
              </w:rPr>
            </w:pPr>
          </w:p>
        </w:tc>
        <w:tc>
          <w:tcPr>
            <w:tcW w:w="2551" w:type="dxa"/>
            <w:shd w:val="clear" w:color="auto" w:fill="FFFFFF"/>
          </w:tcPr>
          <w:p w:rsidR="005453E0" w:rsidRDefault="005453E0" w:rsidP="005453E0">
            <w:pPr>
              <w:pStyle w:val="T2BaseArray"/>
              <w:jc w:val="left"/>
              <w:rPr>
                <w:ins w:id="859" w:author="Author"/>
                <w:rFonts w:ascii="Arial" w:hAnsi="Arial" w:cs="Arial"/>
              </w:rPr>
            </w:pPr>
            <w:ins w:id="860" w:author="Author">
              <w:r>
                <w:rPr>
                  <w:rFonts w:ascii="Arial" w:hAnsi="Arial" w:cs="Arial"/>
                </w:rPr>
                <w:t>Mandatory when Conditional Securities Delivery Rule Parameter Name is:</w:t>
              </w:r>
            </w:ins>
          </w:p>
          <w:p w:rsidR="005453E0" w:rsidRDefault="005453E0" w:rsidP="005453E0">
            <w:pPr>
              <w:pStyle w:val="T2BaseArray"/>
              <w:jc w:val="left"/>
              <w:rPr>
                <w:ins w:id="861" w:author="Author"/>
                <w:rFonts w:ascii="Arial" w:hAnsi="Arial" w:cs="Arial"/>
              </w:rPr>
            </w:pPr>
            <w:ins w:id="862" w:author="Author">
              <w:r>
                <w:rPr>
                  <w:rFonts w:ascii="Arial" w:hAnsi="Arial" w:cs="Arial"/>
                </w:rPr>
                <w:t>ISSU</w:t>
              </w:r>
            </w:ins>
          </w:p>
          <w:p w:rsidR="005453E0" w:rsidRDefault="005453E0" w:rsidP="005453E0">
            <w:pPr>
              <w:pStyle w:val="T2BaseArray"/>
              <w:jc w:val="left"/>
              <w:rPr>
                <w:ins w:id="863" w:author="Author"/>
                <w:rFonts w:ascii="Arial" w:hAnsi="Arial" w:cs="Arial"/>
              </w:rPr>
            </w:pPr>
            <w:ins w:id="864" w:author="Author">
              <w:r>
                <w:rPr>
                  <w:rFonts w:ascii="Arial" w:hAnsi="Arial" w:cs="Arial"/>
                </w:rPr>
                <w:t>DELI</w:t>
              </w:r>
            </w:ins>
          </w:p>
          <w:p w:rsidR="005453E0" w:rsidRDefault="005453E0" w:rsidP="005453E0">
            <w:pPr>
              <w:pStyle w:val="T2BaseArray"/>
              <w:jc w:val="left"/>
              <w:rPr>
                <w:ins w:id="865" w:author="Author"/>
                <w:rFonts w:ascii="Arial" w:hAnsi="Arial" w:cs="Arial"/>
              </w:rPr>
            </w:pPr>
            <w:ins w:id="866" w:author="Author">
              <w:r>
                <w:rPr>
                  <w:rFonts w:ascii="Arial" w:hAnsi="Arial" w:cs="Arial"/>
                </w:rPr>
                <w:lastRenderedPageBreak/>
                <w:t>RECE</w:t>
              </w:r>
            </w:ins>
          </w:p>
          <w:p w:rsidR="005453E0" w:rsidRDefault="005453E0" w:rsidP="005453E0">
            <w:pPr>
              <w:pStyle w:val="T2BaseArray"/>
              <w:jc w:val="left"/>
              <w:rPr>
                <w:ins w:id="867" w:author="Author"/>
                <w:rFonts w:ascii="Arial" w:hAnsi="Arial" w:cs="Arial"/>
              </w:rPr>
            </w:pPr>
            <w:ins w:id="868" w:author="Author">
              <w:r>
                <w:rPr>
                  <w:rFonts w:ascii="Arial" w:hAnsi="Arial" w:cs="Arial"/>
                </w:rPr>
                <w:t>Not allowed otherwise.</w:t>
              </w:r>
            </w:ins>
          </w:p>
        </w:tc>
        <w:tc>
          <w:tcPr>
            <w:tcW w:w="677" w:type="dxa"/>
            <w:shd w:val="clear" w:color="auto" w:fill="FFFFFF"/>
          </w:tcPr>
          <w:p w:rsidR="005453E0" w:rsidRDefault="005453E0" w:rsidP="005453E0">
            <w:pPr>
              <w:pStyle w:val="T2BaseArray"/>
              <w:ind w:left="0" w:firstLine="0"/>
              <w:jc w:val="left"/>
              <w:rPr>
                <w:ins w:id="869" w:author="Author"/>
                <w:rStyle w:val="CommentReference"/>
                <w:rFonts w:ascii="Times New Roman" w:hAnsi="Times New Roman"/>
                <w:lang w:val="fr-FR"/>
              </w:rPr>
            </w:pPr>
          </w:p>
        </w:tc>
        <w:tc>
          <w:tcPr>
            <w:tcW w:w="678" w:type="dxa"/>
            <w:shd w:val="clear" w:color="auto" w:fill="FFFFFF"/>
          </w:tcPr>
          <w:p w:rsidR="005453E0" w:rsidRDefault="005453E0" w:rsidP="005453E0">
            <w:pPr>
              <w:pStyle w:val="T2BaseArray"/>
              <w:ind w:left="0" w:firstLine="0"/>
              <w:jc w:val="left"/>
              <w:rPr>
                <w:ins w:id="870" w:author="Author"/>
                <w:rFonts w:ascii="Arial" w:hAnsi="Arial" w:cs="Arial"/>
              </w:rPr>
            </w:pPr>
            <w:ins w:id="871" w:author="Author">
              <w:r>
                <w:rPr>
                  <w:rFonts w:ascii="Arial" w:hAnsi="Arial" w:cs="Arial"/>
                </w:rPr>
                <w:t>0..1</w:t>
              </w:r>
            </w:ins>
          </w:p>
        </w:tc>
      </w:tr>
    </w:tbl>
    <w:p w:rsidR="006803B1" w:rsidRPr="00B75752" w:rsidRDefault="006803B1">
      <w:pPr>
        <w:jc w:val="left"/>
        <w:rPr>
          <w:rFonts w:ascii="Arial" w:hAnsi="Arial"/>
          <w:u w:val="single"/>
          <w:lang w:val="en-GB"/>
        </w:rPr>
      </w:pPr>
    </w:p>
    <w:p w:rsidR="006803B1" w:rsidRDefault="006803B1">
      <w:pPr>
        <w:jc w:val="left"/>
        <w:rPr>
          <w:rFonts w:ascii="Arial" w:hAnsi="Arial"/>
          <w:u w:val="single"/>
          <w:lang w:val="en-GB"/>
        </w:rPr>
      </w:pPr>
    </w:p>
    <w:p w:rsidR="006803B1" w:rsidRPr="002318F1" w:rsidRDefault="006803B1" w:rsidP="001429DB">
      <w:pPr>
        <w:pStyle w:val="Heading4"/>
      </w:pPr>
      <w:bookmarkStart w:id="872" w:name="_Toc385494952"/>
      <w:r w:rsidRPr="002318F1">
        <w:t>Report Configuration</w:t>
      </w:r>
      <w:r>
        <w:t xml:space="preserve"> - New</w:t>
      </w:r>
      <w:bookmarkEnd w:id="872"/>
    </w:p>
    <w:p w:rsidR="006803B1" w:rsidRDefault="006803B1" w:rsidP="00DE32BA">
      <w:pPr>
        <w:pStyle w:val="ListParagraph"/>
        <w:numPr>
          <w:ilvl w:val="0"/>
          <w:numId w:val="14"/>
        </w:numPr>
        <w:rPr>
          <w:rFonts w:ascii="Arial" w:hAnsi="Arial" w:cs="Arial"/>
          <w:lang w:val="en-GB"/>
        </w:rPr>
        <w:pPrChange w:id="873" w:author="Author">
          <w:pPr>
            <w:pStyle w:val="ListParagraph"/>
            <w:numPr>
              <w:numId w:val="15"/>
            </w:numPr>
            <w:tabs>
              <w:tab w:val="num" w:pos="360"/>
            </w:tabs>
            <w:ind w:left="360" w:hanging="360"/>
          </w:pPr>
        </w:pPrChange>
      </w:pPr>
      <w:r w:rsidRPr="00F5515A">
        <w:rPr>
          <w:rFonts w:ascii="Arial" w:hAnsi="Arial" w:cs="Arial"/>
          <w:lang w:val="en-GB"/>
        </w:rPr>
        <w:t>Record Type: “</w:t>
      </w:r>
      <w:r>
        <w:rPr>
          <w:rFonts w:ascii="Arial" w:hAnsi="Arial" w:cs="Arial"/>
          <w:lang w:val="en-GB"/>
        </w:rPr>
        <w:t>Report Configuration</w:t>
      </w:r>
      <w:r w:rsidRPr="00F5515A">
        <w:rPr>
          <w:rFonts w:ascii="Arial" w:hAnsi="Arial" w:cs="Arial"/>
          <w:lang w:val="en-GB"/>
        </w:rPr>
        <w:t>”</w:t>
      </w:r>
    </w:p>
    <w:p w:rsidR="006803B1" w:rsidRDefault="006803B1" w:rsidP="00FE1638">
      <w:pPr>
        <w:pStyle w:val="T2BaseArray"/>
        <w:ind w:left="0" w:firstLine="0"/>
        <w:jc w:val="left"/>
        <w:rPr>
          <w:rFonts w:ascii="Arial" w:hAnsi="Arial" w:cs="Arial"/>
          <w:sz w:val="22"/>
          <w:szCs w:val="22"/>
        </w:rPr>
      </w:pPr>
      <w:r w:rsidRPr="009F57AA">
        <w:rPr>
          <w:rFonts w:ascii="Arial" w:hAnsi="Arial" w:cs="Arial"/>
          <w:sz w:val="22"/>
          <w:szCs w:val="22"/>
        </w:rPr>
        <w:t xml:space="preserve">The record </w:t>
      </w:r>
      <w:r>
        <w:rPr>
          <w:rFonts w:ascii="Arial" w:hAnsi="Arial" w:cs="Arial"/>
          <w:sz w:val="22"/>
          <w:szCs w:val="22"/>
        </w:rPr>
        <w:t xml:space="preserve">is used to </w:t>
      </w:r>
      <w:r w:rsidRPr="009F57AA">
        <w:rPr>
          <w:rFonts w:ascii="Arial" w:hAnsi="Arial" w:cs="Arial"/>
          <w:sz w:val="22"/>
          <w:szCs w:val="22"/>
        </w:rPr>
        <w:t>creat</w:t>
      </w:r>
      <w:r>
        <w:rPr>
          <w:rFonts w:ascii="Arial" w:hAnsi="Arial" w:cs="Arial"/>
          <w:sz w:val="22"/>
          <w:szCs w:val="22"/>
        </w:rPr>
        <w:t>e</w:t>
      </w:r>
      <w:r w:rsidRPr="009F57AA">
        <w:rPr>
          <w:rFonts w:ascii="Arial" w:hAnsi="Arial" w:cs="Arial"/>
          <w:sz w:val="22"/>
          <w:szCs w:val="22"/>
        </w:rPr>
        <w:t xml:space="preserve"> a </w:t>
      </w:r>
      <w:r>
        <w:rPr>
          <w:rFonts w:ascii="Arial" w:hAnsi="Arial" w:cs="Arial"/>
          <w:sz w:val="22"/>
          <w:szCs w:val="22"/>
        </w:rPr>
        <w:t>report configuration</w:t>
      </w:r>
      <w:r w:rsidRPr="009F57AA">
        <w:rPr>
          <w:rFonts w:ascii="Arial" w:hAnsi="Arial" w:cs="Arial"/>
          <w:sz w:val="22"/>
          <w:szCs w:val="22"/>
        </w:rPr>
        <w:t>.</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ACT.21.1</w:t>
      </w:r>
    </w:p>
    <w:p w:rsidR="006803B1" w:rsidRPr="00FE1638" w:rsidRDefault="006803B1" w:rsidP="00FE1638">
      <w:pPr>
        <w:pStyle w:val="T2BaseArray"/>
        <w:ind w:left="0" w:firstLine="0"/>
        <w:jc w:val="left"/>
        <w:rPr>
          <w:rFonts w:ascii="Arial" w:hAnsi="Arial" w:cs="Arial"/>
          <w:sz w:val="22"/>
          <w:szCs w:val="22"/>
        </w:rPr>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551"/>
        <w:gridCol w:w="2977"/>
        <w:gridCol w:w="3402"/>
        <w:gridCol w:w="2551"/>
        <w:gridCol w:w="677"/>
        <w:gridCol w:w="678"/>
      </w:tblGrid>
      <w:tr w:rsidR="006803B1" w:rsidRPr="00285F7E" w:rsidTr="00A6439A">
        <w:trPr>
          <w:cantSplit/>
          <w:trHeight w:val="1260"/>
        </w:trPr>
        <w:tc>
          <w:tcPr>
            <w:tcW w:w="534" w:type="dxa"/>
            <w:shd w:val="clear" w:color="auto" w:fill="D9D9D9"/>
            <w:textDirection w:val="btLr"/>
          </w:tcPr>
          <w:p w:rsidR="006803B1" w:rsidRPr="00285F7E" w:rsidRDefault="006803B1" w:rsidP="00A6439A">
            <w:pPr>
              <w:ind w:left="113" w:right="113"/>
              <w:jc w:val="center"/>
              <w:rPr>
                <w:rFonts w:ascii="Arial" w:hAnsi="Arial" w:cs="Arial"/>
                <w:b/>
                <w:sz w:val="18"/>
                <w:szCs w:val="18"/>
                <w:lang w:val="en-GB"/>
              </w:rPr>
            </w:pPr>
            <w:r w:rsidRPr="00285F7E">
              <w:rPr>
                <w:rFonts w:ascii="Arial" w:hAnsi="Arial" w:cs="Arial"/>
                <w:b/>
                <w:sz w:val="18"/>
                <w:szCs w:val="18"/>
                <w:lang w:val="en-GB"/>
              </w:rPr>
              <w:t>Flat file  column</w:t>
            </w:r>
          </w:p>
        </w:tc>
        <w:tc>
          <w:tcPr>
            <w:tcW w:w="567" w:type="dxa"/>
            <w:shd w:val="clear" w:color="auto" w:fill="D9D9D9"/>
            <w:textDirection w:val="btLr"/>
          </w:tcPr>
          <w:p w:rsidR="006803B1" w:rsidRPr="00285F7E" w:rsidRDefault="006803B1" w:rsidP="00A6439A">
            <w:pPr>
              <w:ind w:left="113" w:right="113"/>
              <w:jc w:val="center"/>
              <w:rPr>
                <w:rFonts w:ascii="Arial" w:hAnsi="Arial" w:cs="Arial"/>
                <w:b/>
                <w:sz w:val="18"/>
                <w:szCs w:val="18"/>
                <w:lang w:val="en-GB"/>
              </w:rPr>
            </w:pPr>
            <w:r w:rsidRPr="00285F7E">
              <w:rPr>
                <w:rFonts w:ascii="Arial" w:hAnsi="Arial" w:cs="Arial"/>
                <w:b/>
                <w:sz w:val="18"/>
                <w:szCs w:val="18"/>
                <w:lang w:val="en-GB"/>
              </w:rPr>
              <w:t>Excel Column</w:t>
            </w:r>
          </w:p>
        </w:tc>
        <w:tc>
          <w:tcPr>
            <w:tcW w:w="2551" w:type="dxa"/>
            <w:shd w:val="clear" w:color="auto" w:fill="D9D9D9"/>
          </w:tcPr>
          <w:p w:rsidR="006803B1" w:rsidRPr="00285F7E" w:rsidRDefault="006803B1" w:rsidP="00A6439A">
            <w:pPr>
              <w:pStyle w:val="T2BaseArray"/>
              <w:ind w:left="0" w:firstLine="0"/>
              <w:jc w:val="center"/>
              <w:rPr>
                <w:rFonts w:ascii="Arial" w:hAnsi="Arial" w:cs="Arial"/>
                <w:b/>
              </w:rPr>
            </w:pPr>
            <w:r w:rsidRPr="00285F7E">
              <w:rPr>
                <w:rFonts w:ascii="Arial" w:hAnsi="Arial" w:cs="Arial"/>
                <w:b/>
              </w:rPr>
              <w:t>Column Name</w:t>
            </w:r>
          </w:p>
        </w:tc>
        <w:tc>
          <w:tcPr>
            <w:tcW w:w="2977" w:type="dxa"/>
            <w:shd w:val="clear" w:color="auto" w:fill="D9D9D9"/>
          </w:tcPr>
          <w:p w:rsidR="006803B1" w:rsidRPr="00285F7E" w:rsidRDefault="006803B1" w:rsidP="00A6439A">
            <w:pPr>
              <w:pStyle w:val="T2BaseArray"/>
              <w:ind w:left="0" w:firstLine="0"/>
              <w:jc w:val="center"/>
              <w:rPr>
                <w:rFonts w:ascii="Arial" w:hAnsi="Arial" w:cs="Arial"/>
                <w:b/>
              </w:rPr>
            </w:pPr>
            <w:r w:rsidRPr="00285F7E">
              <w:rPr>
                <w:rFonts w:ascii="Arial" w:hAnsi="Arial" w:cs="Arial"/>
                <w:b/>
              </w:rPr>
              <w:t>Format</w:t>
            </w:r>
          </w:p>
        </w:tc>
        <w:tc>
          <w:tcPr>
            <w:tcW w:w="3402" w:type="dxa"/>
            <w:shd w:val="clear" w:color="auto" w:fill="D9D9D9"/>
          </w:tcPr>
          <w:p w:rsidR="006803B1" w:rsidRPr="00285F7E" w:rsidRDefault="006803B1" w:rsidP="00A6439A">
            <w:pPr>
              <w:pStyle w:val="T2BaseArray"/>
              <w:ind w:left="0" w:firstLine="0"/>
              <w:jc w:val="center"/>
              <w:rPr>
                <w:rFonts w:ascii="Arial" w:hAnsi="Arial" w:cs="Arial"/>
                <w:b/>
              </w:rPr>
            </w:pPr>
            <w:r w:rsidRPr="00285F7E">
              <w:rPr>
                <w:rFonts w:ascii="Arial" w:hAnsi="Arial" w:cs="Arial"/>
                <w:b/>
              </w:rPr>
              <w:t>Description</w:t>
            </w:r>
          </w:p>
        </w:tc>
        <w:tc>
          <w:tcPr>
            <w:tcW w:w="2551" w:type="dxa"/>
            <w:shd w:val="clear" w:color="auto" w:fill="D9D9D9"/>
          </w:tcPr>
          <w:p w:rsidR="006803B1" w:rsidRPr="00285F7E" w:rsidRDefault="006803B1" w:rsidP="00A6439A">
            <w:pPr>
              <w:pStyle w:val="T2BaseArray"/>
              <w:ind w:left="0" w:firstLine="0"/>
              <w:jc w:val="center"/>
              <w:rPr>
                <w:rFonts w:ascii="Arial" w:hAnsi="Arial" w:cs="Arial"/>
                <w:b/>
              </w:rPr>
            </w:pPr>
            <w:r w:rsidRPr="00285F7E">
              <w:rPr>
                <w:rFonts w:ascii="Arial" w:hAnsi="Arial" w:cs="Arial"/>
                <w:b/>
              </w:rPr>
              <w:t>Rules</w:t>
            </w:r>
          </w:p>
        </w:tc>
        <w:tc>
          <w:tcPr>
            <w:tcW w:w="677" w:type="dxa"/>
            <w:shd w:val="clear" w:color="auto" w:fill="D9D9D9"/>
            <w:textDirection w:val="btLr"/>
          </w:tcPr>
          <w:p w:rsidR="006803B1" w:rsidRPr="00285F7E" w:rsidRDefault="006803B1" w:rsidP="00A6439A">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clear" w:color="auto" w:fill="D9D9D9"/>
            <w:textDirection w:val="btLr"/>
          </w:tcPr>
          <w:p w:rsidR="006803B1" w:rsidRPr="00285F7E" w:rsidRDefault="006803B1" w:rsidP="00A6439A">
            <w:pPr>
              <w:pStyle w:val="T2BaseArray"/>
              <w:ind w:left="113" w:right="113" w:firstLine="0"/>
              <w:jc w:val="center"/>
              <w:rPr>
                <w:rFonts w:ascii="Arial" w:hAnsi="Arial" w:cs="Arial"/>
                <w:b/>
              </w:rPr>
            </w:pPr>
            <w:r>
              <w:rPr>
                <w:rFonts w:ascii="Arial" w:hAnsi="Arial" w:cs="Arial"/>
                <w:b/>
              </w:rPr>
              <w:t>Occurs per Group</w:t>
            </w:r>
          </w:p>
        </w:tc>
      </w:tr>
      <w:tr w:rsidR="006803B1" w:rsidRPr="009C13F9" w:rsidTr="00A6439A">
        <w:tc>
          <w:tcPr>
            <w:tcW w:w="534" w:type="dxa"/>
            <w:shd w:val="clear" w:color="auto" w:fill="FFFFFF"/>
          </w:tcPr>
          <w:p w:rsidR="006803B1" w:rsidRPr="009C13F9" w:rsidRDefault="006803B1" w:rsidP="00A6439A">
            <w:pPr>
              <w:pStyle w:val="T2BaseArray"/>
              <w:ind w:left="0" w:firstLine="0"/>
              <w:jc w:val="left"/>
              <w:rPr>
                <w:rFonts w:ascii="Arial" w:hAnsi="Arial" w:cs="Arial"/>
              </w:rPr>
            </w:pPr>
            <w:r w:rsidRPr="009C13F9">
              <w:rPr>
                <w:rFonts w:ascii="Arial" w:hAnsi="Arial" w:cs="Arial"/>
              </w:rPr>
              <w:t>2</w:t>
            </w:r>
          </w:p>
        </w:tc>
        <w:tc>
          <w:tcPr>
            <w:tcW w:w="567" w:type="dxa"/>
            <w:shd w:val="clear" w:color="auto" w:fill="FFFFFF"/>
          </w:tcPr>
          <w:p w:rsidR="006803B1" w:rsidRPr="009C13F9" w:rsidRDefault="006803B1" w:rsidP="00A6439A">
            <w:pPr>
              <w:pStyle w:val="T2BaseArray"/>
              <w:ind w:left="0" w:firstLine="0"/>
              <w:jc w:val="left"/>
              <w:rPr>
                <w:rFonts w:ascii="Arial" w:hAnsi="Arial" w:cs="Arial"/>
              </w:rPr>
            </w:pPr>
            <w:r w:rsidRPr="009C13F9">
              <w:rPr>
                <w:rFonts w:ascii="Arial" w:hAnsi="Arial" w:cs="Arial"/>
              </w:rPr>
              <w:t>B</w:t>
            </w:r>
          </w:p>
        </w:tc>
        <w:tc>
          <w:tcPr>
            <w:tcW w:w="2551" w:type="dxa"/>
            <w:shd w:val="clear" w:color="auto" w:fill="FFFFFF"/>
          </w:tcPr>
          <w:p w:rsidR="006803B1" w:rsidRPr="009C13F9" w:rsidRDefault="006803B1" w:rsidP="00A6439A">
            <w:pPr>
              <w:pStyle w:val="T2BaseArray"/>
              <w:ind w:left="0" w:firstLine="0"/>
              <w:jc w:val="left"/>
              <w:rPr>
                <w:rFonts w:ascii="Arial" w:hAnsi="Arial" w:cs="Arial"/>
              </w:rPr>
            </w:pPr>
            <w:r w:rsidRPr="009C13F9">
              <w:rPr>
                <w:rFonts w:ascii="Arial" w:hAnsi="Arial" w:cs="Arial"/>
              </w:rPr>
              <w:t>Record Id</w:t>
            </w:r>
          </w:p>
        </w:tc>
        <w:tc>
          <w:tcPr>
            <w:tcW w:w="2977" w:type="dxa"/>
            <w:shd w:val="clear" w:color="auto" w:fill="FFFFFF"/>
          </w:tcPr>
          <w:p w:rsidR="006803B1" w:rsidRPr="009C13F9" w:rsidRDefault="006803B1" w:rsidP="00A6439A">
            <w:pPr>
              <w:pStyle w:val="T2BaseArray"/>
              <w:ind w:left="0" w:firstLine="0"/>
              <w:jc w:val="left"/>
              <w:rPr>
                <w:rFonts w:ascii="Arial" w:hAnsi="Arial" w:cs="Arial"/>
              </w:rPr>
            </w:pPr>
            <w:r w:rsidRPr="009C13F9">
              <w:rPr>
                <w:rFonts w:ascii="Arial" w:hAnsi="Arial" w:cs="Arial"/>
              </w:rPr>
              <w:t>NUMERIC (10)</w:t>
            </w:r>
          </w:p>
        </w:tc>
        <w:tc>
          <w:tcPr>
            <w:tcW w:w="3402" w:type="dxa"/>
            <w:shd w:val="clear" w:color="auto" w:fill="FFFFFF"/>
          </w:tcPr>
          <w:p w:rsidR="006803B1" w:rsidRPr="009C13F9" w:rsidRDefault="006803B1" w:rsidP="00A6439A">
            <w:pPr>
              <w:pStyle w:val="T2BaseArray"/>
              <w:ind w:left="0" w:firstLine="0"/>
              <w:jc w:val="left"/>
              <w:rPr>
                <w:rFonts w:ascii="Arial" w:hAnsi="Arial" w:cs="Arial"/>
              </w:rPr>
            </w:pPr>
            <w:r w:rsidRPr="009C13F9">
              <w:rPr>
                <w:rFonts w:ascii="Arial" w:hAnsi="Arial" w:cs="Arial"/>
              </w:rPr>
              <w:t>Unique identifier of the record</w:t>
            </w:r>
            <w:r>
              <w:rPr>
                <w:rFonts w:ascii="Arial" w:hAnsi="Arial" w:cs="Arial"/>
              </w:rPr>
              <w:t>.</w:t>
            </w:r>
          </w:p>
        </w:tc>
        <w:tc>
          <w:tcPr>
            <w:tcW w:w="2551" w:type="dxa"/>
            <w:shd w:val="clear" w:color="auto" w:fill="FFFFFF"/>
          </w:tcPr>
          <w:p w:rsidR="006803B1" w:rsidRPr="009C13F9" w:rsidRDefault="006803B1" w:rsidP="00A6439A">
            <w:pPr>
              <w:pStyle w:val="T2BaseArray"/>
              <w:ind w:left="0" w:firstLine="0"/>
              <w:rPr>
                <w:rFonts w:ascii="Arial" w:hAnsi="Arial" w:cs="Arial"/>
              </w:rPr>
            </w:pPr>
            <w:r w:rsidRPr="009C13F9">
              <w:rPr>
                <w:rFonts w:ascii="Arial" w:hAnsi="Arial" w:cs="Arial"/>
              </w:rPr>
              <w:t>Must occur in each line of the record</w:t>
            </w:r>
            <w:r>
              <w:rPr>
                <w:rFonts w:ascii="Arial" w:hAnsi="Arial" w:cs="Arial"/>
              </w:rPr>
              <w:t>.</w:t>
            </w:r>
          </w:p>
        </w:tc>
        <w:tc>
          <w:tcPr>
            <w:tcW w:w="677" w:type="dxa"/>
            <w:shd w:val="clear" w:color="auto" w:fill="FFFFFF"/>
          </w:tcPr>
          <w:p w:rsidR="006803B1" w:rsidRPr="009C13F9" w:rsidRDefault="006803B1" w:rsidP="00A6439A">
            <w:pPr>
              <w:pStyle w:val="T2BaseArray"/>
              <w:ind w:left="0" w:firstLine="0"/>
              <w:jc w:val="left"/>
              <w:rPr>
                <w:rFonts w:ascii="Arial" w:hAnsi="Arial" w:cs="Arial"/>
              </w:rPr>
            </w:pPr>
            <w:r w:rsidRPr="009C13F9">
              <w:rPr>
                <w:rFonts w:ascii="Arial" w:hAnsi="Arial" w:cs="Arial"/>
              </w:rPr>
              <w:t>1..n</w:t>
            </w:r>
          </w:p>
        </w:tc>
        <w:tc>
          <w:tcPr>
            <w:tcW w:w="678" w:type="dxa"/>
            <w:shd w:val="clear" w:color="auto" w:fill="FFFFFF"/>
          </w:tcPr>
          <w:p w:rsidR="006803B1" w:rsidRPr="009C13F9" w:rsidRDefault="006803B1" w:rsidP="00A6439A">
            <w:pPr>
              <w:pStyle w:val="T2BaseArray"/>
              <w:ind w:left="0" w:firstLine="0"/>
              <w:jc w:val="left"/>
              <w:rPr>
                <w:rFonts w:ascii="Arial" w:hAnsi="Arial" w:cs="Arial"/>
              </w:rPr>
            </w:pPr>
          </w:p>
        </w:tc>
      </w:tr>
      <w:tr w:rsidR="006803B1" w:rsidRPr="009C13F9" w:rsidTr="00A6439A">
        <w:tc>
          <w:tcPr>
            <w:tcW w:w="10031" w:type="dxa"/>
            <w:gridSpan w:val="5"/>
            <w:shd w:val="clear" w:color="auto" w:fill="F2F2F2"/>
          </w:tcPr>
          <w:p w:rsidR="006803B1" w:rsidRPr="009C13F9" w:rsidRDefault="006803B1" w:rsidP="00E57D50">
            <w:pPr>
              <w:pStyle w:val="T2BaseArray"/>
              <w:ind w:left="0" w:firstLine="0"/>
              <w:jc w:val="left"/>
              <w:rPr>
                <w:rFonts w:ascii="Arial" w:hAnsi="Arial" w:cs="Arial"/>
              </w:rPr>
            </w:pPr>
            <w:r>
              <w:rPr>
                <w:rFonts w:ascii="Arial" w:hAnsi="Arial" w:cs="Arial"/>
              </w:rPr>
              <w:t>Group “Report Configuration”</w:t>
            </w:r>
          </w:p>
        </w:tc>
        <w:tc>
          <w:tcPr>
            <w:tcW w:w="2551" w:type="dxa"/>
            <w:shd w:val="clear" w:color="auto" w:fill="F2F2F2"/>
          </w:tcPr>
          <w:p w:rsidR="006803B1" w:rsidRPr="009C13F9" w:rsidRDefault="006803B1" w:rsidP="00A6439A">
            <w:pPr>
              <w:pStyle w:val="T2BaseArray"/>
              <w:ind w:left="0" w:firstLine="0"/>
              <w:rPr>
                <w:rFonts w:ascii="Arial" w:hAnsi="Arial" w:cs="Arial"/>
              </w:rPr>
            </w:pPr>
          </w:p>
        </w:tc>
        <w:tc>
          <w:tcPr>
            <w:tcW w:w="677" w:type="dxa"/>
            <w:shd w:val="clear" w:color="auto" w:fill="F2F2F2"/>
          </w:tcPr>
          <w:p w:rsidR="006803B1" w:rsidRPr="009C13F9" w:rsidRDefault="006803B1" w:rsidP="00A6439A">
            <w:pPr>
              <w:pStyle w:val="T2BaseArray"/>
              <w:ind w:left="0" w:firstLine="0"/>
              <w:jc w:val="left"/>
              <w:rPr>
                <w:rFonts w:ascii="Arial" w:hAnsi="Arial" w:cs="Arial"/>
              </w:rPr>
            </w:pPr>
            <w:r>
              <w:rPr>
                <w:rFonts w:ascii="Arial" w:hAnsi="Arial" w:cs="Arial"/>
              </w:rPr>
              <w:t>1..1</w:t>
            </w:r>
          </w:p>
        </w:tc>
        <w:tc>
          <w:tcPr>
            <w:tcW w:w="678" w:type="dxa"/>
            <w:shd w:val="clear" w:color="auto" w:fill="F2F2F2"/>
          </w:tcPr>
          <w:p w:rsidR="006803B1" w:rsidRPr="009C13F9" w:rsidRDefault="006803B1" w:rsidP="00A6439A">
            <w:pPr>
              <w:pStyle w:val="T2BaseArray"/>
              <w:ind w:left="0" w:firstLine="0"/>
              <w:jc w:val="left"/>
              <w:rPr>
                <w:rFonts w:ascii="Arial" w:hAnsi="Arial" w:cs="Arial"/>
              </w:rPr>
            </w:pPr>
          </w:p>
        </w:tc>
      </w:tr>
      <w:tr w:rsidR="006803B1" w:rsidRPr="009C13F9" w:rsidTr="00A6439A">
        <w:tc>
          <w:tcPr>
            <w:tcW w:w="534" w:type="dxa"/>
            <w:shd w:val="clear" w:color="auto" w:fill="FFFFFF"/>
          </w:tcPr>
          <w:p w:rsidR="006803B1" w:rsidRDefault="006803B1" w:rsidP="00E57D50">
            <w:pPr>
              <w:pStyle w:val="T2BaseArray"/>
              <w:ind w:left="0" w:firstLine="0"/>
              <w:jc w:val="left"/>
              <w:rPr>
                <w:rFonts w:ascii="Arial" w:hAnsi="Arial" w:cs="Arial"/>
              </w:rPr>
            </w:pPr>
            <w:r>
              <w:rPr>
                <w:rFonts w:ascii="Arial" w:hAnsi="Arial" w:cs="Arial"/>
              </w:rPr>
              <w:t>3</w:t>
            </w:r>
          </w:p>
        </w:tc>
        <w:tc>
          <w:tcPr>
            <w:tcW w:w="567" w:type="dxa"/>
            <w:shd w:val="clear" w:color="auto" w:fill="FFFFFF"/>
          </w:tcPr>
          <w:p w:rsidR="006803B1" w:rsidRDefault="006803B1" w:rsidP="00E57D50">
            <w:pPr>
              <w:pStyle w:val="T2BaseArray"/>
              <w:ind w:left="0" w:firstLine="0"/>
              <w:jc w:val="left"/>
              <w:rPr>
                <w:rFonts w:ascii="Arial" w:hAnsi="Arial" w:cs="Arial"/>
              </w:rPr>
            </w:pPr>
            <w:r>
              <w:rPr>
                <w:rFonts w:ascii="Arial" w:hAnsi="Arial" w:cs="Arial"/>
              </w:rPr>
              <w:t>C</w:t>
            </w:r>
          </w:p>
        </w:tc>
        <w:tc>
          <w:tcPr>
            <w:tcW w:w="2551" w:type="dxa"/>
            <w:shd w:val="clear" w:color="auto" w:fill="FFFFFF"/>
          </w:tcPr>
          <w:p w:rsidR="006803B1" w:rsidRPr="00E57D50" w:rsidRDefault="006803B1" w:rsidP="00E57D50">
            <w:pPr>
              <w:pStyle w:val="T2BaseArray"/>
              <w:ind w:left="0" w:firstLine="0"/>
              <w:jc w:val="left"/>
              <w:rPr>
                <w:rFonts w:ascii="Arial" w:hAnsi="Arial" w:cs="Arial"/>
              </w:rPr>
            </w:pPr>
            <w:r w:rsidRPr="00E57D50">
              <w:rPr>
                <w:rFonts w:ascii="Arial" w:hAnsi="Arial" w:cs="Arial"/>
              </w:rPr>
              <w:t>Configuration Name</w:t>
            </w:r>
          </w:p>
        </w:tc>
        <w:tc>
          <w:tcPr>
            <w:tcW w:w="2977" w:type="dxa"/>
            <w:shd w:val="clear" w:color="auto" w:fill="FFFFFF"/>
          </w:tcPr>
          <w:p w:rsidR="006803B1" w:rsidRPr="00E57D50" w:rsidRDefault="006803B1" w:rsidP="00E57D50">
            <w:pPr>
              <w:pStyle w:val="T2BaseArray"/>
              <w:ind w:left="0" w:firstLine="0"/>
              <w:jc w:val="left"/>
              <w:rPr>
                <w:rFonts w:ascii="Arial" w:hAnsi="Arial" w:cs="Arial"/>
              </w:rPr>
            </w:pPr>
            <w:r w:rsidRPr="00E57D50">
              <w:rPr>
                <w:rFonts w:ascii="Arial" w:hAnsi="Arial" w:cs="Arial"/>
              </w:rPr>
              <w:t>VARCHAR (35)</w:t>
            </w:r>
          </w:p>
        </w:tc>
        <w:tc>
          <w:tcPr>
            <w:tcW w:w="3402" w:type="dxa"/>
            <w:shd w:val="clear" w:color="auto" w:fill="FFFFFF"/>
          </w:tcPr>
          <w:p w:rsidR="006803B1" w:rsidRPr="00E57D50" w:rsidRDefault="006803B1" w:rsidP="00E57D50">
            <w:pPr>
              <w:pStyle w:val="T2BaseArray"/>
              <w:ind w:left="0" w:firstLine="0"/>
              <w:jc w:val="left"/>
              <w:rPr>
                <w:rFonts w:ascii="Arial" w:hAnsi="Arial" w:cs="Arial"/>
              </w:rPr>
            </w:pPr>
            <w:r w:rsidRPr="00E57D50">
              <w:rPr>
                <w:rFonts w:ascii="Arial" w:hAnsi="Arial" w:cs="Arial"/>
              </w:rPr>
              <w:t>Name of the report configuration</w:t>
            </w:r>
            <w:r>
              <w:rPr>
                <w:rFonts w:ascii="Arial" w:hAnsi="Arial" w:cs="Arial"/>
              </w:rPr>
              <w:t>.</w:t>
            </w:r>
          </w:p>
        </w:tc>
        <w:tc>
          <w:tcPr>
            <w:tcW w:w="2551" w:type="dxa"/>
            <w:shd w:val="clear" w:color="auto" w:fill="FFFFFF"/>
          </w:tcPr>
          <w:p w:rsidR="006803B1" w:rsidRPr="00E57D50" w:rsidRDefault="006803B1" w:rsidP="00E57D50">
            <w:pPr>
              <w:pStyle w:val="T2BaseArray"/>
              <w:ind w:left="0" w:firstLine="0"/>
              <w:jc w:val="left"/>
              <w:rPr>
                <w:rFonts w:ascii="Arial" w:hAnsi="Arial" w:cs="Arial"/>
              </w:rPr>
            </w:pPr>
          </w:p>
        </w:tc>
        <w:tc>
          <w:tcPr>
            <w:tcW w:w="677" w:type="dxa"/>
            <w:shd w:val="clear" w:color="auto" w:fill="FFFFFF"/>
          </w:tcPr>
          <w:p w:rsidR="006803B1" w:rsidRPr="00E57D50" w:rsidRDefault="006803B1" w:rsidP="00E57D50">
            <w:pPr>
              <w:pStyle w:val="T2BaseArray"/>
              <w:ind w:left="0" w:firstLine="0"/>
              <w:jc w:val="left"/>
              <w:rPr>
                <w:rFonts w:ascii="Arial" w:hAnsi="Arial" w:cs="Arial"/>
              </w:rPr>
            </w:pPr>
          </w:p>
        </w:tc>
        <w:tc>
          <w:tcPr>
            <w:tcW w:w="678" w:type="dxa"/>
            <w:shd w:val="clear" w:color="auto" w:fill="FFFFFF"/>
          </w:tcPr>
          <w:p w:rsidR="006803B1" w:rsidRPr="00E57D50" w:rsidRDefault="006803B1" w:rsidP="00E57D50">
            <w:pPr>
              <w:pStyle w:val="T2BaseArray"/>
              <w:ind w:left="0" w:firstLine="0"/>
              <w:jc w:val="left"/>
              <w:rPr>
                <w:rFonts w:ascii="Arial" w:hAnsi="Arial" w:cs="Arial"/>
              </w:rPr>
            </w:pPr>
            <w:r w:rsidRPr="00FC23DA">
              <w:rPr>
                <w:rFonts w:ascii="Arial" w:hAnsi="Arial" w:cs="Arial"/>
              </w:rPr>
              <w:t>1..1</w:t>
            </w:r>
          </w:p>
        </w:tc>
      </w:tr>
      <w:tr w:rsidR="006803B1" w:rsidRPr="009C13F9" w:rsidTr="00A6439A">
        <w:tc>
          <w:tcPr>
            <w:tcW w:w="534" w:type="dxa"/>
            <w:shd w:val="clear" w:color="auto" w:fill="FFFFFF"/>
          </w:tcPr>
          <w:p w:rsidR="006803B1" w:rsidRDefault="006803B1" w:rsidP="00E57D50">
            <w:pPr>
              <w:pStyle w:val="T2BaseArray"/>
              <w:ind w:left="0" w:firstLine="0"/>
              <w:jc w:val="left"/>
              <w:rPr>
                <w:rFonts w:ascii="Arial" w:hAnsi="Arial" w:cs="Arial"/>
              </w:rPr>
            </w:pPr>
            <w:r>
              <w:rPr>
                <w:rFonts w:ascii="Arial" w:hAnsi="Arial" w:cs="Arial"/>
              </w:rPr>
              <w:t>4</w:t>
            </w:r>
          </w:p>
        </w:tc>
        <w:tc>
          <w:tcPr>
            <w:tcW w:w="567" w:type="dxa"/>
            <w:shd w:val="clear" w:color="auto" w:fill="FFFFFF"/>
          </w:tcPr>
          <w:p w:rsidR="006803B1" w:rsidRDefault="006803B1" w:rsidP="00E57D50">
            <w:pPr>
              <w:pStyle w:val="T2BaseArray"/>
              <w:ind w:left="0" w:firstLine="0"/>
              <w:jc w:val="left"/>
              <w:rPr>
                <w:rFonts w:ascii="Arial" w:hAnsi="Arial" w:cs="Arial"/>
              </w:rPr>
            </w:pPr>
            <w:r>
              <w:rPr>
                <w:rFonts w:ascii="Arial" w:hAnsi="Arial" w:cs="Arial"/>
              </w:rPr>
              <w:t>D</w:t>
            </w:r>
          </w:p>
        </w:tc>
        <w:tc>
          <w:tcPr>
            <w:tcW w:w="2551" w:type="dxa"/>
            <w:shd w:val="clear" w:color="auto" w:fill="FFFFFF"/>
          </w:tcPr>
          <w:p w:rsidR="006803B1" w:rsidRPr="00E57D50" w:rsidRDefault="006803B1" w:rsidP="00E57D50">
            <w:pPr>
              <w:pStyle w:val="T2BaseArray"/>
              <w:ind w:left="0" w:firstLine="0"/>
              <w:jc w:val="left"/>
              <w:rPr>
                <w:rFonts w:ascii="Arial" w:hAnsi="Arial" w:cs="Arial"/>
              </w:rPr>
            </w:pPr>
            <w:r w:rsidRPr="00E57D50">
              <w:rPr>
                <w:rFonts w:ascii="Arial" w:hAnsi="Arial" w:cs="Arial"/>
              </w:rPr>
              <w:t>Configuration Description</w:t>
            </w:r>
          </w:p>
        </w:tc>
        <w:tc>
          <w:tcPr>
            <w:tcW w:w="2977" w:type="dxa"/>
            <w:shd w:val="clear" w:color="auto" w:fill="FFFFFF"/>
          </w:tcPr>
          <w:p w:rsidR="006803B1" w:rsidRPr="00E57D50" w:rsidRDefault="006803B1" w:rsidP="00E57D50">
            <w:pPr>
              <w:pStyle w:val="T2BaseArray"/>
              <w:ind w:left="0" w:firstLine="0"/>
              <w:jc w:val="left"/>
              <w:rPr>
                <w:rFonts w:ascii="Arial" w:hAnsi="Arial" w:cs="Arial"/>
              </w:rPr>
            </w:pPr>
            <w:r w:rsidRPr="00E57D50">
              <w:rPr>
                <w:rFonts w:ascii="Arial" w:hAnsi="Arial" w:cs="Arial"/>
              </w:rPr>
              <w:t>VARCHAR (350)</w:t>
            </w:r>
          </w:p>
        </w:tc>
        <w:tc>
          <w:tcPr>
            <w:tcW w:w="3402" w:type="dxa"/>
            <w:shd w:val="clear" w:color="auto" w:fill="FFFFFF"/>
          </w:tcPr>
          <w:p w:rsidR="006803B1" w:rsidRPr="00E57D50" w:rsidRDefault="006803B1" w:rsidP="00E57D50">
            <w:pPr>
              <w:pStyle w:val="T2BaseArray"/>
              <w:ind w:left="0" w:firstLine="0"/>
              <w:jc w:val="left"/>
              <w:rPr>
                <w:rFonts w:ascii="Arial" w:hAnsi="Arial" w:cs="Arial"/>
              </w:rPr>
            </w:pPr>
            <w:r w:rsidRPr="00E57D50">
              <w:rPr>
                <w:rFonts w:ascii="Arial" w:hAnsi="Arial" w:cs="Arial"/>
              </w:rPr>
              <w:t>Description of the report configuration</w:t>
            </w:r>
            <w:r>
              <w:rPr>
                <w:rFonts w:ascii="Arial" w:hAnsi="Arial" w:cs="Arial"/>
              </w:rPr>
              <w:t>.</w:t>
            </w:r>
          </w:p>
        </w:tc>
        <w:tc>
          <w:tcPr>
            <w:tcW w:w="2551" w:type="dxa"/>
            <w:shd w:val="clear" w:color="auto" w:fill="FFFFFF"/>
          </w:tcPr>
          <w:p w:rsidR="006803B1" w:rsidRPr="00E57D50" w:rsidRDefault="006803B1" w:rsidP="00E57D50">
            <w:pPr>
              <w:pStyle w:val="T2BaseArray"/>
              <w:ind w:left="0" w:firstLine="0"/>
              <w:jc w:val="left"/>
              <w:rPr>
                <w:rFonts w:ascii="Arial" w:hAnsi="Arial" w:cs="Arial"/>
              </w:rPr>
            </w:pPr>
          </w:p>
        </w:tc>
        <w:tc>
          <w:tcPr>
            <w:tcW w:w="677" w:type="dxa"/>
            <w:shd w:val="clear" w:color="auto" w:fill="FFFFFF"/>
          </w:tcPr>
          <w:p w:rsidR="006803B1" w:rsidRPr="00E57D50" w:rsidRDefault="006803B1" w:rsidP="00E57D50">
            <w:pPr>
              <w:pStyle w:val="T2BaseArray"/>
              <w:ind w:left="0" w:firstLine="0"/>
              <w:jc w:val="left"/>
              <w:rPr>
                <w:rFonts w:ascii="Arial" w:hAnsi="Arial" w:cs="Arial"/>
              </w:rPr>
            </w:pPr>
          </w:p>
        </w:tc>
        <w:tc>
          <w:tcPr>
            <w:tcW w:w="678" w:type="dxa"/>
            <w:shd w:val="clear" w:color="auto" w:fill="FFFFFF"/>
          </w:tcPr>
          <w:p w:rsidR="006803B1" w:rsidRPr="00E57D50" w:rsidRDefault="006803B1" w:rsidP="00E57D50">
            <w:pPr>
              <w:pStyle w:val="T2BaseArray"/>
              <w:ind w:left="0" w:firstLine="0"/>
              <w:jc w:val="left"/>
              <w:rPr>
                <w:rFonts w:ascii="Arial" w:hAnsi="Arial" w:cs="Arial"/>
              </w:rPr>
            </w:pPr>
            <w:r w:rsidRPr="00FC23DA">
              <w:rPr>
                <w:rFonts w:ascii="Arial" w:hAnsi="Arial" w:cs="Arial"/>
              </w:rPr>
              <w:t>1..1</w:t>
            </w:r>
          </w:p>
        </w:tc>
      </w:tr>
      <w:tr w:rsidR="006803B1" w:rsidRPr="009C13F9" w:rsidTr="00A6439A">
        <w:tc>
          <w:tcPr>
            <w:tcW w:w="534" w:type="dxa"/>
            <w:shd w:val="clear" w:color="auto" w:fill="FFFFFF"/>
          </w:tcPr>
          <w:p w:rsidR="006803B1" w:rsidRDefault="006803B1" w:rsidP="00E57D50">
            <w:pPr>
              <w:pStyle w:val="T2BaseArray"/>
              <w:ind w:left="0" w:firstLine="0"/>
              <w:jc w:val="left"/>
              <w:rPr>
                <w:rFonts w:ascii="Arial" w:hAnsi="Arial" w:cs="Arial"/>
              </w:rPr>
            </w:pPr>
            <w:r>
              <w:rPr>
                <w:rFonts w:ascii="Arial" w:hAnsi="Arial" w:cs="Arial"/>
              </w:rPr>
              <w:t>5</w:t>
            </w:r>
          </w:p>
        </w:tc>
        <w:tc>
          <w:tcPr>
            <w:tcW w:w="567" w:type="dxa"/>
            <w:shd w:val="clear" w:color="auto" w:fill="FFFFFF"/>
          </w:tcPr>
          <w:p w:rsidR="006803B1" w:rsidRDefault="006803B1" w:rsidP="00E57D50">
            <w:pPr>
              <w:pStyle w:val="T2BaseArray"/>
              <w:ind w:left="0" w:firstLine="0"/>
              <w:jc w:val="left"/>
              <w:rPr>
                <w:rFonts w:ascii="Arial" w:hAnsi="Arial" w:cs="Arial"/>
              </w:rPr>
            </w:pPr>
            <w:r>
              <w:rPr>
                <w:rFonts w:ascii="Arial" w:hAnsi="Arial" w:cs="Arial"/>
              </w:rPr>
              <w:t>E</w:t>
            </w:r>
          </w:p>
        </w:tc>
        <w:tc>
          <w:tcPr>
            <w:tcW w:w="2551" w:type="dxa"/>
            <w:shd w:val="clear" w:color="auto" w:fill="FFFFFF"/>
          </w:tcPr>
          <w:p w:rsidR="006803B1" w:rsidRPr="00E57D50" w:rsidRDefault="006803B1" w:rsidP="00E57D50">
            <w:pPr>
              <w:pStyle w:val="T2BaseArray"/>
              <w:ind w:left="0" w:firstLine="0"/>
              <w:jc w:val="left"/>
              <w:rPr>
                <w:rFonts w:ascii="Arial" w:hAnsi="Arial" w:cs="Arial"/>
              </w:rPr>
            </w:pPr>
            <w:r w:rsidRPr="00E57D50">
              <w:rPr>
                <w:rFonts w:ascii="Arial" w:hAnsi="Arial" w:cs="Arial"/>
              </w:rPr>
              <w:t>Delta Mode</w:t>
            </w:r>
          </w:p>
        </w:tc>
        <w:tc>
          <w:tcPr>
            <w:tcW w:w="2977" w:type="dxa"/>
            <w:shd w:val="clear" w:color="auto" w:fill="FFFFFF"/>
          </w:tcPr>
          <w:p w:rsidR="006803B1" w:rsidRPr="00E57D50" w:rsidRDefault="006803B1" w:rsidP="00E57D50">
            <w:pPr>
              <w:pStyle w:val="T2BaseArray"/>
              <w:ind w:left="0" w:firstLine="0"/>
              <w:jc w:val="left"/>
              <w:rPr>
                <w:rFonts w:ascii="Arial" w:hAnsi="Arial" w:cs="Arial"/>
              </w:rPr>
            </w:pPr>
            <w:r w:rsidRPr="00E57D50">
              <w:rPr>
                <w:rFonts w:ascii="Arial" w:hAnsi="Arial" w:cs="Arial"/>
              </w:rPr>
              <w:t>BOOLEAN</w:t>
            </w:r>
          </w:p>
        </w:tc>
        <w:tc>
          <w:tcPr>
            <w:tcW w:w="3402" w:type="dxa"/>
            <w:shd w:val="clear" w:color="auto" w:fill="FFFFFF"/>
          </w:tcPr>
          <w:p w:rsidR="006803B1" w:rsidRDefault="006803B1" w:rsidP="00DE32BA">
            <w:pPr>
              <w:pStyle w:val="T2BaseArray"/>
              <w:numPr>
                <w:ilvl w:val="0"/>
                <w:numId w:val="14"/>
              </w:numPr>
              <w:jc w:val="left"/>
              <w:rPr>
                <w:rFonts w:ascii="Arial" w:hAnsi="Arial" w:cs="Arial"/>
              </w:rPr>
              <w:pPrChange w:id="874"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true = T</w:t>
            </w:r>
            <w:r w:rsidRPr="00E57D50">
              <w:rPr>
                <w:rFonts w:ascii="Arial" w:hAnsi="Arial" w:cs="Arial"/>
              </w:rPr>
              <w:t>he recipient gets the report in delta mode</w:t>
            </w:r>
          </w:p>
          <w:p w:rsidR="006803B1" w:rsidRPr="00E57D50" w:rsidRDefault="006803B1" w:rsidP="00DE32BA">
            <w:pPr>
              <w:pStyle w:val="T2BaseArray"/>
              <w:numPr>
                <w:ilvl w:val="0"/>
                <w:numId w:val="14"/>
              </w:numPr>
              <w:jc w:val="left"/>
              <w:rPr>
                <w:rFonts w:ascii="Arial" w:hAnsi="Arial" w:cs="Arial"/>
              </w:rPr>
              <w:pPrChange w:id="875"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false =</w:t>
            </w:r>
            <w:r w:rsidRPr="00E57D50">
              <w:rPr>
                <w:rFonts w:ascii="Arial" w:hAnsi="Arial" w:cs="Arial"/>
              </w:rPr>
              <w:t xml:space="preserve"> </w:t>
            </w:r>
            <w:r>
              <w:rPr>
                <w:rFonts w:ascii="Arial" w:hAnsi="Arial" w:cs="Arial"/>
              </w:rPr>
              <w:t xml:space="preserve"> T</w:t>
            </w:r>
            <w:r w:rsidRPr="00E57D50">
              <w:rPr>
                <w:rFonts w:ascii="Arial" w:hAnsi="Arial" w:cs="Arial"/>
              </w:rPr>
              <w:t xml:space="preserve">he recipient gets the report </w:t>
            </w:r>
            <w:r>
              <w:rPr>
                <w:rFonts w:ascii="Arial" w:hAnsi="Arial" w:cs="Arial"/>
              </w:rPr>
              <w:t>i</w:t>
            </w:r>
            <w:r w:rsidRPr="00E57D50">
              <w:rPr>
                <w:rFonts w:ascii="Arial" w:hAnsi="Arial" w:cs="Arial"/>
              </w:rPr>
              <w:t>n full mode</w:t>
            </w:r>
          </w:p>
        </w:tc>
        <w:tc>
          <w:tcPr>
            <w:tcW w:w="2551" w:type="dxa"/>
            <w:shd w:val="clear" w:color="auto" w:fill="FFFFFF"/>
          </w:tcPr>
          <w:p w:rsidR="006803B1" w:rsidRPr="00E57D50" w:rsidRDefault="006803B1" w:rsidP="00E57D50">
            <w:pPr>
              <w:pStyle w:val="T2BaseArray"/>
              <w:ind w:left="0" w:firstLine="0"/>
              <w:jc w:val="left"/>
              <w:rPr>
                <w:rFonts w:ascii="Arial" w:hAnsi="Arial" w:cs="Arial"/>
              </w:rPr>
            </w:pPr>
          </w:p>
        </w:tc>
        <w:tc>
          <w:tcPr>
            <w:tcW w:w="677" w:type="dxa"/>
            <w:shd w:val="clear" w:color="auto" w:fill="FFFFFF"/>
          </w:tcPr>
          <w:p w:rsidR="006803B1" w:rsidRPr="00E57D50" w:rsidRDefault="006803B1" w:rsidP="00E57D50">
            <w:pPr>
              <w:pStyle w:val="T2BaseArray"/>
              <w:ind w:left="0" w:firstLine="0"/>
              <w:jc w:val="left"/>
              <w:rPr>
                <w:rFonts w:ascii="Arial" w:hAnsi="Arial" w:cs="Arial"/>
              </w:rPr>
            </w:pPr>
          </w:p>
        </w:tc>
        <w:tc>
          <w:tcPr>
            <w:tcW w:w="678" w:type="dxa"/>
            <w:shd w:val="clear" w:color="auto" w:fill="FFFFFF"/>
          </w:tcPr>
          <w:p w:rsidR="006803B1" w:rsidRPr="00E57D50" w:rsidRDefault="006803B1" w:rsidP="00E57D50">
            <w:pPr>
              <w:pStyle w:val="T2BaseArray"/>
              <w:ind w:left="0" w:firstLine="0"/>
              <w:jc w:val="left"/>
              <w:rPr>
                <w:rFonts w:ascii="Arial" w:hAnsi="Arial" w:cs="Arial"/>
              </w:rPr>
            </w:pPr>
            <w:r w:rsidRPr="00FC23DA">
              <w:rPr>
                <w:rFonts w:ascii="Arial" w:hAnsi="Arial" w:cs="Arial"/>
              </w:rPr>
              <w:t>1..1</w:t>
            </w:r>
          </w:p>
        </w:tc>
      </w:tr>
      <w:tr w:rsidR="006803B1" w:rsidRPr="009C13F9" w:rsidTr="00A6439A">
        <w:tc>
          <w:tcPr>
            <w:tcW w:w="534" w:type="dxa"/>
            <w:shd w:val="clear" w:color="auto" w:fill="FFFFFF"/>
          </w:tcPr>
          <w:p w:rsidR="006803B1" w:rsidRDefault="006803B1" w:rsidP="00E57D50">
            <w:pPr>
              <w:pStyle w:val="T2BaseArray"/>
              <w:ind w:left="0" w:firstLine="0"/>
              <w:jc w:val="left"/>
              <w:rPr>
                <w:rFonts w:ascii="Arial" w:hAnsi="Arial" w:cs="Arial"/>
              </w:rPr>
            </w:pPr>
            <w:r>
              <w:rPr>
                <w:rFonts w:ascii="Arial" w:hAnsi="Arial" w:cs="Arial"/>
              </w:rPr>
              <w:t>6</w:t>
            </w:r>
          </w:p>
        </w:tc>
        <w:tc>
          <w:tcPr>
            <w:tcW w:w="567" w:type="dxa"/>
            <w:shd w:val="clear" w:color="auto" w:fill="FFFFFF"/>
          </w:tcPr>
          <w:p w:rsidR="006803B1" w:rsidRDefault="006803B1" w:rsidP="00E57D50">
            <w:pPr>
              <w:pStyle w:val="T2BaseArray"/>
              <w:ind w:left="0" w:firstLine="0"/>
              <w:jc w:val="left"/>
              <w:rPr>
                <w:rFonts w:ascii="Arial" w:hAnsi="Arial" w:cs="Arial"/>
              </w:rPr>
            </w:pPr>
            <w:r>
              <w:rPr>
                <w:rFonts w:ascii="Arial" w:hAnsi="Arial" w:cs="Arial"/>
              </w:rPr>
              <w:t>F</w:t>
            </w:r>
          </w:p>
        </w:tc>
        <w:tc>
          <w:tcPr>
            <w:tcW w:w="2551" w:type="dxa"/>
            <w:shd w:val="clear" w:color="auto" w:fill="FFFFFF"/>
          </w:tcPr>
          <w:p w:rsidR="006803B1" w:rsidRPr="00E57D50" w:rsidRDefault="006803B1" w:rsidP="00E57D50">
            <w:pPr>
              <w:pStyle w:val="T2BaseArray"/>
              <w:ind w:left="0" w:firstLine="0"/>
              <w:jc w:val="left"/>
              <w:rPr>
                <w:rFonts w:ascii="Arial" w:hAnsi="Arial" w:cs="Arial"/>
              </w:rPr>
            </w:pPr>
            <w:r w:rsidRPr="00E57D50">
              <w:rPr>
                <w:rFonts w:ascii="Arial" w:hAnsi="Arial" w:cs="Arial"/>
              </w:rPr>
              <w:t>Report Name</w:t>
            </w:r>
          </w:p>
        </w:tc>
        <w:tc>
          <w:tcPr>
            <w:tcW w:w="2977" w:type="dxa"/>
            <w:shd w:val="clear" w:color="auto" w:fill="FFFFFF"/>
          </w:tcPr>
          <w:p w:rsidR="006803B1" w:rsidRDefault="006803B1" w:rsidP="00E57D50">
            <w:pPr>
              <w:pStyle w:val="T2BaseArray"/>
              <w:ind w:left="0" w:firstLine="0"/>
              <w:jc w:val="left"/>
              <w:rPr>
                <w:ins w:id="876" w:author="Author"/>
                <w:rFonts w:ascii="Arial" w:hAnsi="Arial" w:cs="Arial"/>
              </w:rPr>
            </w:pPr>
            <w:r w:rsidRPr="00E57D50">
              <w:rPr>
                <w:rFonts w:ascii="Arial" w:hAnsi="Arial" w:cs="Arial"/>
              </w:rPr>
              <w:t xml:space="preserve">Possible values: </w:t>
            </w:r>
          </w:p>
          <w:p w:rsidR="00536C07" w:rsidRPr="00E57D50" w:rsidRDefault="00536C07" w:rsidP="00E57D50">
            <w:pPr>
              <w:pStyle w:val="T2BaseArray"/>
              <w:ind w:left="0" w:firstLine="0"/>
              <w:jc w:val="left"/>
              <w:rPr>
                <w:rFonts w:ascii="Arial" w:hAnsi="Arial" w:cs="Arial"/>
              </w:rPr>
            </w:pPr>
            <w:commentRangeStart w:id="877"/>
            <w:ins w:id="878" w:author="Author">
              <w:r>
                <w:t>• Statement of Holdings</w:t>
              </w:r>
              <w:r>
                <w:br/>
                <w:t>• Statement of Transactions</w:t>
              </w:r>
              <w:r>
                <w:br/>
                <w:t>• Statement of Pending Instructions</w:t>
              </w:r>
              <w:r>
                <w:br/>
                <w:t xml:space="preserve">• Statement of Settlement </w:t>
              </w:r>
              <w:proofErr w:type="spellStart"/>
              <w:r>
                <w:t>Allegements</w:t>
              </w:r>
              <w:proofErr w:type="spellEnd"/>
              <w:r>
                <w:br/>
              </w:r>
              <w:r>
                <w:lastRenderedPageBreak/>
                <w:t>• Statement of Accounts</w:t>
              </w:r>
              <w:r>
                <w:br/>
                <w:t>• SD T2S DCA Statement</w:t>
              </w:r>
              <w:r>
                <w:br/>
                <w:t>• SD Securities Accounts Statement</w:t>
              </w:r>
              <w:r>
                <w:br/>
                <w:t>• SD Securities Statement</w:t>
              </w:r>
              <w:r>
                <w:br/>
                <w:t>• SD Party Statement</w:t>
              </w:r>
              <w:r>
                <w:br/>
                <w:t>• Current Business Day Cash Forecast</w:t>
              </w:r>
              <w:r>
                <w:br/>
                <w:t>• Next Business Day Cash Forecast</w:t>
              </w:r>
              <w:r>
                <w:br/>
                <w:t>• Executed AI on Cash</w:t>
              </w:r>
              <w:r>
                <w:br/>
                <w:t>• Executed AI on Securities</w:t>
              </w:r>
              <w:r>
                <w:br/>
                <w:t>• Executed CI on Cash</w:t>
              </w:r>
              <w:r>
                <w:br/>
                <w:t>• Executed CI on Securities</w:t>
              </w:r>
              <w:r>
                <w:br/>
                <w:t>• Pending AI on Cash</w:t>
              </w:r>
              <w:r>
                <w:br/>
                <w:t>• Pending AI on Securities</w:t>
              </w:r>
              <w:r>
                <w:br/>
                <w:t>• Pending CI on Cash</w:t>
              </w:r>
              <w:r>
                <w:br/>
                <w:t>• Pending CI on Securities</w:t>
              </w:r>
              <w:r>
                <w:br/>
                <w:t>• Pending Restrictions on Cash</w:t>
              </w:r>
              <w:r>
                <w:br/>
                <w:t>• Pending Restrictions on Securities</w:t>
              </w:r>
              <w:r>
                <w:br/>
                <w:t>• Settled Restrictions on Cash</w:t>
              </w:r>
              <w:r>
                <w:br/>
                <w:t>• Settled Restrictions on Securities</w:t>
              </w:r>
            </w:ins>
          </w:p>
          <w:p w:rsidR="006803B1" w:rsidRPr="00E57D50" w:rsidDel="00536C07" w:rsidRDefault="006803B1" w:rsidP="00DE32BA">
            <w:pPr>
              <w:pStyle w:val="T2BaseArray"/>
              <w:numPr>
                <w:ilvl w:val="0"/>
                <w:numId w:val="14"/>
              </w:numPr>
              <w:jc w:val="left"/>
              <w:rPr>
                <w:del w:id="879" w:author="Author"/>
                <w:rFonts w:ascii="Arial" w:hAnsi="Arial" w:cs="Arial"/>
              </w:rPr>
              <w:pPrChange w:id="880" w:author="Author">
                <w:pPr>
                  <w:pStyle w:val="T2BaseArray"/>
                  <w:framePr w:hSpace="141" w:wrap="around" w:vAnchor="text" w:hAnchor="margin" w:xAlign="right" w:y="145"/>
                  <w:numPr>
                    <w:numId w:val="15"/>
                  </w:numPr>
                  <w:tabs>
                    <w:tab w:val="num" w:pos="360"/>
                  </w:tabs>
                  <w:ind w:left="360" w:hanging="360"/>
                  <w:jc w:val="left"/>
                </w:pPr>
              </w:pPrChange>
            </w:pPr>
            <w:del w:id="881" w:author="Author">
              <w:r w:rsidRPr="00E57D50" w:rsidDel="00536C07">
                <w:rPr>
                  <w:rFonts w:ascii="Arial" w:hAnsi="Arial" w:cs="Arial"/>
                </w:rPr>
                <w:delText>Statement of Holdings</w:delText>
              </w:r>
            </w:del>
          </w:p>
          <w:p w:rsidR="006803B1" w:rsidRPr="00E57D50" w:rsidDel="00536C07" w:rsidRDefault="006803B1" w:rsidP="00DE32BA">
            <w:pPr>
              <w:pStyle w:val="T2BaseArray"/>
              <w:numPr>
                <w:ilvl w:val="0"/>
                <w:numId w:val="14"/>
              </w:numPr>
              <w:jc w:val="left"/>
              <w:rPr>
                <w:del w:id="882" w:author="Author"/>
                <w:rFonts w:ascii="Arial" w:hAnsi="Arial" w:cs="Arial"/>
              </w:rPr>
              <w:pPrChange w:id="883" w:author="Author">
                <w:pPr>
                  <w:pStyle w:val="T2BaseArray"/>
                  <w:framePr w:hSpace="141" w:wrap="around" w:vAnchor="text" w:hAnchor="margin" w:xAlign="right" w:y="145"/>
                  <w:numPr>
                    <w:numId w:val="15"/>
                  </w:numPr>
                  <w:tabs>
                    <w:tab w:val="num" w:pos="360"/>
                  </w:tabs>
                  <w:ind w:left="360" w:hanging="360"/>
                  <w:jc w:val="left"/>
                </w:pPr>
              </w:pPrChange>
            </w:pPr>
            <w:del w:id="884" w:author="Author">
              <w:r w:rsidRPr="00E57D50" w:rsidDel="00536C07">
                <w:rPr>
                  <w:rFonts w:ascii="Arial" w:hAnsi="Arial" w:cs="Arial"/>
                </w:rPr>
                <w:delText>Statement of Transactions</w:delText>
              </w:r>
            </w:del>
          </w:p>
          <w:p w:rsidR="006803B1" w:rsidRPr="00E57D50" w:rsidDel="00536C07" w:rsidRDefault="006803B1" w:rsidP="00DE32BA">
            <w:pPr>
              <w:pStyle w:val="T2BaseArray"/>
              <w:numPr>
                <w:ilvl w:val="0"/>
                <w:numId w:val="14"/>
              </w:numPr>
              <w:jc w:val="left"/>
              <w:rPr>
                <w:del w:id="885" w:author="Author"/>
                <w:rFonts w:ascii="Arial" w:hAnsi="Arial" w:cs="Arial"/>
              </w:rPr>
              <w:pPrChange w:id="886" w:author="Author">
                <w:pPr>
                  <w:pStyle w:val="T2BaseArray"/>
                  <w:framePr w:hSpace="141" w:wrap="around" w:vAnchor="text" w:hAnchor="margin" w:xAlign="right" w:y="145"/>
                  <w:numPr>
                    <w:numId w:val="15"/>
                  </w:numPr>
                  <w:tabs>
                    <w:tab w:val="num" w:pos="360"/>
                  </w:tabs>
                  <w:ind w:left="360" w:hanging="360"/>
                  <w:jc w:val="left"/>
                </w:pPr>
              </w:pPrChange>
            </w:pPr>
            <w:del w:id="887" w:author="Author">
              <w:r w:rsidRPr="00E57D50" w:rsidDel="00536C07">
                <w:rPr>
                  <w:rFonts w:ascii="Arial" w:hAnsi="Arial" w:cs="Arial"/>
                </w:rPr>
                <w:delText>Statement of Pending Instructions</w:delText>
              </w:r>
            </w:del>
          </w:p>
          <w:p w:rsidR="006803B1" w:rsidRPr="00E57D50" w:rsidDel="00536C07" w:rsidRDefault="006803B1" w:rsidP="00DE32BA">
            <w:pPr>
              <w:pStyle w:val="T2BaseArray"/>
              <w:numPr>
                <w:ilvl w:val="0"/>
                <w:numId w:val="14"/>
              </w:numPr>
              <w:jc w:val="left"/>
              <w:rPr>
                <w:del w:id="888" w:author="Author"/>
                <w:rFonts w:ascii="Arial" w:hAnsi="Arial" w:cs="Arial"/>
              </w:rPr>
              <w:pPrChange w:id="889" w:author="Author">
                <w:pPr>
                  <w:pStyle w:val="T2BaseArray"/>
                  <w:framePr w:hSpace="141" w:wrap="around" w:vAnchor="text" w:hAnchor="margin" w:xAlign="right" w:y="145"/>
                  <w:numPr>
                    <w:numId w:val="15"/>
                  </w:numPr>
                  <w:tabs>
                    <w:tab w:val="num" w:pos="360"/>
                  </w:tabs>
                  <w:ind w:left="360" w:hanging="360"/>
                  <w:jc w:val="left"/>
                </w:pPr>
              </w:pPrChange>
            </w:pPr>
            <w:del w:id="890" w:author="Author">
              <w:r w:rsidRPr="00E57D50" w:rsidDel="00536C07">
                <w:rPr>
                  <w:rFonts w:ascii="Arial" w:hAnsi="Arial" w:cs="Arial"/>
                </w:rPr>
                <w:delText>Statement of Settlement Allegements</w:delText>
              </w:r>
            </w:del>
          </w:p>
          <w:p w:rsidR="006803B1" w:rsidRPr="00E57D50" w:rsidDel="00536C07" w:rsidRDefault="006803B1" w:rsidP="00DE32BA">
            <w:pPr>
              <w:pStyle w:val="T2BaseArray"/>
              <w:numPr>
                <w:ilvl w:val="0"/>
                <w:numId w:val="14"/>
              </w:numPr>
              <w:jc w:val="left"/>
              <w:rPr>
                <w:del w:id="891" w:author="Author"/>
                <w:rFonts w:ascii="Arial" w:hAnsi="Arial" w:cs="Arial"/>
              </w:rPr>
              <w:pPrChange w:id="892" w:author="Author">
                <w:pPr>
                  <w:pStyle w:val="T2BaseArray"/>
                  <w:framePr w:hSpace="141" w:wrap="around" w:vAnchor="text" w:hAnchor="margin" w:xAlign="right" w:y="145"/>
                  <w:numPr>
                    <w:numId w:val="15"/>
                  </w:numPr>
                  <w:tabs>
                    <w:tab w:val="num" w:pos="360"/>
                  </w:tabs>
                  <w:ind w:left="360" w:hanging="360"/>
                  <w:jc w:val="left"/>
                </w:pPr>
              </w:pPrChange>
            </w:pPr>
            <w:del w:id="893" w:author="Author">
              <w:r w:rsidRPr="00E57D50" w:rsidDel="00536C07">
                <w:rPr>
                  <w:rFonts w:ascii="Arial" w:hAnsi="Arial" w:cs="Arial"/>
                </w:rPr>
                <w:delText>Statement of Accounts at End-of-Day</w:delText>
              </w:r>
            </w:del>
          </w:p>
          <w:p w:rsidR="006803B1" w:rsidRPr="00E57D50" w:rsidDel="00536C07" w:rsidRDefault="006803B1" w:rsidP="00DE32BA">
            <w:pPr>
              <w:pStyle w:val="T2BaseArray"/>
              <w:numPr>
                <w:ilvl w:val="0"/>
                <w:numId w:val="14"/>
              </w:numPr>
              <w:jc w:val="left"/>
              <w:rPr>
                <w:del w:id="894" w:author="Author"/>
                <w:rFonts w:ascii="Arial" w:hAnsi="Arial" w:cs="Arial"/>
              </w:rPr>
              <w:pPrChange w:id="895" w:author="Author">
                <w:pPr>
                  <w:pStyle w:val="T2BaseArray"/>
                  <w:framePr w:hSpace="141" w:wrap="around" w:vAnchor="text" w:hAnchor="margin" w:xAlign="right" w:y="145"/>
                  <w:numPr>
                    <w:numId w:val="15"/>
                  </w:numPr>
                  <w:tabs>
                    <w:tab w:val="num" w:pos="360"/>
                  </w:tabs>
                  <w:ind w:left="360" w:hanging="360"/>
                  <w:jc w:val="left"/>
                </w:pPr>
              </w:pPrChange>
            </w:pPr>
            <w:del w:id="896" w:author="Author">
              <w:r w:rsidRPr="00E57D50" w:rsidDel="00536C07">
                <w:rPr>
                  <w:rFonts w:ascii="Arial" w:hAnsi="Arial" w:cs="Arial"/>
                </w:rPr>
                <w:delText>Statement of Static Data</w:delText>
              </w:r>
            </w:del>
          </w:p>
          <w:p w:rsidR="006803B1" w:rsidRPr="00E57D50" w:rsidDel="00536C07" w:rsidRDefault="006803B1" w:rsidP="00DE32BA">
            <w:pPr>
              <w:pStyle w:val="T2BaseArray"/>
              <w:numPr>
                <w:ilvl w:val="0"/>
                <w:numId w:val="14"/>
              </w:numPr>
              <w:jc w:val="left"/>
              <w:rPr>
                <w:del w:id="897" w:author="Author"/>
                <w:rFonts w:ascii="Arial" w:hAnsi="Arial" w:cs="Arial"/>
              </w:rPr>
              <w:pPrChange w:id="898" w:author="Author">
                <w:pPr>
                  <w:pStyle w:val="T2BaseArray"/>
                  <w:framePr w:hSpace="141" w:wrap="around" w:vAnchor="text" w:hAnchor="margin" w:xAlign="right" w:y="145"/>
                  <w:numPr>
                    <w:numId w:val="15"/>
                  </w:numPr>
                  <w:tabs>
                    <w:tab w:val="num" w:pos="360"/>
                  </w:tabs>
                  <w:ind w:left="360" w:hanging="360"/>
                  <w:jc w:val="left"/>
                </w:pPr>
              </w:pPrChange>
            </w:pPr>
            <w:del w:id="899" w:author="Author">
              <w:r w:rsidRPr="00E57D50" w:rsidDel="00536C07">
                <w:rPr>
                  <w:rFonts w:ascii="Arial" w:hAnsi="Arial" w:cs="Arial"/>
                </w:rPr>
                <w:delText>Billing Data Report</w:delText>
              </w:r>
            </w:del>
          </w:p>
          <w:p w:rsidR="006803B1" w:rsidRPr="00E57D50" w:rsidDel="00536C07" w:rsidRDefault="006803B1" w:rsidP="00DE32BA">
            <w:pPr>
              <w:pStyle w:val="T2BaseArray"/>
              <w:numPr>
                <w:ilvl w:val="0"/>
                <w:numId w:val="14"/>
              </w:numPr>
              <w:jc w:val="left"/>
              <w:rPr>
                <w:del w:id="900" w:author="Author"/>
                <w:rFonts w:ascii="Arial" w:hAnsi="Arial" w:cs="Arial"/>
              </w:rPr>
              <w:pPrChange w:id="901" w:author="Author">
                <w:pPr>
                  <w:pStyle w:val="T2BaseArray"/>
                  <w:framePr w:hSpace="141" w:wrap="around" w:vAnchor="text" w:hAnchor="margin" w:xAlign="right" w:y="145"/>
                  <w:numPr>
                    <w:numId w:val="15"/>
                  </w:numPr>
                  <w:tabs>
                    <w:tab w:val="num" w:pos="360"/>
                  </w:tabs>
                  <w:ind w:left="360" w:hanging="360"/>
                  <w:jc w:val="left"/>
                </w:pPr>
              </w:pPrChange>
            </w:pPr>
            <w:del w:id="902" w:author="Author">
              <w:r w:rsidRPr="00E57D50" w:rsidDel="00536C07">
                <w:rPr>
                  <w:rFonts w:ascii="Arial" w:hAnsi="Arial" w:cs="Arial"/>
                </w:rPr>
                <w:delText>Current Settlement Day Cash Information Report</w:delText>
              </w:r>
            </w:del>
          </w:p>
          <w:p w:rsidR="006803B1" w:rsidRPr="00E57D50" w:rsidRDefault="006803B1" w:rsidP="00DE32BA">
            <w:pPr>
              <w:pStyle w:val="T2BaseArray"/>
              <w:numPr>
                <w:ilvl w:val="0"/>
                <w:numId w:val="14"/>
              </w:numPr>
              <w:jc w:val="left"/>
              <w:rPr>
                <w:rFonts w:ascii="Arial" w:hAnsi="Arial" w:cs="Arial"/>
              </w:rPr>
              <w:pPrChange w:id="903" w:author="Author">
                <w:pPr>
                  <w:pStyle w:val="T2BaseArray"/>
                  <w:framePr w:hSpace="141" w:wrap="around" w:vAnchor="text" w:hAnchor="margin" w:xAlign="right" w:y="145"/>
                  <w:numPr>
                    <w:numId w:val="15"/>
                  </w:numPr>
                  <w:tabs>
                    <w:tab w:val="num" w:pos="360"/>
                  </w:tabs>
                  <w:ind w:left="360" w:hanging="360"/>
                  <w:jc w:val="left"/>
                </w:pPr>
              </w:pPrChange>
            </w:pPr>
            <w:del w:id="904" w:author="Author">
              <w:r w:rsidRPr="00E57D50" w:rsidDel="00536C07">
                <w:rPr>
                  <w:rFonts w:ascii="Arial" w:hAnsi="Arial" w:cs="Arial"/>
                </w:rPr>
                <w:delText>Following Settlement Day Cash Forecast Report</w:delText>
              </w:r>
            </w:del>
            <w:commentRangeEnd w:id="877"/>
            <w:r w:rsidR="00536C07">
              <w:rPr>
                <w:rStyle w:val="CommentReference"/>
                <w:rFonts w:ascii="Times New Roman" w:hAnsi="Times New Roman"/>
                <w:lang w:val="fr-FR"/>
              </w:rPr>
              <w:commentReference w:id="877"/>
            </w:r>
          </w:p>
        </w:tc>
        <w:tc>
          <w:tcPr>
            <w:tcW w:w="3402" w:type="dxa"/>
            <w:shd w:val="clear" w:color="auto" w:fill="FFFFFF"/>
          </w:tcPr>
          <w:p w:rsidR="006803B1" w:rsidRPr="00E57D50" w:rsidRDefault="006803B1" w:rsidP="00E57D50">
            <w:pPr>
              <w:pStyle w:val="T2BaseArray"/>
              <w:ind w:left="0" w:firstLine="0"/>
              <w:jc w:val="left"/>
              <w:rPr>
                <w:rFonts w:ascii="Arial" w:hAnsi="Arial" w:cs="Arial"/>
              </w:rPr>
            </w:pPr>
            <w:r w:rsidRPr="00E57D50">
              <w:rPr>
                <w:rFonts w:ascii="Arial" w:hAnsi="Arial" w:cs="Arial"/>
              </w:rPr>
              <w:lastRenderedPageBreak/>
              <w:t>Name of the report type</w:t>
            </w:r>
            <w:r>
              <w:rPr>
                <w:rFonts w:ascii="Arial" w:hAnsi="Arial" w:cs="Arial"/>
              </w:rPr>
              <w:t>.</w:t>
            </w:r>
          </w:p>
        </w:tc>
        <w:tc>
          <w:tcPr>
            <w:tcW w:w="2551" w:type="dxa"/>
            <w:shd w:val="clear" w:color="auto" w:fill="FFFFFF"/>
          </w:tcPr>
          <w:p w:rsidR="006803B1" w:rsidRPr="00E57D50" w:rsidRDefault="006803B1" w:rsidP="00E57D50">
            <w:pPr>
              <w:pStyle w:val="T2BaseArray"/>
              <w:ind w:left="0" w:firstLine="0"/>
              <w:jc w:val="left"/>
              <w:rPr>
                <w:rFonts w:ascii="Arial" w:hAnsi="Arial" w:cs="Arial"/>
              </w:rPr>
            </w:pPr>
          </w:p>
        </w:tc>
        <w:tc>
          <w:tcPr>
            <w:tcW w:w="677" w:type="dxa"/>
            <w:shd w:val="clear" w:color="auto" w:fill="FFFFFF"/>
          </w:tcPr>
          <w:p w:rsidR="006803B1" w:rsidRPr="00E57D50" w:rsidRDefault="006803B1" w:rsidP="00E57D50">
            <w:pPr>
              <w:pStyle w:val="T2BaseArray"/>
              <w:ind w:left="0" w:firstLine="0"/>
              <w:jc w:val="left"/>
              <w:rPr>
                <w:rFonts w:ascii="Arial" w:hAnsi="Arial" w:cs="Arial"/>
              </w:rPr>
            </w:pPr>
          </w:p>
        </w:tc>
        <w:tc>
          <w:tcPr>
            <w:tcW w:w="678" w:type="dxa"/>
            <w:shd w:val="clear" w:color="auto" w:fill="FFFFFF"/>
          </w:tcPr>
          <w:p w:rsidR="006803B1" w:rsidRPr="00E57D50" w:rsidRDefault="006803B1" w:rsidP="00E57D50">
            <w:pPr>
              <w:pStyle w:val="T2BaseArray"/>
              <w:ind w:left="0" w:firstLine="0"/>
              <w:jc w:val="left"/>
              <w:rPr>
                <w:rFonts w:ascii="Arial" w:hAnsi="Arial" w:cs="Arial"/>
              </w:rPr>
            </w:pPr>
            <w:r w:rsidRPr="00FC23DA">
              <w:rPr>
                <w:rFonts w:ascii="Arial" w:hAnsi="Arial" w:cs="Arial"/>
              </w:rPr>
              <w:t>1..1</w:t>
            </w:r>
          </w:p>
        </w:tc>
      </w:tr>
      <w:tr w:rsidR="006803B1" w:rsidRPr="009C13F9" w:rsidTr="00D63588">
        <w:tc>
          <w:tcPr>
            <w:tcW w:w="534" w:type="dxa"/>
            <w:shd w:val="clear" w:color="auto" w:fill="FFFFFF"/>
          </w:tcPr>
          <w:p w:rsidR="006803B1" w:rsidRDefault="006803B1" w:rsidP="00E57D50">
            <w:pPr>
              <w:pStyle w:val="T2BaseArray"/>
              <w:ind w:left="0" w:firstLine="0"/>
              <w:jc w:val="left"/>
              <w:rPr>
                <w:rFonts w:ascii="Arial" w:hAnsi="Arial" w:cs="Arial"/>
              </w:rPr>
            </w:pPr>
            <w:r>
              <w:rPr>
                <w:rFonts w:ascii="Arial" w:hAnsi="Arial" w:cs="Arial"/>
              </w:rPr>
              <w:lastRenderedPageBreak/>
              <w:t>7</w:t>
            </w:r>
          </w:p>
        </w:tc>
        <w:tc>
          <w:tcPr>
            <w:tcW w:w="567" w:type="dxa"/>
            <w:shd w:val="clear" w:color="auto" w:fill="FFFFFF"/>
          </w:tcPr>
          <w:p w:rsidR="006803B1" w:rsidRDefault="006803B1" w:rsidP="00E57D50">
            <w:pPr>
              <w:pStyle w:val="T2BaseArray"/>
              <w:ind w:left="0" w:firstLine="0"/>
              <w:jc w:val="left"/>
              <w:rPr>
                <w:rFonts w:ascii="Arial" w:hAnsi="Arial" w:cs="Arial"/>
              </w:rPr>
            </w:pPr>
            <w:r>
              <w:rPr>
                <w:rFonts w:ascii="Arial" w:hAnsi="Arial" w:cs="Arial"/>
              </w:rPr>
              <w:t>G</w:t>
            </w:r>
          </w:p>
        </w:tc>
        <w:tc>
          <w:tcPr>
            <w:tcW w:w="2551" w:type="dxa"/>
            <w:shd w:val="clear" w:color="auto" w:fill="FFFFFF"/>
          </w:tcPr>
          <w:p w:rsidR="006803B1" w:rsidRPr="00E57D50" w:rsidRDefault="006803B1" w:rsidP="00E57D50">
            <w:pPr>
              <w:pStyle w:val="T2BaseArray"/>
              <w:ind w:left="0" w:firstLine="0"/>
              <w:jc w:val="left"/>
              <w:rPr>
                <w:rFonts w:ascii="Arial" w:hAnsi="Arial" w:cs="Arial"/>
              </w:rPr>
            </w:pPr>
            <w:r w:rsidRPr="00E57D50">
              <w:rPr>
                <w:rFonts w:ascii="Arial" w:hAnsi="Arial" w:cs="Arial"/>
              </w:rPr>
              <w:t xml:space="preserve">System Entity Wide </w:t>
            </w:r>
            <w:r w:rsidRPr="00E57D50">
              <w:rPr>
                <w:rFonts w:ascii="Arial" w:hAnsi="Arial" w:cs="Arial"/>
              </w:rPr>
              <w:lastRenderedPageBreak/>
              <w:t>Reporting Flag</w:t>
            </w:r>
          </w:p>
        </w:tc>
        <w:tc>
          <w:tcPr>
            <w:tcW w:w="2977" w:type="dxa"/>
            <w:shd w:val="clear" w:color="auto" w:fill="FFFFFF"/>
          </w:tcPr>
          <w:p w:rsidR="006803B1" w:rsidRPr="00E57D50" w:rsidRDefault="006803B1" w:rsidP="00E57D50">
            <w:pPr>
              <w:pStyle w:val="T2BaseArray"/>
              <w:ind w:left="0" w:firstLine="0"/>
              <w:jc w:val="left"/>
              <w:rPr>
                <w:rFonts w:ascii="Arial" w:hAnsi="Arial" w:cs="Arial"/>
              </w:rPr>
            </w:pPr>
            <w:r w:rsidRPr="00E57D50">
              <w:rPr>
                <w:rFonts w:ascii="Arial" w:hAnsi="Arial" w:cs="Arial"/>
              </w:rPr>
              <w:lastRenderedPageBreak/>
              <w:t>BOOLEAN</w:t>
            </w:r>
          </w:p>
        </w:tc>
        <w:tc>
          <w:tcPr>
            <w:tcW w:w="3402" w:type="dxa"/>
            <w:shd w:val="clear" w:color="auto" w:fill="FFFFFF"/>
          </w:tcPr>
          <w:p w:rsidR="006803B1" w:rsidRPr="00061F5E" w:rsidRDefault="006803B1" w:rsidP="00DE32BA">
            <w:pPr>
              <w:pStyle w:val="T2BaseArray"/>
              <w:numPr>
                <w:ilvl w:val="0"/>
                <w:numId w:val="28"/>
              </w:numPr>
              <w:jc w:val="left"/>
              <w:rPr>
                <w:rFonts w:ascii="Arial" w:hAnsi="Arial" w:cs="Arial"/>
              </w:rPr>
              <w:pPrChange w:id="905" w:author="Author">
                <w:pPr>
                  <w:pStyle w:val="T2BaseArray"/>
                  <w:framePr w:hSpace="141" w:wrap="around" w:vAnchor="text" w:hAnchor="margin" w:xAlign="right" w:y="145"/>
                  <w:numPr>
                    <w:numId w:val="34"/>
                  </w:numPr>
                  <w:tabs>
                    <w:tab w:val="num" w:pos="720"/>
                  </w:tabs>
                  <w:ind w:left="720" w:hanging="360"/>
                  <w:jc w:val="left"/>
                </w:pPr>
              </w:pPrChange>
            </w:pPr>
            <w:r w:rsidRPr="00A6439A">
              <w:rPr>
                <w:rFonts w:ascii="Arial" w:hAnsi="Arial" w:cs="Arial"/>
              </w:rPr>
              <w:t xml:space="preserve">true =  System </w:t>
            </w:r>
            <w:r>
              <w:rPr>
                <w:rFonts w:ascii="Arial" w:hAnsi="Arial" w:cs="Arial"/>
              </w:rPr>
              <w:t>e</w:t>
            </w:r>
            <w:r w:rsidRPr="00A6439A">
              <w:rPr>
                <w:rFonts w:ascii="Arial" w:hAnsi="Arial" w:cs="Arial"/>
              </w:rPr>
              <w:t>ntity w</w:t>
            </w:r>
            <w:r>
              <w:rPr>
                <w:rFonts w:ascii="Arial" w:hAnsi="Arial" w:cs="Arial"/>
              </w:rPr>
              <w:t xml:space="preserve">ide </w:t>
            </w:r>
            <w:r>
              <w:rPr>
                <w:rFonts w:ascii="Arial" w:hAnsi="Arial" w:cs="Arial"/>
              </w:rPr>
              <w:lastRenderedPageBreak/>
              <w:t>r</w:t>
            </w:r>
            <w:r w:rsidRPr="00A6439A">
              <w:rPr>
                <w:rFonts w:ascii="Arial" w:hAnsi="Arial" w:cs="Arial"/>
              </w:rPr>
              <w:t>eporting</w:t>
            </w:r>
          </w:p>
        </w:tc>
        <w:tc>
          <w:tcPr>
            <w:tcW w:w="2551" w:type="dxa"/>
            <w:shd w:val="clear" w:color="auto" w:fill="FFFFFF"/>
          </w:tcPr>
          <w:p w:rsidR="006803B1" w:rsidRPr="00E57D50" w:rsidRDefault="006803B1" w:rsidP="00E57D50">
            <w:pPr>
              <w:pStyle w:val="T2BaseArray"/>
              <w:ind w:left="0" w:firstLine="0"/>
              <w:jc w:val="left"/>
              <w:rPr>
                <w:rFonts w:ascii="Arial" w:hAnsi="Arial" w:cs="Arial"/>
              </w:rPr>
            </w:pPr>
          </w:p>
        </w:tc>
        <w:tc>
          <w:tcPr>
            <w:tcW w:w="677" w:type="dxa"/>
            <w:shd w:val="clear" w:color="auto" w:fill="FFFFFF"/>
          </w:tcPr>
          <w:p w:rsidR="006803B1" w:rsidRPr="00E57D50" w:rsidRDefault="006803B1" w:rsidP="00E57D50">
            <w:pPr>
              <w:pStyle w:val="T2BaseArray"/>
              <w:ind w:left="0" w:firstLine="0"/>
              <w:jc w:val="left"/>
              <w:rPr>
                <w:rFonts w:ascii="Arial" w:hAnsi="Arial" w:cs="Arial"/>
              </w:rPr>
            </w:pPr>
          </w:p>
        </w:tc>
        <w:tc>
          <w:tcPr>
            <w:tcW w:w="678" w:type="dxa"/>
            <w:shd w:val="clear" w:color="auto" w:fill="FFFFFF"/>
          </w:tcPr>
          <w:p w:rsidR="006803B1" w:rsidRPr="002E1BEA" w:rsidRDefault="006803B1" w:rsidP="00E57D50">
            <w:pPr>
              <w:pStyle w:val="T2BaseArray"/>
              <w:ind w:left="0" w:firstLine="0"/>
              <w:jc w:val="left"/>
              <w:rPr>
                <w:rFonts w:ascii="Arial" w:hAnsi="Arial" w:cs="Arial"/>
              </w:rPr>
            </w:pPr>
            <w:r>
              <w:rPr>
                <w:rFonts w:ascii="Arial" w:hAnsi="Arial" w:cs="Arial"/>
              </w:rPr>
              <w:t>1..1</w:t>
            </w:r>
          </w:p>
        </w:tc>
      </w:tr>
      <w:tr w:rsidR="006803B1" w:rsidRPr="009C13F9" w:rsidTr="00D63588">
        <w:tc>
          <w:tcPr>
            <w:tcW w:w="10031" w:type="dxa"/>
            <w:gridSpan w:val="5"/>
            <w:shd w:val="clear" w:color="auto" w:fill="F2F2F2"/>
          </w:tcPr>
          <w:p w:rsidR="006803B1" w:rsidRPr="00E57D50" w:rsidRDefault="006803B1" w:rsidP="00CA4A50">
            <w:pPr>
              <w:pStyle w:val="T2BaseArray"/>
              <w:ind w:left="0" w:firstLine="0"/>
              <w:rPr>
                <w:rFonts w:ascii="Arial" w:hAnsi="Arial" w:cs="Arial"/>
              </w:rPr>
            </w:pPr>
            <w:r>
              <w:rPr>
                <w:rFonts w:ascii="Arial" w:hAnsi="Arial" w:cs="Arial"/>
              </w:rPr>
              <w:lastRenderedPageBreak/>
              <w:t>Group “Report Configuration Party Link”</w:t>
            </w:r>
          </w:p>
        </w:tc>
        <w:tc>
          <w:tcPr>
            <w:tcW w:w="2551" w:type="dxa"/>
            <w:shd w:val="clear" w:color="auto" w:fill="F2F2F2"/>
          </w:tcPr>
          <w:p w:rsidR="006803B1" w:rsidRPr="00E57D50" w:rsidRDefault="006803B1" w:rsidP="00E57D50">
            <w:pPr>
              <w:pStyle w:val="T2BaseArray"/>
              <w:ind w:left="0" w:firstLine="0"/>
              <w:jc w:val="left"/>
              <w:rPr>
                <w:rFonts w:ascii="Arial" w:hAnsi="Arial" w:cs="Arial"/>
              </w:rPr>
            </w:pPr>
          </w:p>
        </w:tc>
        <w:tc>
          <w:tcPr>
            <w:tcW w:w="677" w:type="dxa"/>
            <w:shd w:val="clear" w:color="auto" w:fill="F2F2F2"/>
          </w:tcPr>
          <w:p w:rsidR="006803B1" w:rsidRPr="00066B6E" w:rsidRDefault="006803B1" w:rsidP="00E57D50">
            <w:pPr>
              <w:pStyle w:val="T2BaseArray"/>
              <w:ind w:left="0" w:firstLine="0"/>
              <w:jc w:val="left"/>
              <w:rPr>
                <w:rFonts w:ascii="Arial" w:hAnsi="Arial" w:cs="Arial"/>
              </w:rPr>
            </w:pPr>
            <w:r w:rsidRPr="00066B6E">
              <w:rPr>
                <w:rFonts w:ascii="Arial" w:hAnsi="Arial" w:cs="Arial"/>
              </w:rPr>
              <w:t>0..10</w:t>
            </w:r>
          </w:p>
        </w:tc>
        <w:tc>
          <w:tcPr>
            <w:tcW w:w="678" w:type="dxa"/>
            <w:shd w:val="clear" w:color="auto" w:fill="F2F2F2"/>
          </w:tcPr>
          <w:p w:rsidR="006803B1" w:rsidRDefault="006803B1" w:rsidP="00E57D50">
            <w:pPr>
              <w:pStyle w:val="T2BaseArray"/>
              <w:ind w:left="0" w:firstLine="0"/>
              <w:jc w:val="left"/>
              <w:rPr>
                <w:rFonts w:ascii="Arial" w:hAnsi="Arial" w:cs="Arial"/>
              </w:rPr>
            </w:pPr>
          </w:p>
        </w:tc>
      </w:tr>
      <w:tr w:rsidR="006803B1" w:rsidRPr="009C13F9" w:rsidTr="00A6439A">
        <w:tc>
          <w:tcPr>
            <w:tcW w:w="534" w:type="dxa"/>
            <w:shd w:val="clear" w:color="auto" w:fill="FFFFFF"/>
          </w:tcPr>
          <w:p w:rsidR="006803B1" w:rsidRDefault="006803B1" w:rsidP="00D63588">
            <w:pPr>
              <w:pStyle w:val="T2BaseArray"/>
              <w:ind w:left="0" w:firstLine="0"/>
              <w:jc w:val="left"/>
              <w:rPr>
                <w:rFonts w:ascii="Arial" w:hAnsi="Arial" w:cs="Arial"/>
              </w:rPr>
            </w:pPr>
            <w:r>
              <w:rPr>
                <w:rFonts w:ascii="Arial" w:hAnsi="Arial" w:cs="Arial"/>
              </w:rPr>
              <w:t>8</w:t>
            </w:r>
          </w:p>
        </w:tc>
        <w:tc>
          <w:tcPr>
            <w:tcW w:w="567" w:type="dxa"/>
            <w:shd w:val="clear" w:color="auto" w:fill="FFFFFF"/>
          </w:tcPr>
          <w:p w:rsidR="006803B1" w:rsidRDefault="006803B1" w:rsidP="00D63588">
            <w:pPr>
              <w:pStyle w:val="T2BaseArray"/>
              <w:ind w:left="0" w:firstLine="0"/>
              <w:jc w:val="left"/>
              <w:rPr>
                <w:rFonts w:ascii="Arial" w:hAnsi="Arial" w:cs="Arial"/>
              </w:rPr>
            </w:pPr>
            <w:r>
              <w:rPr>
                <w:rFonts w:ascii="Arial" w:hAnsi="Arial" w:cs="Arial"/>
              </w:rPr>
              <w:t>H</w:t>
            </w:r>
          </w:p>
        </w:tc>
        <w:tc>
          <w:tcPr>
            <w:tcW w:w="2551" w:type="dxa"/>
            <w:shd w:val="clear" w:color="auto" w:fill="FFFFFF"/>
          </w:tcPr>
          <w:p w:rsidR="006803B1" w:rsidRPr="00D63588" w:rsidRDefault="006803B1" w:rsidP="00D63588">
            <w:pPr>
              <w:pStyle w:val="T2BaseArray"/>
              <w:ind w:left="0" w:firstLine="0"/>
              <w:jc w:val="left"/>
              <w:rPr>
                <w:rFonts w:ascii="Arial" w:hAnsi="Arial" w:cs="Arial"/>
              </w:rPr>
            </w:pPr>
            <w:r w:rsidRPr="00D63588">
              <w:rPr>
                <w:rFonts w:ascii="Arial" w:hAnsi="Arial" w:cs="Arial"/>
              </w:rPr>
              <w:t>Parent BIC</w:t>
            </w:r>
          </w:p>
        </w:tc>
        <w:tc>
          <w:tcPr>
            <w:tcW w:w="2977" w:type="dxa"/>
            <w:shd w:val="clear" w:color="auto" w:fill="FFFFFF"/>
          </w:tcPr>
          <w:p w:rsidR="006803B1" w:rsidRPr="00D63588" w:rsidRDefault="006803B1" w:rsidP="00D63588">
            <w:pPr>
              <w:pStyle w:val="T2BaseArray"/>
              <w:ind w:left="0" w:firstLine="0"/>
              <w:jc w:val="left"/>
              <w:rPr>
                <w:rFonts w:ascii="Arial" w:hAnsi="Arial" w:cs="Arial"/>
              </w:rPr>
            </w:pPr>
            <w:r w:rsidRPr="00D63588">
              <w:rPr>
                <w:rFonts w:ascii="Arial" w:hAnsi="Arial" w:cs="Arial"/>
              </w:rPr>
              <w:t>CHAR (11)</w:t>
            </w:r>
          </w:p>
        </w:tc>
        <w:tc>
          <w:tcPr>
            <w:tcW w:w="3402" w:type="dxa"/>
            <w:shd w:val="clear" w:color="auto" w:fill="FFFFFF"/>
          </w:tcPr>
          <w:p w:rsidR="006803B1" w:rsidRPr="00D63588" w:rsidRDefault="006803B1" w:rsidP="00D63588">
            <w:pPr>
              <w:pStyle w:val="T2BaseArray"/>
              <w:ind w:left="0" w:firstLine="0"/>
              <w:jc w:val="left"/>
              <w:rPr>
                <w:rFonts w:ascii="Arial" w:hAnsi="Arial" w:cs="Arial"/>
              </w:rPr>
            </w:pPr>
            <w:r w:rsidRPr="00D63588">
              <w:rPr>
                <w:rFonts w:ascii="Arial" w:hAnsi="Arial" w:cs="Arial"/>
              </w:rPr>
              <w:t>Parent BIC of the linked party</w:t>
            </w:r>
            <w:r>
              <w:rPr>
                <w:rFonts w:ascii="Arial" w:hAnsi="Arial" w:cs="Arial"/>
              </w:rPr>
              <w:t>.</w:t>
            </w:r>
          </w:p>
        </w:tc>
        <w:tc>
          <w:tcPr>
            <w:tcW w:w="2551" w:type="dxa"/>
            <w:shd w:val="clear" w:color="auto" w:fill="FFFFFF"/>
          </w:tcPr>
          <w:p w:rsidR="006803B1" w:rsidRPr="001B253E" w:rsidRDefault="006803B1" w:rsidP="00D63588">
            <w:pPr>
              <w:pStyle w:val="T2BaseArray"/>
              <w:ind w:left="0" w:firstLine="0"/>
              <w:jc w:val="left"/>
              <w:rPr>
                <w:rFonts w:cs="Tahoma"/>
              </w:rPr>
            </w:pPr>
          </w:p>
        </w:tc>
        <w:tc>
          <w:tcPr>
            <w:tcW w:w="677" w:type="dxa"/>
            <w:shd w:val="clear" w:color="auto" w:fill="FFFFFF"/>
          </w:tcPr>
          <w:p w:rsidR="006803B1" w:rsidRPr="001B253E" w:rsidRDefault="006803B1" w:rsidP="00D63588">
            <w:pPr>
              <w:pStyle w:val="T2BaseArray"/>
              <w:ind w:left="0" w:firstLine="0"/>
              <w:jc w:val="left"/>
              <w:rPr>
                <w:rFonts w:cs="Tahoma"/>
              </w:rPr>
            </w:pPr>
          </w:p>
        </w:tc>
        <w:tc>
          <w:tcPr>
            <w:tcW w:w="678" w:type="dxa"/>
            <w:shd w:val="clear" w:color="auto" w:fill="FFFFFF"/>
          </w:tcPr>
          <w:p w:rsidR="006803B1" w:rsidRPr="00D63588" w:rsidRDefault="006803B1" w:rsidP="00D63588">
            <w:pPr>
              <w:pStyle w:val="T2BaseArray"/>
              <w:ind w:left="0" w:firstLine="0"/>
              <w:jc w:val="left"/>
              <w:rPr>
                <w:rFonts w:ascii="Arial" w:hAnsi="Arial" w:cs="Arial"/>
              </w:rPr>
            </w:pPr>
            <w:r w:rsidRPr="00DB62FA">
              <w:rPr>
                <w:rFonts w:ascii="Arial" w:hAnsi="Arial" w:cs="Arial"/>
              </w:rPr>
              <w:t>1..1</w:t>
            </w:r>
          </w:p>
        </w:tc>
      </w:tr>
      <w:tr w:rsidR="006803B1" w:rsidRPr="009C13F9" w:rsidTr="00A6439A">
        <w:tc>
          <w:tcPr>
            <w:tcW w:w="534" w:type="dxa"/>
            <w:shd w:val="clear" w:color="auto" w:fill="FFFFFF"/>
          </w:tcPr>
          <w:p w:rsidR="006803B1" w:rsidRDefault="006803B1" w:rsidP="00D63588">
            <w:pPr>
              <w:pStyle w:val="T2BaseArray"/>
              <w:ind w:left="0" w:firstLine="0"/>
              <w:jc w:val="left"/>
              <w:rPr>
                <w:rFonts w:ascii="Arial" w:hAnsi="Arial" w:cs="Arial"/>
              </w:rPr>
            </w:pPr>
            <w:r>
              <w:rPr>
                <w:rFonts w:ascii="Arial" w:hAnsi="Arial" w:cs="Arial"/>
              </w:rPr>
              <w:t>9</w:t>
            </w:r>
          </w:p>
        </w:tc>
        <w:tc>
          <w:tcPr>
            <w:tcW w:w="567" w:type="dxa"/>
            <w:shd w:val="clear" w:color="auto" w:fill="FFFFFF"/>
          </w:tcPr>
          <w:p w:rsidR="006803B1" w:rsidRDefault="006803B1" w:rsidP="00D63588">
            <w:pPr>
              <w:pStyle w:val="T2BaseArray"/>
              <w:ind w:left="0" w:firstLine="0"/>
              <w:jc w:val="left"/>
              <w:rPr>
                <w:rFonts w:ascii="Arial" w:hAnsi="Arial" w:cs="Arial"/>
              </w:rPr>
            </w:pPr>
            <w:r>
              <w:rPr>
                <w:rFonts w:ascii="Arial" w:hAnsi="Arial" w:cs="Arial"/>
              </w:rPr>
              <w:t>I</w:t>
            </w:r>
          </w:p>
        </w:tc>
        <w:tc>
          <w:tcPr>
            <w:tcW w:w="2551" w:type="dxa"/>
            <w:shd w:val="clear" w:color="auto" w:fill="FFFFFF"/>
          </w:tcPr>
          <w:p w:rsidR="006803B1" w:rsidRPr="00D63588" w:rsidRDefault="006803B1" w:rsidP="00D63588">
            <w:pPr>
              <w:pStyle w:val="T2BaseArray"/>
              <w:ind w:left="0" w:firstLine="0"/>
              <w:jc w:val="left"/>
              <w:rPr>
                <w:rFonts w:ascii="Arial" w:hAnsi="Arial" w:cs="Arial"/>
              </w:rPr>
            </w:pPr>
            <w:r w:rsidRPr="00D63588">
              <w:rPr>
                <w:rFonts w:ascii="Arial" w:hAnsi="Arial" w:cs="Arial"/>
              </w:rPr>
              <w:t>Party BIC</w:t>
            </w:r>
          </w:p>
        </w:tc>
        <w:tc>
          <w:tcPr>
            <w:tcW w:w="2977" w:type="dxa"/>
            <w:shd w:val="clear" w:color="auto" w:fill="FFFFFF"/>
          </w:tcPr>
          <w:p w:rsidR="006803B1" w:rsidRPr="00D63588" w:rsidRDefault="006803B1" w:rsidP="00D63588">
            <w:pPr>
              <w:pStyle w:val="T2BaseArray"/>
              <w:ind w:left="0" w:firstLine="0"/>
              <w:jc w:val="left"/>
              <w:rPr>
                <w:rFonts w:ascii="Arial" w:hAnsi="Arial" w:cs="Arial"/>
              </w:rPr>
            </w:pPr>
            <w:r w:rsidRPr="00D63588">
              <w:rPr>
                <w:rFonts w:ascii="Arial" w:hAnsi="Arial" w:cs="Arial"/>
              </w:rPr>
              <w:t>CHAR (11)</w:t>
            </w:r>
          </w:p>
        </w:tc>
        <w:tc>
          <w:tcPr>
            <w:tcW w:w="3402" w:type="dxa"/>
            <w:shd w:val="clear" w:color="auto" w:fill="FFFFFF"/>
          </w:tcPr>
          <w:p w:rsidR="006803B1" w:rsidRPr="00D63588" w:rsidRDefault="006803B1" w:rsidP="00D63588">
            <w:pPr>
              <w:pStyle w:val="T2BaseArray"/>
              <w:ind w:left="0" w:firstLine="0"/>
              <w:jc w:val="left"/>
              <w:rPr>
                <w:rFonts w:ascii="Arial" w:hAnsi="Arial" w:cs="Arial"/>
              </w:rPr>
            </w:pPr>
            <w:r w:rsidRPr="00D63588">
              <w:rPr>
                <w:rFonts w:ascii="Arial" w:hAnsi="Arial" w:cs="Arial"/>
              </w:rPr>
              <w:t xml:space="preserve">Party BIC of the linked </w:t>
            </w:r>
            <w:r>
              <w:rPr>
                <w:rFonts w:ascii="Arial" w:hAnsi="Arial" w:cs="Arial"/>
              </w:rPr>
              <w:t>party.</w:t>
            </w:r>
          </w:p>
        </w:tc>
        <w:tc>
          <w:tcPr>
            <w:tcW w:w="2551" w:type="dxa"/>
            <w:shd w:val="clear" w:color="auto" w:fill="FFFFFF"/>
          </w:tcPr>
          <w:p w:rsidR="006803B1" w:rsidRPr="001B253E" w:rsidRDefault="006803B1" w:rsidP="00D63588">
            <w:pPr>
              <w:pStyle w:val="T2BaseArray"/>
              <w:ind w:left="0" w:firstLine="0"/>
              <w:jc w:val="left"/>
              <w:rPr>
                <w:rFonts w:cs="Tahoma"/>
              </w:rPr>
            </w:pPr>
          </w:p>
        </w:tc>
        <w:tc>
          <w:tcPr>
            <w:tcW w:w="677" w:type="dxa"/>
            <w:shd w:val="clear" w:color="auto" w:fill="FFFFFF"/>
          </w:tcPr>
          <w:p w:rsidR="006803B1" w:rsidRDefault="006803B1" w:rsidP="00D63588">
            <w:pPr>
              <w:pStyle w:val="T2BaseArray"/>
              <w:ind w:left="0" w:firstLine="0"/>
              <w:jc w:val="left"/>
              <w:rPr>
                <w:rFonts w:cs="Tahoma"/>
              </w:rPr>
            </w:pPr>
          </w:p>
        </w:tc>
        <w:tc>
          <w:tcPr>
            <w:tcW w:w="678" w:type="dxa"/>
            <w:shd w:val="clear" w:color="auto" w:fill="FFFFFF"/>
          </w:tcPr>
          <w:p w:rsidR="006803B1" w:rsidRPr="00D63588" w:rsidRDefault="006803B1" w:rsidP="00D63588">
            <w:pPr>
              <w:pStyle w:val="T2BaseArray"/>
              <w:ind w:left="0" w:firstLine="0"/>
              <w:jc w:val="left"/>
              <w:rPr>
                <w:rFonts w:ascii="Arial" w:hAnsi="Arial" w:cs="Arial"/>
              </w:rPr>
            </w:pPr>
            <w:r w:rsidRPr="00DB62FA">
              <w:rPr>
                <w:rFonts w:ascii="Arial" w:hAnsi="Arial" w:cs="Arial"/>
              </w:rPr>
              <w:t>1..1</w:t>
            </w:r>
          </w:p>
        </w:tc>
      </w:tr>
      <w:tr w:rsidR="006803B1" w:rsidRPr="009C13F9" w:rsidTr="00A6439A">
        <w:tc>
          <w:tcPr>
            <w:tcW w:w="534" w:type="dxa"/>
            <w:shd w:val="clear" w:color="auto" w:fill="FFFFFF"/>
          </w:tcPr>
          <w:p w:rsidR="006803B1" w:rsidRDefault="006803B1" w:rsidP="00D63588">
            <w:pPr>
              <w:pStyle w:val="T2BaseArray"/>
              <w:ind w:left="0" w:firstLine="0"/>
              <w:jc w:val="left"/>
              <w:rPr>
                <w:rFonts w:ascii="Arial" w:hAnsi="Arial" w:cs="Arial"/>
              </w:rPr>
            </w:pPr>
            <w:r>
              <w:rPr>
                <w:rFonts w:ascii="Arial" w:hAnsi="Arial" w:cs="Arial"/>
              </w:rPr>
              <w:t>10</w:t>
            </w:r>
          </w:p>
        </w:tc>
        <w:tc>
          <w:tcPr>
            <w:tcW w:w="567" w:type="dxa"/>
            <w:shd w:val="clear" w:color="auto" w:fill="FFFFFF"/>
          </w:tcPr>
          <w:p w:rsidR="006803B1" w:rsidRDefault="006803B1" w:rsidP="00D63588">
            <w:pPr>
              <w:pStyle w:val="T2BaseArray"/>
              <w:ind w:left="0" w:firstLine="0"/>
              <w:jc w:val="left"/>
              <w:rPr>
                <w:rFonts w:ascii="Arial" w:hAnsi="Arial" w:cs="Arial"/>
              </w:rPr>
            </w:pPr>
            <w:r>
              <w:rPr>
                <w:rFonts w:ascii="Arial" w:hAnsi="Arial" w:cs="Arial"/>
              </w:rPr>
              <w:t>J</w:t>
            </w:r>
          </w:p>
        </w:tc>
        <w:tc>
          <w:tcPr>
            <w:tcW w:w="2551" w:type="dxa"/>
            <w:shd w:val="clear" w:color="auto" w:fill="FFFFFF"/>
          </w:tcPr>
          <w:p w:rsidR="006803B1" w:rsidRPr="00D63588" w:rsidRDefault="006803B1" w:rsidP="00D63588">
            <w:pPr>
              <w:pStyle w:val="T2BaseArray"/>
              <w:ind w:left="0" w:firstLine="0"/>
              <w:jc w:val="left"/>
              <w:rPr>
                <w:rFonts w:ascii="Arial" w:hAnsi="Arial" w:cs="Arial"/>
              </w:rPr>
            </w:pPr>
            <w:r w:rsidRPr="00D63588">
              <w:rPr>
                <w:rFonts w:ascii="Arial" w:hAnsi="Arial" w:cs="Arial"/>
              </w:rPr>
              <w:t>Push Mode</w:t>
            </w:r>
          </w:p>
        </w:tc>
        <w:tc>
          <w:tcPr>
            <w:tcW w:w="2977" w:type="dxa"/>
            <w:shd w:val="clear" w:color="auto" w:fill="FFFFFF"/>
          </w:tcPr>
          <w:p w:rsidR="006803B1" w:rsidRPr="00D63588" w:rsidRDefault="006803B1" w:rsidP="00D63588">
            <w:pPr>
              <w:pStyle w:val="T2BaseArray"/>
              <w:ind w:left="0" w:firstLine="0"/>
              <w:jc w:val="left"/>
              <w:rPr>
                <w:rFonts w:ascii="Arial" w:hAnsi="Arial" w:cs="Arial"/>
              </w:rPr>
            </w:pPr>
            <w:r w:rsidRPr="00D63588">
              <w:rPr>
                <w:rFonts w:ascii="Arial" w:hAnsi="Arial" w:cs="Arial"/>
              </w:rPr>
              <w:t>BOOLEAN</w:t>
            </w:r>
          </w:p>
        </w:tc>
        <w:tc>
          <w:tcPr>
            <w:tcW w:w="3402" w:type="dxa"/>
            <w:shd w:val="clear" w:color="auto" w:fill="FFFFFF"/>
          </w:tcPr>
          <w:p w:rsidR="006803B1" w:rsidRDefault="006803B1" w:rsidP="00DE32BA">
            <w:pPr>
              <w:pStyle w:val="T2BaseArray"/>
              <w:numPr>
                <w:ilvl w:val="0"/>
                <w:numId w:val="28"/>
              </w:numPr>
              <w:jc w:val="left"/>
              <w:rPr>
                <w:rFonts w:ascii="Arial" w:hAnsi="Arial" w:cs="Arial"/>
              </w:rPr>
              <w:pPrChange w:id="906" w:author="Author">
                <w:pPr>
                  <w:pStyle w:val="T2BaseArray"/>
                  <w:framePr w:hSpace="141" w:wrap="around" w:vAnchor="text" w:hAnchor="margin" w:xAlign="right" w:y="145"/>
                  <w:numPr>
                    <w:numId w:val="34"/>
                  </w:numPr>
                  <w:tabs>
                    <w:tab w:val="num" w:pos="720"/>
                  </w:tabs>
                  <w:ind w:left="720" w:hanging="360"/>
                  <w:jc w:val="left"/>
                </w:pPr>
              </w:pPrChange>
            </w:pPr>
            <w:r>
              <w:rPr>
                <w:rFonts w:ascii="Arial" w:hAnsi="Arial" w:cs="Arial"/>
              </w:rPr>
              <w:t>true = T</w:t>
            </w:r>
            <w:r w:rsidRPr="00D63588">
              <w:rPr>
                <w:rFonts w:ascii="Arial" w:hAnsi="Arial" w:cs="Arial"/>
              </w:rPr>
              <w:t>he recipient gets the report in push mode</w:t>
            </w:r>
          </w:p>
          <w:p w:rsidR="006803B1" w:rsidRPr="00D63588" w:rsidRDefault="006803B1" w:rsidP="00DE32BA">
            <w:pPr>
              <w:pStyle w:val="T2BaseArray"/>
              <w:numPr>
                <w:ilvl w:val="0"/>
                <w:numId w:val="28"/>
              </w:numPr>
              <w:jc w:val="left"/>
              <w:rPr>
                <w:rFonts w:ascii="Arial" w:hAnsi="Arial" w:cs="Arial"/>
              </w:rPr>
              <w:pPrChange w:id="907" w:author="Author">
                <w:pPr>
                  <w:pStyle w:val="T2BaseArray"/>
                  <w:framePr w:hSpace="141" w:wrap="around" w:vAnchor="text" w:hAnchor="margin" w:xAlign="right" w:y="145"/>
                  <w:numPr>
                    <w:numId w:val="34"/>
                  </w:numPr>
                  <w:tabs>
                    <w:tab w:val="num" w:pos="720"/>
                  </w:tabs>
                  <w:ind w:left="720" w:hanging="360"/>
                  <w:jc w:val="left"/>
                </w:pPr>
              </w:pPrChange>
            </w:pPr>
            <w:r>
              <w:rPr>
                <w:rFonts w:ascii="Arial" w:hAnsi="Arial" w:cs="Arial"/>
              </w:rPr>
              <w:t>false = T</w:t>
            </w:r>
            <w:r w:rsidRPr="00D63588">
              <w:rPr>
                <w:rFonts w:ascii="Arial" w:hAnsi="Arial" w:cs="Arial"/>
              </w:rPr>
              <w:t xml:space="preserve">he recipient gets the report in </w:t>
            </w:r>
            <w:r>
              <w:rPr>
                <w:rFonts w:ascii="Arial" w:hAnsi="Arial" w:cs="Arial"/>
              </w:rPr>
              <w:t>pull</w:t>
            </w:r>
            <w:r w:rsidRPr="00D63588">
              <w:rPr>
                <w:rFonts w:ascii="Arial" w:hAnsi="Arial" w:cs="Arial"/>
              </w:rPr>
              <w:t xml:space="preserve"> mode</w:t>
            </w:r>
          </w:p>
        </w:tc>
        <w:tc>
          <w:tcPr>
            <w:tcW w:w="2551" w:type="dxa"/>
            <w:shd w:val="clear" w:color="auto" w:fill="FFFFFF"/>
          </w:tcPr>
          <w:p w:rsidR="006803B1" w:rsidRPr="001B253E" w:rsidRDefault="006803B1" w:rsidP="00D63588">
            <w:pPr>
              <w:pStyle w:val="T2BaseArray"/>
              <w:ind w:left="0" w:firstLine="0"/>
              <w:jc w:val="left"/>
              <w:rPr>
                <w:rFonts w:cs="Tahoma"/>
              </w:rPr>
            </w:pPr>
          </w:p>
        </w:tc>
        <w:tc>
          <w:tcPr>
            <w:tcW w:w="677" w:type="dxa"/>
            <w:shd w:val="clear" w:color="auto" w:fill="FFFFFF"/>
          </w:tcPr>
          <w:p w:rsidR="006803B1" w:rsidRPr="001B253E" w:rsidRDefault="006803B1" w:rsidP="00D63588">
            <w:pPr>
              <w:pStyle w:val="T2BaseArray"/>
              <w:ind w:left="0" w:firstLine="0"/>
              <w:jc w:val="left"/>
              <w:rPr>
                <w:rFonts w:cs="Tahoma"/>
              </w:rPr>
            </w:pPr>
          </w:p>
        </w:tc>
        <w:tc>
          <w:tcPr>
            <w:tcW w:w="678" w:type="dxa"/>
            <w:shd w:val="clear" w:color="auto" w:fill="FFFFFF"/>
          </w:tcPr>
          <w:p w:rsidR="006803B1" w:rsidRPr="00D63588" w:rsidRDefault="006803B1" w:rsidP="00D63588">
            <w:pPr>
              <w:pStyle w:val="T2BaseArray"/>
              <w:ind w:left="0" w:firstLine="0"/>
              <w:jc w:val="left"/>
              <w:rPr>
                <w:rFonts w:ascii="Arial" w:hAnsi="Arial" w:cs="Arial"/>
              </w:rPr>
            </w:pPr>
            <w:r w:rsidRPr="00DB62FA">
              <w:rPr>
                <w:rFonts w:ascii="Arial" w:hAnsi="Arial" w:cs="Arial"/>
              </w:rPr>
              <w:t>1..1</w:t>
            </w:r>
          </w:p>
        </w:tc>
      </w:tr>
      <w:tr w:rsidR="006803B1" w:rsidRPr="009C13F9" w:rsidTr="00A6439A">
        <w:tc>
          <w:tcPr>
            <w:tcW w:w="534" w:type="dxa"/>
            <w:shd w:val="clear" w:color="auto" w:fill="FFFFFF"/>
          </w:tcPr>
          <w:p w:rsidR="006803B1" w:rsidRDefault="006803B1" w:rsidP="00A37446">
            <w:pPr>
              <w:pStyle w:val="T2BaseArray"/>
              <w:ind w:left="0" w:firstLine="0"/>
              <w:jc w:val="left"/>
              <w:rPr>
                <w:rFonts w:ascii="Arial" w:hAnsi="Arial" w:cs="Arial"/>
              </w:rPr>
            </w:pPr>
            <w:del w:id="908" w:author="Author">
              <w:r w:rsidDel="00536C07">
                <w:rPr>
                  <w:rFonts w:ascii="Arial" w:hAnsi="Arial" w:cs="Arial"/>
                </w:rPr>
                <w:delText>11</w:delText>
              </w:r>
            </w:del>
          </w:p>
        </w:tc>
        <w:tc>
          <w:tcPr>
            <w:tcW w:w="567" w:type="dxa"/>
            <w:shd w:val="clear" w:color="auto" w:fill="FFFFFF"/>
          </w:tcPr>
          <w:p w:rsidR="006803B1" w:rsidRDefault="006803B1" w:rsidP="00A37446">
            <w:pPr>
              <w:pStyle w:val="T2BaseArray"/>
              <w:ind w:left="0" w:firstLine="0"/>
              <w:jc w:val="left"/>
              <w:rPr>
                <w:rFonts w:ascii="Arial" w:hAnsi="Arial" w:cs="Arial"/>
              </w:rPr>
            </w:pPr>
            <w:del w:id="909" w:author="Author">
              <w:r w:rsidDel="00536C07">
                <w:rPr>
                  <w:rFonts w:ascii="Arial" w:hAnsi="Arial" w:cs="Arial"/>
                </w:rPr>
                <w:delText>K</w:delText>
              </w:r>
            </w:del>
          </w:p>
        </w:tc>
        <w:tc>
          <w:tcPr>
            <w:tcW w:w="2551" w:type="dxa"/>
            <w:shd w:val="clear" w:color="auto" w:fill="FFFFFF"/>
          </w:tcPr>
          <w:p w:rsidR="006803B1" w:rsidRPr="00D63588" w:rsidRDefault="006803B1" w:rsidP="00A37446">
            <w:pPr>
              <w:pStyle w:val="T2BaseArray"/>
              <w:ind w:left="0" w:firstLine="0"/>
              <w:jc w:val="left"/>
              <w:rPr>
                <w:rFonts w:ascii="Arial" w:hAnsi="Arial" w:cs="Arial"/>
              </w:rPr>
            </w:pPr>
            <w:del w:id="910" w:author="Author">
              <w:r w:rsidRPr="00D63588" w:rsidDel="00536C07">
                <w:rPr>
                  <w:rFonts w:ascii="Arial" w:hAnsi="Arial" w:cs="Arial"/>
                </w:rPr>
                <w:delText xml:space="preserve">Execution </w:delText>
              </w:r>
              <w:r w:rsidDel="00536C07">
                <w:rPr>
                  <w:rFonts w:ascii="Arial" w:hAnsi="Arial" w:cs="Arial"/>
                </w:rPr>
                <w:delText>Date</w:delText>
              </w:r>
            </w:del>
          </w:p>
        </w:tc>
        <w:tc>
          <w:tcPr>
            <w:tcW w:w="2977" w:type="dxa"/>
            <w:shd w:val="clear" w:color="auto" w:fill="FFFFFF"/>
          </w:tcPr>
          <w:p w:rsidR="006803B1" w:rsidRPr="00D63588" w:rsidRDefault="006803B1" w:rsidP="00A37446">
            <w:pPr>
              <w:pStyle w:val="T2BaseArray"/>
              <w:ind w:left="0" w:firstLine="0"/>
              <w:jc w:val="left"/>
              <w:rPr>
                <w:rFonts w:ascii="Arial" w:hAnsi="Arial" w:cs="Arial"/>
              </w:rPr>
            </w:pPr>
            <w:del w:id="911" w:author="Author">
              <w:r w:rsidDel="00536C07">
                <w:rPr>
                  <w:rFonts w:ascii="Arial" w:hAnsi="Arial" w:cs="Arial"/>
                </w:rPr>
                <w:delText>DATE</w:delText>
              </w:r>
            </w:del>
          </w:p>
        </w:tc>
        <w:tc>
          <w:tcPr>
            <w:tcW w:w="3402" w:type="dxa"/>
            <w:shd w:val="clear" w:color="auto" w:fill="FFFFFF"/>
          </w:tcPr>
          <w:p w:rsidR="006803B1" w:rsidRPr="00D63588" w:rsidRDefault="006803B1" w:rsidP="00A37446">
            <w:pPr>
              <w:pStyle w:val="T2BaseArray"/>
              <w:ind w:left="0" w:firstLine="0"/>
              <w:jc w:val="left"/>
              <w:rPr>
                <w:rFonts w:ascii="Arial" w:hAnsi="Arial" w:cs="Arial"/>
              </w:rPr>
            </w:pPr>
            <w:del w:id="912" w:author="Author">
              <w:r w:rsidDel="00536C07">
                <w:rPr>
                  <w:rFonts w:ascii="Arial" w:hAnsi="Arial" w:cs="Arial"/>
                </w:rPr>
                <w:delText>Date</w:delText>
              </w:r>
              <w:r w:rsidRPr="00D63588" w:rsidDel="00536C07">
                <w:rPr>
                  <w:rFonts w:ascii="Arial" w:hAnsi="Arial" w:cs="Arial"/>
                </w:rPr>
                <w:delText xml:space="preserve"> of the execution of the report</w:delText>
              </w:r>
              <w:r w:rsidDel="00536C07">
                <w:rPr>
                  <w:rFonts w:ascii="Arial" w:hAnsi="Arial" w:cs="Arial"/>
                </w:rPr>
                <w:delText>.</w:delText>
              </w:r>
            </w:del>
          </w:p>
        </w:tc>
        <w:tc>
          <w:tcPr>
            <w:tcW w:w="2551" w:type="dxa"/>
            <w:shd w:val="clear" w:color="auto" w:fill="FFFFFF"/>
          </w:tcPr>
          <w:p w:rsidR="006803B1" w:rsidRPr="00536C07" w:rsidRDefault="006803B1">
            <w:pPr>
              <w:pStyle w:val="T2BaseArray"/>
              <w:ind w:left="0" w:firstLine="0"/>
              <w:jc w:val="left"/>
              <w:rPr>
                <w:rFonts w:ascii="Arial" w:hAnsi="Arial" w:cs="Arial"/>
              </w:rPr>
            </w:pPr>
            <w:del w:id="913" w:author="Author">
              <w:r w:rsidRPr="00536C07" w:rsidDel="00536C07">
                <w:rPr>
                  <w:rFonts w:ascii="Arial" w:hAnsi="Arial" w:cs="Arial"/>
                </w:rPr>
                <w:delText>Date and time must occur together.</w:delText>
              </w:r>
            </w:del>
          </w:p>
        </w:tc>
        <w:tc>
          <w:tcPr>
            <w:tcW w:w="677" w:type="dxa"/>
            <w:shd w:val="clear" w:color="auto" w:fill="FFFFFF"/>
          </w:tcPr>
          <w:p w:rsidR="006803B1" w:rsidRPr="00536C07" w:rsidRDefault="006803B1" w:rsidP="00A37446">
            <w:pPr>
              <w:pStyle w:val="T2BaseArray"/>
              <w:ind w:left="0" w:firstLine="0"/>
              <w:jc w:val="left"/>
              <w:rPr>
                <w:rFonts w:cs="Tahoma"/>
              </w:rPr>
            </w:pPr>
          </w:p>
        </w:tc>
        <w:tc>
          <w:tcPr>
            <w:tcW w:w="678" w:type="dxa"/>
            <w:shd w:val="clear" w:color="auto" w:fill="FFFFFF"/>
          </w:tcPr>
          <w:p w:rsidR="006803B1" w:rsidRPr="00536C07" w:rsidRDefault="006803B1" w:rsidP="00A37446">
            <w:pPr>
              <w:pStyle w:val="T2BaseArray"/>
              <w:ind w:left="0" w:firstLine="0"/>
              <w:jc w:val="left"/>
              <w:rPr>
                <w:rFonts w:ascii="Arial" w:hAnsi="Arial" w:cs="Arial"/>
              </w:rPr>
            </w:pPr>
            <w:del w:id="914" w:author="Author">
              <w:r w:rsidRPr="00536C07" w:rsidDel="00536C07">
                <w:rPr>
                  <w:rFonts w:ascii="Arial" w:hAnsi="Arial" w:cs="Arial"/>
                </w:rPr>
                <w:delText>0..1</w:delText>
              </w:r>
            </w:del>
          </w:p>
        </w:tc>
      </w:tr>
      <w:tr w:rsidR="006803B1" w:rsidRPr="009C13F9" w:rsidTr="00A6439A">
        <w:tc>
          <w:tcPr>
            <w:tcW w:w="534" w:type="dxa"/>
            <w:shd w:val="clear" w:color="auto" w:fill="FFFFFF"/>
          </w:tcPr>
          <w:p w:rsidR="006803B1" w:rsidRDefault="00536C07" w:rsidP="00A37446">
            <w:pPr>
              <w:pStyle w:val="T2BaseArray"/>
              <w:ind w:left="0" w:firstLine="0"/>
              <w:jc w:val="left"/>
              <w:rPr>
                <w:rFonts w:ascii="Arial" w:hAnsi="Arial" w:cs="Arial"/>
              </w:rPr>
            </w:pPr>
            <w:ins w:id="915" w:author="Author">
              <w:r>
                <w:rPr>
                  <w:rFonts w:ascii="Arial" w:hAnsi="Arial" w:cs="Arial"/>
                </w:rPr>
                <w:t>11</w:t>
              </w:r>
            </w:ins>
            <w:del w:id="916" w:author="Author">
              <w:r w:rsidR="006803B1" w:rsidDel="00536C07">
                <w:rPr>
                  <w:rFonts w:ascii="Arial" w:hAnsi="Arial" w:cs="Arial"/>
                </w:rPr>
                <w:delText>12</w:delText>
              </w:r>
            </w:del>
          </w:p>
        </w:tc>
        <w:tc>
          <w:tcPr>
            <w:tcW w:w="567" w:type="dxa"/>
            <w:shd w:val="clear" w:color="auto" w:fill="FFFFFF"/>
          </w:tcPr>
          <w:p w:rsidR="006803B1" w:rsidRDefault="00536C07" w:rsidP="00A37446">
            <w:pPr>
              <w:pStyle w:val="T2BaseArray"/>
              <w:ind w:left="0" w:firstLine="0"/>
              <w:jc w:val="left"/>
              <w:rPr>
                <w:rFonts w:ascii="Arial" w:hAnsi="Arial" w:cs="Arial"/>
              </w:rPr>
            </w:pPr>
            <w:ins w:id="917" w:author="Author">
              <w:r>
                <w:rPr>
                  <w:rFonts w:ascii="Arial" w:hAnsi="Arial" w:cs="Arial"/>
                </w:rPr>
                <w:t>K</w:t>
              </w:r>
            </w:ins>
            <w:del w:id="918" w:author="Author">
              <w:r w:rsidR="006803B1" w:rsidDel="00536C07">
                <w:rPr>
                  <w:rFonts w:ascii="Arial" w:hAnsi="Arial" w:cs="Arial"/>
                </w:rPr>
                <w:delText>L</w:delText>
              </w:r>
            </w:del>
          </w:p>
        </w:tc>
        <w:tc>
          <w:tcPr>
            <w:tcW w:w="2551" w:type="dxa"/>
            <w:shd w:val="clear" w:color="auto" w:fill="FFFFFF"/>
          </w:tcPr>
          <w:p w:rsidR="006803B1" w:rsidRPr="00D63588" w:rsidRDefault="006803B1" w:rsidP="00A37446">
            <w:pPr>
              <w:pStyle w:val="T2BaseArray"/>
              <w:ind w:left="0" w:firstLine="0"/>
              <w:jc w:val="left"/>
              <w:rPr>
                <w:rFonts w:ascii="Arial" w:hAnsi="Arial" w:cs="Arial"/>
              </w:rPr>
            </w:pPr>
            <w:r w:rsidRPr="00D63588">
              <w:rPr>
                <w:rFonts w:ascii="Arial" w:hAnsi="Arial" w:cs="Arial"/>
              </w:rPr>
              <w:t>Execution Time</w:t>
            </w:r>
          </w:p>
        </w:tc>
        <w:tc>
          <w:tcPr>
            <w:tcW w:w="2977" w:type="dxa"/>
            <w:shd w:val="clear" w:color="auto" w:fill="FFFFFF"/>
          </w:tcPr>
          <w:p w:rsidR="006803B1" w:rsidRPr="00D63588" w:rsidRDefault="006803B1" w:rsidP="00A37446">
            <w:pPr>
              <w:pStyle w:val="T2BaseArray"/>
              <w:ind w:left="0" w:firstLine="0"/>
              <w:jc w:val="left"/>
              <w:rPr>
                <w:rFonts w:ascii="Arial" w:hAnsi="Arial" w:cs="Arial"/>
              </w:rPr>
            </w:pPr>
            <w:r w:rsidRPr="00D63588">
              <w:rPr>
                <w:rFonts w:ascii="Arial" w:hAnsi="Arial" w:cs="Arial"/>
              </w:rPr>
              <w:t>TIME</w:t>
            </w:r>
          </w:p>
        </w:tc>
        <w:tc>
          <w:tcPr>
            <w:tcW w:w="3402" w:type="dxa"/>
            <w:shd w:val="clear" w:color="auto" w:fill="FFFFFF"/>
          </w:tcPr>
          <w:p w:rsidR="006803B1" w:rsidRPr="00D63588" w:rsidRDefault="006803B1" w:rsidP="00A37446">
            <w:pPr>
              <w:pStyle w:val="T2BaseArray"/>
              <w:ind w:left="0" w:firstLine="0"/>
              <w:jc w:val="left"/>
              <w:rPr>
                <w:rFonts w:ascii="Arial" w:hAnsi="Arial" w:cs="Arial"/>
              </w:rPr>
            </w:pPr>
            <w:r w:rsidRPr="00D63588">
              <w:rPr>
                <w:rFonts w:ascii="Arial" w:hAnsi="Arial" w:cs="Arial"/>
              </w:rPr>
              <w:t>Time of the execution of the report</w:t>
            </w:r>
            <w:r>
              <w:rPr>
                <w:rFonts w:ascii="Arial" w:hAnsi="Arial" w:cs="Arial"/>
              </w:rPr>
              <w:t>.</w:t>
            </w:r>
          </w:p>
        </w:tc>
        <w:tc>
          <w:tcPr>
            <w:tcW w:w="2551" w:type="dxa"/>
            <w:shd w:val="clear" w:color="auto" w:fill="FFFFFF"/>
          </w:tcPr>
          <w:p w:rsidR="006803B1" w:rsidRDefault="006803B1">
            <w:pPr>
              <w:pStyle w:val="T2BaseArray"/>
              <w:ind w:left="0" w:firstLine="0"/>
              <w:jc w:val="left"/>
              <w:rPr>
                <w:ins w:id="919" w:author="Author"/>
                <w:rFonts w:ascii="Arial" w:hAnsi="Arial" w:cs="Arial"/>
              </w:rPr>
            </w:pPr>
            <w:del w:id="920" w:author="Author">
              <w:r w:rsidRPr="00536C07" w:rsidDel="00536C07">
                <w:rPr>
                  <w:rFonts w:ascii="Arial" w:hAnsi="Arial" w:cs="Arial"/>
                </w:rPr>
                <w:delText>Date and time must occur together.</w:delText>
              </w:r>
            </w:del>
          </w:p>
          <w:p w:rsidR="00536C07" w:rsidRDefault="00536C07" w:rsidP="00536C07">
            <w:pPr>
              <w:pStyle w:val="T2BaseArray"/>
              <w:ind w:left="0" w:firstLine="0"/>
              <w:jc w:val="left"/>
              <w:rPr>
                <w:ins w:id="921" w:author="Author"/>
                <w:rFonts w:ascii="Arial" w:hAnsi="Arial" w:cs="Arial"/>
              </w:rPr>
            </w:pPr>
            <w:ins w:id="922" w:author="Author">
              <w:r>
                <w:rPr>
                  <w:rFonts w:ascii="Arial" w:hAnsi="Arial" w:cs="Arial"/>
                </w:rPr>
                <w:t>Mandatory if Event Type is not specified.</w:t>
              </w:r>
            </w:ins>
          </w:p>
          <w:p w:rsidR="00536C07" w:rsidRPr="00536C07" w:rsidRDefault="00536C07" w:rsidP="00536C07">
            <w:pPr>
              <w:pStyle w:val="T2BaseArray"/>
              <w:ind w:left="0" w:firstLine="0"/>
              <w:jc w:val="left"/>
              <w:rPr>
                <w:rFonts w:ascii="Arial" w:hAnsi="Arial" w:cs="Arial"/>
              </w:rPr>
            </w:pPr>
            <w:ins w:id="923" w:author="Author">
              <w:r>
                <w:rPr>
                  <w:rFonts w:ascii="Arial" w:hAnsi="Arial" w:cs="Arial"/>
                </w:rPr>
                <w:t>Not allowed otherwise.</w:t>
              </w:r>
            </w:ins>
          </w:p>
        </w:tc>
        <w:tc>
          <w:tcPr>
            <w:tcW w:w="677" w:type="dxa"/>
            <w:shd w:val="clear" w:color="auto" w:fill="FFFFFF"/>
          </w:tcPr>
          <w:p w:rsidR="006803B1" w:rsidRPr="00536C07" w:rsidRDefault="006803B1" w:rsidP="00A37446">
            <w:pPr>
              <w:pStyle w:val="T2BaseArray"/>
              <w:ind w:left="0" w:firstLine="0"/>
              <w:jc w:val="left"/>
              <w:rPr>
                <w:rFonts w:cs="Tahoma"/>
              </w:rPr>
            </w:pPr>
          </w:p>
        </w:tc>
        <w:tc>
          <w:tcPr>
            <w:tcW w:w="678" w:type="dxa"/>
            <w:shd w:val="clear" w:color="auto" w:fill="FFFFFF"/>
          </w:tcPr>
          <w:p w:rsidR="006803B1" w:rsidRPr="00536C07" w:rsidRDefault="006803B1" w:rsidP="00A37446">
            <w:pPr>
              <w:pStyle w:val="T2BaseArray"/>
              <w:ind w:left="0" w:firstLine="0"/>
              <w:jc w:val="left"/>
              <w:rPr>
                <w:rFonts w:ascii="Arial" w:hAnsi="Arial" w:cs="Arial"/>
              </w:rPr>
            </w:pPr>
            <w:r w:rsidRPr="00536C07">
              <w:rPr>
                <w:rFonts w:ascii="Arial" w:hAnsi="Arial" w:cs="Arial"/>
              </w:rPr>
              <w:t>0..1</w:t>
            </w:r>
          </w:p>
        </w:tc>
      </w:tr>
      <w:tr w:rsidR="00536C07" w:rsidRPr="009C13F9" w:rsidTr="00A6439A">
        <w:tc>
          <w:tcPr>
            <w:tcW w:w="534" w:type="dxa"/>
            <w:shd w:val="clear" w:color="auto" w:fill="FFFFFF"/>
          </w:tcPr>
          <w:p w:rsidR="00536C07" w:rsidRDefault="00536C07" w:rsidP="00536C07">
            <w:pPr>
              <w:pStyle w:val="T2BaseArray"/>
              <w:ind w:left="0" w:firstLine="0"/>
              <w:jc w:val="left"/>
              <w:rPr>
                <w:rFonts w:ascii="Arial" w:hAnsi="Arial" w:cs="Arial"/>
              </w:rPr>
            </w:pPr>
            <w:ins w:id="924" w:author="Author">
              <w:r>
                <w:rPr>
                  <w:rFonts w:ascii="Arial" w:hAnsi="Arial" w:cs="Arial"/>
                </w:rPr>
                <w:t>12</w:t>
              </w:r>
            </w:ins>
            <w:del w:id="925" w:author="Author">
              <w:r w:rsidDel="00536C07">
                <w:rPr>
                  <w:rFonts w:ascii="Arial" w:hAnsi="Arial" w:cs="Arial"/>
                </w:rPr>
                <w:delText>13</w:delText>
              </w:r>
            </w:del>
          </w:p>
        </w:tc>
        <w:tc>
          <w:tcPr>
            <w:tcW w:w="567" w:type="dxa"/>
            <w:shd w:val="clear" w:color="auto" w:fill="FFFFFF"/>
          </w:tcPr>
          <w:p w:rsidR="00536C07" w:rsidRDefault="00536C07" w:rsidP="00536C07">
            <w:pPr>
              <w:pStyle w:val="T2BaseArray"/>
              <w:ind w:left="0" w:firstLine="0"/>
              <w:jc w:val="left"/>
              <w:rPr>
                <w:rFonts w:ascii="Arial" w:hAnsi="Arial" w:cs="Arial"/>
              </w:rPr>
            </w:pPr>
            <w:ins w:id="926" w:author="Author">
              <w:r>
                <w:rPr>
                  <w:rFonts w:ascii="Arial" w:hAnsi="Arial" w:cs="Arial"/>
                </w:rPr>
                <w:t>L</w:t>
              </w:r>
            </w:ins>
            <w:del w:id="927" w:author="Author">
              <w:r w:rsidDel="00536C07">
                <w:rPr>
                  <w:rFonts w:ascii="Arial" w:hAnsi="Arial" w:cs="Arial"/>
                </w:rPr>
                <w:delText>M</w:delText>
              </w:r>
            </w:del>
          </w:p>
        </w:tc>
        <w:tc>
          <w:tcPr>
            <w:tcW w:w="2551" w:type="dxa"/>
            <w:shd w:val="clear" w:color="auto" w:fill="FFFFFF"/>
          </w:tcPr>
          <w:p w:rsidR="00536C07" w:rsidRPr="00D63588" w:rsidRDefault="00536C07" w:rsidP="00536C07">
            <w:pPr>
              <w:pStyle w:val="T2BaseArray"/>
              <w:ind w:left="0" w:firstLine="0"/>
              <w:jc w:val="left"/>
              <w:rPr>
                <w:rFonts w:ascii="Arial" w:hAnsi="Arial" w:cs="Arial"/>
              </w:rPr>
            </w:pPr>
            <w:r w:rsidRPr="00D63588">
              <w:rPr>
                <w:rFonts w:ascii="Arial" w:hAnsi="Arial" w:cs="Arial"/>
              </w:rPr>
              <w:t>Event Type</w:t>
            </w:r>
          </w:p>
        </w:tc>
        <w:tc>
          <w:tcPr>
            <w:tcW w:w="2977" w:type="dxa"/>
            <w:shd w:val="clear" w:color="auto" w:fill="FFFFFF"/>
          </w:tcPr>
          <w:p w:rsidR="00536C07" w:rsidRPr="00D63588" w:rsidRDefault="00536C07" w:rsidP="00536C07">
            <w:pPr>
              <w:pStyle w:val="T2BaseArray"/>
              <w:ind w:left="0" w:firstLine="0"/>
              <w:jc w:val="left"/>
              <w:rPr>
                <w:rFonts w:ascii="Arial" w:hAnsi="Arial" w:cs="Arial"/>
              </w:rPr>
            </w:pPr>
            <w:r w:rsidRPr="00D63588">
              <w:rPr>
                <w:rFonts w:ascii="Arial" w:hAnsi="Arial" w:cs="Arial"/>
              </w:rPr>
              <w:t>CHAR (4)</w:t>
            </w:r>
          </w:p>
        </w:tc>
        <w:tc>
          <w:tcPr>
            <w:tcW w:w="3402" w:type="dxa"/>
            <w:shd w:val="clear" w:color="auto" w:fill="FFFFFF"/>
          </w:tcPr>
          <w:p w:rsidR="00536C07" w:rsidRPr="00D63588" w:rsidRDefault="00536C07" w:rsidP="00536C07">
            <w:pPr>
              <w:pStyle w:val="T2BaseArray"/>
              <w:ind w:left="0" w:firstLine="0"/>
              <w:jc w:val="left"/>
              <w:rPr>
                <w:rFonts w:ascii="Arial" w:hAnsi="Arial" w:cs="Arial"/>
              </w:rPr>
            </w:pPr>
            <w:r w:rsidRPr="00D63588">
              <w:rPr>
                <w:rFonts w:ascii="Arial" w:hAnsi="Arial" w:cs="Arial"/>
              </w:rPr>
              <w:t>Code of the event type that trigger</w:t>
            </w:r>
            <w:r>
              <w:rPr>
                <w:rFonts w:ascii="Arial" w:hAnsi="Arial" w:cs="Arial"/>
              </w:rPr>
              <w:t>s</w:t>
            </w:r>
            <w:r w:rsidRPr="00D63588">
              <w:rPr>
                <w:rFonts w:ascii="Arial" w:hAnsi="Arial" w:cs="Arial"/>
              </w:rPr>
              <w:t xml:space="preserve"> the report</w:t>
            </w:r>
            <w:r>
              <w:rPr>
                <w:rFonts w:ascii="Arial" w:hAnsi="Arial" w:cs="Arial"/>
              </w:rPr>
              <w:t>.</w:t>
            </w:r>
          </w:p>
        </w:tc>
        <w:tc>
          <w:tcPr>
            <w:tcW w:w="2551" w:type="dxa"/>
            <w:shd w:val="clear" w:color="auto" w:fill="FFFFFF"/>
          </w:tcPr>
          <w:p w:rsidR="00536C07" w:rsidRDefault="00536C07" w:rsidP="00536C07">
            <w:pPr>
              <w:pStyle w:val="T2BaseArray"/>
              <w:ind w:left="0" w:firstLine="0"/>
              <w:jc w:val="left"/>
              <w:rPr>
                <w:ins w:id="928" w:author="Author"/>
                <w:rFonts w:cs="Tahoma"/>
              </w:rPr>
            </w:pPr>
            <w:ins w:id="929" w:author="Author">
              <w:r>
                <w:rPr>
                  <w:rFonts w:cs="Tahoma"/>
                </w:rPr>
                <w:t>Mandatory if Execution Time is not specified</w:t>
              </w:r>
            </w:ins>
          </w:p>
          <w:p w:rsidR="00536C07" w:rsidRPr="001B253E" w:rsidRDefault="00536C07" w:rsidP="00536C07">
            <w:pPr>
              <w:pStyle w:val="T2BaseArray"/>
              <w:ind w:left="0" w:firstLine="0"/>
              <w:jc w:val="left"/>
              <w:rPr>
                <w:rFonts w:cs="Tahoma"/>
              </w:rPr>
            </w:pPr>
            <w:ins w:id="930" w:author="Author">
              <w:r>
                <w:rPr>
                  <w:rFonts w:cs="Tahoma"/>
                </w:rPr>
                <w:t xml:space="preserve">Not </w:t>
              </w:r>
              <w:proofErr w:type="gramStart"/>
              <w:r>
                <w:rPr>
                  <w:rFonts w:cs="Tahoma"/>
                </w:rPr>
                <w:t>allowed  otherwise</w:t>
              </w:r>
              <w:proofErr w:type="gramEnd"/>
              <w:r>
                <w:rPr>
                  <w:rFonts w:cs="Tahoma"/>
                </w:rPr>
                <w:t>.</w:t>
              </w:r>
            </w:ins>
          </w:p>
        </w:tc>
        <w:tc>
          <w:tcPr>
            <w:tcW w:w="677" w:type="dxa"/>
            <w:shd w:val="clear" w:color="auto" w:fill="FFFFFF"/>
          </w:tcPr>
          <w:p w:rsidR="00536C07" w:rsidRPr="001B253E" w:rsidRDefault="00536C07" w:rsidP="00536C07">
            <w:pPr>
              <w:pStyle w:val="T2BaseArray"/>
              <w:ind w:left="0" w:firstLine="0"/>
              <w:jc w:val="left"/>
              <w:rPr>
                <w:rFonts w:cs="Tahoma"/>
              </w:rPr>
            </w:pPr>
          </w:p>
        </w:tc>
        <w:tc>
          <w:tcPr>
            <w:tcW w:w="678" w:type="dxa"/>
            <w:shd w:val="clear" w:color="auto" w:fill="FFFFFF"/>
          </w:tcPr>
          <w:p w:rsidR="00536C07" w:rsidRDefault="00536C07" w:rsidP="00536C07">
            <w:pPr>
              <w:pStyle w:val="T2BaseArray"/>
              <w:ind w:left="0" w:firstLine="0"/>
              <w:jc w:val="left"/>
              <w:rPr>
                <w:rFonts w:ascii="Arial" w:hAnsi="Arial" w:cs="Arial"/>
              </w:rPr>
            </w:pPr>
            <w:r>
              <w:rPr>
                <w:rFonts w:ascii="Arial" w:hAnsi="Arial" w:cs="Arial"/>
              </w:rPr>
              <w:t>0..1</w:t>
            </w:r>
          </w:p>
        </w:tc>
      </w:tr>
      <w:tr w:rsidR="00536C07" w:rsidRPr="009C13F9" w:rsidTr="00A6439A">
        <w:tc>
          <w:tcPr>
            <w:tcW w:w="534" w:type="dxa"/>
            <w:shd w:val="clear" w:color="auto" w:fill="FFFFFF"/>
          </w:tcPr>
          <w:p w:rsidR="00536C07" w:rsidRDefault="00536C07" w:rsidP="00536C07">
            <w:pPr>
              <w:pStyle w:val="T2BaseArray"/>
              <w:ind w:left="0" w:firstLine="0"/>
              <w:jc w:val="left"/>
              <w:rPr>
                <w:rFonts w:ascii="Arial" w:hAnsi="Arial" w:cs="Arial"/>
              </w:rPr>
            </w:pPr>
            <w:ins w:id="931" w:author="Author">
              <w:r>
                <w:rPr>
                  <w:rFonts w:ascii="Arial" w:hAnsi="Arial" w:cs="Arial"/>
                </w:rPr>
                <w:t>13</w:t>
              </w:r>
            </w:ins>
            <w:del w:id="932" w:author="Author">
              <w:r w:rsidDel="00536C07">
                <w:rPr>
                  <w:rFonts w:ascii="Arial" w:hAnsi="Arial" w:cs="Arial"/>
                </w:rPr>
                <w:delText>14</w:delText>
              </w:r>
            </w:del>
          </w:p>
        </w:tc>
        <w:tc>
          <w:tcPr>
            <w:tcW w:w="567" w:type="dxa"/>
            <w:shd w:val="clear" w:color="auto" w:fill="FFFFFF"/>
          </w:tcPr>
          <w:p w:rsidR="00536C07" w:rsidRDefault="00536C07" w:rsidP="00536C07">
            <w:pPr>
              <w:pStyle w:val="T2BaseArray"/>
              <w:ind w:left="0" w:firstLine="0"/>
              <w:jc w:val="left"/>
              <w:rPr>
                <w:rFonts w:ascii="Arial" w:hAnsi="Arial" w:cs="Arial"/>
              </w:rPr>
            </w:pPr>
            <w:ins w:id="933" w:author="Author">
              <w:r>
                <w:rPr>
                  <w:rFonts w:ascii="Arial" w:hAnsi="Arial" w:cs="Arial"/>
                </w:rPr>
                <w:t>M</w:t>
              </w:r>
            </w:ins>
            <w:del w:id="934" w:author="Author">
              <w:r w:rsidDel="00536C07">
                <w:rPr>
                  <w:rFonts w:ascii="Arial" w:hAnsi="Arial" w:cs="Arial"/>
                </w:rPr>
                <w:delText>N</w:delText>
              </w:r>
            </w:del>
          </w:p>
        </w:tc>
        <w:tc>
          <w:tcPr>
            <w:tcW w:w="2551" w:type="dxa"/>
            <w:shd w:val="clear" w:color="auto" w:fill="FFFFFF"/>
          </w:tcPr>
          <w:p w:rsidR="00536C07" w:rsidRPr="00D63588" w:rsidRDefault="00536C07" w:rsidP="00536C07">
            <w:pPr>
              <w:pStyle w:val="T2BaseArray"/>
              <w:ind w:left="0" w:firstLine="0"/>
              <w:jc w:val="left"/>
              <w:rPr>
                <w:rFonts w:ascii="Arial" w:hAnsi="Arial" w:cs="Arial"/>
              </w:rPr>
            </w:pPr>
            <w:r w:rsidRPr="00D63588">
              <w:rPr>
                <w:rFonts w:ascii="Arial" w:hAnsi="Arial" w:cs="Arial"/>
              </w:rPr>
              <w:t>Valid From</w:t>
            </w:r>
          </w:p>
        </w:tc>
        <w:tc>
          <w:tcPr>
            <w:tcW w:w="2977" w:type="dxa"/>
            <w:shd w:val="clear" w:color="auto" w:fill="FFFFFF"/>
          </w:tcPr>
          <w:p w:rsidR="00536C07" w:rsidRPr="00D63588" w:rsidRDefault="00536C07" w:rsidP="00536C07">
            <w:pPr>
              <w:pStyle w:val="T2BaseArray"/>
              <w:ind w:left="0" w:firstLine="0"/>
              <w:jc w:val="left"/>
              <w:rPr>
                <w:rFonts w:ascii="Arial" w:hAnsi="Arial" w:cs="Arial"/>
              </w:rPr>
            </w:pPr>
            <w:r w:rsidRPr="00D63588">
              <w:rPr>
                <w:rFonts w:ascii="Arial" w:hAnsi="Arial" w:cs="Arial"/>
              </w:rPr>
              <w:t>DATE</w:t>
            </w:r>
          </w:p>
        </w:tc>
        <w:tc>
          <w:tcPr>
            <w:tcW w:w="3402" w:type="dxa"/>
            <w:shd w:val="clear" w:color="auto" w:fill="FFFFFF"/>
          </w:tcPr>
          <w:p w:rsidR="00536C07" w:rsidRPr="00D63588" w:rsidRDefault="00536C07" w:rsidP="00536C07">
            <w:pPr>
              <w:pStyle w:val="T2BaseArray"/>
              <w:ind w:left="0" w:firstLine="0"/>
              <w:jc w:val="left"/>
              <w:rPr>
                <w:rFonts w:ascii="Arial" w:hAnsi="Arial" w:cs="Arial"/>
              </w:rPr>
            </w:pPr>
            <w:r w:rsidRPr="00D63588">
              <w:rPr>
                <w:rFonts w:ascii="Arial" w:hAnsi="Arial" w:cs="Arial"/>
              </w:rPr>
              <w:t>Starting date for the validity period.</w:t>
            </w:r>
          </w:p>
        </w:tc>
        <w:tc>
          <w:tcPr>
            <w:tcW w:w="2551" w:type="dxa"/>
            <w:shd w:val="clear" w:color="auto" w:fill="FFFFFF"/>
          </w:tcPr>
          <w:p w:rsidR="00536C07" w:rsidRPr="00C61562" w:rsidRDefault="00536C07" w:rsidP="00536C07">
            <w:pPr>
              <w:pStyle w:val="T2BaseArray"/>
              <w:ind w:left="0" w:firstLine="0"/>
              <w:jc w:val="left"/>
              <w:rPr>
                <w:rFonts w:ascii="Arial" w:hAnsi="Arial" w:cs="Arial"/>
              </w:rPr>
            </w:pPr>
            <w:r>
              <w:rPr>
                <w:rFonts w:ascii="Arial" w:hAnsi="Arial" w:cs="Arial"/>
              </w:rPr>
              <w:t>Must be equal or</w:t>
            </w:r>
            <w:r w:rsidRPr="00093533">
              <w:rPr>
                <w:rFonts w:ascii="Arial" w:hAnsi="Arial" w:cs="Arial"/>
              </w:rPr>
              <w:t xml:space="preserve"> greater than the current dat</w:t>
            </w:r>
            <w:r>
              <w:rPr>
                <w:rFonts w:ascii="Arial" w:hAnsi="Arial" w:cs="Arial"/>
              </w:rPr>
              <w:t>e.</w:t>
            </w:r>
          </w:p>
        </w:tc>
        <w:tc>
          <w:tcPr>
            <w:tcW w:w="677" w:type="dxa"/>
            <w:shd w:val="clear" w:color="auto" w:fill="FFFFFF"/>
          </w:tcPr>
          <w:p w:rsidR="00536C07" w:rsidRDefault="00536C07" w:rsidP="00536C07">
            <w:pPr>
              <w:pStyle w:val="T2BaseArray"/>
              <w:ind w:left="0" w:firstLine="0"/>
              <w:jc w:val="left"/>
              <w:rPr>
                <w:rFonts w:cs="Tahoma"/>
              </w:rPr>
            </w:pPr>
          </w:p>
        </w:tc>
        <w:tc>
          <w:tcPr>
            <w:tcW w:w="678" w:type="dxa"/>
            <w:shd w:val="clear" w:color="auto" w:fill="FFFFFF"/>
          </w:tcPr>
          <w:p w:rsidR="00536C07" w:rsidRDefault="00536C07" w:rsidP="00536C07">
            <w:pPr>
              <w:pStyle w:val="T2BaseArray"/>
              <w:ind w:left="0" w:firstLine="0"/>
              <w:jc w:val="left"/>
              <w:rPr>
                <w:rFonts w:ascii="Arial" w:hAnsi="Arial" w:cs="Arial"/>
              </w:rPr>
            </w:pPr>
            <w:r w:rsidRPr="00FC23DA">
              <w:rPr>
                <w:rFonts w:ascii="Arial" w:hAnsi="Arial" w:cs="Arial"/>
              </w:rPr>
              <w:t>1..1</w:t>
            </w:r>
          </w:p>
        </w:tc>
      </w:tr>
      <w:tr w:rsidR="00536C07" w:rsidRPr="009C13F9" w:rsidTr="00D63588">
        <w:trPr>
          <w:trHeight w:val="70"/>
        </w:trPr>
        <w:tc>
          <w:tcPr>
            <w:tcW w:w="534" w:type="dxa"/>
            <w:shd w:val="clear" w:color="auto" w:fill="FFFFFF"/>
          </w:tcPr>
          <w:p w:rsidR="00536C07" w:rsidRDefault="00536C07" w:rsidP="00536C07">
            <w:pPr>
              <w:pStyle w:val="T2BaseArray"/>
              <w:ind w:left="0" w:firstLine="0"/>
              <w:jc w:val="left"/>
              <w:rPr>
                <w:rFonts w:ascii="Arial" w:hAnsi="Arial" w:cs="Arial"/>
              </w:rPr>
            </w:pPr>
            <w:ins w:id="935" w:author="Author">
              <w:r>
                <w:rPr>
                  <w:rFonts w:ascii="Arial" w:hAnsi="Arial" w:cs="Arial"/>
                </w:rPr>
                <w:t>14</w:t>
              </w:r>
            </w:ins>
            <w:del w:id="936" w:author="Author">
              <w:r w:rsidDel="00536C07">
                <w:rPr>
                  <w:rFonts w:ascii="Arial" w:hAnsi="Arial" w:cs="Arial"/>
                </w:rPr>
                <w:delText>15</w:delText>
              </w:r>
            </w:del>
          </w:p>
        </w:tc>
        <w:tc>
          <w:tcPr>
            <w:tcW w:w="567" w:type="dxa"/>
            <w:shd w:val="clear" w:color="auto" w:fill="FFFFFF"/>
          </w:tcPr>
          <w:p w:rsidR="00536C07" w:rsidRDefault="00536C07" w:rsidP="00536C07">
            <w:pPr>
              <w:pStyle w:val="T2BaseArray"/>
              <w:ind w:left="0" w:firstLine="0"/>
              <w:jc w:val="left"/>
              <w:rPr>
                <w:rFonts w:ascii="Arial" w:hAnsi="Arial" w:cs="Arial"/>
              </w:rPr>
            </w:pPr>
            <w:ins w:id="937" w:author="Author">
              <w:r>
                <w:rPr>
                  <w:rFonts w:ascii="Arial" w:hAnsi="Arial" w:cs="Arial"/>
                </w:rPr>
                <w:t>N</w:t>
              </w:r>
            </w:ins>
            <w:del w:id="938" w:author="Author">
              <w:r w:rsidDel="00536C07">
                <w:rPr>
                  <w:rFonts w:ascii="Arial" w:hAnsi="Arial" w:cs="Arial"/>
                </w:rPr>
                <w:delText>O</w:delText>
              </w:r>
            </w:del>
          </w:p>
        </w:tc>
        <w:tc>
          <w:tcPr>
            <w:tcW w:w="2551" w:type="dxa"/>
            <w:shd w:val="clear" w:color="auto" w:fill="FFFFFF"/>
          </w:tcPr>
          <w:p w:rsidR="00536C07" w:rsidRPr="00D63588" w:rsidRDefault="00536C07" w:rsidP="00536C07">
            <w:pPr>
              <w:pStyle w:val="T2BaseArray"/>
              <w:ind w:left="0" w:firstLine="0"/>
              <w:jc w:val="left"/>
              <w:rPr>
                <w:rFonts w:ascii="Arial" w:hAnsi="Arial" w:cs="Arial"/>
              </w:rPr>
            </w:pPr>
            <w:r w:rsidRPr="00D63588">
              <w:rPr>
                <w:rFonts w:ascii="Arial" w:hAnsi="Arial" w:cs="Arial"/>
              </w:rPr>
              <w:t>Valid To</w:t>
            </w:r>
          </w:p>
        </w:tc>
        <w:tc>
          <w:tcPr>
            <w:tcW w:w="2977" w:type="dxa"/>
            <w:shd w:val="clear" w:color="auto" w:fill="FFFFFF"/>
          </w:tcPr>
          <w:p w:rsidR="00536C07" w:rsidRPr="00D63588" w:rsidRDefault="00536C07" w:rsidP="00536C07">
            <w:pPr>
              <w:pStyle w:val="T2BaseArray"/>
              <w:ind w:left="0" w:firstLine="0"/>
              <w:jc w:val="left"/>
              <w:rPr>
                <w:rFonts w:ascii="Arial" w:hAnsi="Arial" w:cs="Arial"/>
              </w:rPr>
            </w:pPr>
            <w:r w:rsidRPr="00D63588">
              <w:rPr>
                <w:rFonts w:ascii="Arial" w:hAnsi="Arial" w:cs="Arial"/>
              </w:rPr>
              <w:t>DATE</w:t>
            </w:r>
          </w:p>
        </w:tc>
        <w:tc>
          <w:tcPr>
            <w:tcW w:w="3402" w:type="dxa"/>
            <w:shd w:val="clear" w:color="auto" w:fill="FFFFFF"/>
          </w:tcPr>
          <w:p w:rsidR="00536C07" w:rsidRPr="00D63588" w:rsidRDefault="00536C07" w:rsidP="00536C07">
            <w:pPr>
              <w:pStyle w:val="T2BaseArray"/>
              <w:ind w:left="0" w:firstLine="0"/>
              <w:jc w:val="left"/>
              <w:rPr>
                <w:rFonts w:ascii="Arial" w:hAnsi="Arial" w:cs="Arial"/>
              </w:rPr>
            </w:pPr>
            <w:r w:rsidRPr="00D63588">
              <w:rPr>
                <w:rFonts w:ascii="Arial" w:hAnsi="Arial" w:cs="Arial"/>
              </w:rPr>
              <w:t>Ending date for the validity period.</w:t>
            </w:r>
          </w:p>
        </w:tc>
        <w:tc>
          <w:tcPr>
            <w:tcW w:w="2551" w:type="dxa"/>
            <w:shd w:val="clear" w:color="auto" w:fill="FFFFFF"/>
          </w:tcPr>
          <w:p w:rsidR="00536C07" w:rsidRPr="001C4643" w:rsidRDefault="00536C07" w:rsidP="00536C07">
            <w:pPr>
              <w:pStyle w:val="T2BaseArray"/>
              <w:ind w:left="0" w:firstLine="0"/>
              <w:jc w:val="left"/>
              <w:rPr>
                <w:rFonts w:ascii="Arial" w:hAnsi="Arial" w:cs="Arial"/>
              </w:rPr>
            </w:pPr>
            <w:r>
              <w:rPr>
                <w:rFonts w:ascii="Arial" w:hAnsi="Arial" w:cs="Arial"/>
              </w:rPr>
              <w:t>Must be greater than the Valid From date.</w:t>
            </w:r>
          </w:p>
        </w:tc>
        <w:tc>
          <w:tcPr>
            <w:tcW w:w="677" w:type="dxa"/>
            <w:shd w:val="clear" w:color="auto" w:fill="FFFFFF"/>
          </w:tcPr>
          <w:p w:rsidR="00536C07" w:rsidRDefault="00536C07" w:rsidP="00536C07">
            <w:pPr>
              <w:pStyle w:val="T2BaseArray"/>
              <w:ind w:left="0" w:firstLine="0"/>
              <w:jc w:val="left"/>
              <w:rPr>
                <w:rFonts w:cs="Tahoma"/>
              </w:rPr>
            </w:pPr>
          </w:p>
        </w:tc>
        <w:tc>
          <w:tcPr>
            <w:tcW w:w="678" w:type="dxa"/>
            <w:shd w:val="clear" w:color="auto" w:fill="FFFFFF"/>
          </w:tcPr>
          <w:p w:rsidR="00536C07" w:rsidRDefault="00536C07" w:rsidP="00536C07">
            <w:pPr>
              <w:pStyle w:val="T2BaseArray"/>
              <w:ind w:left="0" w:firstLine="0"/>
              <w:jc w:val="left"/>
              <w:rPr>
                <w:rFonts w:ascii="Arial" w:hAnsi="Arial" w:cs="Arial"/>
              </w:rPr>
            </w:pPr>
            <w:r>
              <w:rPr>
                <w:rFonts w:ascii="Arial" w:hAnsi="Arial" w:cs="Arial"/>
              </w:rPr>
              <w:t>0..1</w:t>
            </w:r>
            <w:r>
              <w:rPr>
                <w:rStyle w:val="CommentReference"/>
                <w:rFonts w:ascii="Times New Roman" w:hAnsi="Times New Roman"/>
                <w:lang w:val="fr-FR"/>
              </w:rPr>
              <w:commentReference w:id="939"/>
            </w:r>
          </w:p>
        </w:tc>
      </w:tr>
    </w:tbl>
    <w:p w:rsidR="006803B1" w:rsidRDefault="006803B1" w:rsidP="006B7030">
      <w:pPr>
        <w:rPr>
          <w:rFonts w:ascii="Arial" w:hAnsi="Arial" w:cs="Arial"/>
          <w:lang w:val="en-GB"/>
        </w:rPr>
      </w:pPr>
    </w:p>
    <w:p w:rsidR="006803B1" w:rsidRDefault="006803B1">
      <w:pPr>
        <w:jc w:val="left"/>
        <w:rPr>
          <w:rFonts w:ascii="Arial" w:hAnsi="Arial"/>
          <w:u w:val="single"/>
          <w:lang w:val="en-GB"/>
        </w:rPr>
      </w:pPr>
      <w:r>
        <w:br w:type="page"/>
      </w:r>
    </w:p>
    <w:p w:rsidR="006803B1" w:rsidRDefault="006803B1" w:rsidP="00873F89">
      <w:pPr>
        <w:pStyle w:val="Heading4"/>
      </w:pPr>
      <w:bookmarkStart w:id="940" w:name="_Toc385494953"/>
      <w:r>
        <w:lastRenderedPageBreak/>
        <w:t>Eligible Counterpart CSD - New</w:t>
      </w:r>
      <w:bookmarkEnd w:id="940"/>
    </w:p>
    <w:p w:rsidR="006803B1" w:rsidRDefault="006803B1" w:rsidP="00DE32BA">
      <w:pPr>
        <w:pStyle w:val="ListParagraph"/>
        <w:numPr>
          <w:ilvl w:val="0"/>
          <w:numId w:val="14"/>
        </w:numPr>
        <w:rPr>
          <w:rFonts w:ascii="Arial" w:hAnsi="Arial" w:cs="Arial"/>
          <w:lang w:val="en-GB"/>
        </w:rPr>
        <w:pPrChange w:id="941" w:author="Author">
          <w:pPr>
            <w:pStyle w:val="ListParagraph"/>
            <w:numPr>
              <w:numId w:val="15"/>
            </w:numPr>
            <w:tabs>
              <w:tab w:val="num" w:pos="360"/>
            </w:tabs>
            <w:ind w:left="360" w:hanging="360"/>
          </w:pPr>
        </w:pPrChange>
      </w:pPr>
      <w:r>
        <w:rPr>
          <w:rFonts w:ascii="Arial" w:hAnsi="Arial" w:cs="Arial"/>
          <w:lang w:val="en-GB"/>
        </w:rPr>
        <w:t>Record Type: “</w:t>
      </w:r>
      <w:r w:rsidRPr="00C02D46">
        <w:rPr>
          <w:rFonts w:ascii="Arial" w:hAnsi="Arial" w:cs="Arial"/>
          <w:lang w:val="en-GB"/>
        </w:rPr>
        <w:t>Eligible Counterpart CSD</w:t>
      </w:r>
      <w:r w:rsidRPr="00F5515A">
        <w:rPr>
          <w:rFonts w:ascii="Arial" w:hAnsi="Arial" w:cs="Arial"/>
          <w:lang w:val="en-GB"/>
        </w:rPr>
        <w:t>”</w:t>
      </w:r>
    </w:p>
    <w:p w:rsidR="006803B1" w:rsidRDefault="006803B1" w:rsidP="00FE1638">
      <w:pPr>
        <w:pStyle w:val="T2BaseArray"/>
        <w:ind w:left="0" w:firstLine="0"/>
        <w:jc w:val="left"/>
        <w:rPr>
          <w:rFonts w:ascii="Arial" w:hAnsi="Arial" w:cs="Arial"/>
          <w:sz w:val="22"/>
          <w:szCs w:val="22"/>
        </w:rPr>
      </w:pPr>
      <w:r w:rsidRPr="009F57AA">
        <w:rPr>
          <w:rFonts w:ascii="Arial" w:hAnsi="Arial" w:cs="Arial"/>
          <w:sz w:val="22"/>
          <w:szCs w:val="22"/>
        </w:rPr>
        <w:t xml:space="preserve">The record </w:t>
      </w:r>
      <w:r>
        <w:rPr>
          <w:rFonts w:ascii="Arial" w:hAnsi="Arial" w:cs="Arial"/>
          <w:sz w:val="22"/>
          <w:szCs w:val="22"/>
        </w:rPr>
        <w:t xml:space="preserve">is used to create </w:t>
      </w:r>
      <w:r w:rsidRPr="009F57AA">
        <w:rPr>
          <w:rFonts w:ascii="Arial" w:hAnsi="Arial" w:cs="Arial"/>
          <w:sz w:val="22"/>
          <w:szCs w:val="22"/>
        </w:rPr>
        <w:t>a</w:t>
      </w:r>
      <w:r>
        <w:rPr>
          <w:rFonts w:ascii="Arial" w:hAnsi="Arial" w:cs="Arial"/>
          <w:sz w:val="22"/>
          <w:szCs w:val="22"/>
        </w:rPr>
        <w:t>n</w:t>
      </w:r>
      <w:r w:rsidRPr="009F57AA">
        <w:rPr>
          <w:rFonts w:ascii="Arial" w:hAnsi="Arial" w:cs="Arial"/>
          <w:sz w:val="22"/>
          <w:szCs w:val="22"/>
        </w:rPr>
        <w:t xml:space="preserve"> </w:t>
      </w:r>
      <w:r>
        <w:rPr>
          <w:rFonts w:ascii="Arial" w:hAnsi="Arial" w:cs="Arial"/>
          <w:sz w:val="22"/>
          <w:szCs w:val="22"/>
        </w:rPr>
        <w:t>eligible counterpart CSD</w:t>
      </w:r>
      <w:r w:rsidRPr="009F57AA">
        <w:rPr>
          <w:rFonts w:ascii="Arial" w:hAnsi="Arial" w:cs="Arial"/>
          <w:sz w:val="22"/>
          <w:szCs w:val="22"/>
        </w:rPr>
        <w:t>.</w:t>
      </w:r>
    </w:p>
    <w:p w:rsidR="006803B1" w:rsidRDefault="006803B1" w:rsidP="00AB523B">
      <w:pPr>
        <w:pStyle w:val="T2BaseArray"/>
        <w:ind w:left="0" w:firstLine="0"/>
        <w:jc w:val="left"/>
        <w:rPr>
          <w:rFonts w:ascii="Arial" w:hAnsi="Arial" w:cs="Arial"/>
          <w:sz w:val="22"/>
          <w:szCs w:val="22"/>
        </w:rPr>
      </w:pPr>
      <w:r>
        <w:rPr>
          <w:rFonts w:ascii="Arial" w:hAnsi="Arial" w:cs="Arial"/>
          <w:sz w:val="22"/>
          <w:szCs w:val="22"/>
        </w:rPr>
        <w:t>Related activities covered:</w:t>
      </w:r>
    </w:p>
    <w:p w:rsidR="006803B1" w:rsidRPr="00CA3A19" w:rsidRDefault="006803B1" w:rsidP="00AB523B">
      <w:pPr>
        <w:pStyle w:val="T2BaseArray"/>
        <w:ind w:left="0" w:firstLine="0"/>
        <w:jc w:val="left"/>
      </w:pPr>
      <w:r>
        <w:rPr>
          <w:rFonts w:ascii="Arial" w:hAnsi="Arial" w:cs="Arial"/>
          <w:sz w:val="22"/>
          <w:szCs w:val="22"/>
        </w:rPr>
        <w:t>ACT.22.1</w:t>
      </w:r>
    </w:p>
    <w:p w:rsidR="006803B1" w:rsidRPr="00FE1638" w:rsidRDefault="006803B1" w:rsidP="00FE1638">
      <w:pPr>
        <w:pStyle w:val="T2BaseArray"/>
        <w:ind w:left="0" w:firstLine="0"/>
        <w:jc w:val="left"/>
      </w:pP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67"/>
        <w:gridCol w:w="2551"/>
        <w:gridCol w:w="2977"/>
        <w:gridCol w:w="3402"/>
        <w:gridCol w:w="2551"/>
        <w:gridCol w:w="677"/>
        <w:gridCol w:w="678"/>
      </w:tblGrid>
      <w:tr w:rsidR="006803B1" w:rsidRPr="00285F7E" w:rsidTr="00C02D46">
        <w:trPr>
          <w:cantSplit/>
          <w:trHeight w:val="1260"/>
        </w:trPr>
        <w:tc>
          <w:tcPr>
            <w:tcW w:w="534" w:type="dxa"/>
            <w:shd w:val="clear" w:color="auto" w:fill="D9D9D9"/>
            <w:textDirection w:val="btLr"/>
          </w:tcPr>
          <w:p w:rsidR="006803B1" w:rsidRPr="00285F7E" w:rsidRDefault="006803B1" w:rsidP="00C02D46">
            <w:pPr>
              <w:ind w:left="113" w:right="113"/>
              <w:jc w:val="center"/>
              <w:rPr>
                <w:rFonts w:ascii="Arial" w:hAnsi="Arial" w:cs="Arial"/>
                <w:b/>
                <w:sz w:val="18"/>
                <w:szCs w:val="18"/>
                <w:lang w:val="en-GB"/>
              </w:rPr>
            </w:pPr>
            <w:r w:rsidRPr="00285F7E">
              <w:rPr>
                <w:rFonts w:ascii="Arial" w:hAnsi="Arial" w:cs="Arial"/>
                <w:b/>
                <w:sz w:val="18"/>
                <w:szCs w:val="18"/>
                <w:lang w:val="en-GB"/>
              </w:rPr>
              <w:t>Flat file  column</w:t>
            </w:r>
          </w:p>
        </w:tc>
        <w:tc>
          <w:tcPr>
            <w:tcW w:w="567" w:type="dxa"/>
            <w:shd w:val="clear" w:color="auto" w:fill="D9D9D9"/>
            <w:textDirection w:val="btLr"/>
          </w:tcPr>
          <w:p w:rsidR="006803B1" w:rsidRPr="00285F7E" w:rsidRDefault="006803B1" w:rsidP="00C02D46">
            <w:pPr>
              <w:ind w:left="113" w:right="113"/>
              <w:jc w:val="center"/>
              <w:rPr>
                <w:rFonts w:ascii="Arial" w:hAnsi="Arial" w:cs="Arial"/>
                <w:b/>
                <w:sz w:val="18"/>
                <w:szCs w:val="18"/>
                <w:lang w:val="en-GB"/>
              </w:rPr>
            </w:pPr>
            <w:r w:rsidRPr="00285F7E">
              <w:rPr>
                <w:rFonts w:ascii="Arial" w:hAnsi="Arial" w:cs="Arial"/>
                <w:b/>
                <w:sz w:val="18"/>
                <w:szCs w:val="18"/>
                <w:lang w:val="en-GB"/>
              </w:rPr>
              <w:t>Excel Column</w:t>
            </w:r>
          </w:p>
        </w:tc>
        <w:tc>
          <w:tcPr>
            <w:tcW w:w="2551" w:type="dxa"/>
            <w:shd w:val="clear" w:color="auto" w:fill="D9D9D9"/>
          </w:tcPr>
          <w:p w:rsidR="006803B1" w:rsidRPr="00285F7E" w:rsidRDefault="006803B1" w:rsidP="00C02D46">
            <w:pPr>
              <w:pStyle w:val="T2BaseArray"/>
              <w:ind w:left="0" w:firstLine="0"/>
              <w:jc w:val="center"/>
              <w:rPr>
                <w:rFonts w:ascii="Arial" w:hAnsi="Arial" w:cs="Arial"/>
                <w:b/>
              </w:rPr>
            </w:pPr>
            <w:r w:rsidRPr="00285F7E">
              <w:rPr>
                <w:rFonts w:ascii="Arial" w:hAnsi="Arial" w:cs="Arial"/>
                <w:b/>
              </w:rPr>
              <w:t>Column Name</w:t>
            </w:r>
          </w:p>
        </w:tc>
        <w:tc>
          <w:tcPr>
            <w:tcW w:w="2977" w:type="dxa"/>
            <w:shd w:val="clear" w:color="auto" w:fill="D9D9D9"/>
          </w:tcPr>
          <w:p w:rsidR="006803B1" w:rsidRPr="00285F7E" w:rsidRDefault="006803B1" w:rsidP="00C02D46">
            <w:pPr>
              <w:pStyle w:val="T2BaseArray"/>
              <w:ind w:left="0" w:firstLine="0"/>
              <w:jc w:val="center"/>
              <w:rPr>
                <w:rFonts w:ascii="Arial" w:hAnsi="Arial" w:cs="Arial"/>
                <w:b/>
              </w:rPr>
            </w:pPr>
            <w:r w:rsidRPr="00285F7E">
              <w:rPr>
                <w:rFonts w:ascii="Arial" w:hAnsi="Arial" w:cs="Arial"/>
                <w:b/>
              </w:rPr>
              <w:t>Format</w:t>
            </w:r>
          </w:p>
        </w:tc>
        <w:tc>
          <w:tcPr>
            <w:tcW w:w="3402" w:type="dxa"/>
            <w:shd w:val="clear" w:color="auto" w:fill="D9D9D9"/>
          </w:tcPr>
          <w:p w:rsidR="006803B1" w:rsidRPr="00285F7E" w:rsidRDefault="006803B1" w:rsidP="00C02D46">
            <w:pPr>
              <w:pStyle w:val="T2BaseArray"/>
              <w:ind w:left="0" w:firstLine="0"/>
              <w:jc w:val="center"/>
              <w:rPr>
                <w:rFonts w:ascii="Arial" w:hAnsi="Arial" w:cs="Arial"/>
                <w:b/>
              </w:rPr>
            </w:pPr>
            <w:r w:rsidRPr="00285F7E">
              <w:rPr>
                <w:rFonts w:ascii="Arial" w:hAnsi="Arial" w:cs="Arial"/>
                <w:b/>
              </w:rPr>
              <w:t>Description</w:t>
            </w:r>
          </w:p>
        </w:tc>
        <w:tc>
          <w:tcPr>
            <w:tcW w:w="2551" w:type="dxa"/>
            <w:shd w:val="clear" w:color="auto" w:fill="D9D9D9"/>
          </w:tcPr>
          <w:p w:rsidR="006803B1" w:rsidRPr="00285F7E" w:rsidRDefault="006803B1" w:rsidP="00C02D46">
            <w:pPr>
              <w:pStyle w:val="T2BaseArray"/>
              <w:ind w:left="0" w:firstLine="0"/>
              <w:jc w:val="center"/>
              <w:rPr>
                <w:rFonts w:ascii="Arial" w:hAnsi="Arial" w:cs="Arial"/>
                <w:b/>
              </w:rPr>
            </w:pPr>
            <w:r w:rsidRPr="00285F7E">
              <w:rPr>
                <w:rFonts w:ascii="Arial" w:hAnsi="Arial" w:cs="Arial"/>
                <w:b/>
              </w:rPr>
              <w:t>Rules</w:t>
            </w:r>
          </w:p>
        </w:tc>
        <w:tc>
          <w:tcPr>
            <w:tcW w:w="677" w:type="dxa"/>
            <w:shd w:val="clear" w:color="auto" w:fill="D9D9D9"/>
            <w:textDirection w:val="btLr"/>
          </w:tcPr>
          <w:p w:rsidR="006803B1" w:rsidRPr="00285F7E" w:rsidRDefault="006803B1" w:rsidP="00C02D46">
            <w:pPr>
              <w:pStyle w:val="T2BaseArray"/>
              <w:ind w:left="113" w:right="113" w:firstLine="0"/>
              <w:jc w:val="center"/>
              <w:rPr>
                <w:rFonts w:ascii="Arial" w:hAnsi="Arial" w:cs="Arial"/>
                <w:b/>
              </w:rPr>
            </w:pPr>
            <w:r w:rsidRPr="00285F7E">
              <w:rPr>
                <w:rFonts w:ascii="Arial" w:hAnsi="Arial" w:cs="Arial"/>
                <w:b/>
              </w:rPr>
              <w:t xml:space="preserve">Occurs per </w:t>
            </w:r>
            <w:r>
              <w:rPr>
                <w:rFonts w:ascii="Arial" w:hAnsi="Arial" w:cs="Arial"/>
                <w:b/>
              </w:rPr>
              <w:t>Record</w:t>
            </w:r>
          </w:p>
        </w:tc>
        <w:tc>
          <w:tcPr>
            <w:tcW w:w="678" w:type="dxa"/>
            <w:shd w:val="clear" w:color="auto" w:fill="D9D9D9"/>
            <w:textDirection w:val="btLr"/>
          </w:tcPr>
          <w:p w:rsidR="006803B1" w:rsidRPr="00285F7E" w:rsidRDefault="006803B1" w:rsidP="00C02D46">
            <w:pPr>
              <w:pStyle w:val="T2BaseArray"/>
              <w:ind w:left="113" w:right="113" w:firstLine="0"/>
              <w:jc w:val="center"/>
              <w:rPr>
                <w:rFonts w:ascii="Arial" w:hAnsi="Arial" w:cs="Arial"/>
                <w:b/>
              </w:rPr>
            </w:pPr>
            <w:r>
              <w:rPr>
                <w:rFonts w:ascii="Arial" w:hAnsi="Arial" w:cs="Arial"/>
                <w:b/>
              </w:rPr>
              <w:t>Occurs per Group</w:t>
            </w:r>
          </w:p>
        </w:tc>
      </w:tr>
      <w:tr w:rsidR="006803B1" w:rsidRPr="009C13F9" w:rsidTr="00C02D46">
        <w:tc>
          <w:tcPr>
            <w:tcW w:w="534" w:type="dxa"/>
            <w:shd w:val="clear" w:color="auto" w:fill="FFFFFF"/>
          </w:tcPr>
          <w:p w:rsidR="006803B1" w:rsidRPr="009C13F9" w:rsidRDefault="006803B1" w:rsidP="00C02D46">
            <w:pPr>
              <w:pStyle w:val="T2BaseArray"/>
              <w:ind w:left="0" w:firstLine="0"/>
              <w:jc w:val="left"/>
              <w:rPr>
                <w:rFonts w:ascii="Arial" w:hAnsi="Arial" w:cs="Arial"/>
              </w:rPr>
            </w:pPr>
            <w:r w:rsidRPr="009C13F9">
              <w:rPr>
                <w:rFonts w:ascii="Arial" w:hAnsi="Arial" w:cs="Arial"/>
              </w:rPr>
              <w:t>2</w:t>
            </w:r>
          </w:p>
        </w:tc>
        <w:tc>
          <w:tcPr>
            <w:tcW w:w="567" w:type="dxa"/>
            <w:shd w:val="clear" w:color="auto" w:fill="FFFFFF"/>
          </w:tcPr>
          <w:p w:rsidR="006803B1" w:rsidRPr="009C13F9" w:rsidRDefault="006803B1" w:rsidP="00C02D46">
            <w:pPr>
              <w:pStyle w:val="T2BaseArray"/>
              <w:ind w:left="0" w:firstLine="0"/>
              <w:jc w:val="left"/>
              <w:rPr>
                <w:rFonts w:ascii="Arial" w:hAnsi="Arial" w:cs="Arial"/>
              </w:rPr>
            </w:pPr>
            <w:r w:rsidRPr="009C13F9">
              <w:rPr>
                <w:rFonts w:ascii="Arial" w:hAnsi="Arial" w:cs="Arial"/>
              </w:rPr>
              <w:t>B</w:t>
            </w:r>
          </w:p>
        </w:tc>
        <w:tc>
          <w:tcPr>
            <w:tcW w:w="2551" w:type="dxa"/>
            <w:shd w:val="clear" w:color="auto" w:fill="FFFFFF"/>
          </w:tcPr>
          <w:p w:rsidR="006803B1" w:rsidRPr="009C13F9" w:rsidRDefault="006803B1" w:rsidP="00C02D46">
            <w:pPr>
              <w:pStyle w:val="T2BaseArray"/>
              <w:ind w:left="0" w:firstLine="0"/>
              <w:jc w:val="left"/>
              <w:rPr>
                <w:rFonts w:ascii="Arial" w:hAnsi="Arial" w:cs="Arial"/>
              </w:rPr>
            </w:pPr>
            <w:r w:rsidRPr="009C13F9">
              <w:rPr>
                <w:rFonts w:ascii="Arial" w:hAnsi="Arial" w:cs="Arial"/>
              </w:rPr>
              <w:t>Record Id</w:t>
            </w:r>
          </w:p>
        </w:tc>
        <w:tc>
          <w:tcPr>
            <w:tcW w:w="2977" w:type="dxa"/>
            <w:shd w:val="clear" w:color="auto" w:fill="FFFFFF"/>
          </w:tcPr>
          <w:p w:rsidR="006803B1" w:rsidRPr="009C13F9" w:rsidRDefault="006803B1" w:rsidP="00C02D46">
            <w:pPr>
              <w:pStyle w:val="T2BaseArray"/>
              <w:ind w:left="0" w:firstLine="0"/>
              <w:jc w:val="left"/>
              <w:rPr>
                <w:rFonts w:ascii="Arial" w:hAnsi="Arial" w:cs="Arial"/>
              </w:rPr>
            </w:pPr>
            <w:r w:rsidRPr="009C13F9">
              <w:rPr>
                <w:rFonts w:ascii="Arial" w:hAnsi="Arial" w:cs="Arial"/>
              </w:rPr>
              <w:t>NUMERIC (10)</w:t>
            </w:r>
          </w:p>
        </w:tc>
        <w:tc>
          <w:tcPr>
            <w:tcW w:w="3402" w:type="dxa"/>
            <w:shd w:val="clear" w:color="auto" w:fill="FFFFFF"/>
          </w:tcPr>
          <w:p w:rsidR="006803B1" w:rsidRPr="009C13F9" w:rsidRDefault="006803B1" w:rsidP="00C02D46">
            <w:pPr>
              <w:pStyle w:val="T2BaseArray"/>
              <w:ind w:left="0" w:firstLine="0"/>
              <w:jc w:val="left"/>
              <w:rPr>
                <w:rFonts w:ascii="Arial" w:hAnsi="Arial" w:cs="Arial"/>
              </w:rPr>
            </w:pPr>
            <w:r w:rsidRPr="009C13F9">
              <w:rPr>
                <w:rFonts w:ascii="Arial" w:hAnsi="Arial" w:cs="Arial"/>
              </w:rPr>
              <w:t>Unique identifier of the record</w:t>
            </w:r>
            <w:r>
              <w:rPr>
                <w:rFonts w:ascii="Arial" w:hAnsi="Arial" w:cs="Arial"/>
              </w:rPr>
              <w:t>.</w:t>
            </w:r>
          </w:p>
        </w:tc>
        <w:tc>
          <w:tcPr>
            <w:tcW w:w="2551" w:type="dxa"/>
            <w:shd w:val="clear" w:color="auto" w:fill="FFFFFF"/>
          </w:tcPr>
          <w:p w:rsidR="006803B1" w:rsidRPr="009C13F9" w:rsidRDefault="006803B1" w:rsidP="00C02D46">
            <w:pPr>
              <w:pStyle w:val="T2BaseArray"/>
              <w:ind w:left="0" w:firstLine="0"/>
              <w:rPr>
                <w:rFonts w:ascii="Arial" w:hAnsi="Arial" w:cs="Arial"/>
              </w:rPr>
            </w:pPr>
            <w:r w:rsidRPr="009C13F9">
              <w:rPr>
                <w:rFonts w:ascii="Arial" w:hAnsi="Arial" w:cs="Arial"/>
              </w:rPr>
              <w:t>Must occur in each line of the record</w:t>
            </w:r>
            <w:r>
              <w:rPr>
                <w:rFonts w:ascii="Arial" w:hAnsi="Arial" w:cs="Arial"/>
              </w:rPr>
              <w:t>.</w:t>
            </w:r>
          </w:p>
        </w:tc>
        <w:tc>
          <w:tcPr>
            <w:tcW w:w="677" w:type="dxa"/>
            <w:shd w:val="clear" w:color="auto" w:fill="FFFFFF"/>
          </w:tcPr>
          <w:p w:rsidR="006803B1" w:rsidRPr="009C13F9" w:rsidRDefault="006803B1" w:rsidP="00C02D46">
            <w:pPr>
              <w:pStyle w:val="T2BaseArray"/>
              <w:ind w:left="0" w:firstLine="0"/>
              <w:jc w:val="left"/>
              <w:rPr>
                <w:rFonts w:ascii="Arial" w:hAnsi="Arial" w:cs="Arial"/>
              </w:rPr>
            </w:pPr>
            <w:r w:rsidRPr="009C13F9">
              <w:rPr>
                <w:rFonts w:ascii="Arial" w:hAnsi="Arial" w:cs="Arial"/>
              </w:rPr>
              <w:t>1..n</w:t>
            </w:r>
          </w:p>
        </w:tc>
        <w:tc>
          <w:tcPr>
            <w:tcW w:w="678" w:type="dxa"/>
            <w:shd w:val="clear" w:color="auto" w:fill="FFFFFF"/>
          </w:tcPr>
          <w:p w:rsidR="006803B1" w:rsidRPr="009C13F9" w:rsidRDefault="006803B1" w:rsidP="00C02D46">
            <w:pPr>
              <w:pStyle w:val="T2BaseArray"/>
              <w:ind w:left="0" w:firstLine="0"/>
              <w:jc w:val="left"/>
              <w:rPr>
                <w:rFonts w:ascii="Arial" w:hAnsi="Arial" w:cs="Arial"/>
              </w:rPr>
            </w:pPr>
          </w:p>
        </w:tc>
      </w:tr>
      <w:tr w:rsidR="006803B1" w:rsidRPr="009C13F9" w:rsidTr="00C02D46">
        <w:tc>
          <w:tcPr>
            <w:tcW w:w="534" w:type="dxa"/>
            <w:shd w:val="clear" w:color="auto" w:fill="FFFFFF"/>
          </w:tcPr>
          <w:p w:rsidR="006803B1" w:rsidRDefault="006803B1" w:rsidP="00CC01F8">
            <w:pPr>
              <w:pStyle w:val="T2BaseArray"/>
              <w:ind w:left="0" w:firstLine="0"/>
              <w:jc w:val="left"/>
              <w:rPr>
                <w:rFonts w:ascii="Arial" w:hAnsi="Arial" w:cs="Arial"/>
              </w:rPr>
            </w:pPr>
            <w:r>
              <w:rPr>
                <w:rFonts w:ascii="Arial" w:hAnsi="Arial" w:cs="Arial"/>
              </w:rPr>
              <w:t>3</w:t>
            </w:r>
          </w:p>
        </w:tc>
        <w:tc>
          <w:tcPr>
            <w:tcW w:w="567" w:type="dxa"/>
            <w:shd w:val="clear" w:color="auto" w:fill="FFFFFF"/>
          </w:tcPr>
          <w:p w:rsidR="006803B1" w:rsidRDefault="006803B1" w:rsidP="00CC01F8">
            <w:pPr>
              <w:pStyle w:val="T2BaseArray"/>
              <w:ind w:left="0" w:firstLine="0"/>
              <w:jc w:val="left"/>
              <w:rPr>
                <w:rFonts w:ascii="Arial" w:hAnsi="Arial" w:cs="Arial"/>
              </w:rPr>
            </w:pPr>
            <w:r>
              <w:rPr>
                <w:rFonts w:ascii="Arial" w:hAnsi="Arial" w:cs="Arial"/>
              </w:rPr>
              <w:t>C</w:t>
            </w:r>
          </w:p>
        </w:tc>
        <w:tc>
          <w:tcPr>
            <w:tcW w:w="2551" w:type="dxa"/>
            <w:shd w:val="clear" w:color="auto" w:fill="FFFFFF"/>
          </w:tcPr>
          <w:p w:rsidR="006803B1" w:rsidRPr="00C02D46" w:rsidRDefault="006803B1" w:rsidP="00CC01F8">
            <w:pPr>
              <w:pStyle w:val="T2BaseArray"/>
              <w:jc w:val="left"/>
              <w:rPr>
                <w:rFonts w:ascii="Arial" w:hAnsi="Arial" w:cs="Arial"/>
              </w:rPr>
            </w:pPr>
            <w:r w:rsidRPr="00C02D46">
              <w:rPr>
                <w:rFonts w:ascii="Arial" w:hAnsi="Arial" w:cs="Arial"/>
              </w:rPr>
              <w:t>Valid From</w:t>
            </w:r>
          </w:p>
        </w:tc>
        <w:tc>
          <w:tcPr>
            <w:tcW w:w="2977" w:type="dxa"/>
            <w:shd w:val="clear" w:color="auto" w:fill="FFFFFF"/>
          </w:tcPr>
          <w:p w:rsidR="006803B1" w:rsidRPr="00C02D46" w:rsidRDefault="006803B1" w:rsidP="00CC01F8">
            <w:pPr>
              <w:pStyle w:val="T2BaseArray"/>
              <w:jc w:val="left"/>
              <w:rPr>
                <w:rFonts w:ascii="Arial" w:hAnsi="Arial" w:cs="Arial"/>
              </w:rPr>
            </w:pPr>
            <w:r w:rsidRPr="00C02D46">
              <w:rPr>
                <w:rFonts w:ascii="Arial" w:hAnsi="Arial" w:cs="Arial"/>
              </w:rPr>
              <w:t>DATE</w:t>
            </w:r>
          </w:p>
        </w:tc>
        <w:tc>
          <w:tcPr>
            <w:tcW w:w="3402" w:type="dxa"/>
            <w:shd w:val="clear" w:color="auto" w:fill="FFFFFF"/>
          </w:tcPr>
          <w:p w:rsidR="006803B1" w:rsidRPr="00C02D46" w:rsidRDefault="006803B1" w:rsidP="00CC01F8">
            <w:pPr>
              <w:pStyle w:val="T2BaseArray"/>
              <w:jc w:val="left"/>
              <w:rPr>
                <w:rFonts w:ascii="Arial" w:hAnsi="Arial" w:cs="Arial"/>
              </w:rPr>
            </w:pPr>
            <w:r w:rsidRPr="00C02D46">
              <w:rPr>
                <w:rFonts w:ascii="Arial" w:hAnsi="Arial" w:cs="Arial"/>
              </w:rPr>
              <w:t>Valid</w:t>
            </w:r>
            <w:r>
              <w:rPr>
                <w:rFonts w:ascii="Arial" w:hAnsi="Arial" w:cs="Arial"/>
              </w:rPr>
              <w:t xml:space="preserve"> f</w:t>
            </w:r>
            <w:r w:rsidRPr="00C02D46">
              <w:rPr>
                <w:rFonts w:ascii="Arial" w:hAnsi="Arial" w:cs="Arial"/>
              </w:rPr>
              <w:t>rom date</w:t>
            </w:r>
            <w:r>
              <w:rPr>
                <w:rFonts w:ascii="Arial" w:hAnsi="Arial" w:cs="Arial"/>
              </w:rPr>
              <w:t>.</w:t>
            </w:r>
          </w:p>
        </w:tc>
        <w:tc>
          <w:tcPr>
            <w:tcW w:w="2551" w:type="dxa"/>
            <w:shd w:val="clear" w:color="auto" w:fill="FFFFFF"/>
          </w:tcPr>
          <w:p w:rsidR="006803B1" w:rsidRPr="00C61562" w:rsidRDefault="006803B1" w:rsidP="00CC01F8">
            <w:pPr>
              <w:pStyle w:val="T2BaseArray"/>
              <w:ind w:left="0" w:firstLine="0"/>
              <w:jc w:val="left"/>
              <w:rPr>
                <w:rFonts w:ascii="Arial" w:hAnsi="Arial" w:cs="Arial"/>
              </w:rPr>
            </w:pPr>
            <w:r>
              <w:rPr>
                <w:rFonts w:ascii="Arial" w:hAnsi="Arial" w:cs="Arial"/>
              </w:rPr>
              <w:t>Must be equal or</w:t>
            </w:r>
            <w:r w:rsidRPr="00093533">
              <w:rPr>
                <w:rFonts w:ascii="Arial" w:hAnsi="Arial" w:cs="Arial"/>
              </w:rPr>
              <w:t xml:space="preserve"> greater than the current dat</w:t>
            </w:r>
            <w:r>
              <w:rPr>
                <w:rFonts w:ascii="Arial" w:hAnsi="Arial" w:cs="Arial"/>
              </w:rPr>
              <w:t>e.</w:t>
            </w:r>
          </w:p>
        </w:tc>
        <w:tc>
          <w:tcPr>
            <w:tcW w:w="677" w:type="dxa"/>
            <w:shd w:val="clear" w:color="auto" w:fill="FFFFFF"/>
          </w:tcPr>
          <w:p w:rsidR="006803B1" w:rsidRPr="00E57D50" w:rsidRDefault="006803B1" w:rsidP="00CC01F8">
            <w:pPr>
              <w:pStyle w:val="T2BaseArray"/>
              <w:ind w:left="0" w:firstLine="0"/>
              <w:jc w:val="left"/>
              <w:rPr>
                <w:rFonts w:ascii="Arial" w:hAnsi="Arial" w:cs="Arial"/>
              </w:rPr>
            </w:pPr>
            <w:r>
              <w:rPr>
                <w:rFonts w:ascii="Arial" w:hAnsi="Arial" w:cs="Arial"/>
              </w:rPr>
              <w:t>1..1</w:t>
            </w:r>
          </w:p>
        </w:tc>
        <w:tc>
          <w:tcPr>
            <w:tcW w:w="678" w:type="dxa"/>
            <w:shd w:val="clear" w:color="auto" w:fill="FFFFFF"/>
          </w:tcPr>
          <w:p w:rsidR="006803B1" w:rsidRPr="00E57D50" w:rsidRDefault="006803B1" w:rsidP="00CC01F8">
            <w:pPr>
              <w:pStyle w:val="T2BaseArray"/>
              <w:ind w:left="0" w:firstLine="0"/>
              <w:jc w:val="left"/>
              <w:rPr>
                <w:rFonts w:ascii="Arial" w:hAnsi="Arial" w:cs="Arial"/>
              </w:rPr>
            </w:pPr>
          </w:p>
        </w:tc>
      </w:tr>
      <w:tr w:rsidR="006803B1" w:rsidRPr="009C13F9" w:rsidTr="00A476F1">
        <w:tc>
          <w:tcPr>
            <w:tcW w:w="534" w:type="dxa"/>
            <w:shd w:val="clear" w:color="auto" w:fill="FFFFFF"/>
          </w:tcPr>
          <w:p w:rsidR="006803B1" w:rsidRDefault="006803B1" w:rsidP="00CC01F8">
            <w:pPr>
              <w:pStyle w:val="T2BaseArray"/>
              <w:ind w:left="0" w:firstLine="0"/>
              <w:jc w:val="left"/>
              <w:rPr>
                <w:rFonts w:ascii="Arial" w:hAnsi="Arial" w:cs="Arial"/>
              </w:rPr>
            </w:pPr>
            <w:r>
              <w:rPr>
                <w:rFonts w:ascii="Arial" w:hAnsi="Arial" w:cs="Arial"/>
              </w:rPr>
              <w:t>4</w:t>
            </w:r>
          </w:p>
        </w:tc>
        <w:tc>
          <w:tcPr>
            <w:tcW w:w="567" w:type="dxa"/>
            <w:shd w:val="clear" w:color="auto" w:fill="FFFFFF"/>
          </w:tcPr>
          <w:p w:rsidR="006803B1" w:rsidRDefault="006803B1" w:rsidP="00CC01F8">
            <w:pPr>
              <w:pStyle w:val="T2BaseArray"/>
              <w:ind w:left="0" w:firstLine="0"/>
              <w:jc w:val="left"/>
              <w:rPr>
                <w:rFonts w:ascii="Arial" w:hAnsi="Arial" w:cs="Arial"/>
              </w:rPr>
            </w:pPr>
            <w:r>
              <w:rPr>
                <w:rFonts w:ascii="Arial" w:hAnsi="Arial" w:cs="Arial"/>
              </w:rPr>
              <w:t>D</w:t>
            </w:r>
          </w:p>
        </w:tc>
        <w:tc>
          <w:tcPr>
            <w:tcW w:w="2551" w:type="dxa"/>
            <w:shd w:val="clear" w:color="auto" w:fill="FFFFFF"/>
          </w:tcPr>
          <w:p w:rsidR="006803B1" w:rsidRPr="00C02D46" w:rsidRDefault="006803B1" w:rsidP="00CC01F8">
            <w:pPr>
              <w:pStyle w:val="T2BaseArray"/>
              <w:jc w:val="left"/>
              <w:rPr>
                <w:rFonts w:ascii="Arial" w:hAnsi="Arial" w:cs="Arial"/>
              </w:rPr>
            </w:pPr>
            <w:r w:rsidRPr="00C02D46">
              <w:rPr>
                <w:rFonts w:ascii="Arial" w:hAnsi="Arial" w:cs="Arial"/>
              </w:rPr>
              <w:t>Valid To</w:t>
            </w:r>
          </w:p>
        </w:tc>
        <w:tc>
          <w:tcPr>
            <w:tcW w:w="2977" w:type="dxa"/>
            <w:shd w:val="clear" w:color="auto" w:fill="FFFFFF"/>
          </w:tcPr>
          <w:p w:rsidR="006803B1" w:rsidRPr="00C02D46" w:rsidRDefault="006803B1" w:rsidP="00CC01F8">
            <w:pPr>
              <w:pStyle w:val="T2BaseArray"/>
              <w:jc w:val="left"/>
              <w:rPr>
                <w:rFonts w:ascii="Arial" w:hAnsi="Arial" w:cs="Arial"/>
              </w:rPr>
            </w:pPr>
            <w:r w:rsidRPr="00C02D46">
              <w:rPr>
                <w:rFonts w:ascii="Arial" w:hAnsi="Arial" w:cs="Arial"/>
              </w:rPr>
              <w:t>DATE</w:t>
            </w:r>
          </w:p>
        </w:tc>
        <w:tc>
          <w:tcPr>
            <w:tcW w:w="3402" w:type="dxa"/>
            <w:shd w:val="clear" w:color="auto" w:fill="FFFFFF"/>
          </w:tcPr>
          <w:p w:rsidR="006803B1" w:rsidRPr="00C02D46" w:rsidRDefault="006803B1" w:rsidP="00CC01F8">
            <w:pPr>
              <w:pStyle w:val="T2BaseArray"/>
              <w:jc w:val="left"/>
              <w:rPr>
                <w:rFonts w:ascii="Arial" w:hAnsi="Arial" w:cs="Arial"/>
              </w:rPr>
            </w:pPr>
            <w:r>
              <w:rPr>
                <w:rFonts w:ascii="Arial" w:hAnsi="Arial" w:cs="Arial"/>
              </w:rPr>
              <w:t>Valid t</w:t>
            </w:r>
            <w:r w:rsidRPr="00C02D46">
              <w:rPr>
                <w:rFonts w:ascii="Arial" w:hAnsi="Arial" w:cs="Arial"/>
              </w:rPr>
              <w:t>o date</w:t>
            </w:r>
            <w:r>
              <w:rPr>
                <w:rFonts w:ascii="Arial" w:hAnsi="Arial" w:cs="Arial"/>
              </w:rPr>
              <w:t>.</w:t>
            </w:r>
          </w:p>
        </w:tc>
        <w:tc>
          <w:tcPr>
            <w:tcW w:w="2551" w:type="dxa"/>
            <w:shd w:val="clear" w:color="auto" w:fill="FFFFFF"/>
          </w:tcPr>
          <w:p w:rsidR="006803B1" w:rsidRPr="001C4643" w:rsidRDefault="006803B1" w:rsidP="00CC01F8">
            <w:pPr>
              <w:pStyle w:val="T2BaseArray"/>
              <w:ind w:left="0" w:firstLine="0"/>
              <w:jc w:val="left"/>
              <w:rPr>
                <w:rFonts w:ascii="Arial" w:hAnsi="Arial" w:cs="Arial"/>
              </w:rPr>
            </w:pPr>
            <w:r>
              <w:rPr>
                <w:rFonts w:ascii="Arial" w:hAnsi="Arial" w:cs="Arial"/>
              </w:rPr>
              <w:t>Must be greater than the Valid From date.</w:t>
            </w:r>
          </w:p>
        </w:tc>
        <w:tc>
          <w:tcPr>
            <w:tcW w:w="677" w:type="dxa"/>
            <w:shd w:val="clear" w:color="auto" w:fill="FFFFFF"/>
          </w:tcPr>
          <w:p w:rsidR="006803B1" w:rsidRPr="00E57D50" w:rsidRDefault="006803B1" w:rsidP="00CC01F8">
            <w:pPr>
              <w:pStyle w:val="T2BaseArray"/>
              <w:ind w:left="0" w:firstLine="0"/>
              <w:jc w:val="left"/>
              <w:rPr>
                <w:rFonts w:ascii="Arial" w:hAnsi="Arial" w:cs="Arial"/>
              </w:rPr>
            </w:pPr>
            <w:r>
              <w:rPr>
                <w:rFonts w:ascii="Arial" w:hAnsi="Arial" w:cs="Arial"/>
              </w:rPr>
              <w:t>0..1</w:t>
            </w:r>
          </w:p>
        </w:tc>
        <w:tc>
          <w:tcPr>
            <w:tcW w:w="678" w:type="dxa"/>
            <w:shd w:val="clear" w:color="auto" w:fill="FFFFFF"/>
          </w:tcPr>
          <w:p w:rsidR="006803B1" w:rsidRPr="00E57D50" w:rsidRDefault="006803B1" w:rsidP="00CC01F8">
            <w:pPr>
              <w:pStyle w:val="T2BaseArray"/>
              <w:ind w:left="0" w:firstLine="0"/>
              <w:jc w:val="left"/>
              <w:rPr>
                <w:rFonts w:ascii="Arial" w:hAnsi="Arial" w:cs="Arial"/>
              </w:rPr>
            </w:pPr>
          </w:p>
        </w:tc>
      </w:tr>
      <w:tr w:rsidR="006803B1" w:rsidRPr="009C13F9" w:rsidTr="00A476F1">
        <w:tc>
          <w:tcPr>
            <w:tcW w:w="10031" w:type="dxa"/>
            <w:gridSpan w:val="5"/>
            <w:shd w:val="clear" w:color="auto" w:fill="F2F2F2"/>
          </w:tcPr>
          <w:p w:rsidR="006803B1" w:rsidRPr="00C02D46" w:rsidRDefault="006803B1" w:rsidP="00093533">
            <w:pPr>
              <w:pStyle w:val="T2BaseArray"/>
              <w:jc w:val="left"/>
              <w:rPr>
                <w:rFonts w:ascii="Arial" w:hAnsi="Arial" w:cs="Arial"/>
              </w:rPr>
            </w:pPr>
            <w:r>
              <w:rPr>
                <w:rFonts w:ascii="Arial" w:hAnsi="Arial" w:cs="Arial"/>
              </w:rPr>
              <w:t>Group “Investor”</w:t>
            </w:r>
          </w:p>
        </w:tc>
        <w:tc>
          <w:tcPr>
            <w:tcW w:w="2551" w:type="dxa"/>
            <w:shd w:val="clear" w:color="auto" w:fill="F2F2F2"/>
          </w:tcPr>
          <w:p w:rsidR="006803B1" w:rsidRPr="00C02D46" w:rsidRDefault="006803B1" w:rsidP="00093533">
            <w:pPr>
              <w:pStyle w:val="T2BaseArray"/>
              <w:jc w:val="left"/>
              <w:rPr>
                <w:rFonts w:ascii="Arial" w:hAnsi="Arial" w:cs="Arial"/>
              </w:rPr>
            </w:pPr>
          </w:p>
        </w:tc>
        <w:tc>
          <w:tcPr>
            <w:tcW w:w="677" w:type="dxa"/>
            <w:shd w:val="clear" w:color="auto" w:fill="F2F2F2"/>
          </w:tcPr>
          <w:p w:rsidR="006803B1" w:rsidRPr="00E57D50" w:rsidRDefault="006803B1" w:rsidP="00093533">
            <w:pPr>
              <w:pStyle w:val="T2BaseArray"/>
              <w:ind w:left="0" w:firstLine="0"/>
              <w:jc w:val="left"/>
              <w:rPr>
                <w:rFonts w:ascii="Arial" w:hAnsi="Arial" w:cs="Arial"/>
              </w:rPr>
            </w:pPr>
            <w:r>
              <w:rPr>
                <w:rFonts w:ascii="Arial" w:hAnsi="Arial" w:cs="Arial"/>
              </w:rPr>
              <w:t>1..1</w:t>
            </w:r>
          </w:p>
        </w:tc>
        <w:tc>
          <w:tcPr>
            <w:tcW w:w="678" w:type="dxa"/>
            <w:shd w:val="clear" w:color="auto" w:fill="F2F2F2"/>
          </w:tcPr>
          <w:p w:rsidR="006803B1" w:rsidRPr="00E57D50" w:rsidRDefault="006803B1" w:rsidP="00093533">
            <w:pPr>
              <w:pStyle w:val="T2BaseArray"/>
              <w:ind w:left="0" w:firstLine="0"/>
              <w:jc w:val="left"/>
              <w:rPr>
                <w:rFonts w:ascii="Arial" w:hAnsi="Arial" w:cs="Arial"/>
              </w:rPr>
            </w:pPr>
          </w:p>
        </w:tc>
      </w:tr>
      <w:tr w:rsidR="006803B1" w:rsidRPr="009C13F9" w:rsidTr="00C02D46">
        <w:tc>
          <w:tcPr>
            <w:tcW w:w="534" w:type="dxa"/>
            <w:shd w:val="clear" w:color="auto" w:fill="FFFFFF"/>
          </w:tcPr>
          <w:p w:rsidR="006803B1" w:rsidRDefault="006803B1" w:rsidP="00093533">
            <w:pPr>
              <w:pStyle w:val="T2BaseArray"/>
              <w:ind w:left="0" w:firstLine="0"/>
              <w:jc w:val="left"/>
              <w:rPr>
                <w:rFonts w:ascii="Arial" w:hAnsi="Arial" w:cs="Arial"/>
              </w:rPr>
            </w:pPr>
            <w:r>
              <w:rPr>
                <w:rFonts w:ascii="Arial" w:hAnsi="Arial" w:cs="Arial"/>
              </w:rPr>
              <w:t>5</w:t>
            </w:r>
          </w:p>
        </w:tc>
        <w:tc>
          <w:tcPr>
            <w:tcW w:w="567" w:type="dxa"/>
            <w:shd w:val="clear" w:color="auto" w:fill="FFFFFF"/>
          </w:tcPr>
          <w:p w:rsidR="006803B1" w:rsidRDefault="006803B1" w:rsidP="00093533">
            <w:pPr>
              <w:pStyle w:val="T2BaseArray"/>
              <w:ind w:left="0" w:firstLine="0"/>
              <w:jc w:val="left"/>
              <w:rPr>
                <w:rFonts w:ascii="Arial" w:hAnsi="Arial" w:cs="Arial"/>
              </w:rPr>
            </w:pPr>
            <w:r>
              <w:rPr>
                <w:rFonts w:ascii="Arial" w:hAnsi="Arial" w:cs="Arial"/>
              </w:rPr>
              <w:t>E</w:t>
            </w:r>
          </w:p>
        </w:tc>
        <w:tc>
          <w:tcPr>
            <w:tcW w:w="2551" w:type="dxa"/>
            <w:shd w:val="clear" w:color="auto" w:fill="FFFFFF"/>
          </w:tcPr>
          <w:p w:rsidR="006803B1" w:rsidRPr="00C02D46" w:rsidRDefault="006803B1" w:rsidP="00093533">
            <w:pPr>
              <w:pStyle w:val="T2BaseArray"/>
              <w:jc w:val="left"/>
              <w:rPr>
                <w:rFonts w:ascii="Arial" w:hAnsi="Arial" w:cs="Arial"/>
              </w:rPr>
            </w:pPr>
            <w:r w:rsidRPr="00C02D46">
              <w:rPr>
                <w:rFonts w:ascii="Arial" w:hAnsi="Arial" w:cs="Arial"/>
              </w:rPr>
              <w:t>Investor Parent BIC</w:t>
            </w:r>
          </w:p>
        </w:tc>
        <w:tc>
          <w:tcPr>
            <w:tcW w:w="2977" w:type="dxa"/>
            <w:shd w:val="clear" w:color="auto" w:fill="FFFFFF"/>
          </w:tcPr>
          <w:p w:rsidR="006803B1" w:rsidRPr="00C02D46" w:rsidRDefault="006803B1" w:rsidP="00093533">
            <w:pPr>
              <w:pStyle w:val="T2BaseArray"/>
              <w:ind w:left="0" w:firstLine="0"/>
              <w:jc w:val="left"/>
              <w:rPr>
                <w:rFonts w:ascii="Arial" w:hAnsi="Arial" w:cs="Arial"/>
              </w:rPr>
            </w:pPr>
            <w:r w:rsidRPr="00C02D46">
              <w:rPr>
                <w:rFonts w:ascii="Arial" w:hAnsi="Arial" w:cs="Arial"/>
              </w:rPr>
              <w:t>CHAR (11)</w:t>
            </w:r>
          </w:p>
        </w:tc>
        <w:tc>
          <w:tcPr>
            <w:tcW w:w="3402" w:type="dxa"/>
            <w:shd w:val="clear" w:color="auto" w:fill="FFFFFF"/>
          </w:tcPr>
          <w:p w:rsidR="006803B1" w:rsidRPr="00C02D46" w:rsidRDefault="006803B1" w:rsidP="00093533">
            <w:pPr>
              <w:pStyle w:val="T2BaseArray"/>
              <w:ind w:left="0" w:firstLine="0"/>
              <w:jc w:val="left"/>
              <w:rPr>
                <w:rFonts w:ascii="Arial" w:hAnsi="Arial" w:cs="Arial"/>
              </w:rPr>
            </w:pPr>
            <w:r w:rsidRPr="00C02D46">
              <w:rPr>
                <w:rFonts w:ascii="Arial" w:hAnsi="Arial" w:cs="Arial"/>
              </w:rPr>
              <w:t>Parent BIC of the investor</w:t>
            </w:r>
            <w:r>
              <w:rPr>
                <w:rFonts w:ascii="Arial" w:hAnsi="Arial" w:cs="Arial"/>
              </w:rPr>
              <w:t>.</w:t>
            </w:r>
          </w:p>
        </w:tc>
        <w:tc>
          <w:tcPr>
            <w:tcW w:w="2551" w:type="dxa"/>
            <w:shd w:val="clear" w:color="auto" w:fill="FFFFFF"/>
          </w:tcPr>
          <w:p w:rsidR="006803B1" w:rsidRPr="00C02D46" w:rsidRDefault="006803B1" w:rsidP="00093533">
            <w:pPr>
              <w:pStyle w:val="T2BaseArray"/>
              <w:jc w:val="left"/>
              <w:rPr>
                <w:rFonts w:ascii="Arial" w:hAnsi="Arial" w:cs="Arial"/>
              </w:rPr>
            </w:pPr>
          </w:p>
        </w:tc>
        <w:tc>
          <w:tcPr>
            <w:tcW w:w="677" w:type="dxa"/>
            <w:shd w:val="clear" w:color="auto" w:fill="FFFFFF"/>
          </w:tcPr>
          <w:p w:rsidR="006803B1" w:rsidRPr="00E57D50" w:rsidRDefault="006803B1" w:rsidP="00093533">
            <w:pPr>
              <w:pStyle w:val="T2BaseArray"/>
              <w:ind w:left="0" w:firstLine="0"/>
              <w:jc w:val="left"/>
              <w:rPr>
                <w:rFonts w:ascii="Arial" w:hAnsi="Arial" w:cs="Arial"/>
              </w:rPr>
            </w:pPr>
          </w:p>
        </w:tc>
        <w:tc>
          <w:tcPr>
            <w:tcW w:w="678" w:type="dxa"/>
            <w:shd w:val="clear" w:color="auto" w:fill="FFFFFF"/>
          </w:tcPr>
          <w:p w:rsidR="006803B1" w:rsidRPr="00E57D50" w:rsidRDefault="006803B1" w:rsidP="00093533">
            <w:pPr>
              <w:pStyle w:val="T2BaseArray"/>
              <w:ind w:left="0" w:firstLine="0"/>
              <w:jc w:val="left"/>
              <w:rPr>
                <w:rFonts w:ascii="Arial" w:hAnsi="Arial" w:cs="Arial"/>
              </w:rPr>
            </w:pPr>
            <w:r>
              <w:rPr>
                <w:rFonts w:ascii="Arial" w:hAnsi="Arial" w:cs="Arial"/>
              </w:rPr>
              <w:t>1..1</w:t>
            </w:r>
          </w:p>
        </w:tc>
      </w:tr>
      <w:tr w:rsidR="006803B1" w:rsidRPr="009C13F9" w:rsidTr="00A476F1">
        <w:tc>
          <w:tcPr>
            <w:tcW w:w="534" w:type="dxa"/>
            <w:shd w:val="clear" w:color="auto" w:fill="FFFFFF"/>
          </w:tcPr>
          <w:p w:rsidR="006803B1" w:rsidRDefault="006803B1" w:rsidP="00093533">
            <w:pPr>
              <w:pStyle w:val="T2BaseArray"/>
              <w:ind w:left="0" w:firstLine="0"/>
              <w:jc w:val="left"/>
              <w:rPr>
                <w:rFonts w:ascii="Arial" w:hAnsi="Arial" w:cs="Arial"/>
              </w:rPr>
            </w:pPr>
            <w:r>
              <w:rPr>
                <w:rFonts w:ascii="Arial" w:hAnsi="Arial" w:cs="Arial"/>
              </w:rPr>
              <w:t>6</w:t>
            </w:r>
          </w:p>
        </w:tc>
        <w:tc>
          <w:tcPr>
            <w:tcW w:w="567" w:type="dxa"/>
            <w:shd w:val="clear" w:color="auto" w:fill="FFFFFF"/>
          </w:tcPr>
          <w:p w:rsidR="006803B1" w:rsidRDefault="006803B1" w:rsidP="00093533">
            <w:pPr>
              <w:pStyle w:val="T2BaseArray"/>
              <w:ind w:left="0" w:firstLine="0"/>
              <w:jc w:val="left"/>
              <w:rPr>
                <w:rFonts w:ascii="Arial" w:hAnsi="Arial" w:cs="Arial"/>
              </w:rPr>
            </w:pPr>
            <w:r>
              <w:rPr>
                <w:rFonts w:ascii="Arial" w:hAnsi="Arial" w:cs="Arial"/>
              </w:rPr>
              <w:t>F</w:t>
            </w:r>
          </w:p>
        </w:tc>
        <w:tc>
          <w:tcPr>
            <w:tcW w:w="2551" w:type="dxa"/>
            <w:shd w:val="clear" w:color="auto" w:fill="FFFFFF"/>
          </w:tcPr>
          <w:p w:rsidR="006803B1" w:rsidRPr="00C02D46" w:rsidRDefault="006803B1" w:rsidP="00093533">
            <w:pPr>
              <w:pStyle w:val="T2BaseArray"/>
              <w:jc w:val="left"/>
              <w:rPr>
                <w:rFonts w:ascii="Arial" w:hAnsi="Arial" w:cs="Arial"/>
              </w:rPr>
            </w:pPr>
            <w:r w:rsidRPr="00C02D46">
              <w:rPr>
                <w:rFonts w:ascii="Arial" w:hAnsi="Arial" w:cs="Arial"/>
              </w:rPr>
              <w:t>Investor BIC</w:t>
            </w:r>
          </w:p>
        </w:tc>
        <w:tc>
          <w:tcPr>
            <w:tcW w:w="2977" w:type="dxa"/>
            <w:shd w:val="clear" w:color="auto" w:fill="FFFFFF"/>
          </w:tcPr>
          <w:p w:rsidR="006803B1" w:rsidRPr="00C02D46" w:rsidRDefault="006803B1" w:rsidP="00093533">
            <w:pPr>
              <w:pStyle w:val="T2BaseArray"/>
              <w:jc w:val="left"/>
              <w:rPr>
                <w:rFonts w:ascii="Arial" w:hAnsi="Arial" w:cs="Arial"/>
              </w:rPr>
            </w:pPr>
            <w:r w:rsidRPr="00C02D46">
              <w:rPr>
                <w:rFonts w:ascii="Arial" w:hAnsi="Arial" w:cs="Arial"/>
              </w:rPr>
              <w:t>CHAR (11)</w:t>
            </w:r>
          </w:p>
        </w:tc>
        <w:tc>
          <w:tcPr>
            <w:tcW w:w="3402" w:type="dxa"/>
            <w:shd w:val="clear" w:color="auto" w:fill="FFFFFF"/>
          </w:tcPr>
          <w:p w:rsidR="006803B1" w:rsidRPr="00C02D46" w:rsidRDefault="006803B1" w:rsidP="00093533">
            <w:pPr>
              <w:pStyle w:val="T2BaseArray"/>
              <w:jc w:val="left"/>
              <w:rPr>
                <w:rFonts w:ascii="Arial" w:hAnsi="Arial" w:cs="Arial"/>
              </w:rPr>
            </w:pPr>
          </w:p>
        </w:tc>
        <w:tc>
          <w:tcPr>
            <w:tcW w:w="2551" w:type="dxa"/>
            <w:shd w:val="clear" w:color="auto" w:fill="FFFFFF"/>
          </w:tcPr>
          <w:p w:rsidR="006803B1" w:rsidRPr="00C02D46" w:rsidRDefault="006803B1" w:rsidP="00093533">
            <w:pPr>
              <w:pStyle w:val="T2BaseArray"/>
              <w:jc w:val="left"/>
              <w:rPr>
                <w:rFonts w:ascii="Arial" w:hAnsi="Arial" w:cs="Arial"/>
              </w:rPr>
            </w:pPr>
          </w:p>
        </w:tc>
        <w:tc>
          <w:tcPr>
            <w:tcW w:w="677" w:type="dxa"/>
            <w:shd w:val="clear" w:color="auto" w:fill="FFFFFF"/>
          </w:tcPr>
          <w:p w:rsidR="006803B1" w:rsidRPr="00E57D50" w:rsidRDefault="006803B1" w:rsidP="00093533">
            <w:pPr>
              <w:pStyle w:val="T2BaseArray"/>
              <w:ind w:left="0" w:firstLine="0"/>
              <w:jc w:val="left"/>
              <w:rPr>
                <w:rFonts w:ascii="Arial" w:hAnsi="Arial" w:cs="Arial"/>
              </w:rPr>
            </w:pPr>
          </w:p>
        </w:tc>
        <w:tc>
          <w:tcPr>
            <w:tcW w:w="678" w:type="dxa"/>
            <w:shd w:val="clear" w:color="auto" w:fill="FFFFFF"/>
          </w:tcPr>
          <w:p w:rsidR="006803B1" w:rsidRPr="00E57D50" w:rsidRDefault="006803B1" w:rsidP="00093533">
            <w:pPr>
              <w:pStyle w:val="T2BaseArray"/>
              <w:ind w:left="0" w:firstLine="0"/>
              <w:jc w:val="left"/>
              <w:rPr>
                <w:rFonts w:ascii="Arial" w:hAnsi="Arial" w:cs="Arial"/>
              </w:rPr>
            </w:pPr>
            <w:r>
              <w:rPr>
                <w:rFonts w:ascii="Arial" w:hAnsi="Arial" w:cs="Arial"/>
              </w:rPr>
              <w:t>1..1</w:t>
            </w:r>
          </w:p>
        </w:tc>
      </w:tr>
      <w:tr w:rsidR="006803B1" w:rsidRPr="009C13F9" w:rsidTr="00A476F1">
        <w:tc>
          <w:tcPr>
            <w:tcW w:w="10031" w:type="dxa"/>
            <w:gridSpan w:val="5"/>
            <w:shd w:val="clear" w:color="auto" w:fill="F2F2F2"/>
          </w:tcPr>
          <w:p w:rsidR="006803B1" w:rsidRPr="00C02D46" w:rsidRDefault="006803B1" w:rsidP="00093533">
            <w:pPr>
              <w:pStyle w:val="T2BaseArray"/>
              <w:jc w:val="left"/>
              <w:rPr>
                <w:rFonts w:ascii="Arial" w:hAnsi="Arial" w:cs="Arial"/>
              </w:rPr>
            </w:pPr>
            <w:r>
              <w:rPr>
                <w:rFonts w:ascii="Arial" w:hAnsi="Arial" w:cs="Arial"/>
              </w:rPr>
              <w:t>Group “</w:t>
            </w:r>
            <w:r w:rsidRPr="00A476F1">
              <w:rPr>
                <w:rFonts w:ascii="Arial" w:hAnsi="Arial" w:cs="Arial"/>
              </w:rPr>
              <w:t xml:space="preserve"> Elig</w:t>
            </w:r>
            <w:r>
              <w:rPr>
                <w:rFonts w:ascii="Arial" w:hAnsi="Arial" w:cs="Arial"/>
              </w:rPr>
              <w:t>ible C</w:t>
            </w:r>
            <w:r w:rsidRPr="00A476F1">
              <w:rPr>
                <w:rFonts w:ascii="Arial" w:hAnsi="Arial" w:cs="Arial"/>
              </w:rPr>
              <w:t>ounterpart CSD</w:t>
            </w:r>
            <w:r>
              <w:rPr>
                <w:rFonts w:ascii="Arial" w:hAnsi="Arial" w:cs="Arial"/>
              </w:rPr>
              <w:t xml:space="preserve"> ”</w:t>
            </w:r>
          </w:p>
        </w:tc>
        <w:tc>
          <w:tcPr>
            <w:tcW w:w="2551" w:type="dxa"/>
            <w:shd w:val="clear" w:color="auto" w:fill="F2F2F2"/>
          </w:tcPr>
          <w:p w:rsidR="006803B1" w:rsidRPr="00C02D46" w:rsidRDefault="006803B1" w:rsidP="00093533">
            <w:pPr>
              <w:pStyle w:val="T2BaseArray"/>
              <w:jc w:val="left"/>
              <w:rPr>
                <w:rFonts w:ascii="Arial" w:hAnsi="Arial" w:cs="Arial"/>
              </w:rPr>
            </w:pPr>
          </w:p>
        </w:tc>
        <w:tc>
          <w:tcPr>
            <w:tcW w:w="677" w:type="dxa"/>
            <w:shd w:val="clear" w:color="auto" w:fill="F2F2F2"/>
          </w:tcPr>
          <w:p w:rsidR="006803B1" w:rsidRPr="00E57D50" w:rsidRDefault="006803B1" w:rsidP="00093533">
            <w:pPr>
              <w:pStyle w:val="T2BaseArray"/>
              <w:ind w:left="0" w:firstLine="0"/>
              <w:jc w:val="left"/>
              <w:rPr>
                <w:rFonts w:ascii="Arial" w:hAnsi="Arial" w:cs="Arial"/>
              </w:rPr>
            </w:pPr>
            <w:r>
              <w:rPr>
                <w:rFonts w:ascii="Arial" w:hAnsi="Arial" w:cs="Arial"/>
              </w:rPr>
              <w:t>1..1</w:t>
            </w:r>
          </w:p>
        </w:tc>
        <w:tc>
          <w:tcPr>
            <w:tcW w:w="678" w:type="dxa"/>
            <w:shd w:val="clear" w:color="auto" w:fill="F2F2F2"/>
          </w:tcPr>
          <w:p w:rsidR="006803B1" w:rsidRPr="00E57D50" w:rsidRDefault="006803B1" w:rsidP="00093533">
            <w:pPr>
              <w:pStyle w:val="T2BaseArray"/>
              <w:ind w:left="0" w:firstLine="0"/>
              <w:jc w:val="left"/>
              <w:rPr>
                <w:rFonts w:ascii="Arial" w:hAnsi="Arial" w:cs="Arial"/>
              </w:rPr>
            </w:pPr>
          </w:p>
        </w:tc>
      </w:tr>
      <w:tr w:rsidR="006803B1" w:rsidRPr="009C13F9" w:rsidTr="00C02D46">
        <w:tc>
          <w:tcPr>
            <w:tcW w:w="534" w:type="dxa"/>
            <w:shd w:val="clear" w:color="auto" w:fill="FFFFFF"/>
          </w:tcPr>
          <w:p w:rsidR="006803B1" w:rsidRDefault="006803B1" w:rsidP="00093533">
            <w:pPr>
              <w:pStyle w:val="T2BaseArray"/>
              <w:ind w:left="0" w:firstLine="0"/>
              <w:jc w:val="left"/>
              <w:rPr>
                <w:rFonts w:ascii="Arial" w:hAnsi="Arial" w:cs="Arial"/>
              </w:rPr>
            </w:pPr>
            <w:r>
              <w:rPr>
                <w:rFonts w:ascii="Arial" w:hAnsi="Arial" w:cs="Arial"/>
              </w:rPr>
              <w:t>7</w:t>
            </w:r>
          </w:p>
        </w:tc>
        <w:tc>
          <w:tcPr>
            <w:tcW w:w="567" w:type="dxa"/>
            <w:shd w:val="clear" w:color="auto" w:fill="FFFFFF"/>
          </w:tcPr>
          <w:p w:rsidR="006803B1" w:rsidRDefault="006803B1" w:rsidP="00093533">
            <w:pPr>
              <w:pStyle w:val="T2BaseArray"/>
              <w:ind w:left="0" w:firstLine="0"/>
              <w:jc w:val="left"/>
              <w:rPr>
                <w:rFonts w:ascii="Arial" w:hAnsi="Arial" w:cs="Arial"/>
              </w:rPr>
            </w:pPr>
            <w:r>
              <w:rPr>
                <w:rFonts w:ascii="Arial" w:hAnsi="Arial" w:cs="Arial"/>
              </w:rPr>
              <w:t>G</w:t>
            </w:r>
          </w:p>
        </w:tc>
        <w:tc>
          <w:tcPr>
            <w:tcW w:w="2551" w:type="dxa"/>
            <w:shd w:val="clear" w:color="auto" w:fill="FFFFFF"/>
          </w:tcPr>
          <w:p w:rsidR="006803B1" w:rsidRPr="00C02D46" w:rsidRDefault="006803B1" w:rsidP="00093533">
            <w:pPr>
              <w:pStyle w:val="T2BaseArray"/>
              <w:ind w:left="0" w:firstLine="0"/>
              <w:jc w:val="left"/>
              <w:rPr>
                <w:rFonts w:ascii="Arial" w:hAnsi="Arial" w:cs="Arial"/>
              </w:rPr>
            </w:pPr>
            <w:r w:rsidRPr="00C02D46">
              <w:rPr>
                <w:rFonts w:ascii="Arial" w:hAnsi="Arial" w:cs="Arial"/>
              </w:rPr>
              <w:t>Eligible counterpart CSD Parent BIC</w:t>
            </w:r>
          </w:p>
        </w:tc>
        <w:tc>
          <w:tcPr>
            <w:tcW w:w="2977" w:type="dxa"/>
            <w:shd w:val="clear" w:color="auto" w:fill="FFFFFF"/>
          </w:tcPr>
          <w:p w:rsidR="006803B1" w:rsidRPr="00C02D46" w:rsidRDefault="006803B1" w:rsidP="00093533">
            <w:pPr>
              <w:pStyle w:val="T2BaseArray"/>
              <w:jc w:val="left"/>
              <w:rPr>
                <w:rFonts w:ascii="Arial" w:hAnsi="Arial" w:cs="Arial"/>
              </w:rPr>
            </w:pPr>
            <w:r w:rsidRPr="00C02D46">
              <w:rPr>
                <w:rFonts w:ascii="Arial" w:hAnsi="Arial" w:cs="Arial"/>
              </w:rPr>
              <w:t>CHAR (11)</w:t>
            </w:r>
          </w:p>
        </w:tc>
        <w:tc>
          <w:tcPr>
            <w:tcW w:w="3402" w:type="dxa"/>
            <w:shd w:val="clear" w:color="auto" w:fill="FFFFFF"/>
          </w:tcPr>
          <w:p w:rsidR="006803B1" w:rsidRPr="00C02D46" w:rsidRDefault="006803B1" w:rsidP="00093533">
            <w:pPr>
              <w:pStyle w:val="T2BaseArray"/>
              <w:ind w:left="0" w:firstLine="0"/>
              <w:jc w:val="left"/>
              <w:rPr>
                <w:rFonts w:ascii="Arial" w:hAnsi="Arial" w:cs="Arial"/>
              </w:rPr>
            </w:pPr>
            <w:r>
              <w:rPr>
                <w:rFonts w:ascii="Arial" w:hAnsi="Arial" w:cs="Arial"/>
              </w:rPr>
              <w:t>Parent BIC of the e</w:t>
            </w:r>
            <w:r w:rsidRPr="00C02D46">
              <w:rPr>
                <w:rFonts w:ascii="Arial" w:hAnsi="Arial" w:cs="Arial"/>
              </w:rPr>
              <w:t>ligible counterpart CSD</w:t>
            </w:r>
            <w:r>
              <w:rPr>
                <w:rFonts w:ascii="Arial" w:hAnsi="Arial" w:cs="Arial"/>
              </w:rPr>
              <w:t>.</w:t>
            </w:r>
          </w:p>
        </w:tc>
        <w:tc>
          <w:tcPr>
            <w:tcW w:w="2551" w:type="dxa"/>
            <w:shd w:val="clear" w:color="auto" w:fill="FFFFFF"/>
          </w:tcPr>
          <w:p w:rsidR="006803B1" w:rsidRPr="00C02D46" w:rsidRDefault="006803B1" w:rsidP="00093533">
            <w:pPr>
              <w:pStyle w:val="T2BaseArray"/>
              <w:jc w:val="left"/>
              <w:rPr>
                <w:rFonts w:ascii="Arial" w:hAnsi="Arial" w:cs="Arial"/>
              </w:rPr>
            </w:pPr>
          </w:p>
        </w:tc>
        <w:tc>
          <w:tcPr>
            <w:tcW w:w="677" w:type="dxa"/>
            <w:shd w:val="clear" w:color="auto" w:fill="FFFFFF"/>
          </w:tcPr>
          <w:p w:rsidR="006803B1" w:rsidRPr="00E57D50" w:rsidRDefault="006803B1" w:rsidP="00093533">
            <w:pPr>
              <w:pStyle w:val="T2BaseArray"/>
              <w:ind w:left="0" w:firstLine="0"/>
              <w:jc w:val="left"/>
              <w:rPr>
                <w:rFonts w:ascii="Arial" w:hAnsi="Arial" w:cs="Arial"/>
              </w:rPr>
            </w:pPr>
          </w:p>
        </w:tc>
        <w:tc>
          <w:tcPr>
            <w:tcW w:w="678" w:type="dxa"/>
            <w:shd w:val="clear" w:color="auto" w:fill="FFFFFF"/>
          </w:tcPr>
          <w:p w:rsidR="006803B1" w:rsidRPr="00E57D50" w:rsidRDefault="006803B1" w:rsidP="00093533">
            <w:pPr>
              <w:pStyle w:val="T2BaseArray"/>
              <w:ind w:left="0" w:firstLine="0"/>
              <w:jc w:val="left"/>
              <w:rPr>
                <w:rFonts w:ascii="Arial" w:hAnsi="Arial" w:cs="Arial"/>
              </w:rPr>
            </w:pPr>
            <w:r>
              <w:rPr>
                <w:rFonts w:ascii="Arial" w:hAnsi="Arial" w:cs="Arial"/>
              </w:rPr>
              <w:t>1..1</w:t>
            </w:r>
          </w:p>
        </w:tc>
      </w:tr>
      <w:tr w:rsidR="006803B1" w:rsidRPr="009C13F9" w:rsidTr="00A476F1">
        <w:tc>
          <w:tcPr>
            <w:tcW w:w="534" w:type="dxa"/>
            <w:shd w:val="clear" w:color="auto" w:fill="FFFFFF"/>
          </w:tcPr>
          <w:p w:rsidR="006803B1" w:rsidRDefault="006803B1" w:rsidP="00093533">
            <w:pPr>
              <w:pStyle w:val="T2BaseArray"/>
              <w:ind w:left="0" w:firstLine="0"/>
              <w:jc w:val="left"/>
              <w:rPr>
                <w:rFonts w:ascii="Arial" w:hAnsi="Arial" w:cs="Arial"/>
              </w:rPr>
            </w:pPr>
            <w:r>
              <w:rPr>
                <w:rFonts w:ascii="Arial" w:hAnsi="Arial" w:cs="Arial"/>
              </w:rPr>
              <w:t>8</w:t>
            </w:r>
          </w:p>
        </w:tc>
        <w:tc>
          <w:tcPr>
            <w:tcW w:w="567" w:type="dxa"/>
            <w:shd w:val="clear" w:color="auto" w:fill="FFFFFF"/>
          </w:tcPr>
          <w:p w:rsidR="006803B1" w:rsidRDefault="006803B1" w:rsidP="00093533">
            <w:pPr>
              <w:pStyle w:val="T2BaseArray"/>
              <w:ind w:left="0" w:firstLine="0"/>
              <w:jc w:val="left"/>
              <w:rPr>
                <w:rFonts w:ascii="Arial" w:hAnsi="Arial" w:cs="Arial"/>
              </w:rPr>
            </w:pPr>
            <w:r>
              <w:rPr>
                <w:rFonts w:ascii="Arial" w:hAnsi="Arial" w:cs="Arial"/>
              </w:rPr>
              <w:t>H</w:t>
            </w:r>
          </w:p>
        </w:tc>
        <w:tc>
          <w:tcPr>
            <w:tcW w:w="2551" w:type="dxa"/>
            <w:shd w:val="clear" w:color="auto" w:fill="FFFFFF"/>
          </w:tcPr>
          <w:p w:rsidR="006803B1" w:rsidRPr="00C02D46" w:rsidRDefault="006803B1" w:rsidP="00093533">
            <w:pPr>
              <w:pStyle w:val="T2BaseArray"/>
              <w:jc w:val="left"/>
              <w:rPr>
                <w:rFonts w:ascii="Arial" w:hAnsi="Arial" w:cs="Arial"/>
              </w:rPr>
            </w:pPr>
            <w:r w:rsidRPr="00C02D46">
              <w:rPr>
                <w:rFonts w:ascii="Arial" w:hAnsi="Arial" w:cs="Arial"/>
              </w:rPr>
              <w:t>Eligible counterpart CSD BIC</w:t>
            </w:r>
          </w:p>
        </w:tc>
        <w:tc>
          <w:tcPr>
            <w:tcW w:w="2977" w:type="dxa"/>
            <w:shd w:val="clear" w:color="auto" w:fill="FFFFFF"/>
          </w:tcPr>
          <w:p w:rsidR="006803B1" w:rsidRPr="00C02D46" w:rsidRDefault="006803B1" w:rsidP="00093533">
            <w:pPr>
              <w:pStyle w:val="T2BaseArray"/>
              <w:jc w:val="left"/>
              <w:rPr>
                <w:rFonts w:ascii="Arial" w:hAnsi="Arial" w:cs="Arial"/>
              </w:rPr>
            </w:pPr>
            <w:r w:rsidRPr="00C02D46">
              <w:rPr>
                <w:rFonts w:ascii="Arial" w:hAnsi="Arial" w:cs="Arial"/>
              </w:rPr>
              <w:t>CHAR (11)</w:t>
            </w:r>
          </w:p>
        </w:tc>
        <w:tc>
          <w:tcPr>
            <w:tcW w:w="3402" w:type="dxa"/>
            <w:shd w:val="clear" w:color="auto" w:fill="FFFFFF"/>
          </w:tcPr>
          <w:p w:rsidR="006803B1" w:rsidRPr="00C02D46" w:rsidRDefault="006803B1" w:rsidP="00093533">
            <w:pPr>
              <w:pStyle w:val="T2BaseArray"/>
              <w:jc w:val="left"/>
              <w:rPr>
                <w:rFonts w:ascii="Arial" w:hAnsi="Arial" w:cs="Arial"/>
              </w:rPr>
            </w:pPr>
          </w:p>
        </w:tc>
        <w:tc>
          <w:tcPr>
            <w:tcW w:w="2551" w:type="dxa"/>
            <w:shd w:val="clear" w:color="auto" w:fill="FFFFFF"/>
          </w:tcPr>
          <w:p w:rsidR="006803B1" w:rsidRPr="00C02D46" w:rsidRDefault="006803B1" w:rsidP="00093533">
            <w:pPr>
              <w:pStyle w:val="T2BaseArray"/>
              <w:jc w:val="left"/>
              <w:rPr>
                <w:rFonts w:ascii="Arial" w:hAnsi="Arial" w:cs="Arial"/>
              </w:rPr>
            </w:pPr>
          </w:p>
        </w:tc>
        <w:tc>
          <w:tcPr>
            <w:tcW w:w="677" w:type="dxa"/>
            <w:shd w:val="clear" w:color="auto" w:fill="FFFFFF"/>
          </w:tcPr>
          <w:p w:rsidR="006803B1" w:rsidRPr="00E57D50" w:rsidRDefault="006803B1" w:rsidP="00093533">
            <w:pPr>
              <w:pStyle w:val="T2BaseArray"/>
              <w:ind w:left="0" w:firstLine="0"/>
              <w:jc w:val="left"/>
              <w:rPr>
                <w:rFonts w:ascii="Arial" w:hAnsi="Arial" w:cs="Arial"/>
              </w:rPr>
            </w:pPr>
          </w:p>
        </w:tc>
        <w:tc>
          <w:tcPr>
            <w:tcW w:w="678" w:type="dxa"/>
            <w:shd w:val="clear" w:color="auto" w:fill="FFFFFF"/>
          </w:tcPr>
          <w:p w:rsidR="006803B1" w:rsidRPr="00E57D50" w:rsidRDefault="006803B1" w:rsidP="00093533">
            <w:pPr>
              <w:pStyle w:val="T2BaseArray"/>
              <w:ind w:left="0" w:firstLine="0"/>
              <w:jc w:val="left"/>
              <w:rPr>
                <w:rFonts w:ascii="Arial" w:hAnsi="Arial" w:cs="Arial"/>
              </w:rPr>
            </w:pPr>
            <w:r>
              <w:rPr>
                <w:rFonts w:ascii="Arial" w:hAnsi="Arial" w:cs="Arial"/>
              </w:rPr>
              <w:t>1..1</w:t>
            </w:r>
          </w:p>
        </w:tc>
      </w:tr>
      <w:tr w:rsidR="006803B1" w:rsidRPr="009C13F9" w:rsidTr="00A476F1">
        <w:tc>
          <w:tcPr>
            <w:tcW w:w="10031" w:type="dxa"/>
            <w:gridSpan w:val="5"/>
            <w:shd w:val="clear" w:color="auto" w:fill="F2F2F2"/>
          </w:tcPr>
          <w:p w:rsidR="006803B1" w:rsidRPr="00C02D46" w:rsidRDefault="006803B1" w:rsidP="00093533">
            <w:pPr>
              <w:pStyle w:val="T2BaseArray"/>
              <w:jc w:val="left"/>
              <w:rPr>
                <w:rFonts w:ascii="Arial" w:hAnsi="Arial" w:cs="Arial"/>
              </w:rPr>
            </w:pPr>
            <w:r>
              <w:rPr>
                <w:rFonts w:ascii="Arial" w:hAnsi="Arial" w:cs="Arial"/>
              </w:rPr>
              <w:t>Group “</w:t>
            </w:r>
            <w:r w:rsidRPr="00C02D46">
              <w:rPr>
                <w:rFonts w:ascii="Arial" w:hAnsi="Arial" w:cs="Arial"/>
              </w:rPr>
              <w:t>Eligibility Type</w:t>
            </w:r>
            <w:r>
              <w:rPr>
                <w:rFonts w:ascii="Arial" w:hAnsi="Arial" w:cs="Arial"/>
              </w:rPr>
              <w:t>”</w:t>
            </w:r>
          </w:p>
        </w:tc>
        <w:tc>
          <w:tcPr>
            <w:tcW w:w="2551" w:type="dxa"/>
            <w:shd w:val="clear" w:color="auto" w:fill="F2F2F2"/>
          </w:tcPr>
          <w:p w:rsidR="006803B1" w:rsidRPr="00C02D46" w:rsidRDefault="006803B1" w:rsidP="00093533">
            <w:pPr>
              <w:pStyle w:val="T2BaseArray"/>
              <w:jc w:val="left"/>
              <w:rPr>
                <w:rFonts w:ascii="Arial" w:hAnsi="Arial" w:cs="Arial"/>
              </w:rPr>
            </w:pPr>
          </w:p>
        </w:tc>
        <w:tc>
          <w:tcPr>
            <w:tcW w:w="677" w:type="dxa"/>
            <w:shd w:val="clear" w:color="auto" w:fill="F2F2F2"/>
          </w:tcPr>
          <w:p w:rsidR="006803B1" w:rsidRPr="00E57D50" w:rsidRDefault="006803B1" w:rsidP="00093533">
            <w:pPr>
              <w:pStyle w:val="T2BaseArray"/>
              <w:ind w:left="0" w:firstLine="0"/>
              <w:jc w:val="left"/>
              <w:rPr>
                <w:rFonts w:ascii="Arial" w:hAnsi="Arial" w:cs="Arial"/>
              </w:rPr>
            </w:pPr>
            <w:r>
              <w:rPr>
                <w:rFonts w:ascii="Arial" w:hAnsi="Arial" w:cs="Arial"/>
              </w:rPr>
              <w:t>1..1</w:t>
            </w:r>
          </w:p>
        </w:tc>
        <w:tc>
          <w:tcPr>
            <w:tcW w:w="678" w:type="dxa"/>
            <w:shd w:val="clear" w:color="auto" w:fill="F2F2F2"/>
          </w:tcPr>
          <w:p w:rsidR="006803B1" w:rsidRPr="00E57D50" w:rsidRDefault="006803B1" w:rsidP="00093533">
            <w:pPr>
              <w:pStyle w:val="T2BaseArray"/>
              <w:ind w:left="0" w:firstLine="0"/>
              <w:jc w:val="left"/>
              <w:rPr>
                <w:rFonts w:ascii="Arial" w:hAnsi="Arial" w:cs="Arial"/>
              </w:rPr>
            </w:pPr>
          </w:p>
        </w:tc>
      </w:tr>
      <w:tr w:rsidR="006803B1" w:rsidRPr="009C13F9" w:rsidTr="00C02D46">
        <w:tc>
          <w:tcPr>
            <w:tcW w:w="534" w:type="dxa"/>
            <w:shd w:val="clear" w:color="auto" w:fill="FFFFFF"/>
          </w:tcPr>
          <w:p w:rsidR="006803B1" w:rsidRDefault="006803B1" w:rsidP="00F86316">
            <w:pPr>
              <w:pStyle w:val="T2BaseArray"/>
              <w:ind w:left="0" w:firstLine="0"/>
              <w:jc w:val="left"/>
              <w:rPr>
                <w:rFonts w:ascii="Arial" w:hAnsi="Arial" w:cs="Arial"/>
              </w:rPr>
            </w:pPr>
            <w:r>
              <w:rPr>
                <w:rFonts w:ascii="Arial" w:hAnsi="Arial" w:cs="Arial"/>
              </w:rPr>
              <w:t>9</w:t>
            </w:r>
          </w:p>
        </w:tc>
        <w:tc>
          <w:tcPr>
            <w:tcW w:w="567" w:type="dxa"/>
            <w:shd w:val="clear" w:color="auto" w:fill="FFFFFF"/>
          </w:tcPr>
          <w:p w:rsidR="006803B1" w:rsidRDefault="006803B1" w:rsidP="00F86316">
            <w:pPr>
              <w:pStyle w:val="T2BaseArray"/>
              <w:ind w:left="0" w:firstLine="0"/>
              <w:jc w:val="left"/>
              <w:rPr>
                <w:rFonts w:ascii="Arial" w:hAnsi="Arial" w:cs="Arial"/>
              </w:rPr>
            </w:pPr>
            <w:r>
              <w:rPr>
                <w:rFonts w:ascii="Arial" w:hAnsi="Arial" w:cs="Arial"/>
              </w:rPr>
              <w:t>I</w:t>
            </w:r>
          </w:p>
        </w:tc>
        <w:tc>
          <w:tcPr>
            <w:tcW w:w="2551" w:type="dxa"/>
            <w:shd w:val="clear" w:color="auto" w:fill="FFFFFF"/>
          </w:tcPr>
          <w:p w:rsidR="006803B1" w:rsidRPr="00C02D46" w:rsidRDefault="006803B1" w:rsidP="00F86316">
            <w:pPr>
              <w:pStyle w:val="T2BaseArray"/>
              <w:jc w:val="left"/>
              <w:rPr>
                <w:rFonts w:ascii="Arial" w:hAnsi="Arial" w:cs="Arial"/>
              </w:rPr>
            </w:pPr>
            <w:r w:rsidRPr="00C02D46">
              <w:rPr>
                <w:rFonts w:ascii="Arial" w:hAnsi="Arial" w:cs="Arial"/>
              </w:rPr>
              <w:t>Eligibility Type</w:t>
            </w:r>
          </w:p>
        </w:tc>
        <w:tc>
          <w:tcPr>
            <w:tcW w:w="2977" w:type="dxa"/>
            <w:shd w:val="clear" w:color="auto" w:fill="FFFFFF"/>
          </w:tcPr>
          <w:p w:rsidR="006803B1" w:rsidRPr="00536C07" w:rsidRDefault="006803B1" w:rsidP="00F86316">
            <w:pPr>
              <w:pStyle w:val="T2BaseArray"/>
              <w:jc w:val="left"/>
              <w:rPr>
                <w:rFonts w:ascii="Arial" w:hAnsi="Arial" w:cs="Arial"/>
              </w:rPr>
            </w:pPr>
            <w:r w:rsidRPr="00536C07">
              <w:rPr>
                <w:rFonts w:ascii="Arial" w:hAnsi="Arial" w:cs="Arial"/>
              </w:rPr>
              <w:t>Possible values:</w:t>
            </w:r>
          </w:p>
          <w:p w:rsidR="006803B1" w:rsidRPr="00536C07" w:rsidRDefault="006803B1" w:rsidP="00DE32BA">
            <w:pPr>
              <w:pStyle w:val="T2BaseArray"/>
              <w:numPr>
                <w:ilvl w:val="0"/>
                <w:numId w:val="14"/>
              </w:numPr>
              <w:jc w:val="left"/>
              <w:rPr>
                <w:rFonts w:ascii="Arial" w:hAnsi="Arial" w:cs="Arial"/>
              </w:rPr>
              <w:pPrChange w:id="942" w:author="Author">
                <w:pPr>
                  <w:pStyle w:val="T2BaseArray"/>
                  <w:framePr w:hSpace="141" w:wrap="around" w:vAnchor="text" w:hAnchor="margin" w:xAlign="right" w:y="145"/>
                  <w:numPr>
                    <w:numId w:val="15"/>
                  </w:numPr>
                  <w:tabs>
                    <w:tab w:val="num" w:pos="360"/>
                  </w:tabs>
                  <w:ind w:left="360" w:hanging="360"/>
                  <w:jc w:val="left"/>
                </w:pPr>
              </w:pPrChange>
            </w:pPr>
            <w:r w:rsidRPr="00536C07">
              <w:rPr>
                <w:rFonts w:ascii="Arial" w:hAnsi="Arial" w:cs="Arial"/>
              </w:rPr>
              <w:t xml:space="preserve">SECU </w:t>
            </w:r>
          </w:p>
          <w:p w:rsidR="006803B1" w:rsidRPr="00536C07" w:rsidRDefault="006803B1" w:rsidP="00DE32BA">
            <w:pPr>
              <w:pStyle w:val="T2BaseArray"/>
              <w:numPr>
                <w:ilvl w:val="0"/>
                <w:numId w:val="14"/>
              </w:numPr>
              <w:jc w:val="left"/>
              <w:rPr>
                <w:rFonts w:ascii="Arial" w:hAnsi="Arial" w:cs="Arial"/>
              </w:rPr>
              <w:pPrChange w:id="943" w:author="Author">
                <w:pPr>
                  <w:pStyle w:val="T2BaseArray"/>
                  <w:framePr w:hSpace="141" w:wrap="around" w:vAnchor="text" w:hAnchor="margin" w:xAlign="right" w:y="145"/>
                  <w:numPr>
                    <w:numId w:val="15"/>
                  </w:numPr>
                  <w:tabs>
                    <w:tab w:val="num" w:pos="360"/>
                  </w:tabs>
                  <w:ind w:left="360" w:hanging="360"/>
                  <w:jc w:val="left"/>
                </w:pPr>
              </w:pPrChange>
            </w:pPr>
            <w:r w:rsidRPr="00536C07">
              <w:rPr>
                <w:rFonts w:ascii="Arial" w:hAnsi="Arial" w:cs="Arial"/>
              </w:rPr>
              <w:t xml:space="preserve">CTRY </w:t>
            </w:r>
          </w:p>
          <w:p w:rsidR="006803B1" w:rsidRPr="00536C07" w:rsidRDefault="006803B1" w:rsidP="00DE32BA">
            <w:pPr>
              <w:pStyle w:val="T2BaseArray"/>
              <w:numPr>
                <w:ilvl w:val="0"/>
                <w:numId w:val="14"/>
              </w:numPr>
              <w:jc w:val="left"/>
              <w:rPr>
                <w:rFonts w:ascii="Arial" w:hAnsi="Arial" w:cs="Arial"/>
              </w:rPr>
              <w:pPrChange w:id="944" w:author="Author">
                <w:pPr>
                  <w:pStyle w:val="T2BaseArray"/>
                  <w:framePr w:hSpace="141" w:wrap="around" w:vAnchor="text" w:hAnchor="margin" w:xAlign="right" w:y="145"/>
                  <w:numPr>
                    <w:numId w:val="15"/>
                  </w:numPr>
                  <w:tabs>
                    <w:tab w:val="num" w:pos="360"/>
                  </w:tabs>
                  <w:ind w:left="360" w:hanging="360"/>
                  <w:jc w:val="left"/>
                </w:pPr>
              </w:pPrChange>
            </w:pPr>
            <w:r w:rsidRPr="00536C07">
              <w:rPr>
                <w:rFonts w:ascii="Arial" w:hAnsi="Arial" w:cs="Arial"/>
              </w:rPr>
              <w:t>ISCS</w:t>
            </w:r>
          </w:p>
        </w:tc>
        <w:tc>
          <w:tcPr>
            <w:tcW w:w="3402" w:type="dxa"/>
            <w:shd w:val="clear" w:color="auto" w:fill="FFFFFF"/>
          </w:tcPr>
          <w:p w:rsidR="006803B1" w:rsidRPr="00536C07" w:rsidRDefault="006803B1" w:rsidP="00F86316">
            <w:pPr>
              <w:pStyle w:val="T2BaseArray"/>
              <w:jc w:val="left"/>
              <w:rPr>
                <w:rFonts w:ascii="Arial" w:hAnsi="Arial" w:cs="Arial"/>
              </w:rPr>
            </w:pPr>
            <w:r w:rsidRPr="00536C07">
              <w:rPr>
                <w:rFonts w:ascii="Arial" w:hAnsi="Arial" w:cs="Arial"/>
              </w:rPr>
              <w:t>Possible values:</w:t>
            </w:r>
          </w:p>
          <w:p w:rsidR="006803B1" w:rsidRPr="00536C07" w:rsidRDefault="006803B1" w:rsidP="00DE32BA">
            <w:pPr>
              <w:pStyle w:val="T2BaseArray"/>
              <w:numPr>
                <w:ilvl w:val="0"/>
                <w:numId w:val="14"/>
              </w:numPr>
              <w:jc w:val="left"/>
              <w:rPr>
                <w:rFonts w:ascii="Arial" w:hAnsi="Arial" w:cs="Arial"/>
              </w:rPr>
              <w:pPrChange w:id="945" w:author="Author">
                <w:pPr>
                  <w:pStyle w:val="T2BaseArray"/>
                  <w:framePr w:hSpace="141" w:wrap="around" w:vAnchor="text" w:hAnchor="margin" w:xAlign="right" w:y="145"/>
                  <w:numPr>
                    <w:numId w:val="15"/>
                  </w:numPr>
                  <w:tabs>
                    <w:tab w:val="num" w:pos="360"/>
                  </w:tabs>
                  <w:ind w:left="360" w:hanging="360"/>
                  <w:jc w:val="left"/>
                </w:pPr>
              </w:pPrChange>
            </w:pPr>
            <w:r w:rsidRPr="00536C07">
              <w:rPr>
                <w:rFonts w:ascii="Arial" w:hAnsi="Arial" w:cs="Arial"/>
              </w:rPr>
              <w:t>SECU = Securities</w:t>
            </w:r>
          </w:p>
          <w:p w:rsidR="006803B1" w:rsidRPr="00536C07" w:rsidRDefault="006803B1" w:rsidP="00DE32BA">
            <w:pPr>
              <w:pStyle w:val="T2BaseArray"/>
              <w:numPr>
                <w:ilvl w:val="0"/>
                <w:numId w:val="14"/>
              </w:numPr>
              <w:jc w:val="left"/>
              <w:rPr>
                <w:rFonts w:ascii="Arial" w:hAnsi="Arial" w:cs="Arial"/>
              </w:rPr>
              <w:pPrChange w:id="946" w:author="Author">
                <w:pPr>
                  <w:pStyle w:val="T2BaseArray"/>
                  <w:framePr w:hSpace="141" w:wrap="around" w:vAnchor="text" w:hAnchor="margin" w:xAlign="right" w:y="145"/>
                  <w:numPr>
                    <w:numId w:val="15"/>
                  </w:numPr>
                  <w:tabs>
                    <w:tab w:val="num" w:pos="360"/>
                  </w:tabs>
                  <w:ind w:left="360" w:hanging="360"/>
                  <w:jc w:val="left"/>
                </w:pPr>
              </w:pPrChange>
            </w:pPr>
            <w:r w:rsidRPr="00536C07">
              <w:rPr>
                <w:rFonts w:ascii="Arial" w:hAnsi="Arial" w:cs="Arial"/>
              </w:rPr>
              <w:t>CTRY = Country</w:t>
            </w:r>
          </w:p>
          <w:p w:rsidR="006803B1" w:rsidRPr="00536C07" w:rsidRDefault="006803B1" w:rsidP="00DE32BA">
            <w:pPr>
              <w:pStyle w:val="T2BaseArray"/>
              <w:numPr>
                <w:ilvl w:val="0"/>
                <w:numId w:val="14"/>
              </w:numPr>
              <w:jc w:val="left"/>
              <w:rPr>
                <w:rFonts w:ascii="Arial" w:hAnsi="Arial" w:cs="Arial"/>
              </w:rPr>
              <w:pPrChange w:id="947" w:author="Author">
                <w:pPr>
                  <w:pStyle w:val="T2BaseArray"/>
                  <w:framePr w:hSpace="141" w:wrap="around" w:vAnchor="text" w:hAnchor="margin" w:xAlign="right" w:y="145"/>
                  <w:numPr>
                    <w:numId w:val="15"/>
                  </w:numPr>
                  <w:tabs>
                    <w:tab w:val="num" w:pos="360"/>
                  </w:tabs>
                  <w:ind w:left="360" w:hanging="360"/>
                  <w:jc w:val="left"/>
                </w:pPr>
              </w:pPrChange>
            </w:pPr>
            <w:r w:rsidRPr="00536C07">
              <w:rPr>
                <w:rFonts w:ascii="Arial" w:hAnsi="Arial" w:cs="Arial"/>
              </w:rPr>
              <w:t>ISCS = Issuer CSD</w:t>
            </w:r>
          </w:p>
        </w:tc>
        <w:tc>
          <w:tcPr>
            <w:tcW w:w="2551" w:type="dxa"/>
            <w:shd w:val="clear" w:color="auto" w:fill="FFFFFF"/>
          </w:tcPr>
          <w:p w:rsidR="006803B1" w:rsidRPr="00C02D46" w:rsidRDefault="006803B1" w:rsidP="00F86316">
            <w:pPr>
              <w:pStyle w:val="T2BaseArray"/>
              <w:jc w:val="left"/>
              <w:rPr>
                <w:rFonts w:ascii="Arial" w:hAnsi="Arial" w:cs="Arial"/>
              </w:rPr>
            </w:pPr>
          </w:p>
        </w:tc>
        <w:tc>
          <w:tcPr>
            <w:tcW w:w="677" w:type="dxa"/>
            <w:shd w:val="clear" w:color="auto" w:fill="FFFFFF"/>
          </w:tcPr>
          <w:p w:rsidR="006803B1" w:rsidRPr="00E57D50" w:rsidRDefault="006803B1" w:rsidP="00F86316">
            <w:pPr>
              <w:pStyle w:val="T2BaseArray"/>
              <w:ind w:left="0" w:firstLine="0"/>
              <w:jc w:val="left"/>
              <w:rPr>
                <w:rFonts w:ascii="Arial" w:hAnsi="Arial" w:cs="Arial"/>
              </w:rPr>
            </w:pPr>
          </w:p>
        </w:tc>
        <w:tc>
          <w:tcPr>
            <w:tcW w:w="678" w:type="dxa"/>
            <w:shd w:val="clear" w:color="auto" w:fill="FFFFFF"/>
          </w:tcPr>
          <w:p w:rsidR="006803B1" w:rsidRPr="00A476F1" w:rsidRDefault="006803B1" w:rsidP="00F86316">
            <w:pPr>
              <w:pStyle w:val="T2BaseArray"/>
              <w:ind w:left="0" w:firstLine="0"/>
              <w:jc w:val="left"/>
              <w:rPr>
                <w:rFonts w:ascii="Arial" w:hAnsi="Arial" w:cs="Arial"/>
              </w:rPr>
            </w:pPr>
            <w:r w:rsidRPr="00A476F1">
              <w:rPr>
                <w:rFonts w:ascii="Arial" w:hAnsi="Arial" w:cs="Arial"/>
              </w:rPr>
              <w:t>1..1</w:t>
            </w:r>
          </w:p>
        </w:tc>
      </w:tr>
      <w:tr w:rsidR="006803B1" w:rsidRPr="009C13F9" w:rsidTr="00C02D46">
        <w:tc>
          <w:tcPr>
            <w:tcW w:w="534" w:type="dxa"/>
            <w:shd w:val="clear" w:color="auto" w:fill="FFFFFF"/>
          </w:tcPr>
          <w:p w:rsidR="006803B1" w:rsidRDefault="006803B1" w:rsidP="00F86316">
            <w:pPr>
              <w:pStyle w:val="T2BaseArray"/>
              <w:ind w:left="0" w:firstLine="0"/>
              <w:jc w:val="left"/>
              <w:rPr>
                <w:rFonts w:ascii="Arial" w:hAnsi="Arial" w:cs="Arial"/>
              </w:rPr>
            </w:pPr>
            <w:r>
              <w:rPr>
                <w:rFonts w:ascii="Arial" w:hAnsi="Arial" w:cs="Arial"/>
              </w:rPr>
              <w:t>10</w:t>
            </w:r>
          </w:p>
        </w:tc>
        <w:tc>
          <w:tcPr>
            <w:tcW w:w="567" w:type="dxa"/>
            <w:shd w:val="clear" w:color="auto" w:fill="FFFFFF"/>
          </w:tcPr>
          <w:p w:rsidR="006803B1" w:rsidRDefault="006803B1" w:rsidP="00F86316">
            <w:pPr>
              <w:pStyle w:val="T2BaseArray"/>
              <w:ind w:left="0" w:firstLine="0"/>
              <w:jc w:val="left"/>
              <w:rPr>
                <w:rFonts w:ascii="Arial" w:hAnsi="Arial" w:cs="Arial"/>
              </w:rPr>
            </w:pPr>
            <w:r>
              <w:rPr>
                <w:rFonts w:ascii="Arial" w:hAnsi="Arial" w:cs="Arial"/>
              </w:rPr>
              <w:t>J</w:t>
            </w:r>
          </w:p>
        </w:tc>
        <w:tc>
          <w:tcPr>
            <w:tcW w:w="2551" w:type="dxa"/>
            <w:shd w:val="clear" w:color="auto" w:fill="FFFFFF"/>
          </w:tcPr>
          <w:p w:rsidR="006803B1" w:rsidRPr="00C02D46" w:rsidRDefault="006803B1" w:rsidP="00F86316">
            <w:pPr>
              <w:pStyle w:val="T2BaseArray"/>
              <w:jc w:val="left"/>
              <w:rPr>
                <w:rFonts w:ascii="Arial" w:hAnsi="Arial" w:cs="Arial"/>
              </w:rPr>
            </w:pPr>
            <w:r w:rsidRPr="00C02D46">
              <w:rPr>
                <w:rFonts w:ascii="Arial" w:hAnsi="Arial" w:cs="Arial"/>
              </w:rPr>
              <w:t>ISIN</w:t>
            </w:r>
          </w:p>
        </w:tc>
        <w:tc>
          <w:tcPr>
            <w:tcW w:w="2977" w:type="dxa"/>
            <w:shd w:val="clear" w:color="auto" w:fill="FFFFFF"/>
          </w:tcPr>
          <w:p w:rsidR="006803B1" w:rsidRPr="00C02D46" w:rsidRDefault="006803B1" w:rsidP="00F86316">
            <w:pPr>
              <w:pStyle w:val="T2BaseArray"/>
              <w:jc w:val="left"/>
              <w:rPr>
                <w:rFonts w:ascii="Arial" w:hAnsi="Arial" w:cs="Arial"/>
              </w:rPr>
            </w:pPr>
            <w:r w:rsidRPr="00536C07">
              <w:rPr>
                <w:rFonts w:ascii="Arial" w:hAnsi="Arial" w:cs="Arial"/>
              </w:rPr>
              <w:t>CHAR (1</w:t>
            </w:r>
            <w:r w:rsidR="00E679E0" w:rsidRPr="00536C07">
              <w:rPr>
                <w:rFonts w:ascii="Arial" w:hAnsi="Arial" w:cs="Arial"/>
              </w:rPr>
              <w:t>2</w:t>
            </w:r>
            <w:r w:rsidRPr="00536C07">
              <w:rPr>
                <w:rFonts w:ascii="Arial" w:hAnsi="Arial" w:cs="Arial"/>
              </w:rPr>
              <w:t>)</w:t>
            </w:r>
          </w:p>
        </w:tc>
        <w:tc>
          <w:tcPr>
            <w:tcW w:w="3402" w:type="dxa"/>
            <w:shd w:val="clear" w:color="auto" w:fill="FFFFFF"/>
          </w:tcPr>
          <w:p w:rsidR="006803B1" w:rsidRPr="00C02D46" w:rsidRDefault="006803B1" w:rsidP="00F86316">
            <w:pPr>
              <w:pStyle w:val="T2BaseArray"/>
              <w:ind w:left="0" w:firstLine="0"/>
              <w:jc w:val="left"/>
              <w:rPr>
                <w:rFonts w:ascii="Arial" w:hAnsi="Arial" w:cs="Arial"/>
              </w:rPr>
            </w:pPr>
            <w:r w:rsidRPr="00C02D46">
              <w:rPr>
                <w:rFonts w:ascii="Arial" w:hAnsi="Arial" w:cs="Arial"/>
              </w:rPr>
              <w:t>Security id</w:t>
            </w:r>
            <w:r>
              <w:rPr>
                <w:rFonts w:ascii="Arial" w:hAnsi="Arial" w:cs="Arial"/>
              </w:rPr>
              <w:t>entification.</w:t>
            </w:r>
          </w:p>
        </w:tc>
        <w:tc>
          <w:tcPr>
            <w:tcW w:w="2551" w:type="dxa"/>
            <w:shd w:val="clear" w:color="auto" w:fill="FFFFFF"/>
          </w:tcPr>
          <w:p w:rsidR="006803B1" w:rsidRPr="00C02D46" w:rsidRDefault="006803B1" w:rsidP="00F86316">
            <w:pPr>
              <w:pStyle w:val="T2BaseArray"/>
              <w:ind w:left="0" w:firstLine="0"/>
              <w:rPr>
                <w:rFonts w:ascii="Arial" w:hAnsi="Arial" w:cs="Arial"/>
              </w:rPr>
            </w:pPr>
            <w:r w:rsidRPr="00A476F1">
              <w:rPr>
                <w:rFonts w:ascii="Arial" w:hAnsi="Arial" w:cs="Arial"/>
              </w:rPr>
              <w:t xml:space="preserve">Must occur if Eligibility Type </w:t>
            </w:r>
            <w:r w:rsidRPr="00A476F1">
              <w:rPr>
                <w:rFonts w:ascii="Arial" w:hAnsi="Arial" w:cs="Arial"/>
              </w:rPr>
              <w:lastRenderedPageBreak/>
              <w:t>is</w:t>
            </w:r>
            <w:r>
              <w:rPr>
                <w:rFonts w:ascii="Arial" w:hAnsi="Arial" w:cs="Arial"/>
              </w:rPr>
              <w:t xml:space="preserve"> ‘</w:t>
            </w:r>
            <w:r w:rsidRPr="00A476F1">
              <w:rPr>
                <w:rFonts w:ascii="Arial" w:hAnsi="Arial" w:cs="Arial"/>
              </w:rPr>
              <w:t>Securities</w:t>
            </w:r>
            <w:r>
              <w:rPr>
                <w:rFonts w:ascii="Arial" w:hAnsi="Arial" w:cs="Arial"/>
              </w:rPr>
              <w:t>’</w:t>
            </w:r>
            <w:r w:rsidRPr="00A476F1">
              <w:rPr>
                <w:rFonts w:ascii="Arial" w:hAnsi="Arial" w:cs="Arial"/>
              </w:rPr>
              <w:t xml:space="preserve">. Otherwise </w:t>
            </w:r>
            <w:r>
              <w:rPr>
                <w:rFonts w:ascii="Arial" w:hAnsi="Arial" w:cs="Arial"/>
              </w:rPr>
              <w:t>the cell</w:t>
            </w:r>
            <w:r w:rsidRPr="00A476F1">
              <w:rPr>
                <w:rFonts w:ascii="Arial" w:hAnsi="Arial" w:cs="Arial"/>
              </w:rPr>
              <w:t xml:space="preserve"> must </w:t>
            </w:r>
            <w:r>
              <w:rPr>
                <w:rFonts w:ascii="Arial" w:hAnsi="Arial" w:cs="Arial"/>
              </w:rPr>
              <w:t>be empty.</w:t>
            </w:r>
          </w:p>
        </w:tc>
        <w:tc>
          <w:tcPr>
            <w:tcW w:w="677" w:type="dxa"/>
            <w:shd w:val="clear" w:color="auto" w:fill="FFFFFF"/>
          </w:tcPr>
          <w:p w:rsidR="006803B1" w:rsidRPr="00E57D50" w:rsidRDefault="006803B1" w:rsidP="00F86316">
            <w:pPr>
              <w:pStyle w:val="T2BaseArray"/>
              <w:ind w:left="0" w:firstLine="0"/>
              <w:jc w:val="left"/>
              <w:rPr>
                <w:rFonts w:ascii="Arial" w:hAnsi="Arial" w:cs="Arial"/>
              </w:rPr>
            </w:pPr>
          </w:p>
        </w:tc>
        <w:tc>
          <w:tcPr>
            <w:tcW w:w="678" w:type="dxa"/>
            <w:shd w:val="clear" w:color="auto" w:fill="FFFFFF"/>
          </w:tcPr>
          <w:p w:rsidR="006803B1" w:rsidRPr="00A476F1" w:rsidRDefault="006803B1" w:rsidP="00F86316">
            <w:pPr>
              <w:pStyle w:val="T2BaseArray"/>
              <w:ind w:left="0" w:firstLine="0"/>
              <w:jc w:val="left"/>
              <w:rPr>
                <w:rFonts w:ascii="Arial" w:hAnsi="Arial" w:cs="Arial"/>
              </w:rPr>
            </w:pPr>
            <w:r w:rsidRPr="00A476F1">
              <w:rPr>
                <w:rFonts w:ascii="Arial" w:hAnsi="Arial" w:cs="Arial"/>
              </w:rPr>
              <w:t>0..1</w:t>
            </w:r>
          </w:p>
        </w:tc>
      </w:tr>
      <w:tr w:rsidR="006803B1" w:rsidRPr="009C13F9" w:rsidTr="00C02D46">
        <w:tc>
          <w:tcPr>
            <w:tcW w:w="534" w:type="dxa"/>
            <w:shd w:val="clear" w:color="auto" w:fill="FFFFFF"/>
          </w:tcPr>
          <w:p w:rsidR="006803B1" w:rsidRDefault="006803B1" w:rsidP="00F86316">
            <w:pPr>
              <w:pStyle w:val="T2BaseArray"/>
              <w:ind w:left="0" w:firstLine="0"/>
              <w:jc w:val="left"/>
              <w:rPr>
                <w:rFonts w:ascii="Arial" w:hAnsi="Arial" w:cs="Arial"/>
              </w:rPr>
            </w:pPr>
            <w:r>
              <w:rPr>
                <w:rFonts w:ascii="Arial" w:hAnsi="Arial" w:cs="Arial"/>
              </w:rPr>
              <w:lastRenderedPageBreak/>
              <w:t>11</w:t>
            </w:r>
          </w:p>
        </w:tc>
        <w:tc>
          <w:tcPr>
            <w:tcW w:w="567" w:type="dxa"/>
            <w:shd w:val="clear" w:color="auto" w:fill="FFFFFF"/>
          </w:tcPr>
          <w:p w:rsidR="006803B1" w:rsidRDefault="006803B1" w:rsidP="00F86316">
            <w:pPr>
              <w:pStyle w:val="T2BaseArray"/>
              <w:ind w:left="0" w:firstLine="0"/>
              <w:jc w:val="left"/>
              <w:rPr>
                <w:rFonts w:ascii="Arial" w:hAnsi="Arial" w:cs="Arial"/>
              </w:rPr>
            </w:pPr>
            <w:r>
              <w:rPr>
                <w:rFonts w:ascii="Arial" w:hAnsi="Arial" w:cs="Arial"/>
              </w:rPr>
              <w:t>K</w:t>
            </w:r>
          </w:p>
        </w:tc>
        <w:tc>
          <w:tcPr>
            <w:tcW w:w="2551" w:type="dxa"/>
            <w:shd w:val="clear" w:color="auto" w:fill="FFFFFF"/>
          </w:tcPr>
          <w:p w:rsidR="006803B1" w:rsidRPr="00C02D46" w:rsidRDefault="006803B1" w:rsidP="00F86316">
            <w:pPr>
              <w:pStyle w:val="T2BaseArray"/>
              <w:jc w:val="left"/>
              <w:rPr>
                <w:rFonts w:ascii="Arial" w:hAnsi="Arial" w:cs="Arial"/>
              </w:rPr>
            </w:pPr>
            <w:r w:rsidRPr="00C02D46">
              <w:rPr>
                <w:rFonts w:ascii="Arial" w:hAnsi="Arial" w:cs="Arial"/>
              </w:rPr>
              <w:t>Country code</w:t>
            </w:r>
          </w:p>
        </w:tc>
        <w:tc>
          <w:tcPr>
            <w:tcW w:w="2977" w:type="dxa"/>
            <w:shd w:val="clear" w:color="auto" w:fill="FFFFFF"/>
          </w:tcPr>
          <w:p w:rsidR="006803B1" w:rsidRPr="00C02D46" w:rsidRDefault="006803B1" w:rsidP="00F86316">
            <w:pPr>
              <w:pStyle w:val="T2BaseArray"/>
              <w:jc w:val="left"/>
              <w:rPr>
                <w:rFonts w:ascii="Arial" w:hAnsi="Arial" w:cs="Arial"/>
              </w:rPr>
            </w:pPr>
            <w:r w:rsidRPr="00C02D46">
              <w:rPr>
                <w:rFonts w:ascii="Arial" w:hAnsi="Arial" w:cs="Arial"/>
              </w:rPr>
              <w:t>CHAR (2)</w:t>
            </w:r>
          </w:p>
        </w:tc>
        <w:tc>
          <w:tcPr>
            <w:tcW w:w="3402" w:type="dxa"/>
            <w:shd w:val="clear" w:color="auto" w:fill="FFFFFF"/>
          </w:tcPr>
          <w:p w:rsidR="006803B1" w:rsidRPr="00C02D46" w:rsidRDefault="006803B1" w:rsidP="00F86316">
            <w:pPr>
              <w:pStyle w:val="T2BaseArray"/>
              <w:jc w:val="left"/>
              <w:rPr>
                <w:rFonts w:ascii="Arial" w:hAnsi="Arial" w:cs="Arial"/>
              </w:rPr>
            </w:pPr>
          </w:p>
        </w:tc>
        <w:tc>
          <w:tcPr>
            <w:tcW w:w="2551" w:type="dxa"/>
            <w:shd w:val="clear" w:color="auto" w:fill="FFFFFF"/>
          </w:tcPr>
          <w:p w:rsidR="006803B1" w:rsidRPr="00C02D46" w:rsidRDefault="006803B1" w:rsidP="00F86316">
            <w:pPr>
              <w:pStyle w:val="T2BaseArray"/>
              <w:ind w:left="0" w:firstLine="0"/>
              <w:rPr>
                <w:rFonts w:ascii="Arial" w:hAnsi="Arial" w:cs="Arial"/>
              </w:rPr>
            </w:pPr>
            <w:r w:rsidRPr="00A476F1">
              <w:rPr>
                <w:rFonts w:ascii="Arial" w:hAnsi="Arial" w:cs="Arial"/>
              </w:rPr>
              <w:t>Must occur if Eligibility Type is</w:t>
            </w:r>
            <w:r>
              <w:rPr>
                <w:rFonts w:ascii="Arial" w:hAnsi="Arial" w:cs="Arial"/>
              </w:rPr>
              <w:t xml:space="preserve"> ‘</w:t>
            </w:r>
            <w:r w:rsidRPr="00C02D46">
              <w:rPr>
                <w:rFonts w:ascii="Arial" w:hAnsi="Arial" w:cs="Arial"/>
              </w:rPr>
              <w:t>Country</w:t>
            </w:r>
            <w:r>
              <w:rPr>
                <w:rFonts w:ascii="Arial" w:hAnsi="Arial" w:cs="Arial"/>
              </w:rPr>
              <w:t>’</w:t>
            </w:r>
            <w:r w:rsidRPr="00A476F1">
              <w:rPr>
                <w:rFonts w:ascii="Arial" w:hAnsi="Arial" w:cs="Arial"/>
              </w:rPr>
              <w:t xml:space="preserve">. Otherwise </w:t>
            </w:r>
            <w:r>
              <w:rPr>
                <w:rFonts w:ascii="Arial" w:hAnsi="Arial" w:cs="Arial"/>
              </w:rPr>
              <w:t>the cell</w:t>
            </w:r>
            <w:r w:rsidRPr="00A476F1">
              <w:rPr>
                <w:rFonts w:ascii="Arial" w:hAnsi="Arial" w:cs="Arial"/>
              </w:rPr>
              <w:t xml:space="preserve"> must </w:t>
            </w:r>
            <w:r>
              <w:rPr>
                <w:rFonts w:ascii="Arial" w:hAnsi="Arial" w:cs="Arial"/>
              </w:rPr>
              <w:t>be empty.</w:t>
            </w:r>
          </w:p>
        </w:tc>
        <w:tc>
          <w:tcPr>
            <w:tcW w:w="677" w:type="dxa"/>
            <w:shd w:val="clear" w:color="auto" w:fill="FFFFFF"/>
          </w:tcPr>
          <w:p w:rsidR="006803B1" w:rsidRPr="00E57D50" w:rsidRDefault="006803B1" w:rsidP="00F86316">
            <w:pPr>
              <w:pStyle w:val="T2BaseArray"/>
              <w:ind w:left="0" w:firstLine="0"/>
              <w:jc w:val="left"/>
              <w:rPr>
                <w:rFonts w:ascii="Arial" w:hAnsi="Arial" w:cs="Arial"/>
              </w:rPr>
            </w:pPr>
          </w:p>
        </w:tc>
        <w:tc>
          <w:tcPr>
            <w:tcW w:w="678" w:type="dxa"/>
            <w:shd w:val="clear" w:color="auto" w:fill="FFFFFF"/>
          </w:tcPr>
          <w:p w:rsidR="006803B1" w:rsidRPr="00A476F1" w:rsidRDefault="006803B1" w:rsidP="00F86316">
            <w:pPr>
              <w:pStyle w:val="T2BaseArray"/>
              <w:ind w:left="0" w:firstLine="0"/>
              <w:jc w:val="left"/>
              <w:rPr>
                <w:rFonts w:ascii="Arial" w:hAnsi="Arial" w:cs="Arial"/>
              </w:rPr>
            </w:pPr>
            <w:r w:rsidRPr="00A476F1">
              <w:rPr>
                <w:rFonts w:ascii="Arial" w:hAnsi="Arial" w:cs="Arial"/>
              </w:rPr>
              <w:t>0..1</w:t>
            </w:r>
          </w:p>
        </w:tc>
      </w:tr>
      <w:tr w:rsidR="006803B1" w:rsidRPr="009C13F9" w:rsidTr="0062603A">
        <w:tc>
          <w:tcPr>
            <w:tcW w:w="534" w:type="dxa"/>
            <w:shd w:val="clear" w:color="auto" w:fill="FFFFFF"/>
          </w:tcPr>
          <w:p w:rsidR="006803B1" w:rsidRDefault="006803B1" w:rsidP="00F86316">
            <w:pPr>
              <w:pStyle w:val="T2BaseArray"/>
              <w:ind w:left="0" w:firstLine="0"/>
              <w:jc w:val="left"/>
              <w:rPr>
                <w:rFonts w:ascii="Arial" w:hAnsi="Arial" w:cs="Arial"/>
              </w:rPr>
            </w:pPr>
            <w:r>
              <w:rPr>
                <w:rFonts w:ascii="Arial" w:hAnsi="Arial" w:cs="Arial"/>
              </w:rPr>
              <w:t>12</w:t>
            </w:r>
          </w:p>
        </w:tc>
        <w:tc>
          <w:tcPr>
            <w:tcW w:w="567" w:type="dxa"/>
            <w:shd w:val="clear" w:color="auto" w:fill="FFFFFF"/>
          </w:tcPr>
          <w:p w:rsidR="006803B1" w:rsidRDefault="006803B1" w:rsidP="00F86316">
            <w:pPr>
              <w:pStyle w:val="T2BaseArray"/>
              <w:ind w:left="0" w:firstLine="0"/>
              <w:jc w:val="left"/>
              <w:rPr>
                <w:rFonts w:ascii="Arial" w:hAnsi="Arial" w:cs="Arial"/>
              </w:rPr>
            </w:pPr>
            <w:r>
              <w:rPr>
                <w:rFonts w:ascii="Arial" w:hAnsi="Arial" w:cs="Arial"/>
              </w:rPr>
              <w:t>L</w:t>
            </w:r>
          </w:p>
        </w:tc>
        <w:tc>
          <w:tcPr>
            <w:tcW w:w="2551" w:type="dxa"/>
            <w:shd w:val="clear" w:color="auto" w:fill="FFFFFF"/>
          </w:tcPr>
          <w:p w:rsidR="006803B1" w:rsidRPr="00C02D46" w:rsidRDefault="006803B1" w:rsidP="00F86316">
            <w:pPr>
              <w:pStyle w:val="T2BaseArray"/>
              <w:jc w:val="left"/>
              <w:rPr>
                <w:rFonts w:ascii="Arial" w:hAnsi="Arial" w:cs="Arial"/>
              </w:rPr>
            </w:pPr>
            <w:r w:rsidRPr="00C02D46">
              <w:rPr>
                <w:rFonts w:ascii="Arial" w:hAnsi="Arial" w:cs="Arial"/>
              </w:rPr>
              <w:t>Issuer Parent BIC</w:t>
            </w:r>
          </w:p>
        </w:tc>
        <w:tc>
          <w:tcPr>
            <w:tcW w:w="2977" w:type="dxa"/>
            <w:shd w:val="clear" w:color="auto" w:fill="FFFFFF"/>
          </w:tcPr>
          <w:p w:rsidR="006803B1" w:rsidRPr="00C02D46" w:rsidRDefault="006803B1" w:rsidP="00F86316">
            <w:pPr>
              <w:pStyle w:val="T2BaseArray"/>
              <w:jc w:val="left"/>
              <w:rPr>
                <w:rFonts w:ascii="Arial" w:hAnsi="Arial" w:cs="Arial"/>
              </w:rPr>
            </w:pPr>
            <w:r w:rsidRPr="00C02D46">
              <w:rPr>
                <w:rFonts w:ascii="Arial" w:hAnsi="Arial" w:cs="Arial"/>
              </w:rPr>
              <w:t>CHAR (11)</w:t>
            </w:r>
          </w:p>
        </w:tc>
        <w:tc>
          <w:tcPr>
            <w:tcW w:w="3402" w:type="dxa"/>
            <w:vMerge w:val="restart"/>
            <w:shd w:val="clear" w:color="auto" w:fill="FFFFFF"/>
          </w:tcPr>
          <w:p w:rsidR="006803B1" w:rsidRPr="00C02D46" w:rsidRDefault="006803B1" w:rsidP="00F86316">
            <w:pPr>
              <w:pStyle w:val="T2BaseArray"/>
              <w:jc w:val="left"/>
              <w:rPr>
                <w:rFonts w:ascii="Arial" w:hAnsi="Arial" w:cs="Arial"/>
              </w:rPr>
            </w:pPr>
            <w:r>
              <w:rPr>
                <w:rFonts w:ascii="Arial" w:hAnsi="Arial" w:cs="Arial"/>
              </w:rPr>
              <w:t>External i</w:t>
            </w:r>
            <w:r w:rsidRPr="00C02D46">
              <w:rPr>
                <w:rFonts w:ascii="Arial" w:hAnsi="Arial" w:cs="Arial"/>
              </w:rPr>
              <w:t>ssuer</w:t>
            </w:r>
            <w:r>
              <w:rPr>
                <w:rFonts w:ascii="Arial" w:hAnsi="Arial" w:cs="Arial"/>
              </w:rPr>
              <w:t>.</w:t>
            </w:r>
          </w:p>
          <w:p w:rsidR="006803B1" w:rsidRPr="00C02D46" w:rsidRDefault="006803B1" w:rsidP="00F86316">
            <w:pPr>
              <w:pStyle w:val="T2BaseArray"/>
              <w:jc w:val="left"/>
              <w:rPr>
                <w:rFonts w:ascii="Arial" w:hAnsi="Arial" w:cs="Arial"/>
              </w:rPr>
            </w:pPr>
          </w:p>
        </w:tc>
        <w:tc>
          <w:tcPr>
            <w:tcW w:w="2551" w:type="dxa"/>
            <w:vMerge w:val="restart"/>
            <w:shd w:val="clear" w:color="auto" w:fill="FFFFFF"/>
          </w:tcPr>
          <w:p w:rsidR="006803B1" w:rsidRPr="00C02D46" w:rsidRDefault="006803B1" w:rsidP="00F86316">
            <w:pPr>
              <w:pStyle w:val="T2BaseArray"/>
              <w:ind w:left="0" w:firstLine="0"/>
              <w:rPr>
                <w:rFonts w:ascii="Arial" w:hAnsi="Arial" w:cs="Arial"/>
              </w:rPr>
            </w:pPr>
            <w:r w:rsidRPr="00A476F1">
              <w:rPr>
                <w:rFonts w:ascii="Arial" w:hAnsi="Arial" w:cs="Arial"/>
              </w:rPr>
              <w:t>Must occur if Eligibility Type is</w:t>
            </w:r>
            <w:r>
              <w:rPr>
                <w:rFonts w:ascii="Arial" w:hAnsi="Arial" w:cs="Arial"/>
              </w:rPr>
              <w:t xml:space="preserve"> ‘</w:t>
            </w:r>
            <w:r w:rsidRPr="00C02D46">
              <w:rPr>
                <w:rFonts w:ascii="Arial" w:hAnsi="Arial" w:cs="Arial"/>
              </w:rPr>
              <w:t>Issuer CSD</w:t>
            </w:r>
            <w:r>
              <w:rPr>
                <w:rFonts w:ascii="Arial" w:hAnsi="Arial" w:cs="Arial"/>
              </w:rPr>
              <w:t>’</w:t>
            </w:r>
            <w:r w:rsidRPr="00A476F1">
              <w:rPr>
                <w:rFonts w:ascii="Arial" w:hAnsi="Arial" w:cs="Arial"/>
              </w:rPr>
              <w:t xml:space="preserve">. Otherwise </w:t>
            </w:r>
            <w:r>
              <w:rPr>
                <w:rFonts w:ascii="Arial" w:hAnsi="Arial" w:cs="Arial"/>
              </w:rPr>
              <w:t>the cell</w:t>
            </w:r>
            <w:r w:rsidRPr="00A476F1">
              <w:rPr>
                <w:rFonts w:ascii="Arial" w:hAnsi="Arial" w:cs="Arial"/>
              </w:rPr>
              <w:t xml:space="preserve"> must </w:t>
            </w:r>
            <w:r>
              <w:rPr>
                <w:rFonts w:ascii="Arial" w:hAnsi="Arial" w:cs="Arial"/>
              </w:rPr>
              <w:t>be empty.</w:t>
            </w:r>
          </w:p>
        </w:tc>
        <w:tc>
          <w:tcPr>
            <w:tcW w:w="677" w:type="dxa"/>
            <w:vMerge w:val="restart"/>
            <w:shd w:val="clear" w:color="auto" w:fill="FFFFFF"/>
          </w:tcPr>
          <w:p w:rsidR="006803B1" w:rsidRPr="00E57D50" w:rsidRDefault="006803B1" w:rsidP="00F86316">
            <w:pPr>
              <w:pStyle w:val="T2BaseArray"/>
              <w:ind w:left="0" w:firstLine="0"/>
              <w:jc w:val="left"/>
              <w:rPr>
                <w:rFonts w:ascii="Arial" w:hAnsi="Arial" w:cs="Arial"/>
              </w:rPr>
            </w:pPr>
          </w:p>
        </w:tc>
        <w:tc>
          <w:tcPr>
            <w:tcW w:w="678" w:type="dxa"/>
            <w:vMerge w:val="restart"/>
            <w:shd w:val="clear" w:color="auto" w:fill="FFFFFF"/>
          </w:tcPr>
          <w:p w:rsidR="006803B1" w:rsidRPr="00A476F1" w:rsidRDefault="006803B1" w:rsidP="00F86316">
            <w:pPr>
              <w:pStyle w:val="T2BaseArray"/>
              <w:ind w:left="0" w:firstLine="0"/>
              <w:jc w:val="left"/>
              <w:rPr>
                <w:rFonts w:ascii="Arial" w:hAnsi="Arial" w:cs="Arial"/>
              </w:rPr>
            </w:pPr>
            <w:r w:rsidRPr="00A476F1">
              <w:rPr>
                <w:rFonts w:ascii="Arial" w:hAnsi="Arial" w:cs="Arial"/>
              </w:rPr>
              <w:t>0..1</w:t>
            </w:r>
          </w:p>
        </w:tc>
      </w:tr>
      <w:tr w:rsidR="006803B1" w:rsidRPr="009C13F9" w:rsidTr="00C02D46">
        <w:tc>
          <w:tcPr>
            <w:tcW w:w="534" w:type="dxa"/>
            <w:shd w:val="clear" w:color="auto" w:fill="FFFFFF"/>
          </w:tcPr>
          <w:p w:rsidR="006803B1" w:rsidRDefault="006803B1" w:rsidP="00F86316">
            <w:pPr>
              <w:pStyle w:val="T2BaseArray"/>
              <w:ind w:left="0" w:firstLine="0"/>
              <w:jc w:val="left"/>
              <w:rPr>
                <w:rFonts w:ascii="Arial" w:hAnsi="Arial" w:cs="Arial"/>
              </w:rPr>
            </w:pPr>
            <w:r>
              <w:rPr>
                <w:rFonts w:ascii="Arial" w:hAnsi="Arial" w:cs="Arial"/>
              </w:rPr>
              <w:t>13</w:t>
            </w:r>
          </w:p>
        </w:tc>
        <w:tc>
          <w:tcPr>
            <w:tcW w:w="567" w:type="dxa"/>
            <w:shd w:val="clear" w:color="auto" w:fill="FFFFFF"/>
          </w:tcPr>
          <w:p w:rsidR="006803B1" w:rsidRDefault="006803B1" w:rsidP="00F86316">
            <w:pPr>
              <w:pStyle w:val="T2BaseArray"/>
              <w:ind w:left="0" w:firstLine="0"/>
              <w:jc w:val="left"/>
              <w:rPr>
                <w:rFonts w:ascii="Arial" w:hAnsi="Arial" w:cs="Arial"/>
              </w:rPr>
            </w:pPr>
            <w:r>
              <w:rPr>
                <w:rFonts w:ascii="Arial" w:hAnsi="Arial" w:cs="Arial"/>
              </w:rPr>
              <w:t>M</w:t>
            </w:r>
          </w:p>
        </w:tc>
        <w:tc>
          <w:tcPr>
            <w:tcW w:w="2551" w:type="dxa"/>
            <w:shd w:val="clear" w:color="auto" w:fill="FFFFFF"/>
          </w:tcPr>
          <w:p w:rsidR="006803B1" w:rsidRPr="00C02D46" w:rsidRDefault="006803B1" w:rsidP="00F86316">
            <w:pPr>
              <w:pStyle w:val="T2BaseArray"/>
              <w:jc w:val="left"/>
              <w:rPr>
                <w:rFonts w:ascii="Arial" w:hAnsi="Arial" w:cs="Arial"/>
              </w:rPr>
            </w:pPr>
            <w:r w:rsidRPr="00C02D46">
              <w:rPr>
                <w:rFonts w:ascii="Arial" w:hAnsi="Arial" w:cs="Arial"/>
              </w:rPr>
              <w:t>Issuer BIC</w:t>
            </w:r>
          </w:p>
        </w:tc>
        <w:tc>
          <w:tcPr>
            <w:tcW w:w="2977" w:type="dxa"/>
            <w:shd w:val="clear" w:color="auto" w:fill="FFFFFF"/>
          </w:tcPr>
          <w:p w:rsidR="006803B1" w:rsidRPr="00C02D46" w:rsidRDefault="006803B1" w:rsidP="00F86316">
            <w:pPr>
              <w:pStyle w:val="T2BaseArray"/>
              <w:jc w:val="left"/>
              <w:rPr>
                <w:rFonts w:ascii="Arial" w:hAnsi="Arial" w:cs="Arial"/>
              </w:rPr>
            </w:pPr>
            <w:r w:rsidRPr="00C02D46">
              <w:rPr>
                <w:rFonts w:ascii="Arial" w:hAnsi="Arial" w:cs="Arial"/>
              </w:rPr>
              <w:t>CHAR (11)</w:t>
            </w:r>
          </w:p>
        </w:tc>
        <w:tc>
          <w:tcPr>
            <w:tcW w:w="3402" w:type="dxa"/>
            <w:vMerge/>
            <w:shd w:val="clear" w:color="auto" w:fill="FFFFFF"/>
          </w:tcPr>
          <w:p w:rsidR="006803B1" w:rsidRPr="00C02D46" w:rsidRDefault="006803B1" w:rsidP="00F86316">
            <w:pPr>
              <w:pStyle w:val="T2BaseArray"/>
              <w:jc w:val="left"/>
              <w:rPr>
                <w:rFonts w:ascii="Arial" w:hAnsi="Arial" w:cs="Arial"/>
              </w:rPr>
            </w:pPr>
          </w:p>
        </w:tc>
        <w:tc>
          <w:tcPr>
            <w:tcW w:w="2551" w:type="dxa"/>
            <w:vMerge/>
            <w:shd w:val="clear" w:color="auto" w:fill="FFFFFF"/>
          </w:tcPr>
          <w:p w:rsidR="006803B1" w:rsidRPr="00C02D46" w:rsidRDefault="006803B1" w:rsidP="00F86316">
            <w:pPr>
              <w:pStyle w:val="T2BaseArray"/>
              <w:jc w:val="left"/>
              <w:rPr>
                <w:rFonts w:ascii="Arial" w:hAnsi="Arial" w:cs="Arial"/>
              </w:rPr>
            </w:pPr>
          </w:p>
        </w:tc>
        <w:tc>
          <w:tcPr>
            <w:tcW w:w="677" w:type="dxa"/>
            <w:vMerge/>
            <w:shd w:val="clear" w:color="auto" w:fill="FFFFFF"/>
          </w:tcPr>
          <w:p w:rsidR="006803B1" w:rsidRPr="00E57D50" w:rsidRDefault="006803B1" w:rsidP="00F86316">
            <w:pPr>
              <w:pStyle w:val="T2BaseArray"/>
              <w:ind w:left="0" w:firstLine="0"/>
              <w:jc w:val="left"/>
              <w:rPr>
                <w:rFonts w:ascii="Arial" w:hAnsi="Arial" w:cs="Arial"/>
              </w:rPr>
            </w:pPr>
          </w:p>
        </w:tc>
        <w:tc>
          <w:tcPr>
            <w:tcW w:w="678" w:type="dxa"/>
            <w:vMerge/>
            <w:shd w:val="clear" w:color="auto" w:fill="FFFFFF"/>
          </w:tcPr>
          <w:p w:rsidR="006803B1" w:rsidRPr="00A476F1" w:rsidRDefault="006803B1" w:rsidP="00F86316">
            <w:pPr>
              <w:pStyle w:val="T2BaseArray"/>
              <w:ind w:left="0" w:firstLine="0"/>
              <w:jc w:val="left"/>
              <w:rPr>
                <w:rFonts w:ascii="Arial" w:hAnsi="Arial" w:cs="Arial"/>
              </w:rPr>
            </w:pPr>
          </w:p>
        </w:tc>
      </w:tr>
    </w:tbl>
    <w:p w:rsidR="006803B1" w:rsidRPr="002318F1" w:rsidRDefault="006803B1" w:rsidP="006B7030">
      <w:pPr>
        <w:rPr>
          <w:rFonts w:ascii="Arial" w:hAnsi="Arial" w:cs="Arial"/>
          <w:lang w:val="en-GB"/>
        </w:rPr>
      </w:pPr>
    </w:p>
    <w:p w:rsidR="006803B1" w:rsidRDefault="006803B1">
      <w:pPr>
        <w:jc w:val="left"/>
        <w:rPr>
          <w:rFonts w:ascii="Arial" w:hAnsi="Arial"/>
          <w:b/>
          <w:sz w:val="24"/>
          <w:lang w:val="en-GB"/>
        </w:rPr>
      </w:pPr>
      <w:bookmarkStart w:id="948" w:name="_Ref326913787"/>
      <w:bookmarkStart w:id="949" w:name="_Toc328751336"/>
      <w:r>
        <w:br w:type="page"/>
      </w:r>
    </w:p>
    <w:p w:rsidR="006803B1" w:rsidRDefault="006803B1" w:rsidP="003C29A5">
      <w:pPr>
        <w:pStyle w:val="Heading3"/>
      </w:pPr>
      <w:bookmarkStart w:id="950" w:name="_Toc385494954"/>
      <w:r w:rsidRPr="002318F1">
        <w:lastRenderedPageBreak/>
        <w:t>Dynamic Data</w:t>
      </w:r>
      <w:bookmarkEnd w:id="948"/>
      <w:bookmarkEnd w:id="949"/>
      <w:bookmarkEnd w:id="950"/>
    </w:p>
    <w:p w:rsidR="006803B1" w:rsidRDefault="006803B1" w:rsidP="001429DB">
      <w:pPr>
        <w:pStyle w:val="Heading4"/>
      </w:pPr>
      <w:bookmarkStart w:id="951" w:name="_Ref337724868"/>
      <w:bookmarkStart w:id="952" w:name="_Toc385494955"/>
      <w:r>
        <w:t>Free of Payment Settlement Instruction</w:t>
      </w:r>
      <w:bookmarkEnd w:id="951"/>
      <w:bookmarkEnd w:id="952"/>
    </w:p>
    <w:p w:rsidR="006803B1" w:rsidRPr="00FE1638" w:rsidRDefault="006803B1" w:rsidP="00DE32BA">
      <w:pPr>
        <w:pStyle w:val="ListParagraph"/>
        <w:numPr>
          <w:ilvl w:val="0"/>
          <w:numId w:val="14"/>
        </w:numPr>
        <w:rPr>
          <w:lang w:val="en-GB"/>
        </w:rPr>
        <w:pPrChange w:id="953" w:author="Author">
          <w:pPr>
            <w:pStyle w:val="ListParagraph"/>
            <w:numPr>
              <w:numId w:val="15"/>
            </w:numPr>
            <w:tabs>
              <w:tab w:val="num" w:pos="360"/>
            </w:tabs>
            <w:ind w:left="360" w:hanging="360"/>
          </w:pPr>
        </w:pPrChange>
      </w:pPr>
      <w:r w:rsidRPr="00A74865">
        <w:rPr>
          <w:rFonts w:ascii="Arial" w:hAnsi="Arial" w:cs="Arial"/>
          <w:lang w:val="en-GB"/>
        </w:rPr>
        <w:t>Record Type: “FOP”</w:t>
      </w:r>
    </w:p>
    <w:p w:rsidR="006803B1" w:rsidRPr="00FE1638" w:rsidRDefault="006803B1" w:rsidP="00FE1638">
      <w:pPr>
        <w:pStyle w:val="T2BaseArray"/>
        <w:ind w:left="0" w:firstLine="0"/>
        <w:jc w:val="left"/>
      </w:pPr>
      <w:r w:rsidRPr="009F57AA">
        <w:rPr>
          <w:rFonts w:ascii="Arial" w:hAnsi="Arial" w:cs="Arial"/>
          <w:sz w:val="22"/>
          <w:szCs w:val="22"/>
        </w:rPr>
        <w:t xml:space="preserve">The record </w:t>
      </w:r>
      <w:r>
        <w:rPr>
          <w:rFonts w:ascii="Arial" w:hAnsi="Arial" w:cs="Arial"/>
          <w:sz w:val="22"/>
          <w:szCs w:val="22"/>
        </w:rPr>
        <w:t>is used to create</w:t>
      </w:r>
      <w:r w:rsidRPr="009F57AA">
        <w:rPr>
          <w:rFonts w:ascii="Arial" w:hAnsi="Arial" w:cs="Arial"/>
          <w:sz w:val="22"/>
          <w:szCs w:val="22"/>
        </w:rPr>
        <w:t xml:space="preserve"> a </w:t>
      </w:r>
      <w:r>
        <w:rPr>
          <w:rFonts w:ascii="Arial" w:hAnsi="Arial" w:cs="Arial"/>
          <w:sz w:val="22"/>
          <w:szCs w:val="22"/>
        </w:rPr>
        <w:t>free of payment settlement instruction.</w:t>
      </w: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1"/>
        <w:gridCol w:w="851"/>
        <w:gridCol w:w="2284"/>
        <w:gridCol w:w="2976"/>
        <w:gridCol w:w="3402"/>
        <w:gridCol w:w="2609"/>
        <w:gridCol w:w="1014"/>
      </w:tblGrid>
      <w:tr w:rsidR="006803B1" w:rsidRPr="002318F1" w:rsidTr="0049644F">
        <w:trPr>
          <w:cantSplit/>
          <w:trHeight w:val="1260"/>
        </w:trPr>
        <w:tc>
          <w:tcPr>
            <w:tcW w:w="801" w:type="dxa"/>
            <w:shd w:val="pct15" w:color="auto" w:fill="auto"/>
            <w:textDirection w:val="btLr"/>
          </w:tcPr>
          <w:p w:rsidR="006803B1" w:rsidRPr="00E126BE" w:rsidRDefault="006803B1" w:rsidP="00E126BE">
            <w:pPr>
              <w:ind w:left="113" w:right="113"/>
              <w:jc w:val="center"/>
              <w:rPr>
                <w:rFonts w:ascii="Arial" w:hAnsi="Arial" w:cs="Arial"/>
                <w:b/>
                <w:sz w:val="18"/>
                <w:szCs w:val="18"/>
                <w:lang w:val="en-GB"/>
              </w:rPr>
            </w:pPr>
            <w:r w:rsidRPr="00E126BE">
              <w:rPr>
                <w:rFonts w:ascii="Arial" w:hAnsi="Arial" w:cs="Arial"/>
                <w:b/>
                <w:sz w:val="18"/>
                <w:szCs w:val="18"/>
                <w:lang w:val="en-GB"/>
              </w:rPr>
              <w:t>Flat file  column</w:t>
            </w:r>
          </w:p>
        </w:tc>
        <w:tc>
          <w:tcPr>
            <w:tcW w:w="851" w:type="dxa"/>
            <w:shd w:val="pct15" w:color="auto" w:fill="auto"/>
            <w:textDirection w:val="btLr"/>
          </w:tcPr>
          <w:p w:rsidR="006803B1" w:rsidRPr="00E126BE" w:rsidRDefault="006803B1" w:rsidP="00E126BE">
            <w:pPr>
              <w:ind w:left="113" w:right="113"/>
              <w:jc w:val="center"/>
              <w:rPr>
                <w:rFonts w:ascii="Arial" w:hAnsi="Arial" w:cs="Arial"/>
                <w:b/>
                <w:sz w:val="18"/>
                <w:szCs w:val="18"/>
                <w:lang w:val="en-GB"/>
              </w:rPr>
            </w:pPr>
            <w:r w:rsidRPr="00E126BE">
              <w:rPr>
                <w:rFonts w:ascii="Arial" w:hAnsi="Arial" w:cs="Arial"/>
                <w:b/>
                <w:sz w:val="18"/>
                <w:szCs w:val="18"/>
                <w:lang w:val="en-GB"/>
              </w:rPr>
              <w:t>Excel Column</w:t>
            </w:r>
          </w:p>
        </w:tc>
        <w:tc>
          <w:tcPr>
            <w:tcW w:w="2284" w:type="dxa"/>
            <w:shd w:val="pct15" w:color="auto" w:fill="auto"/>
          </w:tcPr>
          <w:p w:rsidR="006803B1" w:rsidRPr="00E126BE" w:rsidRDefault="006803B1" w:rsidP="00234818">
            <w:pPr>
              <w:pStyle w:val="T2BaseArray"/>
              <w:ind w:left="0" w:firstLine="0"/>
              <w:jc w:val="center"/>
              <w:rPr>
                <w:rFonts w:ascii="Arial" w:hAnsi="Arial" w:cs="Arial"/>
                <w:b/>
              </w:rPr>
            </w:pPr>
            <w:r w:rsidRPr="00E126BE">
              <w:rPr>
                <w:rFonts w:ascii="Arial" w:hAnsi="Arial" w:cs="Arial"/>
                <w:b/>
              </w:rPr>
              <w:t>Column Name</w:t>
            </w:r>
          </w:p>
        </w:tc>
        <w:tc>
          <w:tcPr>
            <w:tcW w:w="2976" w:type="dxa"/>
            <w:shd w:val="pct15" w:color="auto" w:fill="auto"/>
          </w:tcPr>
          <w:p w:rsidR="006803B1" w:rsidRPr="00E126BE" w:rsidRDefault="006803B1" w:rsidP="00234818">
            <w:pPr>
              <w:pStyle w:val="T2BaseArray"/>
              <w:ind w:left="0" w:firstLine="0"/>
              <w:jc w:val="center"/>
              <w:rPr>
                <w:rFonts w:ascii="Arial" w:hAnsi="Arial" w:cs="Arial"/>
                <w:b/>
              </w:rPr>
            </w:pPr>
            <w:r w:rsidRPr="00E126BE">
              <w:rPr>
                <w:rFonts w:ascii="Arial" w:hAnsi="Arial" w:cs="Arial"/>
                <w:b/>
              </w:rPr>
              <w:t>Format</w:t>
            </w:r>
          </w:p>
        </w:tc>
        <w:tc>
          <w:tcPr>
            <w:tcW w:w="3402" w:type="dxa"/>
            <w:shd w:val="pct15" w:color="auto" w:fill="auto"/>
          </w:tcPr>
          <w:p w:rsidR="006803B1" w:rsidRPr="00E126BE" w:rsidRDefault="006803B1" w:rsidP="00234818">
            <w:pPr>
              <w:pStyle w:val="T2BaseArray"/>
              <w:ind w:left="0" w:firstLine="0"/>
              <w:jc w:val="center"/>
              <w:rPr>
                <w:rFonts w:ascii="Arial" w:hAnsi="Arial" w:cs="Arial"/>
                <w:b/>
              </w:rPr>
            </w:pPr>
            <w:r w:rsidRPr="00E126BE">
              <w:rPr>
                <w:rFonts w:ascii="Arial" w:hAnsi="Arial" w:cs="Arial"/>
                <w:b/>
              </w:rPr>
              <w:t>Description</w:t>
            </w:r>
          </w:p>
        </w:tc>
        <w:tc>
          <w:tcPr>
            <w:tcW w:w="2609" w:type="dxa"/>
            <w:shd w:val="pct15" w:color="auto" w:fill="auto"/>
          </w:tcPr>
          <w:p w:rsidR="006803B1" w:rsidRPr="00E126BE" w:rsidRDefault="006803B1" w:rsidP="00234818">
            <w:pPr>
              <w:pStyle w:val="T2BaseArray"/>
              <w:ind w:left="0" w:firstLine="0"/>
              <w:jc w:val="center"/>
              <w:rPr>
                <w:rFonts w:ascii="Arial" w:hAnsi="Arial" w:cs="Arial"/>
                <w:b/>
              </w:rPr>
            </w:pPr>
            <w:r>
              <w:rPr>
                <w:rFonts w:ascii="Arial" w:hAnsi="Arial" w:cs="Arial"/>
                <w:b/>
              </w:rPr>
              <w:t>Rules</w:t>
            </w:r>
          </w:p>
        </w:tc>
        <w:tc>
          <w:tcPr>
            <w:tcW w:w="1014" w:type="dxa"/>
            <w:shd w:val="pct15" w:color="auto" w:fill="auto"/>
          </w:tcPr>
          <w:p w:rsidR="006803B1" w:rsidRPr="00E126BE" w:rsidRDefault="006803B1" w:rsidP="00234818">
            <w:pPr>
              <w:pStyle w:val="T2BaseArray"/>
              <w:ind w:left="0" w:firstLine="0"/>
              <w:jc w:val="center"/>
              <w:rPr>
                <w:rFonts w:ascii="Arial" w:hAnsi="Arial" w:cs="Arial"/>
                <w:b/>
              </w:rPr>
            </w:pPr>
            <w:r w:rsidRPr="00E126BE">
              <w:rPr>
                <w:rFonts w:ascii="Arial" w:hAnsi="Arial" w:cs="Arial"/>
                <w:b/>
              </w:rPr>
              <w:t>Occurs per Record</w:t>
            </w:r>
          </w:p>
        </w:tc>
      </w:tr>
      <w:tr w:rsidR="006803B1" w:rsidRPr="002318F1" w:rsidTr="0049644F">
        <w:tc>
          <w:tcPr>
            <w:tcW w:w="801"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2</w:t>
            </w:r>
          </w:p>
        </w:tc>
        <w:tc>
          <w:tcPr>
            <w:tcW w:w="851"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B</w:t>
            </w:r>
          </w:p>
        </w:tc>
        <w:tc>
          <w:tcPr>
            <w:tcW w:w="2284"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Record Id</w:t>
            </w:r>
          </w:p>
        </w:tc>
        <w:tc>
          <w:tcPr>
            <w:tcW w:w="2976"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NUMERIC (10)</w:t>
            </w:r>
          </w:p>
        </w:tc>
        <w:tc>
          <w:tcPr>
            <w:tcW w:w="3402"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 xml:space="preserve">Unique identifier of the record. </w:t>
            </w:r>
          </w:p>
        </w:tc>
        <w:tc>
          <w:tcPr>
            <w:tcW w:w="2609" w:type="dxa"/>
          </w:tcPr>
          <w:p w:rsidR="006803B1" w:rsidRPr="00E126BE" w:rsidRDefault="006803B1" w:rsidP="00A74865">
            <w:pPr>
              <w:pStyle w:val="T2BaseArray"/>
              <w:ind w:left="0" w:firstLine="0"/>
              <w:jc w:val="left"/>
              <w:rPr>
                <w:rFonts w:ascii="Arial" w:hAnsi="Arial" w:cs="Arial"/>
              </w:rPr>
            </w:pPr>
          </w:p>
        </w:tc>
        <w:tc>
          <w:tcPr>
            <w:tcW w:w="1014"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1..1</w:t>
            </w:r>
          </w:p>
        </w:tc>
      </w:tr>
      <w:tr w:rsidR="006803B1" w:rsidRPr="002318F1" w:rsidTr="0049644F">
        <w:tc>
          <w:tcPr>
            <w:tcW w:w="801"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3</w:t>
            </w:r>
          </w:p>
        </w:tc>
        <w:tc>
          <w:tcPr>
            <w:tcW w:w="851"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C</w:t>
            </w:r>
          </w:p>
        </w:tc>
        <w:tc>
          <w:tcPr>
            <w:tcW w:w="2284"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Instructing Party Parent BIC</w:t>
            </w:r>
          </w:p>
        </w:tc>
        <w:tc>
          <w:tcPr>
            <w:tcW w:w="2976" w:type="dxa"/>
          </w:tcPr>
          <w:p w:rsidR="006803B1" w:rsidRPr="00E126BE" w:rsidRDefault="00D61BAC" w:rsidP="00A74865">
            <w:pPr>
              <w:pStyle w:val="T2BaseArray"/>
              <w:ind w:left="0" w:firstLine="0"/>
              <w:jc w:val="left"/>
              <w:rPr>
                <w:rFonts w:ascii="Arial" w:hAnsi="Arial" w:cs="Arial"/>
              </w:rPr>
            </w:pPr>
            <w:commentRangeStart w:id="954"/>
            <w:ins w:id="955" w:author="Author">
              <w:r>
                <w:rPr>
                  <w:rFonts w:ascii="Arial" w:hAnsi="Arial" w:cs="Arial"/>
                </w:rPr>
                <w:t>VAR</w:t>
              </w:r>
            </w:ins>
            <w:r w:rsidR="006803B1" w:rsidRPr="00E126BE">
              <w:rPr>
                <w:rFonts w:ascii="Arial" w:hAnsi="Arial" w:cs="Arial"/>
              </w:rPr>
              <w:t>CHAR (11)</w:t>
            </w:r>
            <w:commentRangeEnd w:id="954"/>
            <w:r>
              <w:rPr>
                <w:rStyle w:val="CommentReference"/>
                <w:rFonts w:ascii="Times New Roman" w:hAnsi="Times New Roman"/>
                <w:lang w:val="fr-FR"/>
              </w:rPr>
              <w:commentReference w:id="954"/>
            </w:r>
          </w:p>
        </w:tc>
        <w:tc>
          <w:tcPr>
            <w:tcW w:w="3402" w:type="dxa"/>
          </w:tcPr>
          <w:p w:rsidR="006803B1" w:rsidRPr="00E126BE" w:rsidRDefault="006803B1" w:rsidP="00A74865">
            <w:pPr>
              <w:pStyle w:val="T2BaseArray"/>
              <w:ind w:left="0" w:firstLine="0"/>
              <w:jc w:val="left"/>
              <w:rPr>
                <w:rFonts w:ascii="Arial" w:hAnsi="Arial" w:cs="Arial"/>
              </w:rPr>
            </w:pPr>
          </w:p>
        </w:tc>
        <w:tc>
          <w:tcPr>
            <w:tcW w:w="2609" w:type="dxa"/>
          </w:tcPr>
          <w:p w:rsidR="006803B1" w:rsidRPr="00E126BE" w:rsidRDefault="006803B1" w:rsidP="00A74865">
            <w:pPr>
              <w:pStyle w:val="T2BaseArray"/>
              <w:ind w:left="0" w:firstLine="0"/>
              <w:jc w:val="left"/>
              <w:rPr>
                <w:rFonts w:ascii="Arial" w:hAnsi="Arial" w:cs="Arial"/>
              </w:rPr>
            </w:pPr>
          </w:p>
        </w:tc>
        <w:tc>
          <w:tcPr>
            <w:tcW w:w="1014"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1..1</w:t>
            </w:r>
          </w:p>
        </w:tc>
      </w:tr>
      <w:tr w:rsidR="006803B1" w:rsidRPr="002318F1" w:rsidTr="0049644F">
        <w:tc>
          <w:tcPr>
            <w:tcW w:w="801"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4</w:t>
            </w:r>
          </w:p>
        </w:tc>
        <w:tc>
          <w:tcPr>
            <w:tcW w:w="851"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D</w:t>
            </w:r>
          </w:p>
        </w:tc>
        <w:tc>
          <w:tcPr>
            <w:tcW w:w="2284"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Instructing Party BIC</w:t>
            </w:r>
          </w:p>
        </w:tc>
        <w:tc>
          <w:tcPr>
            <w:tcW w:w="2976" w:type="dxa"/>
          </w:tcPr>
          <w:p w:rsidR="006803B1" w:rsidRPr="00E126BE" w:rsidRDefault="00D61BAC" w:rsidP="00A74865">
            <w:pPr>
              <w:pStyle w:val="T2BaseArray"/>
              <w:ind w:left="0" w:firstLine="0"/>
              <w:jc w:val="left"/>
              <w:rPr>
                <w:rFonts w:ascii="Arial" w:hAnsi="Arial" w:cs="Arial"/>
              </w:rPr>
            </w:pPr>
            <w:commentRangeStart w:id="956"/>
            <w:ins w:id="957" w:author="Author">
              <w:r>
                <w:rPr>
                  <w:rFonts w:ascii="Arial" w:hAnsi="Arial" w:cs="Arial"/>
                </w:rPr>
                <w:t>VAR</w:t>
              </w:r>
            </w:ins>
            <w:r w:rsidR="006803B1" w:rsidRPr="00E126BE">
              <w:rPr>
                <w:rFonts w:ascii="Arial" w:hAnsi="Arial" w:cs="Arial"/>
              </w:rPr>
              <w:t>CHAR (11)</w:t>
            </w:r>
            <w:commentRangeEnd w:id="956"/>
            <w:r>
              <w:rPr>
                <w:rStyle w:val="CommentReference"/>
                <w:rFonts w:ascii="Times New Roman" w:hAnsi="Times New Roman"/>
                <w:lang w:val="fr-FR"/>
              </w:rPr>
              <w:commentReference w:id="956"/>
            </w:r>
          </w:p>
        </w:tc>
        <w:tc>
          <w:tcPr>
            <w:tcW w:w="3402" w:type="dxa"/>
          </w:tcPr>
          <w:p w:rsidR="006803B1" w:rsidRPr="00E126BE" w:rsidRDefault="006803B1" w:rsidP="00A74865">
            <w:pPr>
              <w:pStyle w:val="T2BaseArray"/>
              <w:ind w:left="0" w:firstLine="0"/>
              <w:jc w:val="left"/>
              <w:rPr>
                <w:rFonts w:ascii="Arial" w:hAnsi="Arial" w:cs="Arial"/>
              </w:rPr>
            </w:pPr>
          </w:p>
        </w:tc>
        <w:tc>
          <w:tcPr>
            <w:tcW w:w="2609" w:type="dxa"/>
          </w:tcPr>
          <w:p w:rsidR="006803B1" w:rsidRPr="00E126BE" w:rsidRDefault="006803B1" w:rsidP="00A74865">
            <w:pPr>
              <w:pStyle w:val="T2BaseArray"/>
              <w:ind w:left="0" w:firstLine="0"/>
              <w:jc w:val="left"/>
              <w:rPr>
                <w:rFonts w:ascii="Arial" w:hAnsi="Arial" w:cs="Arial"/>
              </w:rPr>
            </w:pPr>
          </w:p>
        </w:tc>
        <w:tc>
          <w:tcPr>
            <w:tcW w:w="1014"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1..1</w:t>
            </w:r>
          </w:p>
        </w:tc>
      </w:tr>
      <w:tr w:rsidR="006803B1" w:rsidRPr="002318F1" w:rsidTr="0049644F">
        <w:tc>
          <w:tcPr>
            <w:tcW w:w="801"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5</w:t>
            </w:r>
          </w:p>
        </w:tc>
        <w:tc>
          <w:tcPr>
            <w:tcW w:w="851"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E</w:t>
            </w:r>
          </w:p>
        </w:tc>
        <w:tc>
          <w:tcPr>
            <w:tcW w:w="2284"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T2S Actor Instruction Reference</w:t>
            </w:r>
          </w:p>
        </w:tc>
        <w:tc>
          <w:tcPr>
            <w:tcW w:w="2976" w:type="dxa"/>
          </w:tcPr>
          <w:p w:rsidR="006803B1" w:rsidRPr="00E126BE" w:rsidRDefault="00D61BAC" w:rsidP="00A74865">
            <w:pPr>
              <w:pStyle w:val="T2BaseArray"/>
              <w:ind w:left="0" w:firstLine="0"/>
              <w:jc w:val="left"/>
              <w:rPr>
                <w:rFonts w:ascii="Arial" w:hAnsi="Arial" w:cs="Arial"/>
              </w:rPr>
            </w:pPr>
            <w:commentRangeStart w:id="958"/>
            <w:ins w:id="959" w:author="Author">
              <w:r>
                <w:rPr>
                  <w:rFonts w:ascii="Arial" w:hAnsi="Arial" w:cs="Arial"/>
                </w:rPr>
                <w:t>VAR</w:t>
              </w:r>
            </w:ins>
            <w:r w:rsidR="006803B1" w:rsidRPr="00E126BE">
              <w:rPr>
                <w:rFonts w:ascii="Arial" w:hAnsi="Arial" w:cs="Arial"/>
              </w:rPr>
              <w:t>CHAR (16)</w:t>
            </w:r>
            <w:commentRangeEnd w:id="958"/>
            <w:r>
              <w:rPr>
                <w:rStyle w:val="CommentReference"/>
                <w:rFonts w:ascii="Times New Roman" w:hAnsi="Times New Roman"/>
                <w:lang w:val="fr-FR"/>
              </w:rPr>
              <w:commentReference w:id="958"/>
            </w:r>
          </w:p>
        </w:tc>
        <w:tc>
          <w:tcPr>
            <w:tcW w:w="3402"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Transaction identification</w:t>
            </w:r>
            <w:r>
              <w:rPr>
                <w:rFonts w:ascii="Arial" w:hAnsi="Arial" w:cs="Arial"/>
              </w:rPr>
              <w:t>.</w:t>
            </w:r>
          </w:p>
        </w:tc>
        <w:tc>
          <w:tcPr>
            <w:tcW w:w="2609" w:type="dxa"/>
          </w:tcPr>
          <w:p w:rsidR="006803B1" w:rsidRPr="00E126BE" w:rsidRDefault="006803B1" w:rsidP="00A74865">
            <w:pPr>
              <w:pStyle w:val="T2BaseArray"/>
              <w:ind w:left="0" w:firstLine="0"/>
              <w:jc w:val="left"/>
              <w:rPr>
                <w:rFonts w:ascii="Arial" w:hAnsi="Arial" w:cs="Arial"/>
              </w:rPr>
            </w:pPr>
          </w:p>
        </w:tc>
        <w:tc>
          <w:tcPr>
            <w:tcW w:w="1014"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1..1</w:t>
            </w:r>
          </w:p>
        </w:tc>
      </w:tr>
      <w:tr w:rsidR="006803B1" w:rsidRPr="002318F1" w:rsidTr="0049644F">
        <w:tc>
          <w:tcPr>
            <w:tcW w:w="801"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6</w:t>
            </w:r>
          </w:p>
        </w:tc>
        <w:tc>
          <w:tcPr>
            <w:tcW w:w="851"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F</w:t>
            </w:r>
          </w:p>
        </w:tc>
        <w:tc>
          <w:tcPr>
            <w:tcW w:w="2284"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Securities Movement Type Code</w:t>
            </w:r>
          </w:p>
        </w:tc>
        <w:tc>
          <w:tcPr>
            <w:tcW w:w="2976"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Possible values:</w:t>
            </w:r>
          </w:p>
          <w:p w:rsidR="006803B1" w:rsidRPr="00E126BE" w:rsidRDefault="006803B1" w:rsidP="00DE32BA">
            <w:pPr>
              <w:pStyle w:val="T2BaseArray"/>
              <w:numPr>
                <w:ilvl w:val="0"/>
                <w:numId w:val="14"/>
              </w:numPr>
              <w:jc w:val="left"/>
              <w:rPr>
                <w:rFonts w:ascii="Arial" w:hAnsi="Arial" w:cs="Arial"/>
              </w:rPr>
              <w:pPrChange w:id="960" w:author="Author">
                <w:pPr>
                  <w:pStyle w:val="T2BaseArray"/>
                  <w:framePr w:hSpace="141" w:wrap="around" w:vAnchor="text" w:hAnchor="margin" w:xAlign="right" w:y="145"/>
                  <w:numPr>
                    <w:numId w:val="15"/>
                  </w:numPr>
                  <w:tabs>
                    <w:tab w:val="num" w:pos="360"/>
                  </w:tabs>
                  <w:ind w:left="360" w:hanging="360"/>
                  <w:jc w:val="left"/>
                </w:pPr>
              </w:pPrChange>
            </w:pPr>
            <w:r w:rsidRPr="00E126BE">
              <w:rPr>
                <w:rFonts w:ascii="Arial" w:hAnsi="Arial" w:cs="Arial"/>
              </w:rPr>
              <w:t>DELI</w:t>
            </w:r>
          </w:p>
          <w:p w:rsidR="006803B1" w:rsidRPr="00E126BE" w:rsidRDefault="006803B1" w:rsidP="00DE32BA">
            <w:pPr>
              <w:pStyle w:val="T2BaseArray"/>
              <w:numPr>
                <w:ilvl w:val="0"/>
                <w:numId w:val="14"/>
              </w:numPr>
              <w:jc w:val="left"/>
              <w:rPr>
                <w:rFonts w:ascii="Arial" w:hAnsi="Arial" w:cs="Arial"/>
              </w:rPr>
              <w:pPrChange w:id="961" w:author="Author">
                <w:pPr>
                  <w:pStyle w:val="T2BaseArray"/>
                  <w:framePr w:hSpace="141" w:wrap="around" w:vAnchor="text" w:hAnchor="margin" w:xAlign="right" w:y="145"/>
                  <w:numPr>
                    <w:numId w:val="15"/>
                  </w:numPr>
                  <w:tabs>
                    <w:tab w:val="num" w:pos="360"/>
                  </w:tabs>
                  <w:ind w:left="360" w:hanging="360"/>
                  <w:jc w:val="left"/>
                </w:pPr>
              </w:pPrChange>
            </w:pPr>
            <w:r w:rsidRPr="00E126BE">
              <w:rPr>
                <w:rFonts w:ascii="Arial" w:hAnsi="Arial" w:cs="Arial"/>
              </w:rPr>
              <w:t>RECE</w:t>
            </w:r>
          </w:p>
        </w:tc>
        <w:tc>
          <w:tcPr>
            <w:tcW w:w="3402" w:type="dxa"/>
          </w:tcPr>
          <w:p w:rsidR="006803B1" w:rsidRPr="00E126BE" w:rsidRDefault="006803B1" w:rsidP="00DE32BA">
            <w:pPr>
              <w:pStyle w:val="T2BaseArray"/>
              <w:numPr>
                <w:ilvl w:val="0"/>
                <w:numId w:val="14"/>
              </w:numPr>
              <w:jc w:val="left"/>
              <w:rPr>
                <w:rFonts w:ascii="Arial" w:hAnsi="Arial" w:cs="Arial"/>
              </w:rPr>
              <w:pPrChange w:id="962" w:author="Author">
                <w:pPr>
                  <w:pStyle w:val="T2BaseArray"/>
                  <w:framePr w:hSpace="141" w:wrap="around" w:vAnchor="text" w:hAnchor="margin" w:xAlign="right" w:y="145"/>
                  <w:numPr>
                    <w:numId w:val="15"/>
                  </w:numPr>
                  <w:tabs>
                    <w:tab w:val="num" w:pos="360"/>
                  </w:tabs>
                  <w:ind w:left="360" w:hanging="360"/>
                  <w:jc w:val="left"/>
                </w:pPr>
              </w:pPrChange>
            </w:pPr>
            <w:r w:rsidRPr="00E126BE">
              <w:rPr>
                <w:rFonts w:ascii="Arial" w:hAnsi="Arial" w:cs="Arial"/>
              </w:rPr>
              <w:t>DELI = Delivery</w:t>
            </w:r>
          </w:p>
          <w:p w:rsidR="006803B1" w:rsidRPr="00E126BE" w:rsidRDefault="006803B1" w:rsidP="00DE32BA">
            <w:pPr>
              <w:pStyle w:val="T2BaseArray"/>
              <w:numPr>
                <w:ilvl w:val="0"/>
                <w:numId w:val="14"/>
              </w:numPr>
              <w:jc w:val="left"/>
              <w:rPr>
                <w:rFonts w:ascii="Arial" w:hAnsi="Arial" w:cs="Arial"/>
              </w:rPr>
              <w:pPrChange w:id="963" w:author="Author">
                <w:pPr>
                  <w:pStyle w:val="T2BaseArray"/>
                  <w:framePr w:hSpace="141" w:wrap="around" w:vAnchor="text" w:hAnchor="margin" w:xAlign="right" w:y="145"/>
                  <w:numPr>
                    <w:numId w:val="15"/>
                  </w:numPr>
                  <w:tabs>
                    <w:tab w:val="num" w:pos="360"/>
                  </w:tabs>
                  <w:ind w:left="360" w:hanging="360"/>
                  <w:jc w:val="left"/>
                </w:pPr>
              </w:pPrChange>
            </w:pPr>
            <w:r w:rsidRPr="00E126BE">
              <w:rPr>
                <w:rFonts w:ascii="Arial" w:hAnsi="Arial" w:cs="Arial"/>
              </w:rPr>
              <w:t>RECE = Receive</w:t>
            </w:r>
          </w:p>
        </w:tc>
        <w:tc>
          <w:tcPr>
            <w:tcW w:w="2609" w:type="dxa"/>
          </w:tcPr>
          <w:p w:rsidR="006803B1" w:rsidRPr="00E126BE" w:rsidRDefault="006803B1" w:rsidP="00A74865">
            <w:pPr>
              <w:pStyle w:val="T2BaseArray"/>
              <w:ind w:left="0" w:firstLine="0"/>
              <w:jc w:val="left"/>
              <w:rPr>
                <w:rFonts w:ascii="Arial" w:hAnsi="Arial" w:cs="Arial"/>
              </w:rPr>
            </w:pPr>
          </w:p>
        </w:tc>
        <w:tc>
          <w:tcPr>
            <w:tcW w:w="1014"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1..1</w:t>
            </w:r>
          </w:p>
        </w:tc>
      </w:tr>
      <w:tr w:rsidR="006803B1" w:rsidRPr="002318F1" w:rsidTr="0049644F">
        <w:tc>
          <w:tcPr>
            <w:tcW w:w="801"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7</w:t>
            </w:r>
          </w:p>
        </w:tc>
        <w:tc>
          <w:tcPr>
            <w:tcW w:w="851"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G</w:t>
            </w:r>
          </w:p>
        </w:tc>
        <w:tc>
          <w:tcPr>
            <w:tcW w:w="2284"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Payment Type Code</w:t>
            </w:r>
          </w:p>
        </w:tc>
        <w:tc>
          <w:tcPr>
            <w:tcW w:w="2976" w:type="dxa"/>
          </w:tcPr>
          <w:p w:rsidR="006803B1" w:rsidRPr="006C699C" w:rsidRDefault="006803B1" w:rsidP="00A74865">
            <w:pPr>
              <w:pStyle w:val="T2BaseArray"/>
              <w:ind w:left="0" w:firstLine="0"/>
              <w:jc w:val="left"/>
              <w:rPr>
                <w:rFonts w:ascii="Arial" w:hAnsi="Arial" w:cs="Arial"/>
              </w:rPr>
            </w:pPr>
            <w:r w:rsidRPr="006C699C">
              <w:rPr>
                <w:rFonts w:ascii="Arial" w:hAnsi="Arial" w:cs="Arial"/>
              </w:rPr>
              <w:t>Possible value:</w:t>
            </w:r>
          </w:p>
          <w:p w:rsidR="006803B1" w:rsidRPr="00E126BE" w:rsidRDefault="006803B1" w:rsidP="00DE32BA">
            <w:pPr>
              <w:pStyle w:val="T2BaseArray"/>
              <w:numPr>
                <w:ilvl w:val="0"/>
                <w:numId w:val="17"/>
              </w:numPr>
              <w:jc w:val="left"/>
              <w:rPr>
                <w:rFonts w:ascii="Arial" w:hAnsi="Arial" w:cs="Arial"/>
              </w:rPr>
              <w:pPrChange w:id="964" w:author="Author">
                <w:pPr>
                  <w:pStyle w:val="T2BaseArray"/>
                  <w:framePr w:hSpace="141" w:wrap="around" w:vAnchor="text" w:hAnchor="margin" w:xAlign="right" w:y="145"/>
                  <w:numPr>
                    <w:numId w:val="22"/>
                  </w:numPr>
                  <w:ind w:left="360" w:hanging="360"/>
                  <w:jc w:val="left"/>
                </w:pPr>
              </w:pPrChange>
            </w:pPr>
            <w:r w:rsidRPr="006C699C">
              <w:rPr>
                <w:rFonts w:ascii="Arial" w:hAnsi="Arial" w:cs="Arial"/>
              </w:rPr>
              <w:t>FREE</w:t>
            </w:r>
          </w:p>
        </w:tc>
        <w:tc>
          <w:tcPr>
            <w:tcW w:w="3402" w:type="dxa"/>
          </w:tcPr>
          <w:p w:rsidR="006803B1" w:rsidRPr="00E126BE" w:rsidRDefault="006803B1" w:rsidP="00DE32BA">
            <w:pPr>
              <w:pStyle w:val="T2BaseArray"/>
              <w:numPr>
                <w:ilvl w:val="0"/>
                <w:numId w:val="17"/>
              </w:numPr>
              <w:jc w:val="left"/>
              <w:rPr>
                <w:rFonts w:ascii="Arial" w:hAnsi="Arial" w:cs="Arial"/>
              </w:rPr>
              <w:pPrChange w:id="965" w:author="Author">
                <w:pPr>
                  <w:pStyle w:val="T2BaseArray"/>
                  <w:framePr w:hSpace="141" w:wrap="around" w:vAnchor="text" w:hAnchor="margin" w:xAlign="right" w:y="145"/>
                  <w:numPr>
                    <w:numId w:val="22"/>
                  </w:numPr>
                  <w:ind w:left="360" w:hanging="360"/>
                  <w:jc w:val="left"/>
                </w:pPr>
              </w:pPrChange>
            </w:pPr>
            <w:r w:rsidRPr="00E126BE">
              <w:rPr>
                <w:rFonts w:ascii="Arial" w:hAnsi="Arial" w:cs="Arial"/>
              </w:rPr>
              <w:t xml:space="preserve">FREE = </w:t>
            </w:r>
            <w:proofErr w:type="spellStart"/>
            <w:r w:rsidRPr="00E126BE">
              <w:rPr>
                <w:rFonts w:ascii="Arial" w:hAnsi="Arial" w:cs="Arial"/>
              </w:rPr>
              <w:t>FoP</w:t>
            </w:r>
            <w:proofErr w:type="spellEnd"/>
            <w:r w:rsidRPr="00E126BE">
              <w:rPr>
                <w:rFonts w:ascii="Arial" w:hAnsi="Arial" w:cs="Arial"/>
              </w:rPr>
              <w:t xml:space="preserve"> instruction </w:t>
            </w:r>
          </w:p>
        </w:tc>
        <w:tc>
          <w:tcPr>
            <w:tcW w:w="2609" w:type="dxa"/>
          </w:tcPr>
          <w:p w:rsidR="006803B1" w:rsidRPr="00E126BE" w:rsidRDefault="006803B1" w:rsidP="00A74865">
            <w:pPr>
              <w:pStyle w:val="T2BaseArray"/>
              <w:ind w:left="0" w:firstLine="0"/>
              <w:jc w:val="left"/>
              <w:rPr>
                <w:rFonts w:ascii="Arial" w:hAnsi="Arial" w:cs="Arial"/>
              </w:rPr>
            </w:pPr>
          </w:p>
        </w:tc>
        <w:tc>
          <w:tcPr>
            <w:tcW w:w="1014" w:type="dxa"/>
          </w:tcPr>
          <w:p w:rsidR="006803B1" w:rsidRPr="00E126BE" w:rsidRDefault="006803B1" w:rsidP="00A74865">
            <w:pPr>
              <w:pStyle w:val="T2BaseArray"/>
              <w:ind w:left="0" w:firstLine="0"/>
              <w:jc w:val="left"/>
              <w:rPr>
                <w:rFonts w:ascii="Arial" w:hAnsi="Arial" w:cs="Arial"/>
              </w:rPr>
            </w:pPr>
            <w:r w:rsidRPr="00E126BE">
              <w:rPr>
                <w:rFonts w:ascii="Arial" w:hAnsi="Arial" w:cs="Arial"/>
              </w:rPr>
              <w:t>1..1</w:t>
            </w:r>
          </w:p>
        </w:tc>
      </w:tr>
      <w:tr w:rsidR="006803B1" w:rsidRPr="002318F1" w:rsidTr="0049644F">
        <w:tc>
          <w:tcPr>
            <w:tcW w:w="801" w:type="dxa"/>
          </w:tcPr>
          <w:p w:rsidR="006803B1" w:rsidRPr="00E126BE" w:rsidRDefault="006803B1" w:rsidP="008F3747">
            <w:pPr>
              <w:pStyle w:val="T2BaseArray"/>
              <w:ind w:left="0" w:firstLine="0"/>
              <w:jc w:val="left"/>
              <w:rPr>
                <w:rFonts w:ascii="Arial" w:hAnsi="Arial" w:cs="Arial"/>
              </w:rPr>
            </w:pPr>
            <w:r>
              <w:rPr>
                <w:rFonts w:ascii="Arial" w:hAnsi="Arial" w:cs="Arial"/>
              </w:rPr>
              <w:t>8</w:t>
            </w:r>
          </w:p>
        </w:tc>
        <w:tc>
          <w:tcPr>
            <w:tcW w:w="851" w:type="dxa"/>
          </w:tcPr>
          <w:p w:rsidR="006803B1" w:rsidRPr="00E126BE" w:rsidRDefault="006803B1" w:rsidP="008F3747">
            <w:pPr>
              <w:pStyle w:val="T2BaseArray"/>
              <w:ind w:left="0" w:firstLine="0"/>
              <w:jc w:val="left"/>
              <w:rPr>
                <w:rFonts w:ascii="Arial" w:hAnsi="Arial" w:cs="Arial"/>
              </w:rPr>
            </w:pPr>
            <w:r>
              <w:rPr>
                <w:rFonts w:ascii="Arial" w:hAnsi="Arial" w:cs="Arial"/>
              </w:rPr>
              <w:t>H</w:t>
            </w:r>
          </w:p>
        </w:tc>
        <w:tc>
          <w:tcPr>
            <w:tcW w:w="2284" w:type="dxa"/>
          </w:tcPr>
          <w:p w:rsidR="006803B1" w:rsidRPr="00E126BE" w:rsidRDefault="006803B1" w:rsidP="008F3747">
            <w:pPr>
              <w:pStyle w:val="T2BaseArray"/>
              <w:ind w:left="0" w:firstLine="0"/>
              <w:jc w:val="left"/>
              <w:rPr>
                <w:rFonts w:ascii="Arial" w:hAnsi="Arial" w:cs="Arial"/>
              </w:rPr>
            </w:pPr>
            <w:r>
              <w:rPr>
                <w:rFonts w:ascii="Arial" w:hAnsi="Arial" w:cs="Arial"/>
              </w:rPr>
              <w:t>Trade Date</w:t>
            </w:r>
          </w:p>
        </w:tc>
        <w:tc>
          <w:tcPr>
            <w:tcW w:w="2976"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DATE</w:t>
            </w:r>
          </w:p>
        </w:tc>
        <w:tc>
          <w:tcPr>
            <w:tcW w:w="3402" w:type="dxa"/>
          </w:tcPr>
          <w:p w:rsidR="006803B1" w:rsidRPr="00E126BE" w:rsidRDefault="006803B1" w:rsidP="008F3747">
            <w:pPr>
              <w:pStyle w:val="T2BaseArray"/>
              <w:ind w:left="0" w:firstLine="0"/>
              <w:jc w:val="left"/>
              <w:rPr>
                <w:rFonts w:ascii="Arial" w:hAnsi="Arial" w:cs="Arial"/>
              </w:rPr>
            </w:pPr>
          </w:p>
        </w:tc>
        <w:tc>
          <w:tcPr>
            <w:tcW w:w="2609" w:type="dxa"/>
          </w:tcPr>
          <w:p w:rsidR="006803B1" w:rsidRPr="00E126BE" w:rsidRDefault="006803B1" w:rsidP="001B14E7">
            <w:pPr>
              <w:pStyle w:val="T2BaseArray"/>
              <w:ind w:left="0" w:firstLine="0"/>
              <w:jc w:val="left"/>
              <w:rPr>
                <w:rFonts w:ascii="Arial" w:hAnsi="Arial" w:cs="Arial"/>
              </w:rPr>
            </w:pPr>
            <w:r>
              <w:rPr>
                <w:rFonts w:ascii="Arial" w:hAnsi="Arial" w:cs="Arial"/>
              </w:rPr>
              <w:t>Must be equal or earlier than the Intended Settlement Date</w:t>
            </w:r>
          </w:p>
        </w:tc>
        <w:tc>
          <w:tcPr>
            <w:tcW w:w="1014" w:type="dxa"/>
          </w:tcPr>
          <w:p w:rsidR="006803B1" w:rsidRPr="00E126BE" w:rsidRDefault="006803B1" w:rsidP="008F3747">
            <w:pPr>
              <w:pStyle w:val="T2BaseArray"/>
              <w:ind w:left="0" w:firstLine="0"/>
              <w:jc w:val="left"/>
              <w:rPr>
                <w:rFonts w:ascii="Arial" w:hAnsi="Arial" w:cs="Arial"/>
              </w:rPr>
            </w:pPr>
            <w:r>
              <w:rPr>
                <w:rFonts w:ascii="Arial" w:hAnsi="Arial" w:cs="Arial"/>
              </w:rPr>
              <w:t>1..1</w:t>
            </w:r>
          </w:p>
        </w:tc>
      </w:tr>
      <w:tr w:rsidR="006803B1" w:rsidRPr="002318F1" w:rsidTr="0049644F">
        <w:tc>
          <w:tcPr>
            <w:tcW w:w="80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9</w:t>
            </w:r>
          </w:p>
        </w:tc>
        <w:tc>
          <w:tcPr>
            <w:tcW w:w="85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I</w:t>
            </w:r>
          </w:p>
        </w:tc>
        <w:tc>
          <w:tcPr>
            <w:tcW w:w="228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Intended Settlement Date</w:t>
            </w:r>
          </w:p>
        </w:tc>
        <w:tc>
          <w:tcPr>
            <w:tcW w:w="2976"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DATE</w:t>
            </w:r>
          </w:p>
        </w:tc>
        <w:tc>
          <w:tcPr>
            <w:tcW w:w="3402"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Go-live date</w:t>
            </w:r>
          </w:p>
        </w:tc>
        <w:tc>
          <w:tcPr>
            <w:tcW w:w="2609" w:type="dxa"/>
          </w:tcPr>
          <w:p w:rsidR="006803B1" w:rsidRPr="00E126BE" w:rsidRDefault="006803B1" w:rsidP="008F3747">
            <w:pPr>
              <w:pStyle w:val="T2BaseArray"/>
              <w:ind w:left="0" w:firstLine="0"/>
              <w:jc w:val="left"/>
              <w:rPr>
                <w:rFonts w:ascii="Arial" w:hAnsi="Arial" w:cs="Arial"/>
              </w:rPr>
            </w:pPr>
          </w:p>
        </w:tc>
        <w:tc>
          <w:tcPr>
            <w:tcW w:w="101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1..1</w:t>
            </w:r>
          </w:p>
        </w:tc>
      </w:tr>
      <w:tr w:rsidR="006803B1" w:rsidRPr="002318F1" w:rsidTr="0049644F">
        <w:tc>
          <w:tcPr>
            <w:tcW w:w="80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10</w:t>
            </w:r>
          </w:p>
        </w:tc>
        <w:tc>
          <w:tcPr>
            <w:tcW w:w="85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J</w:t>
            </w:r>
          </w:p>
        </w:tc>
        <w:tc>
          <w:tcPr>
            <w:tcW w:w="228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Already matched instruction</w:t>
            </w:r>
          </w:p>
        </w:tc>
        <w:tc>
          <w:tcPr>
            <w:tcW w:w="2976"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Possible values:</w:t>
            </w:r>
          </w:p>
          <w:p w:rsidR="006803B1" w:rsidRPr="00E126BE" w:rsidRDefault="006803B1" w:rsidP="00DE32BA">
            <w:pPr>
              <w:pStyle w:val="T2BaseArray"/>
              <w:numPr>
                <w:ilvl w:val="0"/>
                <w:numId w:val="17"/>
              </w:numPr>
              <w:jc w:val="left"/>
              <w:rPr>
                <w:rFonts w:ascii="Arial" w:hAnsi="Arial" w:cs="Arial"/>
              </w:rPr>
              <w:pPrChange w:id="966" w:author="Author">
                <w:pPr>
                  <w:pStyle w:val="T2BaseArray"/>
                  <w:framePr w:hSpace="141" w:wrap="around" w:vAnchor="text" w:hAnchor="margin" w:xAlign="right" w:y="145"/>
                  <w:numPr>
                    <w:numId w:val="22"/>
                  </w:numPr>
                  <w:ind w:left="360" w:hanging="360"/>
                  <w:jc w:val="left"/>
                </w:pPr>
              </w:pPrChange>
            </w:pPr>
            <w:r w:rsidRPr="00E126BE">
              <w:rPr>
                <w:rFonts w:ascii="Arial" w:hAnsi="Arial" w:cs="Arial"/>
              </w:rPr>
              <w:t>MACH</w:t>
            </w:r>
          </w:p>
          <w:p w:rsidR="006803B1" w:rsidRPr="00E126BE" w:rsidRDefault="006803B1" w:rsidP="00DE32BA">
            <w:pPr>
              <w:pStyle w:val="T2BaseArray"/>
              <w:numPr>
                <w:ilvl w:val="0"/>
                <w:numId w:val="17"/>
              </w:numPr>
              <w:jc w:val="left"/>
              <w:rPr>
                <w:rFonts w:ascii="Arial" w:hAnsi="Arial" w:cs="Arial"/>
              </w:rPr>
              <w:pPrChange w:id="967" w:author="Author">
                <w:pPr>
                  <w:pStyle w:val="T2BaseArray"/>
                  <w:framePr w:hSpace="141" w:wrap="around" w:vAnchor="text" w:hAnchor="margin" w:xAlign="right" w:y="145"/>
                  <w:numPr>
                    <w:numId w:val="22"/>
                  </w:numPr>
                  <w:ind w:left="360" w:hanging="360"/>
                  <w:jc w:val="left"/>
                </w:pPr>
              </w:pPrChange>
            </w:pPr>
            <w:r w:rsidRPr="00E126BE">
              <w:rPr>
                <w:rFonts w:ascii="Arial" w:hAnsi="Arial" w:cs="Arial"/>
              </w:rPr>
              <w:t>NMAT</w:t>
            </w:r>
          </w:p>
        </w:tc>
        <w:tc>
          <w:tcPr>
            <w:tcW w:w="3402" w:type="dxa"/>
          </w:tcPr>
          <w:p w:rsidR="006803B1" w:rsidRPr="00E126BE" w:rsidRDefault="006803B1" w:rsidP="00DE32BA">
            <w:pPr>
              <w:pStyle w:val="T2BaseArray"/>
              <w:numPr>
                <w:ilvl w:val="0"/>
                <w:numId w:val="17"/>
              </w:numPr>
              <w:jc w:val="left"/>
              <w:rPr>
                <w:rFonts w:ascii="Arial" w:hAnsi="Arial" w:cs="Arial"/>
              </w:rPr>
              <w:pPrChange w:id="968" w:author="Author">
                <w:pPr>
                  <w:pStyle w:val="T2BaseArray"/>
                  <w:framePr w:hSpace="141" w:wrap="around" w:vAnchor="text" w:hAnchor="margin" w:xAlign="right" w:y="145"/>
                  <w:numPr>
                    <w:numId w:val="22"/>
                  </w:numPr>
                  <w:ind w:left="360" w:hanging="360"/>
                  <w:jc w:val="left"/>
                </w:pPr>
              </w:pPrChange>
            </w:pPr>
            <w:r>
              <w:rPr>
                <w:rFonts w:ascii="Arial" w:hAnsi="Arial" w:cs="Arial"/>
              </w:rPr>
              <w:t>MACH = A</w:t>
            </w:r>
            <w:r w:rsidRPr="00E126BE">
              <w:rPr>
                <w:rFonts w:ascii="Arial" w:hAnsi="Arial" w:cs="Arial"/>
              </w:rPr>
              <w:t>lready matched instruction</w:t>
            </w:r>
          </w:p>
          <w:p w:rsidR="006803B1" w:rsidRPr="00E126BE" w:rsidRDefault="006803B1" w:rsidP="00DE32BA">
            <w:pPr>
              <w:pStyle w:val="T2BaseArray"/>
              <w:numPr>
                <w:ilvl w:val="0"/>
                <w:numId w:val="17"/>
              </w:numPr>
              <w:jc w:val="left"/>
              <w:rPr>
                <w:rFonts w:ascii="Arial" w:hAnsi="Arial" w:cs="Arial"/>
              </w:rPr>
              <w:pPrChange w:id="969" w:author="Author">
                <w:pPr>
                  <w:pStyle w:val="T2BaseArray"/>
                  <w:framePr w:hSpace="141" w:wrap="around" w:vAnchor="text" w:hAnchor="margin" w:xAlign="right" w:y="145"/>
                  <w:numPr>
                    <w:numId w:val="22"/>
                  </w:numPr>
                  <w:ind w:left="360" w:hanging="360"/>
                  <w:jc w:val="left"/>
                </w:pPr>
              </w:pPrChange>
            </w:pPr>
            <w:r>
              <w:rPr>
                <w:rFonts w:ascii="Arial" w:hAnsi="Arial" w:cs="Arial"/>
              </w:rPr>
              <w:t>NMAT = U</w:t>
            </w:r>
            <w:r w:rsidRPr="00E126BE">
              <w:rPr>
                <w:rFonts w:ascii="Arial" w:hAnsi="Arial" w:cs="Arial"/>
              </w:rPr>
              <w:t>nmatched instruction</w:t>
            </w:r>
          </w:p>
        </w:tc>
        <w:tc>
          <w:tcPr>
            <w:tcW w:w="2609" w:type="dxa"/>
          </w:tcPr>
          <w:p w:rsidR="006803B1" w:rsidRPr="00E126BE" w:rsidRDefault="006803B1" w:rsidP="008F3747">
            <w:pPr>
              <w:pStyle w:val="T2BaseArray"/>
              <w:ind w:left="0" w:firstLine="0"/>
              <w:jc w:val="left"/>
              <w:rPr>
                <w:rFonts w:ascii="Arial" w:hAnsi="Arial" w:cs="Arial"/>
              </w:rPr>
            </w:pPr>
          </w:p>
        </w:tc>
        <w:tc>
          <w:tcPr>
            <w:tcW w:w="101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1..1</w:t>
            </w:r>
          </w:p>
        </w:tc>
      </w:tr>
      <w:tr w:rsidR="006803B1" w:rsidRPr="002318F1" w:rsidTr="0049644F">
        <w:tc>
          <w:tcPr>
            <w:tcW w:w="80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11</w:t>
            </w:r>
          </w:p>
        </w:tc>
        <w:tc>
          <w:tcPr>
            <w:tcW w:w="85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K</w:t>
            </w:r>
          </w:p>
        </w:tc>
        <w:tc>
          <w:tcPr>
            <w:tcW w:w="228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Common Reference</w:t>
            </w:r>
          </w:p>
        </w:tc>
        <w:tc>
          <w:tcPr>
            <w:tcW w:w="2976" w:type="dxa"/>
          </w:tcPr>
          <w:p w:rsidR="006803B1" w:rsidRPr="00E126BE" w:rsidRDefault="00D61BAC" w:rsidP="008F3747">
            <w:pPr>
              <w:pStyle w:val="T2BaseArray"/>
              <w:ind w:left="0" w:firstLine="0"/>
              <w:jc w:val="left"/>
              <w:rPr>
                <w:rFonts w:ascii="Arial" w:hAnsi="Arial" w:cs="Arial"/>
              </w:rPr>
            </w:pPr>
            <w:commentRangeStart w:id="970"/>
            <w:ins w:id="971" w:author="Author">
              <w:r>
                <w:rPr>
                  <w:rFonts w:ascii="Arial" w:hAnsi="Arial" w:cs="Arial"/>
                </w:rPr>
                <w:t>VAR</w:t>
              </w:r>
            </w:ins>
            <w:r w:rsidR="006803B1" w:rsidRPr="00E126BE">
              <w:rPr>
                <w:rFonts w:ascii="Arial" w:hAnsi="Arial" w:cs="Arial"/>
              </w:rPr>
              <w:t>CHAR (16)</w:t>
            </w:r>
            <w:commentRangeEnd w:id="970"/>
            <w:r>
              <w:rPr>
                <w:rStyle w:val="CommentReference"/>
                <w:rFonts w:ascii="Times New Roman" w:hAnsi="Times New Roman"/>
                <w:lang w:val="fr-FR"/>
              </w:rPr>
              <w:commentReference w:id="970"/>
            </w:r>
          </w:p>
        </w:tc>
        <w:tc>
          <w:tcPr>
            <w:tcW w:w="3402" w:type="dxa"/>
          </w:tcPr>
          <w:p w:rsidR="006803B1" w:rsidRPr="00E126BE" w:rsidRDefault="006803B1" w:rsidP="008F3747">
            <w:pPr>
              <w:pStyle w:val="T2BaseArray"/>
              <w:ind w:left="0" w:firstLine="0"/>
              <w:jc w:val="left"/>
              <w:rPr>
                <w:rFonts w:ascii="Arial" w:hAnsi="Arial" w:cs="Arial"/>
              </w:rPr>
            </w:pPr>
          </w:p>
        </w:tc>
        <w:tc>
          <w:tcPr>
            <w:tcW w:w="2609" w:type="dxa"/>
          </w:tcPr>
          <w:p w:rsidR="006803B1" w:rsidRPr="00E126BE" w:rsidRDefault="006803B1" w:rsidP="008F3747">
            <w:pPr>
              <w:pStyle w:val="T2BaseArray"/>
              <w:ind w:left="0" w:firstLine="0"/>
              <w:jc w:val="left"/>
              <w:rPr>
                <w:rFonts w:ascii="Arial" w:hAnsi="Arial" w:cs="Arial"/>
              </w:rPr>
            </w:pPr>
          </w:p>
        </w:tc>
        <w:tc>
          <w:tcPr>
            <w:tcW w:w="1014" w:type="dxa"/>
          </w:tcPr>
          <w:p w:rsidR="006803B1" w:rsidRPr="00E126BE" w:rsidRDefault="006803B1" w:rsidP="008F3747">
            <w:pPr>
              <w:pStyle w:val="T2BaseArray"/>
              <w:ind w:left="0" w:firstLine="0"/>
              <w:jc w:val="left"/>
              <w:rPr>
                <w:rFonts w:ascii="Arial" w:hAnsi="Arial" w:cs="Arial"/>
              </w:rPr>
            </w:pPr>
            <w:r>
              <w:rPr>
                <w:rFonts w:ascii="Arial" w:hAnsi="Arial" w:cs="Arial"/>
              </w:rPr>
              <w:t>1</w:t>
            </w:r>
            <w:r w:rsidRPr="00E126BE">
              <w:rPr>
                <w:rFonts w:ascii="Arial" w:hAnsi="Arial" w:cs="Arial"/>
              </w:rPr>
              <w:t>..1</w:t>
            </w:r>
          </w:p>
        </w:tc>
      </w:tr>
      <w:tr w:rsidR="006803B1" w:rsidRPr="002318F1" w:rsidTr="0049644F">
        <w:tc>
          <w:tcPr>
            <w:tcW w:w="80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12</w:t>
            </w:r>
          </w:p>
        </w:tc>
        <w:tc>
          <w:tcPr>
            <w:tcW w:w="85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L</w:t>
            </w:r>
          </w:p>
        </w:tc>
        <w:tc>
          <w:tcPr>
            <w:tcW w:w="228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ISIN</w:t>
            </w:r>
          </w:p>
        </w:tc>
        <w:tc>
          <w:tcPr>
            <w:tcW w:w="2976"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CHAR(12)</w:t>
            </w:r>
          </w:p>
        </w:tc>
        <w:tc>
          <w:tcPr>
            <w:tcW w:w="3402" w:type="dxa"/>
          </w:tcPr>
          <w:p w:rsidR="006803B1" w:rsidRPr="00E126BE" w:rsidRDefault="006803B1" w:rsidP="008F3747">
            <w:pPr>
              <w:pStyle w:val="T2BaseArray"/>
              <w:ind w:left="0" w:firstLine="0"/>
              <w:jc w:val="left"/>
              <w:rPr>
                <w:rFonts w:ascii="Arial" w:hAnsi="Arial" w:cs="Arial"/>
              </w:rPr>
            </w:pPr>
          </w:p>
        </w:tc>
        <w:tc>
          <w:tcPr>
            <w:tcW w:w="2609" w:type="dxa"/>
          </w:tcPr>
          <w:p w:rsidR="006803B1" w:rsidRPr="00E126BE" w:rsidRDefault="006803B1" w:rsidP="008F3747">
            <w:pPr>
              <w:pStyle w:val="T2BaseArray"/>
              <w:ind w:left="0" w:firstLine="0"/>
              <w:jc w:val="left"/>
              <w:rPr>
                <w:rFonts w:ascii="Arial" w:hAnsi="Arial" w:cs="Arial"/>
              </w:rPr>
            </w:pPr>
          </w:p>
        </w:tc>
        <w:tc>
          <w:tcPr>
            <w:tcW w:w="101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1..1</w:t>
            </w:r>
          </w:p>
        </w:tc>
      </w:tr>
      <w:tr w:rsidR="006803B1" w:rsidRPr="002318F1" w:rsidTr="0049644F">
        <w:tc>
          <w:tcPr>
            <w:tcW w:w="80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13</w:t>
            </w:r>
          </w:p>
        </w:tc>
        <w:tc>
          <w:tcPr>
            <w:tcW w:w="85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M</w:t>
            </w:r>
          </w:p>
        </w:tc>
        <w:tc>
          <w:tcPr>
            <w:tcW w:w="228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Settlement Type</w:t>
            </w:r>
          </w:p>
        </w:tc>
        <w:tc>
          <w:tcPr>
            <w:tcW w:w="2976"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Possible values:</w:t>
            </w:r>
          </w:p>
          <w:p w:rsidR="006803B1" w:rsidRPr="00E126BE" w:rsidRDefault="006803B1" w:rsidP="00DE32BA">
            <w:pPr>
              <w:pStyle w:val="T2BaseArray"/>
              <w:numPr>
                <w:ilvl w:val="0"/>
                <w:numId w:val="18"/>
              </w:numPr>
              <w:jc w:val="left"/>
              <w:rPr>
                <w:rFonts w:ascii="Arial" w:hAnsi="Arial" w:cs="Arial"/>
              </w:rPr>
              <w:pPrChange w:id="972" w:author="Author">
                <w:pPr>
                  <w:pStyle w:val="T2BaseArray"/>
                  <w:framePr w:hSpace="141" w:wrap="around" w:vAnchor="text" w:hAnchor="margin" w:xAlign="right" w:y="145"/>
                  <w:numPr>
                    <w:numId w:val="23"/>
                  </w:numPr>
                  <w:ind w:left="360" w:hanging="360"/>
                  <w:jc w:val="left"/>
                </w:pPr>
              </w:pPrChange>
            </w:pPr>
            <w:r w:rsidRPr="00E126BE">
              <w:rPr>
                <w:rFonts w:ascii="Arial" w:hAnsi="Arial" w:cs="Arial"/>
              </w:rPr>
              <w:lastRenderedPageBreak/>
              <w:t>UNIT</w:t>
            </w:r>
          </w:p>
          <w:p w:rsidR="006803B1" w:rsidRPr="00E126BE" w:rsidRDefault="006803B1" w:rsidP="00DE32BA">
            <w:pPr>
              <w:pStyle w:val="T2BaseArray"/>
              <w:numPr>
                <w:ilvl w:val="0"/>
                <w:numId w:val="18"/>
              </w:numPr>
              <w:jc w:val="left"/>
              <w:rPr>
                <w:rFonts w:ascii="Arial" w:hAnsi="Arial" w:cs="Arial"/>
              </w:rPr>
              <w:pPrChange w:id="973" w:author="Author">
                <w:pPr>
                  <w:pStyle w:val="T2BaseArray"/>
                  <w:framePr w:hSpace="141" w:wrap="around" w:vAnchor="text" w:hAnchor="margin" w:xAlign="right" w:y="145"/>
                  <w:numPr>
                    <w:numId w:val="23"/>
                  </w:numPr>
                  <w:ind w:left="360" w:hanging="360"/>
                  <w:jc w:val="left"/>
                </w:pPr>
              </w:pPrChange>
            </w:pPr>
            <w:r w:rsidRPr="00E126BE">
              <w:rPr>
                <w:rFonts w:ascii="Arial" w:hAnsi="Arial" w:cs="Arial"/>
              </w:rPr>
              <w:t>FAMT</w:t>
            </w:r>
          </w:p>
        </w:tc>
        <w:tc>
          <w:tcPr>
            <w:tcW w:w="3402"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lastRenderedPageBreak/>
              <w:t>Type of quantity:</w:t>
            </w:r>
          </w:p>
          <w:p w:rsidR="006803B1" w:rsidRDefault="006803B1" w:rsidP="00DE32BA">
            <w:pPr>
              <w:pStyle w:val="T2BaseArray"/>
              <w:numPr>
                <w:ilvl w:val="0"/>
                <w:numId w:val="19"/>
              </w:numPr>
              <w:jc w:val="left"/>
              <w:rPr>
                <w:rFonts w:ascii="Arial" w:hAnsi="Arial" w:cs="Arial"/>
              </w:rPr>
              <w:pPrChange w:id="974" w:author="Author">
                <w:pPr>
                  <w:pStyle w:val="T2BaseArray"/>
                  <w:framePr w:hSpace="141" w:wrap="around" w:vAnchor="text" w:hAnchor="margin" w:xAlign="right" w:y="145"/>
                  <w:numPr>
                    <w:numId w:val="24"/>
                  </w:numPr>
                  <w:ind w:left="360" w:hanging="360"/>
                  <w:jc w:val="left"/>
                </w:pPr>
              </w:pPrChange>
            </w:pPr>
            <w:r>
              <w:rPr>
                <w:rFonts w:ascii="Arial" w:hAnsi="Arial" w:cs="Arial"/>
              </w:rPr>
              <w:lastRenderedPageBreak/>
              <w:t>UNIT = Unit</w:t>
            </w:r>
          </w:p>
          <w:p w:rsidR="006803B1" w:rsidRPr="00E126BE" w:rsidRDefault="006803B1" w:rsidP="00DE32BA">
            <w:pPr>
              <w:pStyle w:val="T2BaseArray"/>
              <w:numPr>
                <w:ilvl w:val="0"/>
                <w:numId w:val="19"/>
              </w:numPr>
              <w:jc w:val="left"/>
              <w:rPr>
                <w:rFonts w:ascii="Arial" w:hAnsi="Arial" w:cs="Arial"/>
              </w:rPr>
              <w:pPrChange w:id="975" w:author="Author">
                <w:pPr>
                  <w:pStyle w:val="T2BaseArray"/>
                  <w:framePr w:hSpace="141" w:wrap="around" w:vAnchor="text" w:hAnchor="margin" w:xAlign="right" w:y="145"/>
                  <w:numPr>
                    <w:numId w:val="24"/>
                  </w:numPr>
                  <w:ind w:left="360" w:hanging="360"/>
                  <w:jc w:val="left"/>
                </w:pPr>
              </w:pPrChange>
            </w:pPr>
            <w:r w:rsidRPr="00E126BE">
              <w:rPr>
                <w:rFonts w:ascii="Arial" w:hAnsi="Arial" w:cs="Arial"/>
              </w:rPr>
              <w:t>FAMT = Face Amount</w:t>
            </w:r>
          </w:p>
        </w:tc>
        <w:tc>
          <w:tcPr>
            <w:tcW w:w="2609" w:type="dxa"/>
          </w:tcPr>
          <w:p w:rsidR="006803B1" w:rsidRPr="00E126BE" w:rsidRDefault="006803B1" w:rsidP="008F3747">
            <w:pPr>
              <w:pStyle w:val="T2BaseArray"/>
              <w:ind w:left="0" w:firstLine="0"/>
              <w:jc w:val="left"/>
              <w:rPr>
                <w:rFonts w:ascii="Arial" w:hAnsi="Arial" w:cs="Arial"/>
              </w:rPr>
            </w:pPr>
          </w:p>
        </w:tc>
        <w:tc>
          <w:tcPr>
            <w:tcW w:w="101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1..1</w:t>
            </w:r>
          </w:p>
        </w:tc>
      </w:tr>
      <w:tr w:rsidR="006803B1" w:rsidRPr="002318F1" w:rsidTr="0049644F">
        <w:tc>
          <w:tcPr>
            <w:tcW w:w="80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lastRenderedPageBreak/>
              <w:t>14</w:t>
            </w:r>
          </w:p>
        </w:tc>
        <w:tc>
          <w:tcPr>
            <w:tcW w:w="85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N</w:t>
            </w:r>
          </w:p>
        </w:tc>
        <w:tc>
          <w:tcPr>
            <w:tcW w:w="228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Settlement Quantity</w:t>
            </w:r>
          </w:p>
        </w:tc>
        <w:tc>
          <w:tcPr>
            <w:tcW w:w="2976"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 xml:space="preserve">DEC (14,14)* when  Settlement Type </w:t>
            </w:r>
            <w:r>
              <w:rPr>
                <w:rFonts w:ascii="Arial" w:hAnsi="Arial" w:cs="Arial"/>
              </w:rPr>
              <w:t>is</w:t>
            </w:r>
            <w:r w:rsidRPr="00E126BE">
              <w:rPr>
                <w:rFonts w:ascii="Arial" w:hAnsi="Arial" w:cs="Arial"/>
              </w:rPr>
              <w:t xml:space="preserve"> </w:t>
            </w:r>
            <w:r>
              <w:rPr>
                <w:rFonts w:ascii="Arial" w:hAnsi="Arial" w:cs="Arial"/>
              </w:rPr>
              <w:t>‘</w:t>
            </w:r>
            <w:r w:rsidRPr="00E126BE">
              <w:rPr>
                <w:rFonts w:ascii="Arial" w:hAnsi="Arial" w:cs="Arial"/>
              </w:rPr>
              <w:t>UNIT</w:t>
            </w:r>
            <w:r>
              <w:rPr>
                <w:rFonts w:ascii="Arial" w:hAnsi="Arial" w:cs="Arial"/>
              </w:rPr>
              <w:t>’</w:t>
            </w:r>
          </w:p>
          <w:p w:rsidR="006803B1" w:rsidRPr="00E126BE" w:rsidRDefault="006803B1" w:rsidP="008F3747">
            <w:pPr>
              <w:pStyle w:val="T2BaseArray"/>
              <w:ind w:left="0" w:firstLine="0"/>
              <w:jc w:val="left"/>
              <w:rPr>
                <w:rFonts w:ascii="Arial" w:hAnsi="Arial" w:cs="Arial"/>
              </w:rPr>
            </w:pPr>
            <w:r w:rsidRPr="00E126BE">
              <w:rPr>
                <w:rFonts w:ascii="Arial" w:hAnsi="Arial" w:cs="Arial"/>
              </w:rPr>
              <w:t xml:space="preserve">DEC (14,5)* when  Settlement Type </w:t>
            </w:r>
            <w:r>
              <w:rPr>
                <w:rFonts w:ascii="Arial" w:hAnsi="Arial" w:cs="Arial"/>
              </w:rPr>
              <w:t xml:space="preserve"> is</w:t>
            </w:r>
            <w:r w:rsidRPr="00E126BE">
              <w:rPr>
                <w:rFonts w:ascii="Arial" w:hAnsi="Arial" w:cs="Arial"/>
              </w:rPr>
              <w:t xml:space="preserve"> </w:t>
            </w:r>
            <w:r>
              <w:rPr>
                <w:rFonts w:ascii="Arial" w:hAnsi="Arial" w:cs="Arial"/>
              </w:rPr>
              <w:t>‘</w:t>
            </w:r>
            <w:r w:rsidRPr="00E126BE">
              <w:rPr>
                <w:rFonts w:ascii="Arial" w:hAnsi="Arial" w:cs="Arial"/>
              </w:rPr>
              <w:t>FAMT</w:t>
            </w:r>
            <w:r>
              <w:rPr>
                <w:rFonts w:ascii="Arial" w:hAnsi="Arial" w:cs="Arial"/>
              </w:rPr>
              <w:t>’</w:t>
            </w:r>
          </w:p>
        </w:tc>
        <w:tc>
          <w:tcPr>
            <w:tcW w:w="3402" w:type="dxa"/>
          </w:tcPr>
          <w:p w:rsidR="006803B1" w:rsidRPr="00E126BE" w:rsidRDefault="006803B1" w:rsidP="008F3747">
            <w:pPr>
              <w:pStyle w:val="T2BaseArray"/>
              <w:ind w:left="0" w:firstLine="0"/>
              <w:jc w:val="left"/>
              <w:rPr>
                <w:rFonts w:ascii="Arial" w:hAnsi="Arial" w:cs="Arial"/>
              </w:rPr>
            </w:pPr>
          </w:p>
        </w:tc>
        <w:tc>
          <w:tcPr>
            <w:tcW w:w="2609" w:type="dxa"/>
          </w:tcPr>
          <w:p w:rsidR="006803B1" w:rsidRPr="00E126BE" w:rsidRDefault="006803B1" w:rsidP="008F3747">
            <w:pPr>
              <w:pStyle w:val="T2BaseArray"/>
              <w:ind w:left="0" w:firstLine="0"/>
              <w:jc w:val="left"/>
              <w:rPr>
                <w:rFonts w:ascii="Arial" w:hAnsi="Arial" w:cs="Arial"/>
              </w:rPr>
            </w:pPr>
          </w:p>
        </w:tc>
        <w:tc>
          <w:tcPr>
            <w:tcW w:w="101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1..1</w:t>
            </w:r>
          </w:p>
        </w:tc>
      </w:tr>
      <w:tr w:rsidR="006803B1" w:rsidRPr="002318F1" w:rsidTr="0049644F">
        <w:tc>
          <w:tcPr>
            <w:tcW w:w="80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15</w:t>
            </w:r>
          </w:p>
        </w:tc>
        <w:tc>
          <w:tcPr>
            <w:tcW w:w="85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O</w:t>
            </w:r>
          </w:p>
        </w:tc>
        <w:tc>
          <w:tcPr>
            <w:tcW w:w="228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 xml:space="preserve">Securities Account </w:t>
            </w:r>
            <w:r>
              <w:rPr>
                <w:rFonts w:ascii="Arial" w:hAnsi="Arial" w:cs="Arial"/>
              </w:rPr>
              <w:t>Number</w:t>
            </w:r>
          </w:p>
        </w:tc>
        <w:tc>
          <w:tcPr>
            <w:tcW w:w="2976" w:type="dxa"/>
          </w:tcPr>
          <w:p w:rsidR="006803B1" w:rsidRPr="00E126BE" w:rsidRDefault="00D61BAC" w:rsidP="008F3747">
            <w:pPr>
              <w:pStyle w:val="T2BaseArray"/>
              <w:ind w:left="0" w:firstLine="0"/>
              <w:jc w:val="left"/>
              <w:rPr>
                <w:rFonts w:ascii="Arial" w:hAnsi="Arial" w:cs="Arial"/>
              </w:rPr>
            </w:pPr>
            <w:commentRangeStart w:id="976"/>
            <w:ins w:id="977" w:author="Author">
              <w:r>
                <w:rPr>
                  <w:rFonts w:ascii="Arial" w:hAnsi="Arial" w:cs="Arial"/>
                </w:rPr>
                <w:t>VAR</w:t>
              </w:r>
            </w:ins>
            <w:r w:rsidR="006803B1" w:rsidRPr="00E126BE">
              <w:rPr>
                <w:rFonts w:ascii="Arial" w:hAnsi="Arial" w:cs="Arial"/>
              </w:rPr>
              <w:t>CHAR (</w:t>
            </w:r>
            <w:r w:rsidR="006803B1">
              <w:rPr>
                <w:rFonts w:ascii="Arial" w:hAnsi="Arial" w:cs="Arial"/>
              </w:rPr>
              <w:t>35</w:t>
            </w:r>
            <w:r w:rsidR="006803B1" w:rsidRPr="00E126BE">
              <w:rPr>
                <w:rFonts w:ascii="Arial" w:hAnsi="Arial" w:cs="Arial"/>
              </w:rPr>
              <w:t>)</w:t>
            </w:r>
            <w:commentRangeEnd w:id="976"/>
            <w:r>
              <w:rPr>
                <w:rStyle w:val="CommentReference"/>
                <w:rFonts w:ascii="Times New Roman" w:hAnsi="Times New Roman"/>
                <w:lang w:val="fr-FR"/>
              </w:rPr>
              <w:commentReference w:id="976"/>
            </w:r>
          </w:p>
        </w:tc>
        <w:tc>
          <w:tcPr>
            <w:tcW w:w="3402"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Safekeeping account</w:t>
            </w:r>
            <w:r>
              <w:rPr>
                <w:rFonts w:ascii="Arial" w:hAnsi="Arial" w:cs="Arial"/>
              </w:rPr>
              <w:t>.</w:t>
            </w:r>
          </w:p>
        </w:tc>
        <w:tc>
          <w:tcPr>
            <w:tcW w:w="2609" w:type="dxa"/>
          </w:tcPr>
          <w:p w:rsidR="006803B1" w:rsidRPr="00E126BE" w:rsidRDefault="006803B1" w:rsidP="008F3747">
            <w:pPr>
              <w:pStyle w:val="T2BaseArray"/>
              <w:ind w:left="0" w:firstLine="0"/>
              <w:jc w:val="left"/>
              <w:rPr>
                <w:rFonts w:ascii="Arial" w:hAnsi="Arial" w:cs="Arial"/>
              </w:rPr>
            </w:pPr>
          </w:p>
        </w:tc>
        <w:tc>
          <w:tcPr>
            <w:tcW w:w="101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1..1</w:t>
            </w:r>
          </w:p>
        </w:tc>
      </w:tr>
      <w:tr w:rsidR="006803B1" w:rsidRPr="002318F1" w:rsidTr="0049644F">
        <w:tc>
          <w:tcPr>
            <w:tcW w:w="80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16</w:t>
            </w:r>
          </w:p>
        </w:tc>
        <w:tc>
          <w:tcPr>
            <w:tcW w:w="85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P</w:t>
            </w:r>
          </w:p>
        </w:tc>
        <w:tc>
          <w:tcPr>
            <w:tcW w:w="228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ISO Transaction Code</w:t>
            </w:r>
          </w:p>
        </w:tc>
        <w:tc>
          <w:tcPr>
            <w:tcW w:w="2976"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Possible values:</w:t>
            </w:r>
          </w:p>
          <w:p w:rsidR="006803B1" w:rsidRDefault="006803B1" w:rsidP="00DE32BA">
            <w:pPr>
              <w:pStyle w:val="T2BaseArray"/>
              <w:numPr>
                <w:ilvl w:val="0"/>
                <w:numId w:val="20"/>
              </w:numPr>
              <w:jc w:val="left"/>
              <w:rPr>
                <w:rFonts w:ascii="Arial" w:hAnsi="Arial" w:cs="Arial"/>
              </w:rPr>
              <w:pPrChange w:id="978"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AUTO</w:t>
            </w:r>
          </w:p>
          <w:p w:rsidR="006803B1" w:rsidRDefault="006803B1" w:rsidP="00DE32BA">
            <w:pPr>
              <w:pStyle w:val="T2BaseArray"/>
              <w:numPr>
                <w:ilvl w:val="0"/>
                <w:numId w:val="20"/>
              </w:numPr>
              <w:jc w:val="left"/>
              <w:rPr>
                <w:rFonts w:ascii="Arial" w:hAnsi="Arial" w:cs="Arial"/>
              </w:rPr>
              <w:pPrChange w:id="979"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BSBK</w:t>
            </w:r>
          </w:p>
          <w:p w:rsidR="006803B1" w:rsidRDefault="006803B1" w:rsidP="00DE32BA">
            <w:pPr>
              <w:pStyle w:val="T2BaseArray"/>
              <w:numPr>
                <w:ilvl w:val="0"/>
                <w:numId w:val="20"/>
              </w:numPr>
              <w:jc w:val="left"/>
              <w:rPr>
                <w:rFonts w:ascii="Arial" w:hAnsi="Arial" w:cs="Arial"/>
              </w:rPr>
              <w:pPrChange w:id="980"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CLAI</w:t>
            </w:r>
          </w:p>
          <w:p w:rsidR="006803B1" w:rsidRDefault="006803B1" w:rsidP="00DE32BA">
            <w:pPr>
              <w:pStyle w:val="T2BaseArray"/>
              <w:numPr>
                <w:ilvl w:val="0"/>
                <w:numId w:val="20"/>
              </w:numPr>
              <w:jc w:val="left"/>
              <w:rPr>
                <w:rFonts w:ascii="Arial" w:hAnsi="Arial" w:cs="Arial"/>
              </w:rPr>
              <w:pPrChange w:id="981"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CNCB</w:t>
            </w:r>
          </w:p>
          <w:p w:rsidR="006803B1" w:rsidRDefault="006803B1" w:rsidP="00DE32BA">
            <w:pPr>
              <w:pStyle w:val="T2BaseArray"/>
              <w:numPr>
                <w:ilvl w:val="0"/>
                <w:numId w:val="20"/>
              </w:numPr>
              <w:jc w:val="left"/>
              <w:rPr>
                <w:rFonts w:ascii="Arial" w:hAnsi="Arial" w:cs="Arial"/>
              </w:rPr>
              <w:pPrChange w:id="982"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COLI</w:t>
            </w:r>
          </w:p>
          <w:p w:rsidR="006803B1" w:rsidRDefault="006803B1" w:rsidP="00DE32BA">
            <w:pPr>
              <w:pStyle w:val="T2BaseArray"/>
              <w:numPr>
                <w:ilvl w:val="0"/>
                <w:numId w:val="20"/>
              </w:numPr>
              <w:jc w:val="left"/>
              <w:rPr>
                <w:rFonts w:ascii="Arial" w:hAnsi="Arial" w:cs="Arial"/>
              </w:rPr>
              <w:pPrChange w:id="983"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COLO</w:t>
            </w:r>
          </w:p>
          <w:p w:rsidR="006803B1" w:rsidRDefault="006803B1" w:rsidP="00DE32BA">
            <w:pPr>
              <w:pStyle w:val="T2BaseArray"/>
              <w:numPr>
                <w:ilvl w:val="0"/>
                <w:numId w:val="20"/>
              </w:numPr>
              <w:jc w:val="left"/>
              <w:rPr>
                <w:rFonts w:ascii="Arial" w:hAnsi="Arial" w:cs="Arial"/>
              </w:rPr>
              <w:pPrChange w:id="984"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CONV</w:t>
            </w:r>
          </w:p>
          <w:p w:rsidR="006803B1" w:rsidRDefault="006803B1" w:rsidP="00DE32BA">
            <w:pPr>
              <w:pStyle w:val="T2BaseArray"/>
              <w:numPr>
                <w:ilvl w:val="0"/>
                <w:numId w:val="20"/>
              </w:numPr>
              <w:jc w:val="left"/>
              <w:rPr>
                <w:rFonts w:ascii="Arial" w:hAnsi="Arial" w:cs="Arial"/>
              </w:rPr>
              <w:pPrChange w:id="985"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CORP</w:t>
            </w:r>
          </w:p>
          <w:p w:rsidR="006803B1" w:rsidRDefault="006803B1" w:rsidP="00DE32BA">
            <w:pPr>
              <w:pStyle w:val="T2BaseArray"/>
              <w:numPr>
                <w:ilvl w:val="0"/>
                <w:numId w:val="20"/>
              </w:numPr>
              <w:jc w:val="left"/>
              <w:rPr>
                <w:rFonts w:ascii="Arial" w:hAnsi="Arial" w:cs="Arial"/>
              </w:rPr>
              <w:pPrChange w:id="986"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FCTA</w:t>
            </w:r>
          </w:p>
          <w:p w:rsidR="006803B1" w:rsidRDefault="006803B1" w:rsidP="00DE32BA">
            <w:pPr>
              <w:pStyle w:val="T2BaseArray"/>
              <w:numPr>
                <w:ilvl w:val="0"/>
                <w:numId w:val="20"/>
              </w:numPr>
              <w:jc w:val="left"/>
              <w:rPr>
                <w:rFonts w:ascii="Arial" w:hAnsi="Arial" w:cs="Arial"/>
              </w:rPr>
              <w:pPrChange w:id="987"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INSP</w:t>
            </w:r>
          </w:p>
          <w:p w:rsidR="006803B1" w:rsidRDefault="006803B1" w:rsidP="00DE32BA">
            <w:pPr>
              <w:pStyle w:val="T2BaseArray"/>
              <w:numPr>
                <w:ilvl w:val="0"/>
                <w:numId w:val="20"/>
              </w:numPr>
              <w:jc w:val="left"/>
              <w:rPr>
                <w:rFonts w:ascii="Arial" w:hAnsi="Arial" w:cs="Arial"/>
              </w:rPr>
              <w:pPrChange w:id="988" w:author="Author">
                <w:pPr>
                  <w:pStyle w:val="T2BaseArray"/>
                  <w:framePr w:hSpace="141" w:wrap="around" w:vAnchor="text" w:hAnchor="margin" w:xAlign="right" w:y="145"/>
                  <w:numPr>
                    <w:numId w:val="25"/>
                  </w:numPr>
                  <w:ind w:left="360" w:hanging="360"/>
                  <w:jc w:val="left"/>
                </w:pPr>
              </w:pPrChange>
            </w:pPr>
            <w:r w:rsidRPr="00E126BE">
              <w:rPr>
                <w:rFonts w:ascii="Arial" w:hAnsi="Arial" w:cs="Arial"/>
              </w:rPr>
              <w:t>ISSU</w:t>
            </w:r>
          </w:p>
          <w:p w:rsidR="006803B1" w:rsidRDefault="006803B1" w:rsidP="00DE32BA">
            <w:pPr>
              <w:pStyle w:val="T2BaseArray"/>
              <w:numPr>
                <w:ilvl w:val="0"/>
                <w:numId w:val="20"/>
              </w:numPr>
              <w:jc w:val="left"/>
              <w:rPr>
                <w:rFonts w:ascii="Arial" w:hAnsi="Arial" w:cs="Arial"/>
              </w:rPr>
              <w:pPrChange w:id="989"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MKDW</w:t>
            </w:r>
          </w:p>
          <w:p w:rsidR="006803B1" w:rsidRDefault="006803B1" w:rsidP="00DE32BA">
            <w:pPr>
              <w:pStyle w:val="T2BaseArray"/>
              <w:numPr>
                <w:ilvl w:val="0"/>
                <w:numId w:val="20"/>
              </w:numPr>
              <w:jc w:val="left"/>
              <w:rPr>
                <w:rFonts w:ascii="Arial" w:hAnsi="Arial" w:cs="Arial"/>
              </w:rPr>
              <w:pPrChange w:id="990"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MKUP</w:t>
            </w:r>
          </w:p>
          <w:p w:rsidR="006803B1" w:rsidRDefault="006803B1" w:rsidP="00DE32BA">
            <w:pPr>
              <w:pStyle w:val="T2BaseArray"/>
              <w:numPr>
                <w:ilvl w:val="0"/>
                <w:numId w:val="20"/>
              </w:numPr>
              <w:jc w:val="left"/>
              <w:rPr>
                <w:rFonts w:ascii="Arial" w:hAnsi="Arial" w:cs="Arial"/>
              </w:rPr>
              <w:pPrChange w:id="991"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NETT</w:t>
            </w:r>
          </w:p>
          <w:p w:rsidR="006803B1" w:rsidRDefault="006803B1" w:rsidP="00DE32BA">
            <w:pPr>
              <w:pStyle w:val="T2BaseArray"/>
              <w:numPr>
                <w:ilvl w:val="0"/>
                <w:numId w:val="20"/>
              </w:numPr>
              <w:jc w:val="left"/>
              <w:rPr>
                <w:rFonts w:ascii="Arial" w:hAnsi="Arial" w:cs="Arial"/>
              </w:rPr>
              <w:pPrChange w:id="992"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NSYN</w:t>
            </w:r>
          </w:p>
          <w:p w:rsidR="006803B1" w:rsidRDefault="006803B1" w:rsidP="00DE32BA">
            <w:pPr>
              <w:pStyle w:val="T2BaseArray"/>
              <w:numPr>
                <w:ilvl w:val="0"/>
                <w:numId w:val="20"/>
              </w:numPr>
              <w:jc w:val="left"/>
              <w:rPr>
                <w:rFonts w:ascii="Arial" w:hAnsi="Arial" w:cs="Arial"/>
              </w:rPr>
              <w:pPrChange w:id="993"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OWNE</w:t>
            </w:r>
          </w:p>
          <w:p w:rsidR="006803B1" w:rsidRDefault="006803B1" w:rsidP="00DE32BA">
            <w:pPr>
              <w:pStyle w:val="T2BaseArray"/>
              <w:numPr>
                <w:ilvl w:val="0"/>
                <w:numId w:val="20"/>
              </w:numPr>
              <w:jc w:val="left"/>
              <w:rPr>
                <w:rFonts w:ascii="Arial" w:hAnsi="Arial" w:cs="Arial"/>
              </w:rPr>
              <w:pPrChange w:id="994"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OWNI</w:t>
            </w:r>
          </w:p>
          <w:p w:rsidR="006803B1" w:rsidRPr="00E126BE" w:rsidRDefault="006803B1" w:rsidP="00DE32BA">
            <w:pPr>
              <w:pStyle w:val="T2BaseArray"/>
              <w:numPr>
                <w:ilvl w:val="0"/>
                <w:numId w:val="20"/>
              </w:numPr>
              <w:jc w:val="left"/>
              <w:rPr>
                <w:rFonts w:ascii="Arial" w:hAnsi="Arial" w:cs="Arial"/>
              </w:rPr>
              <w:pPrChange w:id="995"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PAIR</w:t>
            </w:r>
          </w:p>
          <w:p w:rsidR="006803B1" w:rsidRDefault="006803B1" w:rsidP="00DE32BA">
            <w:pPr>
              <w:pStyle w:val="T2BaseArray"/>
              <w:numPr>
                <w:ilvl w:val="0"/>
                <w:numId w:val="20"/>
              </w:numPr>
              <w:jc w:val="left"/>
              <w:rPr>
                <w:rFonts w:ascii="Arial" w:hAnsi="Arial" w:cs="Arial"/>
              </w:rPr>
              <w:pPrChange w:id="996" w:author="Author">
                <w:pPr>
                  <w:pStyle w:val="T2BaseArray"/>
                  <w:framePr w:hSpace="141" w:wrap="around" w:vAnchor="text" w:hAnchor="margin" w:xAlign="right" w:y="145"/>
                  <w:numPr>
                    <w:numId w:val="25"/>
                  </w:numPr>
                  <w:ind w:left="360" w:hanging="360"/>
                  <w:jc w:val="left"/>
                </w:pPr>
              </w:pPrChange>
            </w:pPr>
            <w:r w:rsidRPr="00E126BE">
              <w:rPr>
                <w:rFonts w:ascii="Arial" w:hAnsi="Arial" w:cs="Arial"/>
              </w:rPr>
              <w:t>PLAC</w:t>
            </w:r>
          </w:p>
          <w:p w:rsidR="006803B1" w:rsidRDefault="006803B1" w:rsidP="00DE32BA">
            <w:pPr>
              <w:pStyle w:val="T2BaseArray"/>
              <w:numPr>
                <w:ilvl w:val="0"/>
                <w:numId w:val="20"/>
              </w:numPr>
              <w:jc w:val="left"/>
              <w:rPr>
                <w:rFonts w:ascii="Arial" w:hAnsi="Arial" w:cs="Arial"/>
              </w:rPr>
              <w:pPrChange w:id="997"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PORT</w:t>
            </w:r>
          </w:p>
          <w:p w:rsidR="006803B1" w:rsidRDefault="006803B1" w:rsidP="00DE32BA">
            <w:pPr>
              <w:pStyle w:val="T2BaseArray"/>
              <w:numPr>
                <w:ilvl w:val="0"/>
                <w:numId w:val="20"/>
              </w:numPr>
              <w:jc w:val="left"/>
              <w:rPr>
                <w:rFonts w:ascii="Arial" w:hAnsi="Arial" w:cs="Arial"/>
              </w:rPr>
              <w:pPrChange w:id="998"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REAL</w:t>
            </w:r>
          </w:p>
          <w:p w:rsidR="006803B1" w:rsidRDefault="006803B1" w:rsidP="00DE32BA">
            <w:pPr>
              <w:pStyle w:val="T2BaseArray"/>
              <w:numPr>
                <w:ilvl w:val="0"/>
                <w:numId w:val="20"/>
              </w:numPr>
              <w:jc w:val="left"/>
              <w:rPr>
                <w:rFonts w:ascii="Arial" w:hAnsi="Arial" w:cs="Arial"/>
              </w:rPr>
              <w:pPrChange w:id="999"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REDI</w:t>
            </w:r>
          </w:p>
          <w:p w:rsidR="006803B1" w:rsidRDefault="006803B1" w:rsidP="00DE32BA">
            <w:pPr>
              <w:pStyle w:val="T2BaseArray"/>
              <w:numPr>
                <w:ilvl w:val="0"/>
                <w:numId w:val="20"/>
              </w:numPr>
              <w:jc w:val="left"/>
              <w:rPr>
                <w:rFonts w:ascii="Arial" w:hAnsi="Arial" w:cs="Arial"/>
              </w:rPr>
              <w:pPrChange w:id="1000"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REDM</w:t>
            </w:r>
          </w:p>
          <w:p w:rsidR="006803B1" w:rsidRDefault="006803B1" w:rsidP="00DE32BA">
            <w:pPr>
              <w:pStyle w:val="T2BaseArray"/>
              <w:numPr>
                <w:ilvl w:val="0"/>
                <w:numId w:val="20"/>
              </w:numPr>
              <w:jc w:val="left"/>
              <w:rPr>
                <w:rFonts w:ascii="Arial" w:hAnsi="Arial" w:cs="Arial"/>
              </w:rPr>
              <w:pPrChange w:id="1001"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lastRenderedPageBreak/>
              <w:t>RELE</w:t>
            </w:r>
          </w:p>
          <w:p w:rsidR="006803B1" w:rsidRDefault="006803B1" w:rsidP="00DE32BA">
            <w:pPr>
              <w:pStyle w:val="T2BaseArray"/>
              <w:numPr>
                <w:ilvl w:val="0"/>
                <w:numId w:val="20"/>
              </w:numPr>
              <w:jc w:val="left"/>
              <w:rPr>
                <w:rFonts w:ascii="Arial" w:hAnsi="Arial" w:cs="Arial"/>
              </w:rPr>
              <w:pPrChange w:id="1002"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REPU</w:t>
            </w:r>
          </w:p>
          <w:p w:rsidR="006803B1" w:rsidRDefault="006803B1" w:rsidP="00DE32BA">
            <w:pPr>
              <w:pStyle w:val="T2BaseArray"/>
              <w:numPr>
                <w:ilvl w:val="0"/>
                <w:numId w:val="20"/>
              </w:numPr>
              <w:jc w:val="left"/>
              <w:rPr>
                <w:rFonts w:ascii="Arial" w:hAnsi="Arial" w:cs="Arial"/>
              </w:rPr>
              <w:pPrChange w:id="1003"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RODE</w:t>
            </w:r>
          </w:p>
          <w:p w:rsidR="006803B1" w:rsidRDefault="006803B1" w:rsidP="00DE32BA">
            <w:pPr>
              <w:pStyle w:val="T2BaseArray"/>
              <w:numPr>
                <w:ilvl w:val="0"/>
                <w:numId w:val="20"/>
              </w:numPr>
              <w:jc w:val="left"/>
              <w:rPr>
                <w:rFonts w:ascii="Arial" w:hAnsi="Arial" w:cs="Arial"/>
              </w:rPr>
              <w:pPrChange w:id="1004"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RPTO</w:t>
            </w:r>
          </w:p>
          <w:p w:rsidR="006803B1" w:rsidRDefault="006803B1" w:rsidP="00DE32BA">
            <w:pPr>
              <w:pStyle w:val="T2BaseArray"/>
              <w:numPr>
                <w:ilvl w:val="0"/>
                <w:numId w:val="20"/>
              </w:numPr>
              <w:jc w:val="left"/>
              <w:rPr>
                <w:rFonts w:ascii="Arial" w:hAnsi="Arial" w:cs="Arial"/>
              </w:rPr>
              <w:pPrChange w:id="1005"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RVPO</w:t>
            </w:r>
          </w:p>
          <w:p w:rsidR="006803B1" w:rsidRDefault="006803B1" w:rsidP="00DE32BA">
            <w:pPr>
              <w:pStyle w:val="T2BaseArray"/>
              <w:numPr>
                <w:ilvl w:val="0"/>
                <w:numId w:val="20"/>
              </w:numPr>
              <w:jc w:val="left"/>
              <w:rPr>
                <w:rFonts w:ascii="Arial" w:hAnsi="Arial" w:cs="Arial"/>
              </w:rPr>
              <w:pPrChange w:id="1006"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SBBK</w:t>
            </w:r>
          </w:p>
          <w:p w:rsidR="006803B1" w:rsidRDefault="006803B1" w:rsidP="00DE32BA">
            <w:pPr>
              <w:pStyle w:val="T2BaseArray"/>
              <w:numPr>
                <w:ilvl w:val="0"/>
                <w:numId w:val="20"/>
              </w:numPr>
              <w:jc w:val="left"/>
              <w:rPr>
                <w:rFonts w:ascii="Arial" w:hAnsi="Arial" w:cs="Arial"/>
              </w:rPr>
              <w:pPrChange w:id="1007"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SBRE</w:t>
            </w:r>
          </w:p>
          <w:p w:rsidR="006803B1" w:rsidRDefault="006803B1" w:rsidP="00DE32BA">
            <w:pPr>
              <w:pStyle w:val="T2BaseArray"/>
              <w:numPr>
                <w:ilvl w:val="0"/>
                <w:numId w:val="20"/>
              </w:numPr>
              <w:jc w:val="left"/>
              <w:rPr>
                <w:rFonts w:ascii="Arial" w:hAnsi="Arial" w:cs="Arial"/>
              </w:rPr>
              <w:pPrChange w:id="1008"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SECB</w:t>
            </w:r>
          </w:p>
          <w:p w:rsidR="006803B1" w:rsidRDefault="006803B1" w:rsidP="00DE32BA">
            <w:pPr>
              <w:pStyle w:val="T2BaseArray"/>
              <w:numPr>
                <w:ilvl w:val="0"/>
                <w:numId w:val="20"/>
              </w:numPr>
              <w:jc w:val="left"/>
              <w:rPr>
                <w:rFonts w:ascii="Arial" w:hAnsi="Arial" w:cs="Arial"/>
              </w:rPr>
              <w:pPrChange w:id="1009"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SECL</w:t>
            </w:r>
          </w:p>
          <w:p w:rsidR="006803B1" w:rsidRDefault="006803B1" w:rsidP="00DE32BA">
            <w:pPr>
              <w:pStyle w:val="T2BaseArray"/>
              <w:numPr>
                <w:ilvl w:val="0"/>
                <w:numId w:val="20"/>
              </w:numPr>
              <w:jc w:val="left"/>
              <w:rPr>
                <w:rFonts w:ascii="Arial" w:hAnsi="Arial" w:cs="Arial"/>
              </w:rPr>
              <w:pPrChange w:id="1010"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SLRE</w:t>
            </w:r>
          </w:p>
          <w:p w:rsidR="006803B1" w:rsidRDefault="006803B1" w:rsidP="00DE32BA">
            <w:pPr>
              <w:pStyle w:val="T2BaseArray"/>
              <w:numPr>
                <w:ilvl w:val="0"/>
                <w:numId w:val="20"/>
              </w:numPr>
              <w:jc w:val="left"/>
              <w:rPr>
                <w:rFonts w:ascii="Arial" w:hAnsi="Arial" w:cs="Arial"/>
              </w:rPr>
              <w:pPrChange w:id="1011"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SUBS</w:t>
            </w:r>
          </w:p>
          <w:p w:rsidR="006803B1" w:rsidRDefault="006803B1" w:rsidP="00DE32BA">
            <w:pPr>
              <w:pStyle w:val="T2BaseArray"/>
              <w:numPr>
                <w:ilvl w:val="0"/>
                <w:numId w:val="20"/>
              </w:numPr>
              <w:jc w:val="left"/>
              <w:rPr>
                <w:rFonts w:ascii="Arial" w:hAnsi="Arial" w:cs="Arial"/>
              </w:rPr>
              <w:pPrChange w:id="1012"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SYND</w:t>
            </w:r>
          </w:p>
          <w:p w:rsidR="006803B1" w:rsidRDefault="006803B1" w:rsidP="00DE32BA">
            <w:pPr>
              <w:pStyle w:val="T2BaseArray"/>
              <w:numPr>
                <w:ilvl w:val="0"/>
                <w:numId w:val="20"/>
              </w:numPr>
              <w:jc w:val="left"/>
              <w:rPr>
                <w:rFonts w:ascii="Arial" w:hAnsi="Arial" w:cs="Arial"/>
              </w:rPr>
              <w:pPrChange w:id="1013"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TBAC</w:t>
            </w:r>
          </w:p>
          <w:p w:rsidR="006803B1" w:rsidRDefault="006803B1" w:rsidP="00DE32BA">
            <w:pPr>
              <w:pStyle w:val="T2BaseArray"/>
              <w:numPr>
                <w:ilvl w:val="0"/>
                <w:numId w:val="20"/>
              </w:numPr>
              <w:jc w:val="left"/>
              <w:rPr>
                <w:rFonts w:ascii="Arial" w:hAnsi="Arial" w:cs="Arial"/>
              </w:rPr>
              <w:pPrChange w:id="1014"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TRAD</w:t>
            </w:r>
          </w:p>
          <w:p w:rsidR="006803B1" w:rsidRDefault="006803B1" w:rsidP="00DE32BA">
            <w:pPr>
              <w:pStyle w:val="T2BaseArray"/>
              <w:numPr>
                <w:ilvl w:val="0"/>
                <w:numId w:val="20"/>
              </w:numPr>
              <w:jc w:val="left"/>
              <w:rPr>
                <w:rFonts w:ascii="Arial" w:hAnsi="Arial" w:cs="Arial"/>
              </w:rPr>
              <w:pPrChange w:id="1015"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TRPO</w:t>
            </w:r>
          </w:p>
          <w:p w:rsidR="006803B1" w:rsidRDefault="006803B1" w:rsidP="00DE32BA">
            <w:pPr>
              <w:pStyle w:val="T2BaseArray"/>
              <w:numPr>
                <w:ilvl w:val="0"/>
                <w:numId w:val="20"/>
              </w:numPr>
              <w:jc w:val="left"/>
              <w:rPr>
                <w:rFonts w:ascii="Arial" w:hAnsi="Arial" w:cs="Arial"/>
              </w:rPr>
              <w:pPrChange w:id="1016"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TRVO</w:t>
            </w:r>
          </w:p>
          <w:p w:rsidR="006803B1" w:rsidRPr="00E126BE" w:rsidRDefault="006803B1" w:rsidP="00DE32BA">
            <w:pPr>
              <w:pStyle w:val="T2BaseArray"/>
              <w:numPr>
                <w:ilvl w:val="0"/>
                <w:numId w:val="20"/>
              </w:numPr>
              <w:jc w:val="left"/>
              <w:rPr>
                <w:rFonts w:ascii="Arial" w:hAnsi="Arial" w:cs="Arial"/>
              </w:rPr>
              <w:pPrChange w:id="1017" w:author="Author">
                <w:pPr>
                  <w:pStyle w:val="T2BaseArray"/>
                  <w:framePr w:hSpace="141" w:wrap="around" w:vAnchor="text" w:hAnchor="margin" w:xAlign="right" w:y="145"/>
                  <w:numPr>
                    <w:numId w:val="25"/>
                  </w:numPr>
                  <w:ind w:left="360" w:hanging="360"/>
                  <w:jc w:val="left"/>
                </w:pPr>
              </w:pPrChange>
            </w:pPr>
            <w:r w:rsidRPr="00177755">
              <w:rPr>
                <w:rFonts w:ascii="Arial" w:hAnsi="Arial" w:cs="Arial"/>
              </w:rPr>
              <w:t>TURN</w:t>
            </w:r>
          </w:p>
        </w:tc>
        <w:tc>
          <w:tcPr>
            <w:tcW w:w="3402" w:type="dxa"/>
          </w:tcPr>
          <w:p w:rsidR="006803B1" w:rsidRPr="00012A5E" w:rsidRDefault="006803B1" w:rsidP="008F3747">
            <w:pPr>
              <w:pStyle w:val="T2BaseArray"/>
              <w:ind w:left="0" w:firstLine="0"/>
              <w:jc w:val="left"/>
              <w:rPr>
                <w:rFonts w:ascii="Arial" w:hAnsi="Arial" w:cs="Arial"/>
              </w:rPr>
            </w:pPr>
            <w:r w:rsidRPr="00012A5E">
              <w:rPr>
                <w:rFonts w:ascii="Arial" w:hAnsi="Arial" w:cs="Arial"/>
              </w:rPr>
              <w:lastRenderedPageBreak/>
              <w:t>Securities transaction type:</w:t>
            </w:r>
          </w:p>
          <w:p w:rsidR="006803B1" w:rsidRPr="00012A5E" w:rsidRDefault="006803B1" w:rsidP="00DE32BA">
            <w:pPr>
              <w:pStyle w:val="T2BaseArray"/>
              <w:numPr>
                <w:ilvl w:val="0"/>
                <w:numId w:val="21"/>
              </w:numPr>
              <w:jc w:val="left"/>
              <w:rPr>
                <w:rFonts w:ascii="Arial" w:hAnsi="Arial" w:cs="Arial"/>
              </w:rPr>
              <w:pPrChange w:id="1018"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AUTO =  </w:t>
            </w:r>
            <w:r w:rsidRPr="00A74865">
              <w:rPr>
                <w:rFonts w:ascii="Arial" w:hAnsi="Arial" w:cs="Arial"/>
              </w:rPr>
              <w:t>Auto Collateralisation</w:t>
            </w:r>
          </w:p>
          <w:p w:rsidR="006803B1" w:rsidRPr="00012A5E" w:rsidRDefault="006803B1" w:rsidP="00DE32BA">
            <w:pPr>
              <w:pStyle w:val="T2BaseArray"/>
              <w:numPr>
                <w:ilvl w:val="0"/>
                <w:numId w:val="21"/>
              </w:numPr>
              <w:jc w:val="left"/>
              <w:rPr>
                <w:rFonts w:ascii="Arial" w:hAnsi="Arial" w:cs="Arial"/>
              </w:rPr>
              <w:pPrChange w:id="1019"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BSBK = </w:t>
            </w:r>
            <w:r w:rsidRPr="00A74865">
              <w:rPr>
                <w:rFonts w:ascii="Arial" w:hAnsi="Arial" w:cs="Arial"/>
              </w:rPr>
              <w:t>Buy Sell Back</w:t>
            </w:r>
          </w:p>
          <w:p w:rsidR="006803B1" w:rsidRPr="00012A5E" w:rsidRDefault="006803B1" w:rsidP="00DE32BA">
            <w:pPr>
              <w:pStyle w:val="T2BaseArray"/>
              <w:numPr>
                <w:ilvl w:val="0"/>
                <w:numId w:val="21"/>
              </w:numPr>
              <w:jc w:val="left"/>
              <w:rPr>
                <w:rFonts w:ascii="Arial" w:hAnsi="Arial" w:cs="Arial"/>
              </w:rPr>
              <w:pPrChange w:id="1020"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CLAI = </w:t>
            </w:r>
            <w:r w:rsidRPr="00A74865">
              <w:rPr>
                <w:rFonts w:ascii="Arial" w:hAnsi="Arial" w:cs="Arial"/>
              </w:rPr>
              <w:t>Market Claim</w:t>
            </w:r>
          </w:p>
          <w:p w:rsidR="006803B1" w:rsidRPr="00012A5E" w:rsidRDefault="006803B1" w:rsidP="00DE32BA">
            <w:pPr>
              <w:pStyle w:val="T2BaseArray"/>
              <w:numPr>
                <w:ilvl w:val="0"/>
                <w:numId w:val="21"/>
              </w:numPr>
              <w:jc w:val="left"/>
              <w:rPr>
                <w:rFonts w:ascii="Arial" w:hAnsi="Arial" w:cs="Arial"/>
              </w:rPr>
              <w:pPrChange w:id="1021"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CNCB = </w:t>
            </w:r>
            <w:r w:rsidRPr="00A74865">
              <w:rPr>
                <w:rFonts w:ascii="Arial" w:hAnsi="Arial" w:cs="Arial"/>
              </w:rPr>
              <w:t>Central Bank Collateral Operation</w:t>
            </w:r>
          </w:p>
          <w:p w:rsidR="006803B1" w:rsidRPr="00012A5E" w:rsidRDefault="006803B1" w:rsidP="00DE32BA">
            <w:pPr>
              <w:pStyle w:val="T2BaseArray"/>
              <w:numPr>
                <w:ilvl w:val="0"/>
                <w:numId w:val="21"/>
              </w:numPr>
              <w:jc w:val="left"/>
              <w:rPr>
                <w:rFonts w:ascii="Arial" w:hAnsi="Arial" w:cs="Arial"/>
              </w:rPr>
              <w:pPrChange w:id="1022"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COLI = </w:t>
            </w:r>
            <w:r w:rsidRPr="00A74865">
              <w:rPr>
                <w:rFonts w:ascii="Arial" w:hAnsi="Arial" w:cs="Arial"/>
              </w:rPr>
              <w:t>Collateral In</w:t>
            </w:r>
          </w:p>
          <w:p w:rsidR="006803B1" w:rsidRPr="00012A5E" w:rsidRDefault="006803B1" w:rsidP="00DE32BA">
            <w:pPr>
              <w:pStyle w:val="T2BaseArray"/>
              <w:numPr>
                <w:ilvl w:val="0"/>
                <w:numId w:val="21"/>
              </w:numPr>
              <w:jc w:val="left"/>
              <w:rPr>
                <w:rFonts w:ascii="Arial" w:hAnsi="Arial" w:cs="Arial"/>
              </w:rPr>
              <w:pPrChange w:id="1023"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COLO = </w:t>
            </w:r>
            <w:r w:rsidRPr="00A74865">
              <w:rPr>
                <w:rFonts w:ascii="Arial" w:hAnsi="Arial" w:cs="Arial"/>
              </w:rPr>
              <w:t>Collateral Out</w:t>
            </w:r>
          </w:p>
          <w:p w:rsidR="006803B1" w:rsidRPr="00012A5E" w:rsidRDefault="006803B1" w:rsidP="00DE32BA">
            <w:pPr>
              <w:pStyle w:val="T2BaseArray"/>
              <w:numPr>
                <w:ilvl w:val="0"/>
                <w:numId w:val="21"/>
              </w:numPr>
              <w:jc w:val="left"/>
              <w:rPr>
                <w:rFonts w:ascii="Arial" w:hAnsi="Arial" w:cs="Arial"/>
              </w:rPr>
              <w:pPrChange w:id="1024"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CONV = </w:t>
            </w:r>
            <w:r w:rsidRPr="00A74865">
              <w:rPr>
                <w:rFonts w:ascii="Arial" w:hAnsi="Arial" w:cs="Arial"/>
              </w:rPr>
              <w:t>Depository Receipt Conversion</w:t>
            </w:r>
          </w:p>
          <w:p w:rsidR="006803B1" w:rsidRPr="00012A5E" w:rsidRDefault="006803B1" w:rsidP="00DE32BA">
            <w:pPr>
              <w:pStyle w:val="T2BaseArray"/>
              <w:numPr>
                <w:ilvl w:val="0"/>
                <w:numId w:val="21"/>
              </w:numPr>
              <w:jc w:val="left"/>
              <w:rPr>
                <w:rFonts w:ascii="Arial" w:hAnsi="Arial" w:cs="Arial"/>
              </w:rPr>
              <w:pPrChange w:id="1025"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CORP = </w:t>
            </w:r>
            <w:r w:rsidRPr="00A74865">
              <w:rPr>
                <w:rFonts w:ascii="Arial" w:hAnsi="Arial" w:cs="Arial"/>
              </w:rPr>
              <w:t>Corporate Action</w:t>
            </w:r>
          </w:p>
          <w:p w:rsidR="006803B1" w:rsidRPr="00012A5E" w:rsidRDefault="006803B1" w:rsidP="00DE32BA">
            <w:pPr>
              <w:pStyle w:val="T2BaseArray"/>
              <w:numPr>
                <w:ilvl w:val="0"/>
                <w:numId w:val="21"/>
              </w:numPr>
              <w:jc w:val="left"/>
              <w:rPr>
                <w:rFonts w:ascii="Arial" w:hAnsi="Arial" w:cs="Arial"/>
              </w:rPr>
              <w:pPrChange w:id="1026"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FCTA = </w:t>
            </w:r>
            <w:r w:rsidRPr="00A74865">
              <w:rPr>
                <w:rFonts w:ascii="Arial" w:hAnsi="Arial" w:cs="Arial"/>
              </w:rPr>
              <w:t>Factor Update</w:t>
            </w:r>
          </w:p>
          <w:p w:rsidR="006803B1" w:rsidRPr="00012A5E" w:rsidRDefault="006803B1" w:rsidP="00DE32BA">
            <w:pPr>
              <w:pStyle w:val="T2BaseArray"/>
              <w:numPr>
                <w:ilvl w:val="0"/>
                <w:numId w:val="21"/>
              </w:numPr>
              <w:jc w:val="left"/>
              <w:rPr>
                <w:rFonts w:ascii="Arial" w:hAnsi="Arial" w:cs="Arial"/>
              </w:rPr>
              <w:pPrChange w:id="1027"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INSP = </w:t>
            </w:r>
            <w:r w:rsidRPr="00A74865">
              <w:rPr>
                <w:rFonts w:ascii="Arial" w:hAnsi="Arial" w:cs="Arial"/>
              </w:rPr>
              <w:t>Move of Stock</w:t>
            </w:r>
          </w:p>
          <w:p w:rsidR="006803B1" w:rsidRPr="00012A5E" w:rsidRDefault="006803B1" w:rsidP="00DE32BA">
            <w:pPr>
              <w:pStyle w:val="T2BaseArray"/>
              <w:numPr>
                <w:ilvl w:val="0"/>
                <w:numId w:val="21"/>
              </w:numPr>
              <w:jc w:val="left"/>
              <w:rPr>
                <w:rFonts w:ascii="Arial" w:hAnsi="Arial" w:cs="Arial"/>
              </w:rPr>
              <w:pPrChange w:id="1028"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ISSU = </w:t>
            </w:r>
            <w:r w:rsidRPr="00A74865">
              <w:rPr>
                <w:rFonts w:ascii="Arial" w:hAnsi="Arial" w:cs="Arial"/>
              </w:rPr>
              <w:t>Issuance</w:t>
            </w:r>
          </w:p>
          <w:p w:rsidR="006803B1" w:rsidRPr="00012A5E" w:rsidRDefault="006803B1" w:rsidP="00DE32BA">
            <w:pPr>
              <w:pStyle w:val="T2BaseArray"/>
              <w:numPr>
                <w:ilvl w:val="0"/>
                <w:numId w:val="21"/>
              </w:numPr>
              <w:jc w:val="left"/>
              <w:rPr>
                <w:rFonts w:ascii="Arial" w:hAnsi="Arial" w:cs="Arial"/>
              </w:rPr>
              <w:pPrChange w:id="1029"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MKDW = </w:t>
            </w:r>
            <w:r w:rsidRPr="00A74865">
              <w:rPr>
                <w:rFonts w:ascii="Arial" w:hAnsi="Arial" w:cs="Arial"/>
              </w:rPr>
              <w:t>Mark Down</w:t>
            </w:r>
          </w:p>
          <w:p w:rsidR="006803B1" w:rsidRPr="00012A5E" w:rsidRDefault="006803B1" w:rsidP="00DE32BA">
            <w:pPr>
              <w:pStyle w:val="T2BaseArray"/>
              <w:numPr>
                <w:ilvl w:val="0"/>
                <w:numId w:val="21"/>
              </w:numPr>
              <w:jc w:val="left"/>
              <w:rPr>
                <w:rFonts w:ascii="Arial" w:hAnsi="Arial" w:cs="Arial"/>
              </w:rPr>
              <w:pPrChange w:id="1030"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MKUP = </w:t>
            </w:r>
            <w:r w:rsidRPr="00A74865">
              <w:rPr>
                <w:rFonts w:ascii="Arial" w:hAnsi="Arial" w:cs="Arial"/>
              </w:rPr>
              <w:t>Mark Up</w:t>
            </w:r>
          </w:p>
          <w:p w:rsidR="006803B1" w:rsidRPr="00012A5E" w:rsidRDefault="006803B1" w:rsidP="00DE32BA">
            <w:pPr>
              <w:pStyle w:val="T2BaseArray"/>
              <w:numPr>
                <w:ilvl w:val="0"/>
                <w:numId w:val="21"/>
              </w:numPr>
              <w:jc w:val="left"/>
              <w:rPr>
                <w:rFonts w:ascii="Arial" w:hAnsi="Arial" w:cs="Arial"/>
              </w:rPr>
              <w:pPrChange w:id="1031"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NETT = </w:t>
            </w:r>
            <w:r w:rsidRPr="00A74865">
              <w:rPr>
                <w:rFonts w:ascii="Arial" w:hAnsi="Arial" w:cs="Arial"/>
              </w:rPr>
              <w:t>Netting</w:t>
            </w:r>
          </w:p>
          <w:p w:rsidR="006803B1" w:rsidRPr="00012A5E" w:rsidRDefault="006803B1" w:rsidP="00DE32BA">
            <w:pPr>
              <w:pStyle w:val="T2BaseArray"/>
              <w:numPr>
                <w:ilvl w:val="0"/>
                <w:numId w:val="21"/>
              </w:numPr>
              <w:jc w:val="left"/>
              <w:rPr>
                <w:rFonts w:ascii="Arial" w:hAnsi="Arial" w:cs="Arial"/>
              </w:rPr>
              <w:pPrChange w:id="1032"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NSYN = </w:t>
            </w:r>
            <w:r w:rsidRPr="00A74865">
              <w:rPr>
                <w:rFonts w:ascii="Arial" w:hAnsi="Arial" w:cs="Arial"/>
              </w:rPr>
              <w:t>Non Syndicated</w:t>
            </w:r>
          </w:p>
          <w:p w:rsidR="006803B1" w:rsidRPr="00012A5E" w:rsidRDefault="006803B1" w:rsidP="00DE32BA">
            <w:pPr>
              <w:pStyle w:val="T2BaseArray"/>
              <w:numPr>
                <w:ilvl w:val="0"/>
                <w:numId w:val="21"/>
              </w:numPr>
              <w:jc w:val="left"/>
              <w:rPr>
                <w:rFonts w:ascii="Arial" w:hAnsi="Arial" w:cs="Arial"/>
              </w:rPr>
              <w:pPrChange w:id="1033"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OWNE = </w:t>
            </w:r>
            <w:r w:rsidRPr="00A74865">
              <w:rPr>
                <w:rFonts w:ascii="Arial" w:hAnsi="Arial" w:cs="Arial"/>
              </w:rPr>
              <w:t>External Account Transfer</w:t>
            </w:r>
          </w:p>
          <w:p w:rsidR="006803B1" w:rsidRPr="00012A5E" w:rsidRDefault="006803B1" w:rsidP="00DE32BA">
            <w:pPr>
              <w:pStyle w:val="T2BaseArray"/>
              <w:numPr>
                <w:ilvl w:val="0"/>
                <w:numId w:val="21"/>
              </w:numPr>
              <w:jc w:val="left"/>
              <w:rPr>
                <w:rFonts w:ascii="Arial" w:hAnsi="Arial" w:cs="Arial"/>
              </w:rPr>
              <w:pPrChange w:id="1034"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OWNI = </w:t>
            </w:r>
            <w:r w:rsidRPr="00A74865">
              <w:rPr>
                <w:rFonts w:ascii="Arial" w:hAnsi="Arial" w:cs="Arial"/>
              </w:rPr>
              <w:t>Internal Account Transfer</w:t>
            </w:r>
          </w:p>
          <w:p w:rsidR="006803B1" w:rsidRPr="00012A5E" w:rsidRDefault="006803B1" w:rsidP="00DE32BA">
            <w:pPr>
              <w:pStyle w:val="T2BaseArray"/>
              <w:numPr>
                <w:ilvl w:val="0"/>
                <w:numId w:val="21"/>
              </w:numPr>
              <w:jc w:val="left"/>
              <w:rPr>
                <w:rFonts w:ascii="Arial" w:hAnsi="Arial" w:cs="Arial"/>
              </w:rPr>
              <w:pPrChange w:id="1035"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PAIR = </w:t>
            </w:r>
            <w:r w:rsidRPr="00A74865">
              <w:rPr>
                <w:rFonts w:ascii="Arial" w:hAnsi="Arial" w:cs="Arial"/>
              </w:rPr>
              <w:t>Pair Off</w:t>
            </w:r>
          </w:p>
          <w:p w:rsidR="006803B1" w:rsidRPr="00012A5E" w:rsidRDefault="006803B1" w:rsidP="00DE32BA">
            <w:pPr>
              <w:pStyle w:val="T2BaseArray"/>
              <w:numPr>
                <w:ilvl w:val="0"/>
                <w:numId w:val="21"/>
              </w:numPr>
              <w:jc w:val="left"/>
              <w:rPr>
                <w:rFonts w:ascii="Arial" w:hAnsi="Arial" w:cs="Arial"/>
              </w:rPr>
              <w:pPrChange w:id="1036"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PLAC = </w:t>
            </w:r>
            <w:r w:rsidRPr="00A74865">
              <w:rPr>
                <w:rFonts w:ascii="Arial" w:hAnsi="Arial" w:cs="Arial"/>
              </w:rPr>
              <w:t>Placement</w:t>
            </w:r>
          </w:p>
          <w:p w:rsidR="006803B1" w:rsidRPr="00012A5E" w:rsidRDefault="006803B1" w:rsidP="00DE32BA">
            <w:pPr>
              <w:pStyle w:val="T2BaseArray"/>
              <w:numPr>
                <w:ilvl w:val="0"/>
                <w:numId w:val="21"/>
              </w:numPr>
              <w:jc w:val="left"/>
              <w:rPr>
                <w:rFonts w:ascii="Arial" w:hAnsi="Arial" w:cs="Arial"/>
              </w:rPr>
              <w:pPrChange w:id="1037"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PORT = Portfolio Move</w:t>
            </w:r>
          </w:p>
          <w:p w:rsidR="006803B1" w:rsidRPr="00012A5E" w:rsidRDefault="006803B1" w:rsidP="00DE32BA">
            <w:pPr>
              <w:pStyle w:val="T2BaseArray"/>
              <w:numPr>
                <w:ilvl w:val="0"/>
                <w:numId w:val="21"/>
              </w:numPr>
              <w:jc w:val="left"/>
              <w:rPr>
                <w:rFonts w:ascii="Arial" w:hAnsi="Arial" w:cs="Arial"/>
              </w:rPr>
              <w:pPrChange w:id="1038"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REAL = </w:t>
            </w:r>
            <w:r w:rsidRPr="00A74865">
              <w:rPr>
                <w:rFonts w:ascii="Arial" w:hAnsi="Arial" w:cs="Arial"/>
              </w:rPr>
              <w:t>Realignment</w:t>
            </w:r>
          </w:p>
          <w:p w:rsidR="006803B1" w:rsidRPr="00012A5E" w:rsidRDefault="006803B1" w:rsidP="00DE32BA">
            <w:pPr>
              <w:pStyle w:val="T2BaseArray"/>
              <w:numPr>
                <w:ilvl w:val="0"/>
                <w:numId w:val="21"/>
              </w:numPr>
              <w:jc w:val="left"/>
              <w:rPr>
                <w:rFonts w:ascii="Arial" w:hAnsi="Arial" w:cs="Arial"/>
              </w:rPr>
              <w:pPrChange w:id="1039"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lastRenderedPageBreak/>
              <w:t xml:space="preserve">REDI = </w:t>
            </w:r>
            <w:r w:rsidRPr="00A74865">
              <w:rPr>
                <w:rFonts w:ascii="Arial" w:hAnsi="Arial" w:cs="Arial"/>
              </w:rPr>
              <w:t>Withdrawal</w:t>
            </w:r>
          </w:p>
          <w:p w:rsidR="006803B1" w:rsidRPr="00012A5E" w:rsidRDefault="006803B1" w:rsidP="00DE32BA">
            <w:pPr>
              <w:pStyle w:val="T2BaseArray"/>
              <w:numPr>
                <w:ilvl w:val="0"/>
                <w:numId w:val="21"/>
              </w:numPr>
              <w:jc w:val="left"/>
              <w:rPr>
                <w:rFonts w:ascii="Arial" w:hAnsi="Arial" w:cs="Arial"/>
              </w:rPr>
              <w:pPrChange w:id="1040"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REDM = </w:t>
            </w:r>
            <w:r w:rsidRPr="00A74865">
              <w:rPr>
                <w:rFonts w:ascii="Arial" w:hAnsi="Arial" w:cs="Arial"/>
              </w:rPr>
              <w:t>Redemption</w:t>
            </w:r>
          </w:p>
          <w:p w:rsidR="006803B1" w:rsidRPr="00012A5E" w:rsidRDefault="006803B1" w:rsidP="00DE32BA">
            <w:pPr>
              <w:pStyle w:val="T2BaseArray"/>
              <w:numPr>
                <w:ilvl w:val="0"/>
                <w:numId w:val="21"/>
              </w:numPr>
              <w:jc w:val="left"/>
              <w:rPr>
                <w:rFonts w:ascii="Arial" w:hAnsi="Arial" w:cs="Arial"/>
              </w:rPr>
              <w:pPrChange w:id="1041"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RELE = </w:t>
            </w:r>
            <w:r w:rsidRPr="00A74865">
              <w:rPr>
                <w:rFonts w:ascii="Arial" w:hAnsi="Arial" w:cs="Arial"/>
              </w:rPr>
              <w:t>Depository Receipt Release Cancellation</w:t>
            </w:r>
          </w:p>
          <w:p w:rsidR="006803B1" w:rsidRPr="00012A5E" w:rsidRDefault="006803B1" w:rsidP="00DE32BA">
            <w:pPr>
              <w:pStyle w:val="T2BaseArray"/>
              <w:numPr>
                <w:ilvl w:val="0"/>
                <w:numId w:val="21"/>
              </w:numPr>
              <w:jc w:val="left"/>
              <w:rPr>
                <w:rFonts w:ascii="Arial" w:hAnsi="Arial" w:cs="Arial"/>
              </w:rPr>
              <w:pPrChange w:id="1042"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REPU = </w:t>
            </w:r>
            <w:r w:rsidRPr="00A74865">
              <w:rPr>
                <w:rFonts w:ascii="Arial" w:hAnsi="Arial" w:cs="Arial"/>
              </w:rPr>
              <w:t>Repo</w:t>
            </w:r>
          </w:p>
          <w:p w:rsidR="006803B1" w:rsidRPr="00012A5E" w:rsidRDefault="006803B1" w:rsidP="00DE32BA">
            <w:pPr>
              <w:pStyle w:val="T2BaseArray"/>
              <w:numPr>
                <w:ilvl w:val="0"/>
                <w:numId w:val="21"/>
              </w:numPr>
              <w:jc w:val="left"/>
              <w:rPr>
                <w:rFonts w:ascii="Arial" w:hAnsi="Arial" w:cs="Arial"/>
              </w:rPr>
              <w:pPrChange w:id="1043"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RODE = </w:t>
            </w:r>
            <w:r w:rsidRPr="00A74865">
              <w:rPr>
                <w:rFonts w:ascii="Arial" w:hAnsi="Arial" w:cs="Arial"/>
              </w:rPr>
              <w:t>Return Delivery without Matching</w:t>
            </w:r>
          </w:p>
          <w:p w:rsidR="006803B1" w:rsidRPr="00012A5E" w:rsidRDefault="006803B1" w:rsidP="00DE32BA">
            <w:pPr>
              <w:pStyle w:val="T2BaseArray"/>
              <w:numPr>
                <w:ilvl w:val="0"/>
                <w:numId w:val="21"/>
              </w:numPr>
              <w:jc w:val="left"/>
              <w:rPr>
                <w:rFonts w:ascii="Arial" w:hAnsi="Arial" w:cs="Arial"/>
              </w:rPr>
              <w:pPrChange w:id="1044"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RPTO = </w:t>
            </w:r>
            <w:r w:rsidRPr="00A74865">
              <w:rPr>
                <w:rFonts w:ascii="Arial" w:hAnsi="Arial" w:cs="Arial"/>
              </w:rPr>
              <w:t>Reporting</w:t>
            </w:r>
          </w:p>
          <w:p w:rsidR="006803B1" w:rsidRPr="00012A5E" w:rsidRDefault="006803B1" w:rsidP="00DE32BA">
            <w:pPr>
              <w:pStyle w:val="T2BaseArray"/>
              <w:numPr>
                <w:ilvl w:val="0"/>
                <w:numId w:val="21"/>
              </w:numPr>
              <w:jc w:val="left"/>
              <w:rPr>
                <w:rFonts w:ascii="Arial" w:hAnsi="Arial" w:cs="Arial"/>
              </w:rPr>
              <w:pPrChange w:id="1045"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RVPO = </w:t>
            </w:r>
            <w:r w:rsidRPr="00A74865">
              <w:rPr>
                <w:rFonts w:ascii="Arial" w:hAnsi="Arial" w:cs="Arial"/>
              </w:rPr>
              <w:t>Reverse Repo</w:t>
            </w:r>
          </w:p>
          <w:p w:rsidR="006803B1" w:rsidRPr="00012A5E" w:rsidRDefault="006803B1" w:rsidP="00DE32BA">
            <w:pPr>
              <w:pStyle w:val="T2BaseArray"/>
              <w:numPr>
                <w:ilvl w:val="0"/>
                <w:numId w:val="21"/>
              </w:numPr>
              <w:jc w:val="left"/>
              <w:rPr>
                <w:rFonts w:ascii="Arial" w:hAnsi="Arial" w:cs="Arial"/>
              </w:rPr>
              <w:pPrChange w:id="1046"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SBBK = </w:t>
            </w:r>
            <w:r w:rsidRPr="00A74865">
              <w:rPr>
                <w:rFonts w:ascii="Arial" w:hAnsi="Arial" w:cs="Arial"/>
              </w:rPr>
              <w:t>Sell Buy Back</w:t>
            </w:r>
          </w:p>
          <w:p w:rsidR="006803B1" w:rsidRPr="00012A5E" w:rsidRDefault="006803B1" w:rsidP="00DE32BA">
            <w:pPr>
              <w:pStyle w:val="T2BaseArray"/>
              <w:numPr>
                <w:ilvl w:val="0"/>
                <w:numId w:val="21"/>
              </w:numPr>
              <w:jc w:val="left"/>
              <w:rPr>
                <w:rFonts w:ascii="Arial" w:hAnsi="Arial" w:cs="Arial"/>
              </w:rPr>
              <w:pPrChange w:id="1047"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SBRE = </w:t>
            </w:r>
            <w:r w:rsidRPr="00A74865">
              <w:rPr>
                <w:rFonts w:ascii="Arial" w:hAnsi="Arial" w:cs="Arial"/>
              </w:rPr>
              <w:t>Borrowing Reallocation</w:t>
            </w:r>
          </w:p>
          <w:p w:rsidR="006803B1" w:rsidRPr="00012A5E" w:rsidRDefault="006803B1" w:rsidP="00DE32BA">
            <w:pPr>
              <w:pStyle w:val="T2BaseArray"/>
              <w:numPr>
                <w:ilvl w:val="0"/>
                <w:numId w:val="21"/>
              </w:numPr>
              <w:jc w:val="left"/>
              <w:rPr>
                <w:rFonts w:ascii="Arial" w:hAnsi="Arial" w:cs="Arial"/>
              </w:rPr>
              <w:pPrChange w:id="1048"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SECB = </w:t>
            </w:r>
            <w:r w:rsidRPr="00A74865">
              <w:rPr>
                <w:rFonts w:ascii="Arial" w:hAnsi="Arial" w:cs="Arial"/>
              </w:rPr>
              <w:t>Securities Borrowing</w:t>
            </w:r>
          </w:p>
          <w:p w:rsidR="006803B1" w:rsidRPr="00012A5E" w:rsidRDefault="006803B1" w:rsidP="00DE32BA">
            <w:pPr>
              <w:pStyle w:val="T2BaseArray"/>
              <w:numPr>
                <w:ilvl w:val="0"/>
                <w:numId w:val="21"/>
              </w:numPr>
              <w:jc w:val="left"/>
              <w:rPr>
                <w:rFonts w:ascii="Arial" w:hAnsi="Arial" w:cs="Arial"/>
              </w:rPr>
              <w:pPrChange w:id="1049"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SECL = </w:t>
            </w:r>
            <w:r w:rsidRPr="00A74865">
              <w:rPr>
                <w:rFonts w:ascii="Arial" w:hAnsi="Arial" w:cs="Arial"/>
              </w:rPr>
              <w:t>Securities Lending</w:t>
            </w:r>
          </w:p>
          <w:p w:rsidR="006803B1" w:rsidRPr="00012A5E" w:rsidRDefault="006803B1" w:rsidP="00DE32BA">
            <w:pPr>
              <w:pStyle w:val="T2BaseArray"/>
              <w:numPr>
                <w:ilvl w:val="0"/>
                <w:numId w:val="21"/>
              </w:numPr>
              <w:jc w:val="left"/>
              <w:rPr>
                <w:rFonts w:ascii="Arial" w:hAnsi="Arial" w:cs="Arial"/>
              </w:rPr>
              <w:pPrChange w:id="1050"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SLRE = </w:t>
            </w:r>
            <w:r w:rsidRPr="00A74865">
              <w:rPr>
                <w:rFonts w:ascii="Arial" w:hAnsi="Arial" w:cs="Arial"/>
              </w:rPr>
              <w:t>Lending Reallocation</w:t>
            </w:r>
          </w:p>
          <w:p w:rsidR="006803B1" w:rsidRPr="00012A5E" w:rsidRDefault="006803B1" w:rsidP="00DE32BA">
            <w:pPr>
              <w:pStyle w:val="T2BaseArray"/>
              <w:numPr>
                <w:ilvl w:val="0"/>
                <w:numId w:val="21"/>
              </w:numPr>
              <w:jc w:val="left"/>
              <w:rPr>
                <w:rFonts w:ascii="Arial" w:hAnsi="Arial" w:cs="Arial"/>
              </w:rPr>
              <w:pPrChange w:id="1051"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SUBS  = </w:t>
            </w:r>
            <w:r w:rsidRPr="00A74865">
              <w:rPr>
                <w:rFonts w:ascii="Arial" w:hAnsi="Arial" w:cs="Arial"/>
              </w:rPr>
              <w:t>Subscription</w:t>
            </w:r>
          </w:p>
          <w:p w:rsidR="006803B1" w:rsidRPr="00012A5E" w:rsidRDefault="006803B1" w:rsidP="00DE32BA">
            <w:pPr>
              <w:pStyle w:val="T2BaseArray"/>
              <w:numPr>
                <w:ilvl w:val="0"/>
                <w:numId w:val="21"/>
              </w:numPr>
              <w:jc w:val="left"/>
              <w:rPr>
                <w:rFonts w:ascii="Arial" w:hAnsi="Arial" w:cs="Arial"/>
              </w:rPr>
              <w:pPrChange w:id="1052"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SYND = </w:t>
            </w:r>
            <w:r w:rsidRPr="00A74865">
              <w:rPr>
                <w:rFonts w:ascii="Arial" w:hAnsi="Arial" w:cs="Arial"/>
              </w:rPr>
              <w:t>Syndicate Underwriters</w:t>
            </w:r>
          </w:p>
          <w:p w:rsidR="006803B1" w:rsidRPr="00012A5E" w:rsidRDefault="006803B1" w:rsidP="00DE32BA">
            <w:pPr>
              <w:pStyle w:val="T2BaseArray"/>
              <w:numPr>
                <w:ilvl w:val="0"/>
                <w:numId w:val="21"/>
              </w:numPr>
              <w:jc w:val="left"/>
              <w:rPr>
                <w:rFonts w:ascii="Arial" w:hAnsi="Arial" w:cs="Arial"/>
              </w:rPr>
              <w:pPrChange w:id="1053"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TBAC = </w:t>
            </w:r>
            <w:r w:rsidRPr="00A74865">
              <w:rPr>
                <w:rFonts w:ascii="Arial" w:hAnsi="Arial" w:cs="Arial"/>
              </w:rPr>
              <w:t>TBA Closing</w:t>
            </w:r>
          </w:p>
          <w:p w:rsidR="006803B1" w:rsidRPr="00012A5E" w:rsidRDefault="006803B1" w:rsidP="00DE32BA">
            <w:pPr>
              <w:pStyle w:val="T2BaseArray"/>
              <w:numPr>
                <w:ilvl w:val="0"/>
                <w:numId w:val="21"/>
              </w:numPr>
              <w:jc w:val="left"/>
              <w:rPr>
                <w:rFonts w:ascii="Arial" w:hAnsi="Arial" w:cs="Arial"/>
              </w:rPr>
              <w:pPrChange w:id="1054"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TRAD = </w:t>
            </w:r>
            <w:r w:rsidRPr="00A74865">
              <w:rPr>
                <w:rFonts w:ascii="Arial" w:hAnsi="Arial" w:cs="Arial"/>
              </w:rPr>
              <w:t>Trade</w:t>
            </w:r>
          </w:p>
          <w:p w:rsidR="006803B1" w:rsidRPr="00012A5E" w:rsidRDefault="006803B1" w:rsidP="00DE32BA">
            <w:pPr>
              <w:pStyle w:val="T2BaseArray"/>
              <w:numPr>
                <w:ilvl w:val="0"/>
                <w:numId w:val="21"/>
              </w:numPr>
              <w:jc w:val="left"/>
              <w:rPr>
                <w:rFonts w:ascii="Arial" w:hAnsi="Arial" w:cs="Arial"/>
              </w:rPr>
              <w:pPrChange w:id="1055"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TRPO = </w:t>
            </w:r>
            <w:proofErr w:type="spellStart"/>
            <w:r w:rsidRPr="00A74865">
              <w:rPr>
                <w:rFonts w:ascii="Arial" w:hAnsi="Arial" w:cs="Arial"/>
              </w:rPr>
              <w:t>Triparty</w:t>
            </w:r>
            <w:proofErr w:type="spellEnd"/>
            <w:r w:rsidRPr="00A74865">
              <w:rPr>
                <w:rFonts w:ascii="Arial" w:hAnsi="Arial" w:cs="Arial"/>
              </w:rPr>
              <w:t xml:space="preserve"> Repo</w:t>
            </w:r>
          </w:p>
          <w:p w:rsidR="006803B1" w:rsidRPr="00012A5E" w:rsidRDefault="006803B1" w:rsidP="00DE32BA">
            <w:pPr>
              <w:pStyle w:val="T2BaseArray"/>
              <w:numPr>
                <w:ilvl w:val="0"/>
                <w:numId w:val="21"/>
              </w:numPr>
              <w:jc w:val="left"/>
              <w:rPr>
                <w:rFonts w:ascii="Arial" w:hAnsi="Arial" w:cs="Arial"/>
              </w:rPr>
              <w:pPrChange w:id="1056"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TRVO = </w:t>
            </w:r>
            <w:proofErr w:type="spellStart"/>
            <w:r w:rsidRPr="00A74865">
              <w:rPr>
                <w:rFonts w:ascii="Arial" w:hAnsi="Arial" w:cs="Arial"/>
              </w:rPr>
              <w:t>Triparty</w:t>
            </w:r>
            <w:proofErr w:type="spellEnd"/>
            <w:r w:rsidRPr="00A74865">
              <w:rPr>
                <w:rFonts w:ascii="Arial" w:hAnsi="Arial" w:cs="Arial"/>
              </w:rPr>
              <w:t xml:space="preserve"> Reverse Repo</w:t>
            </w:r>
          </w:p>
          <w:p w:rsidR="006803B1" w:rsidRPr="00E126BE" w:rsidRDefault="006803B1" w:rsidP="00DE32BA">
            <w:pPr>
              <w:pStyle w:val="T2BaseArray"/>
              <w:numPr>
                <w:ilvl w:val="0"/>
                <w:numId w:val="21"/>
              </w:numPr>
              <w:jc w:val="left"/>
              <w:rPr>
                <w:rFonts w:ascii="Arial" w:hAnsi="Arial" w:cs="Arial"/>
              </w:rPr>
              <w:pPrChange w:id="1057" w:author="Author">
                <w:pPr>
                  <w:pStyle w:val="T2BaseArray"/>
                  <w:framePr w:hSpace="141" w:wrap="around" w:vAnchor="text" w:hAnchor="margin" w:xAlign="right" w:y="145"/>
                  <w:numPr>
                    <w:numId w:val="26"/>
                  </w:numPr>
                  <w:ind w:left="360" w:hanging="360"/>
                  <w:jc w:val="left"/>
                </w:pPr>
              </w:pPrChange>
            </w:pPr>
            <w:r w:rsidRPr="00012A5E">
              <w:rPr>
                <w:rFonts w:ascii="Arial" w:hAnsi="Arial" w:cs="Arial"/>
              </w:rPr>
              <w:t xml:space="preserve">TURN </w:t>
            </w:r>
            <w:r w:rsidRPr="00A74865">
              <w:rPr>
                <w:rFonts w:ascii="Arial" w:hAnsi="Arial" w:cs="Arial"/>
              </w:rPr>
              <w:t xml:space="preserve"> = Turnaround</w:t>
            </w:r>
            <w:r>
              <w:rPr>
                <w:rFonts w:ascii="Arial" w:hAnsi="Arial" w:cs="Arial"/>
              </w:rPr>
              <w:t xml:space="preserve"> </w:t>
            </w:r>
          </w:p>
        </w:tc>
        <w:tc>
          <w:tcPr>
            <w:tcW w:w="2609" w:type="dxa"/>
          </w:tcPr>
          <w:p w:rsidR="006803B1" w:rsidRPr="00E126BE" w:rsidRDefault="006803B1" w:rsidP="008F3747">
            <w:pPr>
              <w:pStyle w:val="T2BaseArray"/>
              <w:ind w:left="0" w:firstLine="0"/>
              <w:jc w:val="left"/>
              <w:rPr>
                <w:rFonts w:ascii="Arial" w:hAnsi="Arial" w:cs="Arial"/>
              </w:rPr>
            </w:pPr>
          </w:p>
        </w:tc>
        <w:tc>
          <w:tcPr>
            <w:tcW w:w="101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1..1</w:t>
            </w:r>
          </w:p>
        </w:tc>
      </w:tr>
      <w:tr w:rsidR="006803B1" w:rsidRPr="002318F1" w:rsidTr="007670C9">
        <w:tc>
          <w:tcPr>
            <w:tcW w:w="80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lastRenderedPageBreak/>
              <w:t>17</w:t>
            </w:r>
          </w:p>
        </w:tc>
        <w:tc>
          <w:tcPr>
            <w:tcW w:w="85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Q</w:t>
            </w:r>
          </w:p>
        </w:tc>
        <w:tc>
          <w:tcPr>
            <w:tcW w:w="228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Receiving Depositary BIC</w:t>
            </w:r>
          </w:p>
        </w:tc>
        <w:tc>
          <w:tcPr>
            <w:tcW w:w="2976" w:type="dxa"/>
          </w:tcPr>
          <w:p w:rsidR="006803B1" w:rsidRPr="00E126BE" w:rsidRDefault="00D61BAC" w:rsidP="008F3747">
            <w:pPr>
              <w:pStyle w:val="T2BaseArray"/>
              <w:ind w:left="0" w:firstLine="0"/>
              <w:jc w:val="left"/>
              <w:rPr>
                <w:rFonts w:ascii="Arial" w:hAnsi="Arial" w:cs="Arial"/>
              </w:rPr>
            </w:pPr>
            <w:commentRangeStart w:id="1058"/>
            <w:ins w:id="1059" w:author="Author">
              <w:r>
                <w:rPr>
                  <w:rFonts w:ascii="Arial" w:hAnsi="Arial" w:cs="Arial"/>
                </w:rPr>
                <w:t>VAR</w:t>
              </w:r>
            </w:ins>
            <w:r w:rsidR="006803B1" w:rsidRPr="00E126BE">
              <w:rPr>
                <w:rFonts w:ascii="Arial" w:hAnsi="Arial" w:cs="Arial"/>
              </w:rPr>
              <w:t>CHAR (11)</w:t>
            </w:r>
            <w:commentRangeEnd w:id="1058"/>
            <w:r>
              <w:rPr>
                <w:rStyle w:val="CommentReference"/>
                <w:rFonts w:ascii="Times New Roman" w:hAnsi="Times New Roman"/>
                <w:lang w:val="fr-FR"/>
              </w:rPr>
              <w:commentReference w:id="1058"/>
            </w:r>
          </w:p>
        </w:tc>
        <w:tc>
          <w:tcPr>
            <w:tcW w:w="3402" w:type="dxa"/>
          </w:tcPr>
          <w:p w:rsidR="006803B1" w:rsidRPr="00E126BE" w:rsidRDefault="006803B1" w:rsidP="008F3747">
            <w:pPr>
              <w:pStyle w:val="T2BaseArray"/>
              <w:ind w:left="0" w:firstLine="0"/>
              <w:jc w:val="left"/>
              <w:rPr>
                <w:rFonts w:ascii="Arial" w:hAnsi="Arial" w:cs="Arial"/>
              </w:rPr>
            </w:pPr>
          </w:p>
        </w:tc>
        <w:tc>
          <w:tcPr>
            <w:tcW w:w="2609" w:type="dxa"/>
          </w:tcPr>
          <w:p w:rsidR="006803B1" w:rsidRPr="00E126BE" w:rsidRDefault="006803B1" w:rsidP="008F3747">
            <w:pPr>
              <w:pStyle w:val="T2BaseArray"/>
              <w:ind w:left="0" w:firstLine="0"/>
              <w:jc w:val="left"/>
              <w:rPr>
                <w:rFonts w:ascii="Arial" w:hAnsi="Arial" w:cs="Arial"/>
              </w:rPr>
            </w:pPr>
            <w:r>
              <w:rPr>
                <w:rFonts w:ascii="Arial" w:hAnsi="Arial" w:cs="Arial"/>
              </w:rPr>
              <w:t xml:space="preserve">Must occur when </w:t>
            </w:r>
            <w:r w:rsidRPr="00F81F00">
              <w:rPr>
                <w:rFonts w:ascii="Arial" w:hAnsi="Arial" w:cs="Arial"/>
              </w:rPr>
              <w:t>Securities Movement Type Code</w:t>
            </w:r>
            <w:r>
              <w:rPr>
                <w:rFonts w:ascii="Arial" w:hAnsi="Arial" w:cs="Arial"/>
              </w:rPr>
              <w:t xml:space="preserve"> is ‘DELI’.</w:t>
            </w:r>
          </w:p>
        </w:tc>
        <w:tc>
          <w:tcPr>
            <w:tcW w:w="101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0..1</w:t>
            </w:r>
          </w:p>
        </w:tc>
      </w:tr>
      <w:tr w:rsidR="006803B1" w:rsidRPr="002318F1" w:rsidTr="007670C9">
        <w:tc>
          <w:tcPr>
            <w:tcW w:w="80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18</w:t>
            </w:r>
          </w:p>
        </w:tc>
        <w:tc>
          <w:tcPr>
            <w:tcW w:w="85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R</w:t>
            </w:r>
          </w:p>
        </w:tc>
        <w:tc>
          <w:tcPr>
            <w:tcW w:w="228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T2S Receiving Party BIC</w:t>
            </w:r>
          </w:p>
        </w:tc>
        <w:tc>
          <w:tcPr>
            <w:tcW w:w="2976" w:type="dxa"/>
          </w:tcPr>
          <w:p w:rsidR="006803B1" w:rsidRPr="00E126BE" w:rsidRDefault="00D61BAC" w:rsidP="008F3747">
            <w:pPr>
              <w:pStyle w:val="T2BaseArray"/>
              <w:ind w:left="0" w:firstLine="0"/>
              <w:jc w:val="left"/>
              <w:rPr>
                <w:rFonts w:ascii="Arial" w:hAnsi="Arial" w:cs="Arial"/>
              </w:rPr>
            </w:pPr>
            <w:commentRangeStart w:id="1060"/>
            <w:ins w:id="1061" w:author="Author">
              <w:r>
                <w:rPr>
                  <w:rFonts w:ascii="Arial" w:hAnsi="Arial" w:cs="Arial"/>
                </w:rPr>
                <w:t>VAR</w:t>
              </w:r>
            </w:ins>
            <w:r w:rsidR="006803B1" w:rsidRPr="00E126BE">
              <w:rPr>
                <w:rFonts w:ascii="Arial" w:hAnsi="Arial" w:cs="Arial"/>
              </w:rPr>
              <w:t>CHAR (11)</w:t>
            </w:r>
            <w:commentRangeEnd w:id="1060"/>
            <w:r>
              <w:rPr>
                <w:rStyle w:val="CommentReference"/>
                <w:rFonts w:ascii="Times New Roman" w:hAnsi="Times New Roman"/>
                <w:lang w:val="fr-FR"/>
              </w:rPr>
              <w:commentReference w:id="1060"/>
            </w:r>
          </w:p>
        </w:tc>
        <w:tc>
          <w:tcPr>
            <w:tcW w:w="3402" w:type="dxa"/>
          </w:tcPr>
          <w:p w:rsidR="006803B1" w:rsidRPr="00E126BE" w:rsidRDefault="006803B1" w:rsidP="008F3747">
            <w:pPr>
              <w:pStyle w:val="T2BaseArray"/>
              <w:ind w:left="0" w:firstLine="0"/>
              <w:jc w:val="left"/>
              <w:rPr>
                <w:rFonts w:ascii="Arial" w:hAnsi="Arial" w:cs="Arial"/>
              </w:rPr>
            </w:pPr>
          </w:p>
        </w:tc>
        <w:tc>
          <w:tcPr>
            <w:tcW w:w="2609" w:type="dxa"/>
          </w:tcPr>
          <w:p w:rsidR="006803B1" w:rsidRPr="00E126BE" w:rsidRDefault="006803B1" w:rsidP="008F3747">
            <w:pPr>
              <w:pStyle w:val="T2BaseArray"/>
              <w:ind w:left="0" w:firstLine="0"/>
              <w:jc w:val="left"/>
              <w:rPr>
                <w:rFonts w:ascii="Arial" w:hAnsi="Arial" w:cs="Arial"/>
              </w:rPr>
            </w:pPr>
            <w:r>
              <w:rPr>
                <w:rFonts w:ascii="Arial" w:hAnsi="Arial" w:cs="Arial"/>
              </w:rPr>
              <w:t xml:space="preserve">Must occur when </w:t>
            </w:r>
            <w:r w:rsidRPr="00F81F00">
              <w:rPr>
                <w:rFonts w:ascii="Arial" w:hAnsi="Arial" w:cs="Arial"/>
              </w:rPr>
              <w:t>Securities Movement Type Code</w:t>
            </w:r>
            <w:r>
              <w:rPr>
                <w:rFonts w:ascii="Arial" w:hAnsi="Arial" w:cs="Arial"/>
              </w:rPr>
              <w:t xml:space="preserve"> is ‘DELI’.</w:t>
            </w:r>
          </w:p>
        </w:tc>
        <w:tc>
          <w:tcPr>
            <w:tcW w:w="101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0..1</w:t>
            </w:r>
          </w:p>
        </w:tc>
      </w:tr>
      <w:tr w:rsidR="006803B1" w:rsidRPr="002318F1" w:rsidTr="007670C9">
        <w:tc>
          <w:tcPr>
            <w:tcW w:w="80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19</w:t>
            </w:r>
          </w:p>
        </w:tc>
        <w:tc>
          <w:tcPr>
            <w:tcW w:w="85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S</w:t>
            </w:r>
          </w:p>
        </w:tc>
        <w:tc>
          <w:tcPr>
            <w:tcW w:w="228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T2S Receiving Party Securities Account</w:t>
            </w:r>
          </w:p>
        </w:tc>
        <w:tc>
          <w:tcPr>
            <w:tcW w:w="2976" w:type="dxa"/>
          </w:tcPr>
          <w:p w:rsidR="006803B1" w:rsidRPr="00E126BE" w:rsidRDefault="00D61BAC" w:rsidP="008F3747">
            <w:pPr>
              <w:pStyle w:val="T2BaseArray"/>
              <w:ind w:left="0" w:firstLine="0"/>
              <w:jc w:val="left"/>
              <w:rPr>
                <w:rFonts w:ascii="Arial" w:hAnsi="Arial" w:cs="Arial"/>
              </w:rPr>
            </w:pPr>
            <w:commentRangeStart w:id="1062"/>
            <w:ins w:id="1063" w:author="Author">
              <w:r>
                <w:rPr>
                  <w:rFonts w:ascii="Arial" w:hAnsi="Arial" w:cs="Arial"/>
                </w:rPr>
                <w:t>VAR</w:t>
              </w:r>
            </w:ins>
            <w:r w:rsidR="006803B1" w:rsidRPr="00E126BE">
              <w:rPr>
                <w:rFonts w:ascii="Arial" w:hAnsi="Arial" w:cs="Arial"/>
              </w:rPr>
              <w:t>CHAR (</w:t>
            </w:r>
            <w:r w:rsidR="006803B1">
              <w:rPr>
                <w:rFonts w:ascii="Arial" w:hAnsi="Arial" w:cs="Arial"/>
              </w:rPr>
              <w:t>35</w:t>
            </w:r>
            <w:r w:rsidR="006803B1" w:rsidRPr="00E126BE">
              <w:rPr>
                <w:rFonts w:ascii="Arial" w:hAnsi="Arial" w:cs="Arial"/>
              </w:rPr>
              <w:t>)</w:t>
            </w:r>
            <w:commentRangeEnd w:id="1062"/>
            <w:r>
              <w:rPr>
                <w:rStyle w:val="CommentReference"/>
                <w:rFonts w:ascii="Times New Roman" w:hAnsi="Times New Roman"/>
                <w:lang w:val="fr-FR"/>
              </w:rPr>
              <w:commentReference w:id="1062"/>
            </w:r>
          </w:p>
        </w:tc>
        <w:tc>
          <w:tcPr>
            <w:tcW w:w="3402" w:type="dxa"/>
          </w:tcPr>
          <w:p w:rsidR="006803B1" w:rsidRPr="00E126BE" w:rsidRDefault="006803B1" w:rsidP="008F3747">
            <w:pPr>
              <w:pStyle w:val="T2BaseArray"/>
              <w:ind w:left="0" w:firstLine="0"/>
              <w:jc w:val="left"/>
              <w:rPr>
                <w:rFonts w:ascii="Arial" w:hAnsi="Arial" w:cs="Arial"/>
              </w:rPr>
            </w:pPr>
          </w:p>
        </w:tc>
        <w:tc>
          <w:tcPr>
            <w:tcW w:w="2609" w:type="dxa"/>
          </w:tcPr>
          <w:p w:rsidR="006803B1" w:rsidRPr="00E126BE" w:rsidRDefault="006803B1" w:rsidP="008F3747">
            <w:pPr>
              <w:pStyle w:val="T2BaseArray"/>
              <w:ind w:left="0" w:firstLine="0"/>
              <w:jc w:val="left"/>
              <w:rPr>
                <w:rFonts w:ascii="Arial" w:hAnsi="Arial" w:cs="Arial"/>
              </w:rPr>
            </w:pPr>
            <w:r>
              <w:rPr>
                <w:rFonts w:ascii="Arial" w:hAnsi="Arial" w:cs="Arial"/>
              </w:rPr>
              <w:t xml:space="preserve">Must occur when </w:t>
            </w:r>
            <w:proofErr w:type="spellStart"/>
            <w:r>
              <w:rPr>
                <w:rFonts w:ascii="Arial" w:hAnsi="Arial" w:cs="Arial"/>
              </w:rPr>
              <w:t>when</w:t>
            </w:r>
            <w:proofErr w:type="spellEnd"/>
            <w:r w:rsidRPr="00F81F00">
              <w:rPr>
                <w:rFonts w:ascii="Arial" w:hAnsi="Arial" w:cs="Arial"/>
              </w:rPr>
              <w:t xml:space="preserve"> Securities Movement Type Code</w:t>
            </w:r>
            <w:r>
              <w:rPr>
                <w:rFonts w:ascii="Arial" w:hAnsi="Arial" w:cs="Arial"/>
              </w:rPr>
              <w:t xml:space="preserve"> is ‘DELI’ and </w:t>
            </w:r>
            <w:r w:rsidRPr="009026A5">
              <w:rPr>
                <w:rFonts w:ascii="Arial" w:hAnsi="Arial" w:cs="Arial"/>
              </w:rPr>
              <w:t>Already matched instruction</w:t>
            </w:r>
            <w:r>
              <w:rPr>
                <w:rFonts w:ascii="Arial" w:hAnsi="Arial" w:cs="Arial"/>
              </w:rPr>
              <w:t xml:space="preserve"> is ‘MACH’.</w:t>
            </w:r>
          </w:p>
        </w:tc>
        <w:tc>
          <w:tcPr>
            <w:tcW w:w="101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0..1</w:t>
            </w:r>
          </w:p>
        </w:tc>
      </w:tr>
      <w:tr w:rsidR="006803B1" w:rsidRPr="002318F1" w:rsidTr="007670C9">
        <w:tc>
          <w:tcPr>
            <w:tcW w:w="80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20</w:t>
            </w:r>
          </w:p>
        </w:tc>
        <w:tc>
          <w:tcPr>
            <w:tcW w:w="85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T</w:t>
            </w:r>
          </w:p>
        </w:tc>
        <w:tc>
          <w:tcPr>
            <w:tcW w:w="228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Delivering Depository BIC</w:t>
            </w:r>
          </w:p>
        </w:tc>
        <w:tc>
          <w:tcPr>
            <w:tcW w:w="2976" w:type="dxa"/>
          </w:tcPr>
          <w:p w:rsidR="006803B1" w:rsidRPr="00E126BE" w:rsidRDefault="00D61BAC" w:rsidP="008F3747">
            <w:pPr>
              <w:pStyle w:val="T2BaseArray"/>
              <w:ind w:left="0" w:firstLine="0"/>
              <w:jc w:val="left"/>
              <w:rPr>
                <w:rFonts w:ascii="Arial" w:hAnsi="Arial" w:cs="Arial"/>
              </w:rPr>
            </w:pPr>
            <w:commentRangeStart w:id="1064"/>
            <w:ins w:id="1065" w:author="Author">
              <w:r>
                <w:rPr>
                  <w:rFonts w:ascii="Arial" w:hAnsi="Arial" w:cs="Arial"/>
                </w:rPr>
                <w:t>VAR</w:t>
              </w:r>
            </w:ins>
            <w:r w:rsidR="006803B1" w:rsidRPr="00E126BE">
              <w:rPr>
                <w:rFonts w:ascii="Arial" w:hAnsi="Arial" w:cs="Arial"/>
              </w:rPr>
              <w:t>CHAR (11)</w:t>
            </w:r>
            <w:commentRangeEnd w:id="1064"/>
            <w:r>
              <w:rPr>
                <w:rStyle w:val="CommentReference"/>
                <w:rFonts w:ascii="Times New Roman" w:hAnsi="Times New Roman"/>
                <w:lang w:val="fr-FR"/>
              </w:rPr>
              <w:commentReference w:id="1064"/>
            </w:r>
          </w:p>
        </w:tc>
        <w:tc>
          <w:tcPr>
            <w:tcW w:w="3402" w:type="dxa"/>
          </w:tcPr>
          <w:p w:rsidR="006803B1" w:rsidRPr="00E126BE" w:rsidRDefault="006803B1" w:rsidP="008F3747">
            <w:pPr>
              <w:pStyle w:val="T2BaseArray"/>
              <w:ind w:left="0" w:firstLine="0"/>
              <w:jc w:val="left"/>
              <w:rPr>
                <w:rFonts w:ascii="Arial" w:hAnsi="Arial" w:cs="Arial"/>
              </w:rPr>
            </w:pPr>
          </w:p>
        </w:tc>
        <w:tc>
          <w:tcPr>
            <w:tcW w:w="2609" w:type="dxa"/>
          </w:tcPr>
          <w:p w:rsidR="006803B1" w:rsidRPr="00E126BE" w:rsidRDefault="006803B1" w:rsidP="008F3747">
            <w:pPr>
              <w:pStyle w:val="T2BaseArray"/>
              <w:ind w:left="0" w:firstLine="0"/>
              <w:jc w:val="left"/>
              <w:rPr>
                <w:rFonts w:ascii="Arial" w:hAnsi="Arial" w:cs="Arial"/>
              </w:rPr>
            </w:pPr>
            <w:r>
              <w:rPr>
                <w:rFonts w:ascii="Arial" w:hAnsi="Arial" w:cs="Arial"/>
              </w:rPr>
              <w:t xml:space="preserve">Must occur when </w:t>
            </w:r>
            <w:r w:rsidRPr="00F81F00">
              <w:rPr>
                <w:rFonts w:ascii="Arial" w:hAnsi="Arial" w:cs="Arial"/>
              </w:rPr>
              <w:t>Securities Movement Type Code</w:t>
            </w:r>
            <w:r>
              <w:rPr>
                <w:rFonts w:ascii="Arial" w:hAnsi="Arial" w:cs="Arial"/>
              </w:rPr>
              <w:t xml:space="preserve"> is </w:t>
            </w:r>
            <w:r>
              <w:rPr>
                <w:rFonts w:ascii="Arial" w:hAnsi="Arial" w:cs="Arial"/>
              </w:rPr>
              <w:lastRenderedPageBreak/>
              <w:t>‘RECE’.</w:t>
            </w:r>
          </w:p>
        </w:tc>
        <w:tc>
          <w:tcPr>
            <w:tcW w:w="101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lastRenderedPageBreak/>
              <w:t>0..1</w:t>
            </w:r>
          </w:p>
        </w:tc>
      </w:tr>
      <w:tr w:rsidR="006803B1" w:rsidRPr="002318F1" w:rsidTr="007670C9">
        <w:tc>
          <w:tcPr>
            <w:tcW w:w="80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lastRenderedPageBreak/>
              <w:t>21</w:t>
            </w:r>
          </w:p>
        </w:tc>
        <w:tc>
          <w:tcPr>
            <w:tcW w:w="851"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U</w:t>
            </w:r>
          </w:p>
        </w:tc>
        <w:tc>
          <w:tcPr>
            <w:tcW w:w="228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T2S Delivering Party BIC</w:t>
            </w:r>
          </w:p>
        </w:tc>
        <w:tc>
          <w:tcPr>
            <w:tcW w:w="2976" w:type="dxa"/>
          </w:tcPr>
          <w:p w:rsidR="006803B1" w:rsidRPr="00E126BE" w:rsidRDefault="00D61BAC" w:rsidP="008F3747">
            <w:pPr>
              <w:pStyle w:val="T2BaseArray"/>
              <w:ind w:left="0" w:firstLine="0"/>
              <w:jc w:val="left"/>
              <w:rPr>
                <w:rFonts w:ascii="Arial" w:hAnsi="Arial" w:cs="Arial"/>
              </w:rPr>
            </w:pPr>
            <w:commentRangeStart w:id="1066"/>
            <w:ins w:id="1067" w:author="Author">
              <w:r>
                <w:rPr>
                  <w:rFonts w:ascii="Arial" w:hAnsi="Arial" w:cs="Arial"/>
                </w:rPr>
                <w:t>VAR</w:t>
              </w:r>
            </w:ins>
            <w:r w:rsidR="006803B1" w:rsidRPr="00E126BE">
              <w:rPr>
                <w:rFonts w:ascii="Arial" w:hAnsi="Arial" w:cs="Arial"/>
              </w:rPr>
              <w:t>CHAR (11)</w:t>
            </w:r>
            <w:commentRangeEnd w:id="1066"/>
            <w:r>
              <w:rPr>
                <w:rStyle w:val="CommentReference"/>
                <w:rFonts w:ascii="Times New Roman" w:hAnsi="Times New Roman"/>
                <w:lang w:val="fr-FR"/>
              </w:rPr>
              <w:commentReference w:id="1066"/>
            </w:r>
          </w:p>
        </w:tc>
        <w:tc>
          <w:tcPr>
            <w:tcW w:w="3402" w:type="dxa"/>
          </w:tcPr>
          <w:p w:rsidR="006803B1" w:rsidRPr="00E126BE" w:rsidRDefault="006803B1" w:rsidP="008F3747">
            <w:pPr>
              <w:pStyle w:val="T2BaseArray"/>
              <w:ind w:left="0" w:firstLine="0"/>
              <w:jc w:val="left"/>
              <w:rPr>
                <w:rFonts w:ascii="Arial" w:hAnsi="Arial" w:cs="Arial"/>
              </w:rPr>
            </w:pPr>
          </w:p>
        </w:tc>
        <w:tc>
          <w:tcPr>
            <w:tcW w:w="2609" w:type="dxa"/>
          </w:tcPr>
          <w:p w:rsidR="006803B1" w:rsidRPr="00E126BE" w:rsidRDefault="006803B1" w:rsidP="008F3747">
            <w:pPr>
              <w:pStyle w:val="T2BaseArray"/>
              <w:ind w:left="0" w:firstLine="0"/>
              <w:jc w:val="left"/>
              <w:rPr>
                <w:rFonts w:ascii="Arial" w:hAnsi="Arial" w:cs="Arial"/>
              </w:rPr>
            </w:pPr>
            <w:r>
              <w:rPr>
                <w:rFonts w:ascii="Arial" w:hAnsi="Arial" w:cs="Arial"/>
              </w:rPr>
              <w:t xml:space="preserve">Must occur when </w:t>
            </w:r>
            <w:r w:rsidRPr="00F81F00">
              <w:rPr>
                <w:rFonts w:ascii="Arial" w:hAnsi="Arial" w:cs="Arial"/>
              </w:rPr>
              <w:t>Securities Movement Type Code</w:t>
            </w:r>
            <w:r>
              <w:rPr>
                <w:rFonts w:ascii="Arial" w:hAnsi="Arial" w:cs="Arial"/>
              </w:rPr>
              <w:t xml:space="preserve"> is ‘RECE’.</w:t>
            </w:r>
          </w:p>
        </w:tc>
        <w:tc>
          <w:tcPr>
            <w:tcW w:w="101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0..1</w:t>
            </w:r>
          </w:p>
        </w:tc>
      </w:tr>
      <w:tr w:rsidR="006803B1" w:rsidRPr="002318F1" w:rsidTr="007670C9">
        <w:trPr>
          <w:trHeight w:val="139"/>
        </w:trPr>
        <w:tc>
          <w:tcPr>
            <w:tcW w:w="801" w:type="dxa"/>
          </w:tcPr>
          <w:p w:rsidR="006803B1" w:rsidRPr="00E126BE" w:rsidRDefault="006803B1" w:rsidP="008F3747">
            <w:pPr>
              <w:pStyle w:val="T2BaseArray"/>
              <w:ind w:left="0" w:firstLine="0"/>
              <w:jc w:val="left"/>
              <w:rPr>
                <w:rFonts w:ascii="Arial" w:hAnsi="Arial" w:cs="Arial"/>
              </w:rPr>
            </w:pPr>
            <w:r>
              <w:rPr>
                <w:rFonts w:ascii="Arial" w:hAnsi="Arial" w:cs="Arial"/>
              </w:rPr>
              <w:t>22</w:t>
            </w:r>
          </w:p>
        </w:tc>
        <w:tc>
          <w:tcPr>
            <w:tcW w:w="851" w:type="dxa"/>
          </w:tcPr>
          <w:p w:rsidR="006803B1" w:rsidRPr="00E126BE" w:rsidRDefault="006803B1" w:rsidP="008F3747">
            <w:pPr>
              <w:pStyle w:val="T2BaseArray"/>
              <w:ind w:left="0" w:firstLine="0"/>
              <w:jc w:val="left"/>
              <w:rPr>
                <w:rFonts w:ascii="Arial" w:hAnsi="Arial" w:cs="Arial"/>
              </w:rPr>
            </w:pPr>
            <w:r>
              <w:rPr>
                <w:rFonts w:ascii="Arial" w:hAnsi="Arial" w:cs="Arial"/>
              </w:rPr>
              <w:t>V</w:t>
            </w:r>
          </w:p>
        </w:tc>
        <w:tc>
          <w:tcPr>
            <w:tcW w:w="228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T2S Delivering Party Securities Account</w:t>
            </w:r>
          </w:p>
        </w:tc>
        <w:tc>
          <w:tcPr>
            <w:tcW w:w="2976" w:type="dxa"/>
          </w:tcPr>
          <w:p w:rsidR="006803B1" w:rsidRPr="00E126BE" w:rsidRDefault="00D61BAC" w:rsidP="008F3747">
            <w:pPr>
              <w:pStyle w:val="T2BaseArray"/>
              <w:ind w:left="0" w:firstLine="0"/>
              <w:jc w:val="left"/>
              <w:rPr>
                <w:rFonts w:ascii="Arial" w:hAnsi="Arial" w:cs="Arial"/>
              </w:rPr>
            </w:pPr>
            <w:commentRangeStart w:id="1068"/>
            <w:ins w:id="1069" w:author="Author">
              <w:r>
                <w:rPr>
                  <w:rFonts w:ascii="Arial" w:hAnsi="Arial" w:cs="Arial"/>
                </w:rPr>
                <w:t>VAR</w:t>
              </w:r>
            </w:ins>
            <w:r w:rsidR="006803B1" w:rsidRPr="00E126BE">
              <w:rPr>
                <w:rFonts w:ascii="Arial" w:hAnsi="Arial" w:cs="Arial"/>
              </w:rPr>
              <w:t>CHAR (</w:t>
            </w:r>
            <w:r w:rsidR="006803B1">
              <w:rPr>
                <w:rFonts w:ascii="Arial" w:hAnsi="Arial" w:cs="Arial"/>
              </w:rPr>
              <w:t>35</w:t>
            </w:r>
            <w:r w:rsidR="006803B1" w:rsidRPr="00E126BE">
              <w:rPr>
                <w:rFonts w:ascii="Arial" w:hAnsi="Arial" w:cs="Arial"/>
              </w:rPr>
              <w:t>)</w:t>
            </w:r>
            <w:commentRangeEnd w:id="1068"/>
            <w:r>
              <w:rPr>
                <w:rStyle w:val="CommentReference"/>
                <w:rFonts w:ascii="Times New Roman" w:hAnsi="Times New Roman"/>
                <w:lang w:val="fr-FR"/>
              </w:rPr>
              <w:commentReference w:id="1068"/>
            </w:r>
          </w:p>
        </w:tc>
        <w:tc>
          <w:tcPr>
            <w:tcW w:w="3402" w:type="dxa"/>
          </w:tcPr>
          <w:p w:rsidR="006803B1" w:rsidRPr="00E126BE" w:rsidRDefault="006803B1" w:rsidP="008F3747">
            <w:pPr>
              <w:pStyle w:val="T2BaseArray"/>
              <w:ind w:left="0" w:firstLine="0"/>
              <w:jc w:val="left"/>
              <w:rPr>
                <w:rFonts w:ascii="Arial" w:hAnsi="Arial" w:cs="Arial"/>
              </w:rPr>
            </w:pPr>
          </w:p>
        </w:tc>
        <w:tc>
          <w:tcPr>
            <w:tcW w:w="2609" w:type="dxa"/>
          </w:tcPr>
          <w:p w:rsidR="006803B1" w:rsidRPr="00E126BE" w:rsidRDefault="006803B1" w:rsidP="008F3747">
            <w:pPr>
              <w:pStyle w:val="T2BaseArray"/>
              <w:ind w:left="0" w:firstLine="0"/>
              <w:jc w:val="left"/>
              <w:rPr>
                <w:rFonts w:ascii="Arial" w:hAnsi="Arial" w:cs="Arial"/>
              </w:rPr>
            </w:pPr>
            <w:r>
              <w:rPr>
                <w:rFonts w:ascii="Arial" w:hAnsi="Arial" w:cs="Arial"/>
              </w:rPr>
              <w:t xml:space="preserve">Must occur when </w:t>
            </w:r>
            <w:r w:rsidRPr="00F81F00">
              <w:rPr>
                <w:rFonts w:ascii="Arial" w:hAnsi="Arial" w:cs="Arial"/>
              </w:rPr>
              <w:t>Securities Movement Type Code</w:t>
            </w:r>
            <w:r>
              <w:rPr>
                <w:rFonts w:ascii="Arial" w:hAnsi="Arial" w:cs="Arial"/>
              </w:rPr>
              <w:t xml:space="preserve"> is ‘RECE’ and </w:t>
            </w:r>
            <w:r w:rsidRPr="009026A5">
              <w:rPr>
                <w:rFonts w:ascii="Arial" w:hAnsi="Arial" w:cs="Arial"/>
              </w:rPr>
              <w:t>Already matched instruction</w:t>
            </w:r>
            <w:r>
              <w:rPr>
                <w:rFonts w:ascii="Arial" w:hAnsi="Arial" w:cs="Arial"/>
              </w:rPr>
              <w:t xml:space="preserve"> is ‘MACH’.</w:t>
            </w:r>
          </w:p>
        </w:tc>
        <w:tc>
          <w:tcPr>
            <w:tcW w:w="1014" w:type="dxa"/>
          </w:tcPr>
          <w:p w:rsidR="006803B1" w:rsidRPr="00E126BE" w:rsidRDefault="006803B1" w:rsidP="008F3747">
            <w:pPr>
              <w:pStyle w:val="T2BaseArray"/>
              <w:ind w:left="0" w:firstLine="0"/>
              <w:jc w:val="left"/>
              <w:rPr>
                <w:rFonts w:ascii="Arial" w:hAnsi="Arial" w:cs="Arial"/>
              </w:rPr>
            </w:pPr>
            <w:r w:rsidRPr="00E126BE">
              <w:rPr>
                <w:rFonts w:ascii="Arial" w:hAnsi="Arial" w:cs="Arial"/>
              </w:rPr>
              <w:t>0..1</w:t>
            </w:r>
          </w:p>
        </w:tc>
      </w:tr>
      <w:tr w:rsidR="006803B1" w:rsidRPr="002318F1" w:rsidTr="007670C9">
        <w:trPr>
          <w:trHeight w:val="139"/>
        </w:trPr>
        <w:tc>
          <w:tcPr>
            <w:tcW w:w="801" w:type="dxa"/>
          </w:tcPr>
          <w:p w:rsidR="006803B1" w:rsidRDefault="006803B1" w:rsidP="00521023">
            <w:pPr>
              <w:pStyle w:val="T2BaseArray"/>
              <w:ind w:left="0" w:firstLine="0"/>
              <w:jc w:val="left"/>
              <w:rPr>
                <w:rFonts w:ascii="Arial" w:hAnsi="Arial" w:cs="Arial"/>
              </w:rPr>
            </w:pPr>
            <w:r>
              <w:rPr>
                <w:rFonts w:ascii="Arial" w:hAnsi="Arial" w:cs="Arial"/>
              </w:rPr>
              <w:t>23</w:t>
            </w:r>
          </w:p>
        </w:tc>
        <w:tc>
          <w:tcPr>
            <w:tcW w:w="851" w:type="dxa"/>
          </w:tcPr>
          <w:p w:rsidR="006803B1" w:rsidRDefault="006803B1" w:rsidP="00521023">
            <w:pPr>
              <w:pStyle w:val="T2BaseArray"/>
              <w:ind w:left="0" w:firstLine="0"/>
              <w:jc w:val="left"/>
              <w:rPr>
                <w:rFonts w:ascii="Arial" w:hAnsi="Arial" w:cs="Arial"/>
              </w:rPr>
            </w:pPr>
            <w:r>
              <w:rPr>
                <w:rFonts w:ascii="Arial" w:hAnsi="Arial" w:cs="Arial"/>
              </w:rPr>
              <w:t>W</w:t>
            </w:r>
          </w:p>
        </w:tc>
        <w:tc>
          <w:tcPr>
            <w:tcW w:w="2284" w:type="dxa"/>
          </w:tcPr>
          <w:p w:rsidR="006803B1" w:rsidRPr="00E126BE" w:rsidRDefault="006803B1" w:rsidP="00521023">
            <w:pPr>
              <w:pStyle w:val="T2BaseArray"/>
              <w:ind w:left="0" w:firstLine="0"/>
              <w:jc w:val="left"/>
              <w:rPr>
                <w:rFonts w:ascii="Arial" w:hAnsi="Arial" w:cs="Arial"/>
              </w:rPr>
            </w:pPr>
            <w:r>
              <w:rPr>
                <w:rFonts w:ascii="Arial" w:hAnsi="Arial" w:cs="Arial"/>
              </w:rPr>
              <w:t>Securities Sub-Balance Type Id</w:t>
            </w:r>
          </w:p>
        </w:tc>
        <w:tc>
          <w:tcPr>
            <w:tcW w:w="2976" w:type="dxa"/>
          </w:tcPr>
          <w:p w:rsidR="006803B1" w:rsidRPr="00E126BE" w:rsidRDefault="006803B1" w:rsidP="00521023">
            <w:pPr>
              <w:pStyle w:val="T2BaseArray"/>
              <w:ind w:left="0" w:firstLine="0"/>
              <w:jc w:val="left"/>
              <w:rPr>
                <w:rFonts w:ascii="Arial" w:hAnsi="Arial" w:cs="Arial"/>
              </w:rPr>
            </w:pPr>
            <w:r>
              <w:rPr>
                <w:rFonts w:ascii="Arial" w:hAnsi="Arial" w:cs="Arial"/>
              </w:rPr>
              <w:t>CHAR(4)</w:t>
            </w:r>
          </w:p>
        </w:tc>
        <w:tc>
          <w:tcPr>
            <w:tcW w:w="3402" w:type="dxa"/>
          </w:tcPr>
          <w:p w:rsidR="006803B1" w:rsidRPr="00E126BE" w:rsidRDefault="006803B1" w:rsidP="00521023">
            <w:pPr>
              <w:pStyle w:val="T2BaseArray"/>
              <w:ind w:left="0" w:firstLine="0"/>
              <w:jc w:val="left"/>
              <w:rPr>
                <w:rFonts w:ascii="Arial" w:hAnsi="Arial" w:cs="Arial"/>
              </w:rPr>
            </w:pPr>
            <w:r>
              <w:rPr>
                <w:rFonts w:ascii="Arial" w:hAnsi="Arial" w:cs="Arial"/>
              </w:rPr>
              <w:t>Set up an earmarked position.</w:t>
            </w:r>
          </w:p>
        </w:tc>
        <w:tc>
          <w:tcPr>
            <w:tcW w:w="2609" w:type="dxa"/>
          </w:tcPr>
          <w:p w:rsidR="006803B1" w:rsidRDefault="006803B1" w:rsidP="00521023">
            <w:pPr>
              <w:pStyle w:val="T2BaseArray"/>
              <w:ind w:left="0" w:firstLine="0"/>
              <w:jc w:val="left"/>
              <w:rPr>
                <w:rFonts w:ascii="Arial" w:hAnsi="Arial" w:cs="Arial"/>
              </w:rPr>
            </w:pPr>
            <w:r>
              <w:rPr>
                <w:rFonts w:ascii="Arial" w:hAnsi="Arial" w:cs="Arial"/>
              </w:rPr>
              <w:t xml:space="preserve">Can only be filled in if </w:t>
            </w:r>
            <w:r w:rsidRPr="00E126BE">
              <w:rPr>
                <w:rFonts w:ascii="Arial" w:hAnsi="Arial" w:cs="Arial"/>
              </w:rPr>
              <w:t xml:space="preserve"> Securities Movement Type Code</w:t>
            </w:r>
            <w:r>
              <w:rPr>
                <w:rFonts w:ascii="Arial" w:hAnsi="Arial" w:cs="Arial"/>
              </w:rPr>
              <w:t xml:space="preserve"> is ‘RECE’ </w:t>
            </w:r>
          </w:p>
        </w:tc>
        <w:tc>
          <w:tcPr>
            <w:tcW w:w="1014" w:type="dxa"/>
          </w:tcPr>
          <w:p w:rsidR="006803B1" w:rsidRPr="00E126BE" w:rsidRDefault="006803B1" w:rsidP="00521023">
            <w:pPr>
              <w:pStyle w:val="T2BaseArray"/>
              <w:ind w:left="0" w:firstLine="0"/>
              <w:jc w:val="left"/>
              <w:rPr>
                <w:rFonts w:ascii="Arial" w:hAnsi="Arial" w:cs="Arial"/>
              </w:rPr>
            </w:pPr>
            <w:r>
              <w:rPr>
                <w:rFonts w:ascii="Arial" w:hAnsi="Arial" w:cs="Arial"/>
              </w:rPr>
              <w:t>0..1</w:t>
            </w:r>
          </w:p>
        </w:tc>
      </w:tr>
      <w:tr w:rsidR="006803B1" w:rsidRPr="002318F1" w:rsidTr="007670C9">
        <w:trPr>
          <w:trHeight w:val="139"/>
        </w:trPr>
        <w:tc>
          <w:tcPr>
            <w:tcW w:w="801" w:type="dxa"/>
          </w:tcPr>
          <w:p w:rsidR="006803B1" w:rsidRDefault="006803B1" w:rsidP="00521023">
            <w:pPr>
              <w:pStyle w:val="T2BaseArray"/>
              <w:ind w:left="0" w:firstLine="0"/>
              <w:jc w:val="left"/>
              <w:rPr>
                <w:rFonts w:ascii="Arial" w:hAnsi="Arial" w:cs="Arial"/>
              </w:rPr>
            </w:pPr>
            <w:r>
              <w:rPr>
                <w:rFonts w:ascii="Arial" w:hAnsi="Arial" w:cs="Arial"/>
              </w:rPr>
              <w:t>24</w:t>
            </w:r>
          </w:p>
        </w:tc>
        <w:tc>
          <w:tcPr>
            <w:tcW w:w="851" w:type="dxa"/>
          </w:tcPr>
          <w:p w:rsidR="006803B1" w:rsidRDefault="006803B1" w:rsidP="00521023">
            <w:pPr>
              <w:pStyle w:val="T2BaseArray"/>
              <w:ind w:left="0" w:firstLine="0"/>
              <w:jc w:val="left"/>
              <w:rPr>
                <w:rFonts w:ascii="Arial" w:hAnsi="Arial" w:cs="Arial"/>
              </w:rPr>
            </w:pPr>
            <w:r>
              <w:rPr>
                <w:rFonts w:ascii="Arial" w:hAnsi="Arial" w:cs="Arial"/>
              </w:rPr>
              <w:t>X</w:t>
            </w:r>
          </w:p>
        </w:tc>
        <w:tc>
          <w:tcPr>
            <w:tcW w:w="2284" w:type="dxa"/>
          </w:tcPr>
          <w:p w:rsidR="006803B1" w:rsidRPr="00E126BE" w:rsidRDefault="006803B1" w:rsidP="00521023">
            <w:pPr>
              <w:pStyle w:val="T2BaseArray"/>
              <w:ind w:left="0" w:firstLine="0"/>
              <w:jc w:val="left"/>
              <w:rPr>
                <w:rFonts w:ascii="Arial" w:hAnsi="Arial" w:cs="Arial"/>
              </w:rPr>
            </w:pPr>
            <w:r>
              <w:rPr>
                <w:rFonts w:ascii="Arial" w:hAnsi="Arial" w:cs="Arial"/>
              </w:rPr>
              <w:t>Securities Sub-Balance Type Issuer</w:t>
            </w:r>
          </w:p>
        </w:tc>
        <w:tc>
          <w:tcPr>
            <w:tcW w:w="2976" w:type="dxa"/>
          </w:tcPr>
          <w:p w:rsidR="006803B1" w:rsidRPr="00E126BE" w:rsidRDefault="006803B1" w:rsidP="00521023">
            <w:pPr>
              <w:pStyle w:val="T2BaseArray"/>
              <w:ind w:left="0" w:firstLine="0"/>
              <w:jc w:val="left"/>
              <w:rPr>
                <w:rFonts w:ascii="Arial" w:hAnsi="Arial" w:cs="Arial"/>
              </w:rPr>
            </w:pPr>
            <w:r>
              <w:rPr>
                <w:rFonts w:ascii="Arial" w:hAnsi="Arial" w:cs="Arial"/>
              </w:rPr>
              <w:t>Possible value</w:t>
            </w:r>
            <w:r w:rsidRPr="00E126BE">
              <w:rPr>
                <w:rFonts w:ascii="Arial" w:hAnsi="Arial" w:cs="Arial"/>
              </w:rPr>
              <w:t>:</w:t>
            </w:r>
          </w:p>
          <w:p w:rsidR="006803B1" w:rsidRPr="00E126BE" w:rsidRDefault="006803B1" w:rsidP="00DE32BA">
            <w:pPr>
              <w:pStyle w:val="T2BaseArray"/>
              <w:numPr>
                <w:ilvl w:val="0"/>
                <w:numId w:val="14"/>
              </w:numPr>
              <w:jc w:val="left"/>
              <w:rPr>
                <w:rFonts w:ascii="Arial" w:hAnsi="Arial" w:cs="Arial"/>
              </w:rPr>
              <w:pPrChange w:id="1070"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T2S</w:t>
            </w:r>
          </w:p>
          <w:p w:rsidR="006803B1" w:rsidRPr="00E126BE" w:rsidRDefault="006803B1" w:rsidP="00521023">
            <w:pPr>
              <w:pStyle w:val="T2BaseArray"/>
              <w:ind w:left="0" w:firstLine="0"/>
              <w:jc w:val="left"/>
              <w:rPr>
                <w:rFonts w:ascii="Arial" w:hAnsi="Arial" w:cs="Arial"/>
              </w:rPr>
            </w:pPr>
          </w:p>
        </w:tc>
        <w:tc>
          <w:tcPr>
            <w:tcW w:w="3402" w:type="dxa"/>
          </w:tcPr>
          <w:p w:rsidR="006803B1" w:rsidRPr="00E126BE" w:rsidRDefault="006803B1" w:rsidP="00521023">
            <w:pPr>
              <w:pStyle w:val="T2BaseArray"/>
              <w:ind w:left="0" w:firstLine="0"/>
              <w:jc w:val="left"/>
              <w:rPr>
                <w:rFonts w:ascii="Arial" w:hAnsi="Arial" w:cs="Arial"/>
              </w:rPr>
            </w:pPr>
          </w:p>
        </w:tc>
        <w:tc>
          <w:tcPr>
            <w:tcW w:w="2609" w:type="dxa"/>
          </w:tcPr>
          <w:p w:rsidR="006803B1" w:rsidRDefault="006803B1" w:rsidP="00521023">
            <w:pPr>
              <w:pStyle w:val="T2BaseArray"/>
              <w:ind w:left="0" w:firstLine="0"/>
              <w:jc w:val="left"/>
              <w:rPr>
                <w:rFonts w:ascii="Arial" w:hAnsi="Arial" w:cs="Arial"/>
              </w:rPr>
            </w:pPr>
            <w:r>
              <w:rPr>
                <w:rFonts w:ascii="Arial" w:hAnsi="Arial" w:cs="Arial"/>
              </w:rPr>
              <w:t>Must be present if Securities Sub-Balance Type Id is present.</w:t>
            </w:r>
          </w:p>
        </w:tc>
        <w:tc>
          <w:tcPr>
            <w:tcW w:w="1014" w:type="dxa"/>
          </w:tcPr>
          <w:p w:rsidR="006803B1" w:rsidRPr="00E126BE" w:rsidRDefault="006803B1" w:rsidP="00521023">
            <w:pPr>
              <w:pStyle w:val="T2BaseArray"/>
              <w:ind w:left="0" w:firstLine="0"/>
              <w:jc w:val="left"/>
              <w:rPr>
                <w:rFonts w:ascii="Arial" w:hAnsi="Arial" w:cs="Arial"/>
              </w:rPr>
            </w:pPr>
            <w:r>
              <w:rPr>
                <w:rFonts w:ascii="Arial" w:hAnsi="Arial" w:cs="Arial"/>
              </w:rPr>
              <w:t>0..1</w:t>
            </w:r>
          </w:p>
        </w:tc>
      </w:tr>
      <w:tr w:rsidR="006803B1" w:rsidRPr="002318F1" w:rsidTr="007670C9">
        <w:trPr>
          <w:trHeight w:val="139"/>
        </w:trPr>
        <w:tc>
          <w:tcPr>
            <w:tcW w:w="801" w:type="dxa"/>
          </w:tcPr>
          <w:p w:rsidR="006803B1" w:rsidRDefault="006803B1" w:rsidP="00521023">
            <w:pPr>
              <w:pStyle w:val="T2BaseArray"/>
              <w:ind w:left="0" w:firstLine="0"/>
              <w:jc w:val="left"/>
              <w:rPr>
                <w:rFonts w:ascii="Arial" w:hAnsi="Arial" w:cs="Arial"/>
              </w:rPr>
            </w:pPr>
            <w:r>
              <w:rPr>
                <w:rFonts w:ascii="Arial" w:hAnsi="Arial" w:cs="Arial"/>
              </w:rPr>
              <w:t>25</w:t>
            </w:r>
          </w:p>
        </w:tc>
        <w:tc>
          <w:tcPr>
            <w:tcW w:w="851" w:type="dxa"/>
          </w:tcPr>
          <w:p w:rsidR="006803B1" w:rsidRDefault="006803B1" w:rsidP="00521023">
            <w:pPr>
              <w:pStyle w:val="T2BaseArray"/>
              <w:ind w:left="0" w:firstLine="0"/>
              <w:jc w:val="left"/>
              <w:rPr>
                <w:rFonts w:ascii="Arial" w:hAnsi="Arial" w:cs="Arial"/>
              </w:rPr>
            </w:pPr>
            <w:r>
              <w:rPr>
                <w:rFonts w:ascii="Arial" w:hAnsi="Arial" w:cs="Arial"/>
              </w:rPr>
              <w:t>Y</w:t>
            </w:r>
          </w:p>
        </w:tc>
        <w:tc>
          <w:tcPr>
            <w:tcW w:w="2284" w:type="dxa"/>
          </w:tcPr>
          <w:p w:rsidR="006803B1" w:rsidRPr="00E126BE" w:rsidRDefault="006803B1" w:rsidP="00521023">
            <w:pPr>
              <w:pStyle w:val="T2BaseArray"/>
              <w:ind w:left="0" w:firstLine="0"/>
              <w:jc w:val="left"/>
              <w:rPr>
                <w:rFonts w:ascii="Arial" w:hAnsi="Arial" w:cs="Arial"/>
              </w:rPr>
            </w:pPr>
            <w:r>
              <w:rPr>
                <w:rFonts w:ascii="Arial" w:hAnsi="Arial" w:cs="Arial"/>
              </w:rPr>
              <w:t>Securities Sub-Balance Type Scheme Name</w:t>
            </w:r>
          </w:p>
        </w:tc>
        <w:tc>
          <w:tcPr>
            <w:tcW w:w="2976" w:type="dxa"/>
          </w:tcPr>
          <w:p w:rsidR="006803B1" w:rsidRPr="00E126BE" w:rsidRDefault="006803B1" w:rsidP="00521023">
            <w:pPr>
              <w:pStyle w:val="T2BaseArray"/>
              <w:ind w:left="0" w:firstLine="0"/>
              <w:jc w:val="left"/>
              <w:rPr>
                <w:rFonts w:ascii="Arial" w:hAnsi="Arial" w:cs="Arial"/>
              </w:rPr>
            </w:pPr>
            <w:r w:rsidRPr="00E126BE">
              <w:rPr>
                <w:rFonts w:ascii="Arial" w:hAnsi="Arial" w:cs="Arial"/>
              </w:rPr>
              <w:t>Possible value:</w:t>
            </w:r>
          </w:p>
          <w:p w:rsidR="006803B1" w:rsidRPr="00E126BE" w:rsidRDefault="006803B1" w:rsidP="00DE32BA">
            <w:pPr>
              <w:pStyle w:val="T2BaseArray"/>
              <w:numPr>
                <w:ilvl w:val="0"/>
                <w:numId w:val="14"/>
              </w:numPr>
              <w:jc w:val="left"/>
              <w:rPr>
                <w:rFonts w:ascii="Arial" w:hAnsi="Arial" w:cs="Arial"/>
              </w:rPr>
              <w:pPrChange w:id="1071" w:author="Author">
                <w:pPr>
                  <w:pStyle w:val="T2BaseArray"/>
                  <w:framePr w:hSpace="141" w:wrap="around" w:vAnchor="text" w:hAnchor="margin" w:xAlign="right" w:y="145"/>
                  <w:numPr>
                    <w:numId w:val="15"/>
                  </w:numPr>
                  <w:tabs>
                    <w:tab w:val="num" w:pos="360"/>
                  </w:tabs>
                  <w:ind w:left="360" w:hanging="360"/>
                  <w:jc w:val="left"/>
                </w:pPr>
              </w:pPrChange>
            </w:pPr>
            <w:r>
              <w:rPr>
                <w:rFonts w:ascii="Arial" w:hAnsi="Arial" w:cs="Arial"/>
              </w:rPr>
              <w:t xml:space="preserve">RT </w:t>
            </w:r>
          </w:p>
        </w:tc>
        <w:tc>
          <w:tcPr>
            <w:tcW w:w="3402" w:type="dxa"/>
          </w:tcPr>
          <w:p w:rsidR="006803B1" w:rsidRPr="00E126BE" w:rsidRDefault="006803B1" w:rsidP="00521023">
            <w:pPr>
              <w:pStyle w:val="T2BaseArray"/>
              <w:ind w:left="0" w:firstLine="0"/>
              <w:jc w:val="left"/>
              <w:rPr>
                <w:rFonts w:ascii="Arial" w:hAnsi="Arial" w:cs="Arial"/>
              </w:rPr>
            </w:pPr>
            <w:r>
              <w:rPr>
                <w:rFonts w:ascii="Arial" w:hAnsi="Arial" w:cs="Arial"/>
              </w:rPr>
              <w:t>RT  = Restriction Type</w:t>
            </w:r>
          </w:p>
        </w:tc>
        <w:tc>
          <w:tcPr>
            <w:tcW w:w="2609" w:type="dxa"/>
          </w:tcPr>
          <w:p w:rsidR="006803B1" w:rsidRDefault="006803B1" w:rsidP="00521023">
            <w:pPr>
              <w:pStyle w:val="T2BaseArray"/>
              <w:ind w:left="0" w:firstLine="0"/>
              <w:jc w:val="left"/>
              <w:rPr>
                <w:rFonts w:ascii="Arial" w:hAnsi="Arial" w:cs="Arial"/>
              </w:rPr>
            </w:pPr>
            <w:r>
              <w:rPr>
                <w:rFonts w:ascii="Arial" w:hAnsi="Arial" w:cs="Arial"/>
              </w:rPr>
              <w:t>Must be present if Securities Sub-Balance Type Id is present.</w:t>
            </w:r>
          </w:p>
        </w:tc>
        <w:tc>
          <w:tcPr>
            <w:tcW w:w="1014" w:type="dxa"/>
          </w:tcPr>
          <w:p w:rsidR="006803B1" w:rsidRPr="00E126BE" w:rsidRDefault="006803B1" w:rsidP="00521023">
            <w:pPr>
              <w:pStyle w:val="T2BaseArray"/>
              <w:ind w:left="0" w:firstLine="0"/>
              <w:jc w:val="left"/>
              <w:rPr>
                <w:rFonts w:ascii="Arial" w:hAnsi="Arial" w:cs="Arial"/>
              </w:rPr>
            </w:pPr>
            <w:r>
              <w:rPr>
                <w:rFonts w:ascii="Arial" w:hAnsi="Arial" w:cs="Arial"/>
              </w:rPr>
              <w:t>0..1</w:t>
            </w:r>
          </w:p>
        </w:tc>
      </w:tr>
    </w:tbl>
    <w:p w:rsidR="006803B1" w:rsidRDefault="006803B1" w:rsidP="00F9731F">
      <w:pPr>
        <w:rPr>
          <w:rFonts w:ascii="Arial" w:hAnsi="Arial" w:cs="Arial"/>
          <w:lang w:val="en-GB"/>
        </w:rPr>
      </w:pPr>
    </w:p>
    <w:p w:rsidR="00D61BAC" w:rsidRDefault="006803B1" w:rsidP="00D61BAC">
      <w:pPr>
        <w:pStyle w:val="Heading4"/>
        <w:rPr>
          <w:ins w:id="1072" w:author="Author"/>
          <w:sz w:val="18"/>
          <w:szCs w:val="18"/>
        </w:rPr>
      </w:pPr>
      <w:bookmarkStart w:id="1073" w:name="_Toc328751337"/>
      <w:r>
        <w:br w:type="page"/>
      </w:r>
      <w:bookmarkStart w:id="1074" w:name="_Toc385494956"/>
      <w:commentRangeStart w:id="1075"/>
      <w:ins w:id="1076" w:author="Author">
        <w:r w:rsidR="00D61BAC">
          <w:lastRenderedPageBreak/>
          <w:t xml:space="preserve">Settlement Restriction </w:t>
        </w:r>
        <w:commentRangeEnd w:id="1075"/>
        <w:r w:rsidR="00D61BAC">
          <w:rPr>
            <w:rStyle w:val="CommentReference"/>
            <w:rFonts w:ascii="Times New Roman" w:hAnsi="Times New Roman"/>
            <w:u w:val="none"/>
            <w:lang w:val="fr-FR"/>
          </w:rPr>
          <w:commentReference w:id="1075"/>
        </w:r>
        <w:bookmarkEnd w:id="1074"/>
      </w:ins>
    </w:p>
    <w:p w:rsidR="00D61BAC" w:rsidRPr="00780708" w:rsidRDefault="00D61BAC" w:rsidP="00DE32BA">
      <w:pPr>
        <w:pStyle w:val="ListParagraph1"/>
        <w:numPr>
          <w:ilvl w:val="0"/>
          <w:numId w:val="14"/>
        </w:numPr>
        <w:rPr>
          <w:ins w:id="1077" w:author="Author"/>
          <w:lang w:val="en-GB"/>
        </w:rPr>
        <w:pPrChange w:id="1078" w:author="Author">
          <w:pPr>
            <w:pStyle w:val="ListParagraph1"/>
            <w:numPr>
              <w:numId w:val="15"/>
            </w:numPr>
            <w:tabs>
              <w:tab w:val="num" w:pos="360"/>
            </w:tabs>
            <w:ind w:left="360" w:hanging="360"/>
          </w:pPr>
        </w:pPrChange>
      </w:pPr>
      <w:ins w:id="1079" w:author="Author">
        <w:r w:rsidRPr="00780708">
          <w:rPr>
            <w:rFonts w:ascii="Arial" w:hAnsi="Arial" w:cs="Arial"/>
            <w:lang w:val="en-GB"/>
          </w:rPr>
          <w:t>Record Type: “Settlement Restriction”</w:t>
        </w:r>
      </w:ins>
    </w:p>
    <w:p w:rsidR="00D61BAC" w:rsidRPr="00AF3114" w:rsidRDefault="00D61BAC" w:rsidP="00D61BAC">
      <w:pPr>
        <w:pStyle w:val="T2BaseArray"/>
        <w:rPr>
          <w:ins w:id="1080" w:author="Author"/>
          <w:rFonts w:ascii="Arial" w:hAnsi="Arial"/>
          <w:sz w:val="22"/>
        </w:rPr>
      </w:pPr>
      <w:ins w:id="1081" w:author="Author">
        <w:r w:rsidRPr="00AF3114">
          <w:rPr>
            <w:rFonts w:ascii="Arial" w:hAnsi="Arial"/>
            <w:sz w:val="22"/>
          </w:rPr>
          <w:t>The record is used to create a settlement restriction.</w:t>
        </w:r>
      </w:ins>
    </w:p>
    <w:tbl>
      <w:tblPr>
        <w:tblpPr w:leftFromText="141" w:rightFromText="141" w:vertAnchor="text" w:horzAnchor="margin" w:tblpXSpec="center" w:tblpY="92"/>
        <w:tblW w:w="53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8"/>
        <w:gridCol w:w="915"/>
        <w:gridCol w:w="2267"/>
        <w:gridCol w:w="2921"/>
        <w:gridCol w:w="3324"/>
        <w:gridCol w:w="2574"/>
        <w:gridCol w:w="1068"/>
        <w:gridCol w:w="1068"/>
      </w:tblGrid>
      <w:tr w:rsidR="00D61BAC" w:rsidRPr="00780708" w:rsidTr="008B5B67">
        <w:trPr>
          <w:cantSplit/>
          <w:trHeight w:val="1260"/>
          <w:ins w:id="1082" w:author="Author"/>
        </w:trPr>
        <w:tc>
          <w:tcPr>
            <w:tcW w:w="614" w:type="dxa"/>
            <w:shd w:val="pct15" w:color="auto" w:fill="auto"/>
            <w:textDirection w:val="btLr"/>
          </w:tcPr>
          <w:p w:rsidR="00D61BAC" w:rsidRPr="00780708" w:rsidRDefault="00D61BAC" w:rsidP="008B5B67">
            <w:pPr>
              <w:ind w:left="113" w:right="113"/>
              <w:jc w:val="center"/>
              <w:rPr>
                <w:ins w:id="1083" w:author="Author"/>
                <w:rFonts w:ascii="Arial" w:hAnsi="Arial" w:cs="Arial"/>
                <w:b/>
                <w:sz w:val="18"/>
                <w:szCs w:val="18"/>
                <w:lang w:val="en-GB"/>
              </w:rPr>
            </w:pPr>
            <w:ins w:id="1084" w:author="Author">
              <w:r w:rsidRPr="00780708">
                <w:rPr>
                  <w:rFonts w:ascii="Arial" w:hAnsi="Arial" w:cs="Arial"/>
                  <w:b/>
                  <w:sz w:val="18"/>
                  <w:szCs w:val="18"/>
                  <w:lang w:val="en-GB"/>
                </w:rPr>
                <w:t>Flat file  column</w:t>
              </w:r>
            </w:ins>
          </w:p>
        </w:tc>
        <w:tc>
          <w:tcPr>
            <w:tcW w:w="647" w:type="dxa"/>
            <w:shd w:val="pct15" w:color="auto" w:fill="auto"/>
            <w:textDirection w:val="btLr"/>
          </w:tcPr>
          <w:p w:rsidR="00D61BAC" w:rsidRPr="00780708" w:rsidRDefault="00D61BAC" w:rsidP="008B5B67">
            <w:pPr>
              <w:ind w:left="113" w:right="113"/>
              <w:jc w:val="center"/>
              <w:rPr>
                <w:ins w:id="1085" w:author="Author"/>
                <w:rFonts w:ascii="Arial" w:hAnsi="Arial" w:cs="Arial"/>
                <w:b/>
                <w:sz w:val="18"/>
                <w:szCs w:val="18"/>
                <w:lang w:val="en-GB"/>
              </w:rPr>
            </w:pPr>
            <w:ins w:id="1086" w:author="Author">
              <w:r w:rsidRPr="00780708">
                <w:rPr>
                  <w:rFonts w:ascii="Arial" w:hAnsi="Arial" w:cs="Arial"/>
                  <w:b/>
                  <w:sz w:val="18"/>
                  <w:szCs w:val="18"/>
                  <w:lang w:val="en-GB"/>
                </w:rPr>
                <w:t>Excel Column</w:t>
              </w:r>
            </w:ins>
          </w:p>
        </w:tc>
        <w:tc>
          <w:tcPr>
            <w:tcW w:w="1603" w:type="dxa"/>
            <w:shd w:val="pct15" w:color="auto" w:fill="auto"/>
          </w:tcPr>
          <w:p w:rsidR="00D61BAC" w:rsidRPr="00780708" w:rsidRDefault="00D61BAC" w:rsidP="008B5B67">
            <w:pPr>
              <w:pStyle w:val="T2BaseArray"/>
              <w:ind w:left="0" w:firstLine="0"/>
              <w:jc w:val="center"/>
              <w:rPr>
                <w:ins w:id="1087" w:author="Author"/>
                <w:rFonts w:ascii="Arial" w:hAnsi="Arial" w:cs="Arial"/>
                <w:b/>
              </w:rPr>
            </w:pPr>
            <w:ins w:id="1088" w:author="Author">
              <w:r w:rsidRPr="00780708">
                <w:rPr>
                  <w:rFonts w:ascii="Arial" w:hAnsi="Arial" w:cs="Arial"/>
                  <w:b/>
                </w:rPr>
                <w:t>Column Name</w:t>
              </w:r>
            </w:ins>
          </w:p>
        </w:tc>
        <w:tc>
          <w:tcPr>
            <w:tcW w:w="2065" w:type="dxa"/>
            <w:shd w:val="pct15" w:color="auto" w:fill="auto"/>
          </w:tcPr>
          <w:p w:rsidR="00D61BAC" w:rsidRPr="00780708" w:rsidRDefault="00D61BAC" w:rsidP="008B5B67">
            <w:pPr>
              <w:pStyle w:val="T2BaseArray"/>
              <w:ind w:left="0" w:firstLine="0"/>
              <w:jc w:val="center"/>
              <w:rPr>
                <w:ins w:id="1089" w:author="Author"/>
                <w:rFonts w:ascii="Arial" w:hAnsi="Arial" w:cs="Arial"/>
                <w:b/>
              </w:rPr>
            </w:pPr>
            <w:ins w:id="1090" w:author="Author">
              <w:r w:rsidRPr="00780708">
                <w:rPr>
                  <w:rFonts w:ascii="Arial" w:hAnsi="Arial" w:cs="Arial"/>
                  <w:b/>
                </w:rPr>
                <w:t>Format</w:t>
              </w:r>
            </w:ins>
          </w:p>
        </w:tc>
        <w:tc>
          <w:tcPr>
            <w:tcW w:w="2350" w:type="dxa"/>
            <w:shd w:val="pct15" w:color="auto" w:fill="auto"/>
          </w:tcPr>
          <w:p w:rsidR="00D61BAC" w:rsidRPr="00780708" w:rsidRDefault="00D61BAC" w:rsidP="008B5B67">
            <w:pPr>
              <w:pStyle w:val="T2BaseArray"/>
              <w:ind w:left="0" w:firstLine="0"/>
              <w:jc w:val="center"/>
              <w:rPr>
                <w:ins w:id="1091" w:author="Author"/>
                <w:rFonts w:ascii="Arial" w:hAnsi="Arial" w:cs="Arial"/>
                <w:b/>
              </w:rPr>
            </w:pPr>
            <w:ins w:id="1092" w:author="Author">
              <w:r w:rsidRPr="00780708">
                <w:rPr>
                  <w:rFonts w:ascii="Arial" w:hAnsi="Arial" w:cs="Arial"/>
                  <w:b/>
                </w:rPr>
                <w:t>Description</w:t>
              </w:r>
            </w:ins>
          </w:p>
        </w:tc>
        <w:tc>
          <w:tcPr>
            <w:tcW w:w="1820" w:type="dxa"/>
            <w:shd w:val="pct15" w:color="auto" w:fill="auto"/>
          </w:tcPr>
          <w:p w:rsidR="00D61BAC" w:rsidRPr="00780708" w:rsidRDefault="00D61BAC" w:rsidP="008B5B67">
            <w:pPr>
              <w:pStyle w:val="T2BaseArray"/>
              <w:ind w:left="0" w:firstLine="0"/>
              <w:jc w:val="center"/>
              <w:rPr>
                <w:ins w:id="1093" w:author="Author"/>
                <w:rFonts w:ascii="Arial" w:hAnsi="Arial" w:cs="Arial"/>
                <w:b/>
              </w:rPr>
            </w:pPr>
            <w:ins w:id="1094" w:author="Author">
              <w:r w:rsidRPr="00780708">
                <w:rPr>
                  <w:rFonts w:ascii="Arial" w:hAnsi="Arial" w:cs="Arial"/>
                  <w:b/>
                </w:rPr>
                <w:t>Rules</w:t>
              </w:r>
            </w:ins>
          </w:p>
        </w:tc>
        <w:tc>
          <w:tcPr>
            <w:tcW w:w="755" w:type="dxa"/>
            <w:shd w:val="pct15" w:color="auto" w:fill="auto"/>
          </w:tcPr>
          <w:p w:rsidR="00D61BAC" w:rsidRPr="00780708" w:rsidRDefault="00D61BAC" w:rsidP="008B5B67">
            <w:pPr>
              <w:pStyle w:val="T2BaseArray"/>
              <w:ind w:left="0" w:firstLine="0"/>
              <w:jc w:val="center"/>
              <w:rPr>
                <w:ins w:id="1095" w:author="Author"/>
                <w:rFonts w:ascii="Arial" w:hAnsi="Arial" w:cs="Arial"/>
                <w:b/>
              </w:rPr>
            </w:pPr>
            <w:ins w:id="1096" w:author="Author">
              <w:r w:rsidRPr="00780708">
                <w:rPr>
                  <w:rFonts w:ascii="Arial" w:hAnsi="Arial" w:cs="Arial"/>
                  <w:b/>
                </w:rPr>
                <w:t>Occurs per Record</w:t>
              </w:r>
            </w:ins>
          </w:p>
        </w:tc>
        <w:tc>
          <w:tcPr>
            <w:tcW w:w="755" w:type="dxa"/>
            <w:shd w:val="pct15" w:color="auto" w:fill="auto"/>
          </w:tcPr>
          <w:p w:rsidR="00D61BAC" w:rsidRPr="00780708" w:rsidRDefault="00D61BAC" w:rsidP="008B5B67">
            <w:pPr>
              <w:pStyle w:val="T2BaseArray"/>
              <w:ind w:left="0" w:firstLine="0"/>
              <w:jc w:val="center"/>
              <w:rPr>
                <w:ins w:id="1097" w:author="Author"/>
                <w:rFonts w:ascii="Arial" w:hAnsi="Arial" w:cs="Arial"/>
                <w:b/>
              </w:rPr>
            </w:pPr>
            <w:ins w:id="1098" w:author="Author">
              <w:r w:rsidRPr="00780708">
                <w:rPr>
                  <w:rFonts w:ascii="Arial" w:hAnsi="Arial" w:cs="Arial"/>
                  <w:b/>
                </w:rPr>
                <w:t>Occurs per Group</w:t>
              </w:r>
            </w:ins>
          </w:p>
        </w:tc>
      </w:tr>
      <w:tr w:rsidR="00D61BAC" w:rsidRPr="00780708" w:rsidTr="008B5B67">
        <w:trPr>
          <w:ins w:id="1099" w:author="Author"/>
        </w:trPr>
        <w:tc>
          <w:tcPr>
            <w:tcW w:w="614" w:type="dxa"/>
          </w:tcPr>
          <w:p w:rsidR="00D61BAC" w:rsidRPr="00780708" w:rsidRDefault="00D61BAC" w:rsidP="008B5B67">
            <w:pPr>
              <w:pStyle w:val="T2BaseArray"/>
              <w:ind w:left="0" w:firstLine="0"/>
              <w:jc w:val="left"/>
              <w:rPr>
                <w:ins w:id="1100" w:author="Author"/>
                <w:rFonts w:ascii="Arial" w:hAnsi="Arial" w:cs="Arial"/>
              </w:rPr>
            </w:pPr>
            <w:ins w:id="1101" w:author="Author">
              <w:r w:rsidRPr="00780708">
                <w:rPr>
                  <w:rFonts w:ascii="Arial" w:hAnsi="Arial" w:cs="Arial"/>
                </w:rPr>
                <w:t>2</w:t>
              </w:r>
            </w:ins>
          </w:p>
        </w:tc>
        <w:tc>
          <w:tcPr>
            <w:tcW w:w="647" w:type="dxa"/>
          </w:tcPr>
          <w:p w:rsidR="00D61BAC" w:rsidRPr="00780708" w:rsidRDefault="00D61BAC" w:rsidP="008B5B67">
            <w:pPr>
              <w:pStyle w:val="T2BaseArray"/>
              <w:ind w:left="0" w:firstLine="0"/>
              <w:jc w:val="left"/>
              <w:rPr>
                <w:ins w:id="1102" w:author="Author"/>
                <w:rFonts w:ascii="Arial" w:hAnsi="Arial" w:cs="Arial"/>
              </w:rPr>
            </w:pPr>
            <w:ins w:id="1103" w:author="Author">
              <w:r w:rsidRPr="00780708">
                <w:rPr>
                  <w:rFonts w:ascii="Arial" w:hAnsi="Arial" w:cs="Arial"/>
                </w:rPr>
                <w:t>B</w:t>
              </w:r>
            </w:ins>
          </w:p>
        </w:tc>
        <w:tc>
          <w:tcPr>
            <w:tcW w:w="1603" w:type="dxa"/>
          </w:tcPr>
          <w:p w:rsidR="00D61BAC" w:rsidRPr="00780708" w:rsidRDefault="00D61BAC" w:rsidP="008B5B67">
            <w:pPr>
              <w:pStyle w:val="T2BaseArray"/>
              <w:ind w:left="0" w:firstLine="0"/>
              <w:jc w:val="left"/>
              <w:rPr>
                <w:ins w:id="1104" w:author="Author"/>
                <w:rFonts w:ascii="Arial" w:hAnsi="Arial" w:cs="Arial"/>
              </w:rPr>
            </w:pPr>
            <w:ins w:id="1105" w:author="Author">
              <w:r w:rsidRPr="00780708">
                <w:rPr>
                  <w:rFonts w:ascii="Arial" w:hAnsi="Arial" w:cs="Arial"/>
                </w:rPr>
                <w:t>Record Id</w:t>
              </w:r>
            </w:ins>
          </w:p>
        </w:tc>
        <w:tc>
          <w:tcPr>
            <w:tcW w:w="2065" w:type="dxa"/>
          </w:tcPr>
          <w:p w:rsidR="00D61BAC" w:rsidRPr="00780708" w:rsidRDefault="00D61BAC" w:rsidP="008B5B67">
            <w:pPr>
              <w:pStyle w:val="T2BaseArray"/>
              <w:ind w:left="0" w:firstLine="0"/>
              <w:jc w:val="left"/>
              <w:rPr>
                <w:ins w:id="1106" w:author="Author"/>
                <w:rFonts w:ascii="Arial" w:hAnsi="Arial" w:cs="Arial"/>
              </w:rPr>
            </w:pPr>
            <w:ins w:id="1107" w:author="Author">
              <w:r w:rsidRPr="00780708">
                <w:rPr>
                  <w:rFonts w:ascii="Arial" w:hAnsi="Arial" w:cs="Arial"/>
                </w:rPr>
                <w:t>NUMERIC (10)</w:t>
              </w:r>
            </w:ins>
          </w:p>
        </w:tc>
        <w:tc>
          <w:tcPr>
            <w:tcW w:w="2350" w:type="dxa"/>
          </w:tcPr>
          <w:p w:rsidR="00D61BAC" w:rsidRPr="00780708" w:rsidRDefault="00D61BAC" w:rsidP="008B5B67">
            <w:pPr>
              <w:pStyle w:val="T2BaseArray"/>
              <w:ind w:left="0" w:firstLine="0"/>
              <w:jc w:val="left"/>
              <w:rPr>
                <w:ins w:id="1108" w:author="Author"/>
                <w:rFonts w:ascii="Arial" w:hAnsi="Arial" w:cs="Arial"/>
              </w:rPr>
            </w:pPr>
            <w:ins w:id="1109" w:author="Author">
              <w:r w:rsidRPr="00780708">
                <w:rPr>
                  <w:rFonts w:ascii="Arial" w:hAnsi="Arial" w:cs="Arial"/>
                </w:rPr>
                <w:t xml:space="preserve">Unique identifier of the record. </w:t>
              </w:r>
            </w:ins>
          </w:p>
        </w:tc>
        <w:tc>
          <w:tcPr>
            <w:tcW w:w="1820" w:type="dxa"/>
          </w:tcPr>
          <w:p w:rsidR="00D61BAC" w:rsidRPr="00780708" w:rsidRDefault="00D61BAC" w:rsidP="008B5B67">
            <w:pPr>
              <w:pStyle w:val="T2BaseArray"/>
              <w:ind w:left="0" w:firstLine="0"/>
              <w:jc w:val="left"/>
              <w:rPr>
                <w:ins w:id="1110" w:author="Author"/>
                <w:rFonts w:ascii="Arial" w:hAnsi="Arial" w:cs="Arial"/>
              </w:rPr>
            </w:pPr>
          </w:p>
        </w:tc>
        <w:tc>
          <w:tcPr>
            <w:tcW w:w="755" w:type="dxa"/>
          </w:tcPr>
          <w:p w:rsidR="00D61BAC" w:rsidRPr="00780708" w:rsidRDefault="00D61BAC" w:rsidP="008B5B67">
            <w:pPr>
              <w:pStyle w:val="T2BaseArray"/>
              <w:ind w:left="0" w:firstLine="0"/>
              <w:jc w:val="left"/>
              <w:rPr>
                <w:ins w:id="1111" w:author="Author"/>
                <w:rFonts w:ascii="Arial" w:hAnsi="Arial" w:cs="Arial"/>
              </w:rPr>
            </w:pPr>
            <w:ins w:id="1112"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113" w:author="Author"/>
                <w:rFonts w:ascii="Arial" w:hAnsi="Arial" w:cs="Arial"/>
              </w:rPr>
            </w:pPr>
          </w:p>
        </w:tc>
      </w:tr>
      <w:tr w:rsidR="00D61BAC" w:rsidRPr="00780708" w:rsidTr="008B5B67">
        <w:trPr>
          <w:ins w:id="1114" w:author="Author"/>
        </w:trPr>
        <w:tc>
          <w:tcPr>
            <w:tcW w:w="614" w:type="dxa"/>
          </w:tcPr>
          <w:p w:rsidR="00D61BAC" w:rsidRPr="00780708" w:rsidRDefault="00D61BAC" w:rsidP="008B5B67">
            <w:pPr>
              <w:pStyle w:val="T2BaseArray"/>
              <w:ind w:left="0" w:firstLine="0"/>
              <w:jc w:val="left"/>
              <w:rPr>
                <w:ins w:id="1115" w:author="Author"/>
                <w:rFonts w:ascii="Arial" w:hAnsi="Arial" w:cs="Arial"/>
              </w:rPr>
            </w:pPr>
            <w:ins w:id="1116" w:author="Author">
              <w:r w:rsidRPr="00780708">
                <w:rPr>
                  <w:rFonts w:ascii="Arial" w:hAnsi="Arial" w:cs="Arial"/>
                </w:rPr>
                <w:t>3</w:t>
              </w:r>
            </w:ins>
          </w:p>
        </w:tc>
        <w:tc>
          <w:tcPr>
            <w:tcW w:w="647" w:type="dxa"/>
          </w:tcPr>
          <w:p w:rsidR="00D61BAC" w:rsidRPr="00780708" w:rsidRDefault="00D61BAC" w:rsidP="008B5B67">
            <w:pPr>
              <w:pStyle w:val="T2BaseArray"/>
              <w:ind w:left="0" w:firstLine="0"/>
              <w:jc w:val="left"/>
              <w:rPr>
                <w:ins w:id="1117" w:author="Author"/>
                <w:rFonts w:ascii="Arial" w:hAnsi="Arial" w:cs="Arial"/>
              </w:rPr>
            </w:pPr>
            <w:ins w:id="1118" w:author="Author">
              <w:r w:rsidRPr="00780708">
                <w:rPr>
                  <w:rFonts w:ascii="Arial" w:hAnsi="Arial" w:cs="Arial"/>
                </w:rPr>
                <w:t>C</w:t>
              </w:r>
            </w:ins>
          </w:p>
        </w:tc>
        <w:tc>
          <w:tcPr>
            <w:tcW w:w="1603" w:type="dxa"/>
          </w:tcPr>
          <w:p w:rsidR="00D61BAC" w:rsidRPr="00780708" w:rsidRDefault="00D61BAC" w:rsidP="008B5B67">
            <w:pPr>
              <w:pStyle w:val="T2BaseArray"/>
              <w:ind w:left="0" w:firstLine="0"/>
              <w:jc w:val="left"/>
              <w:rPr>
                <w:ins w:id="1119" w:author="Author"/>
                <w:rFonts w:ascii="Arial" w:hAnsi="Arial" w:cs="Arial"/>
              </w:rPr>
            </w:pPr>
            <w:ins w:id="1120" w:author="Author">
              <w:r w:rsidRPr="00780708">
                <w:rPr>
                  <w:rFonts w:ascii="Arial" w:hAnsi="Arial" w:cs="Arial"/>
                </w:rPr>
                <w:t>Instructing Party Parent BIC</w:t>
              </w:r>
            </w:ins>
          </w:p>
        </w:tc>
        <w:tc>
          <w:tcPr>
            <w:tcW w:w="2065" w:type="dxa"/>
          </w:tcPr>
          <w:p w:rsidR="00D61BAC" w:rsidRPr="00780708" w:rsidRDefault="00D61BAC" w:rsidP="008B5B67">
            <w:pPr>
              <w:pStyle w:val="T2BaseArray"/>
              <w:ind w:left="0" w:firstLine="0"/>
              <w:jc w:val="left"/>
              <w:rPr>
                <w:ins w:id="1121" w:author="Author"/>
                <w:rFonts w:ascii="Arial" w:hAnsi="Arial" w:cs="Arial"/>
              </w:rPr>
            </w:pPr>
            <w:ins w:id="1122" w:author="Author">
              <w:r>
                <w:rPr>
                  <w:rFonts w:ascii="Arial" w:hAnsi="Arial" w:cs="Arial"/>
                </w:rPr>
                <w:t>VAR</w:t>
              </w:r>
              <w:r w:rsidRPr="00780708">
                <w:rPr>
                  <w:rFonts w:ascii="Arial" w:hAnsi="Arial" w:cs="Arial"/>
                </w:rPr>
                <w:t>CHAR (11)</w:t>
              </w:r>
            </w:ins>
          </w:p>
        </w:tc>
        <w:tc>
          <w:tcPr>
            <w:tcW w:w="2350" w:type="dxa"/>
          </w:tcPr>
          <w:p w:rsidR="00D61BAC" w:rsidRPr="00780708" w:rsidRDefault="00D61BAC" w:rsidP="008B5B67">
            <w:pPr>
              <w:pStyle w:val="T2BaseArray"/>
              <w:ind w:left="0" w:firstLine="0"/>
              <w:jc w:val="left"/>
              <w:rPr>
                <w:ins w:id="1123" w:author="Author"/>
                <w:rFonts w:ascii="Arial" w:hAnsi="Arial" w:cs="Arial"/>
              </w:rPr>
            </w:pPr>
          </w:p>
        </w:tc>
        <w:tc>
          <w:tcPr>
            <w:tcW w:w="1820" w:type="dxa"/>
          </w:tcPr>
          <w:p w:rsidR="00D61BAC" w:rsidRPr="00780708" w:rsidRDefault="00D61BAC" w:rsidP="008B5B67">
            <w:pPr>
              <w:pStyle w:val="T2BaseArray"/>
              <w:ind w:left="0" w:firstLine="0"/>
              <w:jc w:val="left"/>
              <w:rPr>
                <w:ins w:id="1124" w:author="Author"/>
                <w:rFonts w:ascii="Arial" w:hAnsi="Arial" w:cs="Arial"/>
              </w:rPr>
            </w:pPr>
          </w:p>
        </w:tc>
        <w:tc>
          <w:tcPr>
            <w:tcW w:w="755" w:type="dxa"/>
          </w:tcPr>
          <w:p w:rsidR="00D61BAC" w:rsidRPr="00780708" w:rsidRDefault="00D61BAC" w:rsidP="008B5B67">
            <w:pPr>
              <w:pStyle w:val="T2BaseArray"/>
              <w:ind w:left="0" w:firstLine="0"/>
              <w:jc w:val="left"/>
              <w:rPr>
                <w:ins w:id="1125" w:author="Author"/>
                <w:rFonts w:ascii="Arial" w:hAnsi="Arial" w:cs="Arial"/>
              </w:rPr>
            </w:pPr>
            <w:ins w:id="1126"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127" w:author="Author"/>
                <w:rFonts w:ascii="Arial" w:hAnsi="Arial" w:cs="Arial"/>
              </w:rPr>
            </w:pPr>
          </w:p>
        </w:tc>
      </w:tr>
      <w:tr w:rsidR="00D61BAC" w:rsidRPr="00780708" w:rsidTr="008B5B67">
        <w:trPr>
          <w:ins w:id="1128" w:author="Author"/>
        </w:trPr>
        <w:tc>
          <w:tcPr>
            <w:tcW w:w="614" w:type="dxa"/>
          </w:tcPr>
          <w:p w:rsidR="00D61BAC" w:rsidRPr="00780708" w:rsidRDefault="00D61BAC" w:rsidP="008B5B67">
            <w:pPr>
              <w:pStyle w:val="T2BaseArray"/>
              <w:ind w:left="0" w:firstLine="0"/>
              <w:jc w:val="left"/>
              <w:rPr>
                <w:ins w:id="1129" w:author="Author"/>
                <w:rFonts w:ascii="Arial" w:hAnsi="Arial" w:cs="Arial"/>
              </w:rPr>
            </w:pPr>
            <w:ins w:id="1130" w:author="Author">
              <w:r w:rsidRPr="00780708">
                <w:rPr>
                  <w:rFonts w:ascii="Arial" w:hAnsi="Arial" w:cs="Arial"/>
                </w:rPr>
                <w:t>4</w:t>
              </w:r>
            </w:ins>
          </w:p>
        </w:tc>
        <w:tc>
          <w:tcPr>
            <w:tcW w:w="647" w:type="dxa"/>
          </w:tcPr>
          <w:p w:rsidR="00D61BAC" w:rsidRPr="00780708" w:rsidRDefault="00D61BAC" w:rsidP="008B5B67">
            <w:pPr>
              <w:pStyle w:val="T2BaseArray"/>
              <w:ind w:left="0" w:firstLine="0"/>
              <w:jc w:val="left"/>
              <w:rPr>
                <w:ins w:id="1131" w:author="Author"/>
                <w:rFonts w:ascii="Arial" w:hAnsi="Arial" w:cs="Arial"/>
              </w:rPr>
            </w:pPr>
            <w:ins w:id="1132" w:author="Author">
              <w:r w:rsidRPr="00780708">
                <w:rPr>
                  <w:rFonts w:ascii="Arial" w:hAnsi="Arial" w:cs="Arial"/>
                </w:rPr>
                <w:t>D</w:t>
              </w:r>
            </w:ins>
          </w:p>
        </w:tc>
        <w:tc>
          <w:tcPr>
            <w:tcW w:w="1603" w:type="dxa"/>
          </w:tcPr>
          <w:p w:rsidR="00D61BAC" w:rsidRPr="00780708" w:rsidRDefault="00D61BAC" w:rsidP="008B5B67">
            <w:pPr>
              <w:pStyle w:val="T2BaseArray"/>
              <w:ind w:left="0" w:firstLine="0"/>
              <w:jc w:val="left"/>
              <w:rPr>
                <w:ins w:id="1133" w:author="Author"/>
                <w:rFonts w:ascii="Arial" w:hAnsi="Arial" w:cs="Arial"/>
              </w:rPr>
            </w:pPr>
            <w:ins w:id="1134" w:author="Author">
              <w:r w:rsidRPr="00780708">
                <w:rPr>
                  <w:rFonts w:ascii="Arial" w:hAnsi="Arial" w:cs="Arial"/>
                </w:rPr>
                <w:t>Instructing Party BIC</w:t>
              </w:r>
            </w:ins>
          </w:p>
        </w:tc>
        <w:tc>
          <w:tcPr>
            <w:tcW w:w="2065" w:type="dxa"/>
          </w:tcPr>
          <w:p w:rsidR="00D61BAC" w:rsidRPr="00780708" w:rsidRDefault="00D61BAC" w:rsidP="008B5B67">
            <w:pPr>
              <w:pStyle w:val="T2BaseArray"/>
              <w:ind w:left="0" w:firstLine="0"/>
              <w:jc w:val="left"/>
              <w:rPr>
                <w:ins w:id="1135" w:author="Author"/>
                <w:rFonts w:ascii="Arial" w:hAnsi="Arial" w:cs="Arial"/>
              </w:rPr>
            </w:pPr>
            <w:commentRangeStart w:id="1136"/>
            <w:ins w:id="1137" w:author="Author">
              <w:r>
                <w:rPr>
                  <w:rFonts w:ascii="Arial" w:hAnsi="Arial" w:cs="Arial"/>
                </w:rPr>
                <w:t>VAR</w:t>
              </w:r>
              <w:r w:rsidRPr="00780708">
                <w:rPr>
                  <w:rFonts w:ascii="Arial" w:hAnsi="Arial" w:cs="Arial"/>
                </w:rPr>
                <w:t>CHAR (11)</w:t>
              </w:r>
              <w:commentRangeEnd w:id="1136"/>
              <w:r>
                <w:rPr>
                  <w:rStyle w:val="CommentReference"/>
                  <w:rFonts w:ascii="Times New Roman" w:hAnsi="Times New Roman"/>
                  <w:lang w:val="fr-FR"/>
                </w:rPr>
                <w:commentReference w:id="1136"/>
              </w:r>
            </w:ins>
          </w:p>
        </w:tc>
        <w:tc>
          <w:tcPr>
            <w:tcW w:w="2350" w:type="dxa"/>
          </w:tcPr>
          <w:p w:rsidR="00D61BAC" w:rsidRPr="00780708" w:rsidRDefault="00D61BAC" w:rsidP="008B5B67">
            <w:pPr>
              <w:pStyle w:val="T2BaseArray"/>
              <w:ind w:left="0" w:firstLine="0"/>
              <w:jc w:val="left"/>
              <w:rPr>
                <w:ins w:id="1138" w:author="Author"/>
                <w:rFonts w:ascii="Arial" w:hAnsi="Arial" w:cs="Arial"/>
              </w:rPr>
            </w:pPr>
          </w:p>
        </w:tc>
        <w:tc>
          <w:tcPr>
            <w:tcW w:w="1820" w:type="dxa"/>
          </w:tcPr>
          <w:p w:rsidR="00D61BAC" w:rsidRPr="00780708" w:rsidRDefault="00D61BAC" w:rsidP="008B5B67">
            <w:pPr>
              <w:pStyle w:val="T2BaseArray"/>
              <w:ind w:left="0" w:firstLine="0"/>
              <w:jc w:val="left"/>
              <w:rPr>
                <w:ins w:id="1139" w:author="Author"/>
                <w:rFonts w:ascii="Arial" w:hAnsi="Arial" w:cs="Arial"/>
              </w:rPr>
            </w:pPr>
          </w:p>
        </w:tc>
        <w:tc>
          <w:tcPr>
            <w:tcW w:w="755" w:type="dxa"/>
          </w:tcPr>
          <w:p w:rsidR="00D61BAC" w:rsidRPr="00780708" w:rsidRDefault="00D61BAC" w:rsidP="008B5B67">
            <w:pPr>
              <w:pStyle w:val="T2BaseArray"/>
              <w:ind w:left="0" w:firstLine="0"/>
              <w:jc w:val="left"/>
              <w:rPr>
                <w:ins w:id="1140" w:author="Author"/>
                <w:rFonts w:ascii="Arial" w:hAnsi="Arial" w:cs="Arial"/>
              </w:rPr>
            </w:pPr>
            <w:ins w:id="1141"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142" w:author="Author"/>
                <w:rFonts w:ascii="Arial" w:hAnsi="Arial" w:cs="Arial"/>
              </w:rPr>
            </w:pPr>
          </w:p>
        </w:tc>
      </w:tr>
      <w:tr w:rsidR="00D61BAC" w:rsidRPr="00780708" w:rsidTr="008B5B67">
        <w:trPr>
          <w:ins w:id="1143" w:author="Author"/>
        </w:trPr>
        <w:tc>
          <w:tcPr>
            <w:tcW w:w="614" w:type="dxa"/>
          </w:tcPr>
          <w:p w:rsidR="00D61BAC" w:rsidRPr="00780708" w:rsidRDefault="00D61BAC" w:rsidP="008B5B67">
            <w:pPr>
              <w:pStyle w:val="T2BaseArray"/>
              <w:ind w:left="0" w:firstLine="0"/>
              <w:jc w:val="left"/>
              <w:rPr>
                <w:ins w:id="1144" w:author="Author"/>
                <w:rFonts w:ascii="Arial" w:hAnsi="Arial" w:cs="Arial"/>
              </w:rPr>
            </w:pPr>
            <w:ins w:id="1145" w:author="Author">
              <w:r w:rsidRPr="00780708">
                <w:rPr>
                  <w:rFonts w:ascii="Arial" w:hAnsi="Arial" w:cs="Arial"/>
                </w:rPr>
                <w:t>5</w:t>
              </w:r>
            </w:ins>
          </w:p>
        </w:tc>
        <w:tc>
          <w:tcPr>
            <w:tcW w:w="647" w:type="dxa"/>
          </w:tcPr>
          <w:p w:rsidR="00D61BAC" w:rsidRPr="00780708" w:rsidRDefault="00D61BAC" w:rsidP="008B5B67">
            <w:pPr>
              <w:pStyle w:val="T2BaseArray"/>
              <w:ind w:left="0" w:firstLine="0"/>
              <w:jc w:val="left"/>
              <w:rPr>
                <w:ins w:id="1146" w:author="Author"/>
                <w:rFonts w:ascii="Arial" w:hAnsi="Arial" w:cs="Arial"/>
              </w:rPr>
            </w:pPr>
            <w:ins w:id="1147" w:author="Author">
              <w:r w:rsidRPr="00780708">
                <w:rPr>
                  <w:rFonts w:ascii="Arial" w:hAnsi="Arial" w:cs="Arial"/>
                </w:rPr>
                <w:t>E</w:t>
              </w:r>
            </w:ins>
          </w:p>
        </w:tc>
        <w:tc>
          <w:tcPr>
            <w:tcW w:w="1603" w:type="dxa"/>
          </w:tcPr>
          <w:p w:rsidR="00D61BAC" w:rsidRPr="00780708" w:rsidRDefault="00D61BAC" w:rsidP="008B5B67">
            <w:pPr>
              <w:pStyle w:val="T2BaseArray"/>
              <w:ind w:left="0" w:firstLine="0"/>
              <w:jc w:val="left"/>
              <w:rPr>
                <w:ins w:id="1148" w:author="Author"/>
                <w:rFonts w:ascii="Arial" w:hAnsi="Arial" w:cs="Arial"/>
              </w:rPr>
            </w:pPr>
            <w:ins w:id="1149" w:author="Author">
              <w:r w:rsidRPr="00780708">
                <w:rPr>
                  <w:rFonts w:ascii="Arial" w:hAnsi="Arial" w:cs="Arial"/>
                </w:rPr>
                <w:t>T2S Actor Instruction Reference</w:t>
              </w:r>
            </w:ins>
          </w:p>
        </w:tc>
        <w:tc>
          <w:tcPr>
            <w:tcW w:w="2065" w:type="dxa"/>
          </w:tcPr>
          <w:p w:rsidR="00D61BAC" w:rsidRPr="00780708" w:rsidRDefault="00D61BAC" w:rsidP="008B5B67">
            <w:pPr>
              <w:pStyle w:val="T2BaseArray"/>
              <w:ind w:left="0" w:firstLine="0"/>
              <w:jc w:val="left"/>
              <w:rPr>
                <w:ins w:id="1150" w:author="Author"/>
                <w:rFonts w:ascii="Arial" w:hAnsi="Arial" w:cs="Arial"/>
              </w:rPr>
            </w:pPr>
            <w:commentRangeStart w:id="1151"/>
            <w:ins w:id="1152" w:author="Author">
              <w:r>
                <w:rPr>
                  <w:rFonts w:ascii="Arial" w:hAnsi="Arial" w:cs="Arial"/>
                </w:rPr>
                <w:t>VAR</w:t>
              </w:r>
              <w:r w:rsidRPr="00780708">
                <w:rPr>
                  <w:rFonts w:ascii="Arial" w:hAnsi="Arial" w:cs="Arial"/>
                </w:rPr>
                <w:t xml:space="preserve">CHAR </w:t>
              </w:r>
              <w:commentRangeEnd w:id="1151"/>
              <w:r>
                <w:rPr>
                  <w:rStyle w:val="CommentReference"/>
                  <w:rFonts w:ascii="Times New Roman" w:hAnsi="Times New Roman"/>
                  <w:lang w:val="fr-FR"/>
                </w:rPr>
                <w:commentReference w:id="1151"/>
              </w:r>
              <w:r w:rsidRPr="00780708">
                <w:rPr>
                  <w:rFonts w:ascii="Arial" w:hAnsi="Arial" w:cs="Arial"/>
                </w:rPr>
                <w:t>(16)</w:t>
              </w:r>
            </w:ins>
          </w:p>
        </w:tc>
        <w:tc>
          <w:tcPr>
            <w:tcW w:w="2350" w:type="dxa"/>
          </w:tcPr>
          <w:p w:rsidR="00D61BAC" w:rsidRPr="00780708" w:rsidRDefault="00D61BAC" w:rsidP="008B5B67">
            <w:pPr>
              <w:pStyle w:val="T2BaseArray"/>
              <w:ind w:left="0" w:firstLine="0"/>
              <w:jc w:val="left"/>
              <w:rPr>
                <w:ins w:id="1153" w:author="Author"/>
                <w:rFonts w:ascii="Arial" w:hAnsi="Arial" w:cs="Arial"/>
              </w:rPr>
            </w:pPr>
            <w:ins w:id="1154" w:author="Author">
              <w:r w:rsidRPr="00780708">
                <w:rPr>
                  <w:rFonts w:ascii="Arial" w:hAnsi="Arial" w:cs="Arial"/>
                </w:rPr>
                <w:t>Transaction identification.</w:t>
              </w:r>
            </w:ins>
          </w:p>
          <w:p w:rsidR="00D61BAC" w:rsidRPr="00780708" w:rsidRDefault="00D61BAC" w:rsidP="008B5B67">
            <w:pPr>
              <w:pStyle w:val="T2BaseArray"/>
              <w:ind w:left="0" w:firstLine="0"/>
              <w:jc w:val="left"/>
              <w:rPr>
                <w:ins w:id="1155" w:author="Author"/>
                <w:rFonts w:ascii="Arial" w:hAnsi="Arial" w:cs="Arial"/>
              </w:rPr>
            </w:pPr>
          </w:p>
          <w:p w:rsidR="00D61BAC" w:rsidRPr="00780708" w:rsidRDefault="00D61BAC" w:rsidP="008B5B67">
            <w:pPr>
              <w:pStyle w:val="T2BaseArray"/>
              <w:ind w:left="0" w:firstLine="0"/>
              <w:jc w:val="left"/>
              <w:rPr>
                <w:ins w:id="1156" w:author="Author"/>
                <w:rFonts w:ascii="Arial" w:hAnsi="Arial" w:cs="Arial"/>
              </w:rPr>
            </w:pPr>
          </w:p>
        </w:tc>
        <w:tc>
          <w:tcPr>
            <w:tcW w:w="1820" w:type="dxa"/>
          </w:tcPr>
          <w:p w:rsidR="00D61BAC" w:rsidRPr="00780708" w:rsidRDefault="00D61BAC" w:rsidP="008B5B67">
            <w:pPr>
              <w:pStyle w:val="T2BaseArray"/>
              <w:ind w:left="0" w:firstLine="0"/>
              <w:jc w:val="left"/>
              <w:rPr>
                <w:ins w:id="1157" w:author="Author"/>
                <w:rFonts w:ascii="Arial" w:hAnsi="Arial" w:cs="Arial"/>
              </w:rPr>
            </w:pPr>
          </w:p>
        </w:tc>
        <w:tc>
          <w:tcPr>
            <w:tcW w:w="755" w:type="dxa"/>
          </w:tcPr>
          <w:p w:rsidR="00D61BAC" w:rsidRPr="00780708" w:rsidRDefault="00D61BAC" w:rsidP="008B5B67">
            <w:pPr>
              <w:pStyle w:val="T2BaseArray"/>
              <w:ind w:left="0" w:firstLine="0"/>
              <w:jc w:val="left"/>
              <w:rPr>
                <w:ins w:id="1158" w:author="Author"/>
                <w:rFonts w:ascii="Arial" w:hAnsi="Arial" w:cs="Arial"/>
              </w:rPr>
            </w:pPr>
            <w:ins w:id="1159"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160" w:author="Author"/>
                <w:rFonts w:ascii="Arial" w:hAnsi="Arial" w:cs="Arial"/>
              </w:rPr>
            </w:pPr>
          </w:p>
        </w:tc>
      </w:tr>
      <w:tr w:rsidR="00D61BAC" w:rsidRPr="00780708" w:rsidTr="008B5B67">
        <w:trPr>
          <w:ins w:id="1161" w:author="Author"/>
        </w:trPr>
        <w:tc>
          <w:tcPr>
            <w:tcW w:w="614" w:type="dxa"/>
          </w:tcPr>
          <w:p w:rsidR="00D61BAC" w:rsidRPr="00780708" w:rsidRDefault="00D61BAC" w:rsidP="008B5B67">
            <w:pPr>
              <w:pStyle w:val="T2BaseArray"/>
              <w:ind w:left="0" w:firstLine="0"/>
              <w:jc w:val="left"/>
              <w:rPr>
                <w:ins w:id="1162" w:author="Author"/>
                <w:rFonts w:ascii="Arial" w:hAnsi="Arial" w:cs="Arial"/>
              </w:rPr>
            </w:pPr>
            <w:ins w:id="1163" w:author="Author">
              <w:r w:rsidRPr="00780708">
                <w:rPr>
                  <w:rFonts w:ascii="Arial" w:hAnsi="Arial" w:cs="Arial"/>
                </w:rPr>
                <w:t>6</w:t>
              </w:r>
            </w:ins>
          </w:p>
        </w:tc>
        <w:tc>
          <w:tcPr>
            <w:tcW w:w="647" w:type="dxa"/>
          </w:tcPr>
          <w:p w:rsidR="00D61BAC" w:rsidRPr="00780708" w:rsidRDefault="00D61BAC" w:rsidP="008B5B67">
            <w:pPr>
              <w:pStyle w:val="T2BaseArray"/>
              <w:ind w:left="0" w:firstLine="0"/>
              <w:jc w:val="left"/>
              <w:rPr>
                <w:ins w:id="1164" w:author="Author"/>
                <w:rFonts w:ascii="Arial" w:hAnsi="Arial" w:cs="Arial"/>
              </w:rPr>
            </w:pPr>
            <w:ins w:id="1165" w:author="Author">
              <w:r w:rsidRPr="00780708">
                <w:rPr>
                  <w:rFonts w:ascii="Arial" w:hAnsi="Arial" w:cs="Arial"/>
                </w:rPr>
                <w:t>F</w:t>
              </w:r>
            </w:ins>
          </w:p>
        </w:tc>
        <w:tc>
          <w:tcPr>
            <w:tcW w:w="1603" w:type="dxa"/>
          </w:tcPr>
          <w:p w:rsidR="00D61BAC" w:rsidRPr="00780708" w:rsidRDefault="00D61BAC" w:rsidP="008B5B67">
            <w:pPr>
              <w:pStyle w:val="T2BaseArray"/>
              <w:ind w:left="0" w:firstLine="0"/>
              <w:jc w:val="left"/>
              <w:rPr>
                <w:ins w:id="1166" w:author="Author"/>
                <w:rFonts w:ascii="Arial" w:hAnsi="Arial" w:cs="Arial"/>
              </w:rPr>
            </w:pPr>
            <w:ins w:id="1167" w:author="Author">
              <w:r w:rsidRPr="00780708">
                <w:rPr>
                  <w:rFonts w:ascii="Arial" w:hAnsi="Arial" w:cs="Arial"/>
                </w:rPr>
                <w:t>Intended Settlement Date</w:t>
              </w:r>
            </w:ins>
          </w:p>
        </w:tc>
        <w:tc>
          <w:tcPr>
            <w:tcW w:w="2065" w:type="dxa"/>
          </w:tcPr>
          <w:p w:rsidR="00D61BAC" w:rsidRPr="00780708" w:rsidRDefault="00D61BAC" w:rsidP="008B5B67">
            <w:pPr>
              <w:pStyle w:val="T2BaseArray"/>
              <w:ind w:left="0" w:firstLine="0"/>
              <w:jc w:val="left"/>
              <w:rPr>
                <w:ins w:id="1168" w:author="Author"/>
                <w:rFonts w:ascii="Arial" w:hAnsi="Arial" w:cs="Arial"/>
              </w:rPr>
            </w:pPr>
            <w:ins w:id="1169" w:author="Author">
              <w:r w:rsidRPr="00780708">
                <w:rPr>
                  <w:rFonts w:ascii="Arial" w:hAnsi="Arial" w:cs="Arial"/>
                </w:rPr>
                <w:t>DATE</w:t>
              </w:r>
            </w:ins>
          </w:p>
        </w:tc>
        <w:tc>
          <w:tcPr>
            <w:tcW w:w="2350" w:type="dxa"/>
          </w:tcPr>
          <w:p w:rsidR="00D61BAC" w:rsidRPr="00780708" w:rsidRDefault="00D61BAC" w:rsidP="008B5B67">
            <w:pPr>
              <w:pStyle w:val="T2BaseArray"/>
              <w:ind w:left="0" w:firstLine="0"/>
              <w:jc w:val="left"/>
              <w:rPr>
                <w:ins w:id="1170" w:author="Author"/>
                <w:rFonts w:ascii="Arial" w:hAnsi="Arial" w:cs="Arial"/>
              </w:rPr>
            </w:pPr>
          </w:p>
        </w:tc>
        <w:tc>
          <w:tcPr>
            <w:tcW w:w="1820" w:type="dxa"/>
          </w:tcPr>
          <w:p w:rsidR="00D61BAC" w:rsidRPr="00780708" w:rsidRDefault="00D61BAC" w:rsidP="008B5B67">
            <w:pPr>
              <w:pStyle w:val="T2BaseArray"/>
              <w:ind w:left="0" w:firstLine="0"/>
              <w:jc w:val="left"/>
              <w:rPr>
                <w:ins w:id="1171" w:author="Author"/>
                <w:rFonts w:ascii="Arial" w:hAnsi="Arial" w:cs="Arial"/>
              </w:rPr>
            </w:pPr>
          </w:p>
        </w:tc>
        <w:tc>
          <w:tcPr>
            <w:tcW w:w="755" w:type="dxa"/>
          </w:tcPr>
          <w:p w:rsidR="00D61BAC" w:rsidRPr="00780708" w:rsidRDefault="00D61BAC" w:rsidP="008B5B67">
            <w:pPr>
              <w:pStyle w:val="T2BaseArray"/>
              <w:ind w:left="0" w:firstLine="0"/>
              <w:jc w:val="left"/>
              <w:rPr>
                <w:ins w:id="1172" w:author="Author"/>
                <w:rFonts w:ascii="Arial" w:hAnsi="Arial" w:cs="Arial"/>
              </w:rPr>
            </w:pPr>
            <w:ins w:id="1173"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174" w:author="Author"/>
                <w:rFonts w:ascii="Arial" w:hAnsi="Arial" w:cs="Arial"/>
              </w:rPr>
            </w:pPr>
          </w:p>
        </w:tc>
      </w:tr>
      <w:tr w:rsidR="00D61BAC" w:rsidRPr="00780708" w:rsidTr="008B5B67">
        <w:trPr>
          <w:ins w:id="1175" w:author="Author"/>
        </w:trPr>
        <w:tc>
          <w:tcPr>
            <w:tcW w:w="614" w:type="dxa"/>
          </w:tcPr>
          <w:p w:rsidR="00D61BAC" w:rsidRPr="00780708" w:rsidRDefault="00D61BAC" w:rsidP="008B5B67">
            <w:pPr>
              <w:pStyle w:val="T2BaseArray"/>
              <w:ind w:left="0" w:firstLine="0"/>
              <w:jc w:val="left"/>
              <w:rPr>
                <w:ins w:id="1176" w:author="Author"/>
                <w:rFonts w:ascii="Arial" w:hAnsi="Arial" w:cs="Arial"/>
              </w:rPr>
            </w:pPr>
            <w:ins w:id="1177" w:author="Author">
              <w:r w:rsidRPr="00780708">
                <w:rPr>
                  <w:rFonts w:ascii="Arial" w:hAnsi="Arial" w:cs="Arial"/>
                </w:rPr>
                <w:t>7</w:t>
              </w:r>
            </w:ins>
          </w:p>
        </w:tc>
        <w:tc>
          <w:tcPr>
            <w:tcW w:w="647" w:type="dxa"/>
          </w:tcPr>
          <w:p w:rsidR="00D61BAC" w:rsidRPr="00780708" w:rsidRDefault="00D61BAC" w:rsidP="008B5B67">
            <w:pPr>
              <w:pStyle w:val="T2BaseArray"/>
              <w:ind w:left="0" w:firstLine="0"/>
              <w:jc w:val="left"/>
              <w:rPr>
                <w:ins w:id="1178" w:author="Author"/>
                <w:rFonts w:ascii="Arial" w:hAnsi="Arial" w:cs="Arial"/>
              </w:rPr>
            </w:pPr>
            <w:ins w:id="1179" w:author="Author">
              <w:r w:rsidRPr="00780708">
                <w:rPr>
                  <w:rFonts w:ascii="Arial" w:hAnsi="Arial" w:cs="Arial"/>
                </w:rPr>
                <w:t>G</w:t>
              </w:r>
            </w:ins>
          </w:p>
        </w:tc>
        <w:tc>
          <w:tcPr>
            <w:tcW w:w="1603" w:type="dxa"/>
          </w:tcPr>
          <w:p w:rsidR="00D61BAC" w:rsidRPr="00780708" w:rsidRDefault="00D61BAC" w:rsidP="008B5B67">
            <w:pPr>
              <w:pStyle w:val="T2BaseArray"/>
              <w:ind w:left="0" w:firstLine="0"/>
              <w:jc w:val="left"/>
              <w:rPr>
                <w:ins w:id="1180" w:author="Author"/>
                <w:rFonts w:ascii="Arial" w:hAnsi="Arial" w:cs="Arial"/>
              </w:rPr>
            </w:pPr>
            <w:ins w:id="1181" w:author="Author">
              <w:r w:rsidRPr="00780708">
                <w:rPr>
                  <w:rFonts w:ascii="Arial" w:hAnsi="Arial" w:cs="Arial"/>
                </w:rPr>
                <w:t>Priority</w:t>
              </w:r>
            </w:ins>
          </w:p>
        </w:tc>
        <w:tc>
          <w:tcPr>
            <w:tcW w:w="2065" w:type="dxa"/>
          </w:tcPr>
          <w:p w:rsidR="00D61BAC" w:rsidRPr="00780708" w:rsidRDefault="00D61BAC" w:rsidP="008B5B67">
            <w:pPr>
              <w:pStyle w:val="T2BaseArray"/>
              <w:ind w:left="0" w:firstLine="0"/>
              <w:jc w:val="left"/>
              <w:rPr>
                <w:ins w:id="1182" w:author="Author"/>
                <w:rFonts w:ascii="Arial" w:hAnsi="Arial" w:cs="Arial"/>
              </w:rPr>
            </w:pPr>
            <w:ins w:id="1183" w:author="Author">
              <w:r w:rsidRPr="00780708">
                <w:rPr>
                  <w:rFonts w:ascii="Arial" w:hAnsi="Arial" w:cs="Arial"/>
                </w:rPr>
                <w:t>Possible values:</w:t>
              </w:r>
            </w:ins>
          </w:p>
          <w:p w:rsidR="00D61BAC" w:rsidRPr="00780708" w:rsidRDefault="00D61BAC" w:rsidP="00DE32BA">
            <w:pPr>
              <w:pStyle w:val="T2BaseArray"/>
              <w:numPr>
                <w:ilvl w:val="0"/>
                <w:numId w:val="34"/>
              </w:numPr>
              <w:tabs>
                <w:tab w:val="clear" w:pos="720"/>
                <w:tab w:val="num" w:pos="376"/>
              </w:tabs>
              <w:ind w:left="376"/>
              <w:jc w:val="left"/>
              <w:rPr>
                <w:ins w:id="1184" w:author="Author"/>
                <w:rFonts w:ascii="Arial" w:hAnsi="Arial" w:cs="Arial"/>
              </w:rPr>
              <w:pPrChange w:id="1185" w:author="Author">
                <w:pPr>
                  <w:pStyle w:val="T2BaseArray"/>
                  <w:framePr w:hSpace="141" w:wrap="around" w:vAnchor="text" w:hAnchor="margin" w:xAlign="center" w:y="92"/>
                  <w:numPr>
                    <w:numId w:val="43"/>
                  </w:numPr>
                  <w:tabs>
                    <w:tab w:val="num" w:pos="376"/>
                    <w:tab w:val="num" w:pos="720"/>
                  </w:tabs>
                  <w:ind w:left="720" w:hanging="360"/>
                  <w:jc w:val="left"/>
                </w:pPr>
              </w:pPrChange>
            </w:pPr>
            <w:ins w:id="1186" w:author="Author">
              <w:r w:rsidRPr="00780708">
                <w:rPr>
                  <w:rFonts w:ascii="Arial" w:hAnsi="Arial" w:cs="Arial"/>
                </w:rPr>
                <w:t xml:space="preserve">0001 </w:t>
              </w:r>
            </w:ins>
          </w:p>
          <w:p w:rsidR="00D61BAC" w:rsidRPr="00780708" w:rsidRDefault="00D61BAC" w:rsidP="00DE32BA">
            <w:pPr>
              <w:pStyle w:val="T2BaseArray"/>
              <w:numPr>
                <w:ilvl w:val="0"/>
                <w:numId w:val="34"/>
              </w:numPr>
              <w:tabs>
                <w:tab w:val="clear" w:pos="720"/>
                <w:tab w:val="num" w:pos="376"/>
              </w:tabs>
              <w:ind w:left="376"/>
              <w:jc w:val="left"/>
              <w:rPr>
                <w:ins w:id="1187" w:author="Author"/>
                <w:rFonts w:ascii="Arial" w:hAnsi="Arial" w:cs="Arial"/>
              </w:rPr>
              <w:pPrChange w:id="1188" w:author="Author">
                <w:pPr>
                  <w:pStyle w:val="T2BaseArray"/>
                  <w:framePr w:hSpace="141" w:wrap="around" w:vAnchor="text" w:hAnchor="margin" w:xAlign="center" w:y="92"/>
                  <w:numPr>
                    <w:numId w:val="43"/>
                  </w:numPr>
                  <w:tabs>
                    <w:tab w:val="num" w:pos="376"/>
                    <w:tab w:val="num" w:pos="720"/>
                  </w:tabs>
                  <w:ind w:left="720" w:hanging="360"/>
                  <w:jc w:val="left"/>
                </w:pPr>
              </w:pPrChange>
            </w:pPr>
            <w:ins w:id="1189" w:author="Author">
              <w:r w:rsidRPr="00780708">
                <w:rPr>
                  <w:rFonts w:ascii="Arial" w:hAnsi="Arial" w:cs="Arial"/>
                </w:rPr>
                <w:t xml:space="preserve">0003 </w:t>
              </w:r>
            </w:ins>
          </w:p>
          <w:p w:rsidR="00D61BAC" w:rsidRPr="00780708" w:rsidRDefault="00D61BAC" w:rsidP="00DE32BA">
            <w:pPr>
              <w:pStyle w:val="T2BaseArray"/>
              <w:numPr>
                <w:ilvl w:val="0"/>
                <w:numId w:val="34"/>
              </w:numPr>
              <w:tabs>
                <w:tab w:val="clear" w:pos="720"/>
                <w:tab w:val="num" w:pos="376"/>
              </w:tabs>
              <w:ind w:left="376"/>
              <w:jc w:val="left"/>
              <w:rPr>
                <w:ins w:id="1190" w:author="Author"/>
                <w:rFonts w:ascii="Arial" w:hAnsi="Arial" w:cs="Arial"/>
              </w:rPr>
              <w:pPrChange w:id="1191" w:author="Author">
                <w:pPr>
                  <w:pStyle w:val="T2BaseArray"/>
                  <w:framePr w:hSpace="141" w:wrap="around" w:vAnchor="text" w:hAnchor="margin" w:xAlign="center" w:y="92"/>
                  <w:numPr>
                    <w:numId w:val="43"/>
                  </w:numPr>
                  <w:tabs>
                    <w:tab w:val="num" w:pos="376"/>
                    <w:tab w:val="num" w:pos="720"/>
                  </w:tabs>
                  <w:ind w:left="720" w:hanging="360"/>
                  <w:jc w:val="left"/>
                </w:pPr>
              </w:pPrChange>
            </w:pPr>
            <w:ins w:id="1192" w:author="Author">
              <w:r w:rsidRPr="00780708">
                <w:rPr>
                  <w:rFonts w:ascii="Arial" w:hAnsi="Arial" w:cs="Arial"/>
                </w:rPr>
                <w:t>0004</w:t>
              </w:r>
            </w:ins>
          </w:p>
          <w:p w:rsidR="00D61BAC" w:rsidRPr="00780708" w:rsidRDefault="00D61BAC" w:rsidP="008B5B67">
            <w:pPr>
              <w:pStyle w:val="T2BaseArray"/>
              <w:ind w:left="16" w:firstLine="0"/>
              <w:jc w:val="left"/>
              <w:rPr>
                <w:ins w:id="1193" w:author="Author"/>
                <w:rFonts w:ascii="Arial" w:hAnsi="Arial" w:cs="Arial"/>
              </w:rPr>
            </w:pPr>
          </w:p>
        </w:tc>
        <w:tc>
          <w:tcPr>
            <w:tcW w:w="2350" w:type="dxa"/>
          </w:tcPr>
          <w:p w:rsidR="00D61BAC" w:rsidRPr="00780708" w:rsidRDefault="00D61BAC" w:rsidP="008B5B67">
            <w:pPr>
              <w:pStyle w:val="T2BaseArray"/>
              <w:jc w:val="left"/>
              <w:rPr>
                <w:ins w:id="1194" w:author="Author"/>
                <w:rFonts w:ascii="Arial" w:hAnsi="Arial" w:cs="Arial"/>
              </w:rPr>
            </w:pPr>
            <w:ins w:id="1195" w:author="Author">
              <w:r w:rsidRPr="00780708">
                <w:rPr>
                  <w:rFonts w:ascii="Arial" w:hAnsi="Arial" w:cs="Arial"/>
                </w:rPr>
                <w:t>Values for priority:</w:t>
              </w:r>
            </w:ins>
          </w:p>
          <w:p w:rsidR="00D61BAC" w:rsidRPr="00780708" w:rsidRDefault="00D61BAC" w:rsidP="00DE32BA">
            <w:pPr>
              <w:pStyle w:val="T2BaseArray"/>
              <w:numPr>
                <w:ilvl w:val="0"/>
                <w:numId w:val="39"/>
              </w:numPr>
              <w:tabs>
                <w:tab w:val="clear" w:pos="720"/>
                <w:tab w:val="num" w:pos="291"/>
              </w:tabs>
              <w:ind w:left="291" w:hanging="291"/>
              <w:jc w:val="left"/>
              <w:rPr>
                <w:ins w:id="1196" w:author="Author"/>
                <w:rFonts w:ascii="Arial" w:hAnsi="Arial" w:cs="Arial"/>
              </w:rPr>
              <w:pPrChange w:id="1197" w:author="Author">
                <w:pPr>
                  <w:pStyle w:val="T2BaseArray"/>
                  <w:framePr w:hSpace="141" w:wrap="around" w:vAnchor="text" w:hAnchor="margin" w:xAlign="center" w:y="92"/>
                  <w:numPr>
                    <w:numId w:val="44"/>
                  </w:numPr>
                  <w:tabs>
                    <w:tab w:val="num" w:pos="291"/>
                    <w:tab w:val="num" w:pos="360"/>
                    <w:tab w:val="num" w:pos="720"/>
                  </w:tabs>
                  <w:ind w:left="720" w:hanging="360"/>
                  <w:jc w:val="left"/>
                </w:pPr>
              </w:pPrChange>
            </w:pPr>
            <w:ins w:id="1198" w:author="Author">
              <w:r w:rsidRPr="00780708">
                <w:rPr>
                  <w:rFonts w:ascii="Arial" w:hAnsi="Arial" w:cs="Arial"/>
                </w:rPr>
                <w:t>0001 = Reserved</w:t>
              </w:r>
            </w:ins>
          </w:p>
          <w:p w:rsidR="00D61BAC" w:rsidRPr="00780708" w:rsidRDefault="00D61BAC" w:rsidP="00DE32BA">
            <w:pPr>
              <w:pStyle w:val="T2BaseArray"/>
              <w:numPr>
                <w:ilvl w:val="0"/>
                <w:numId w:val="39"/>
              </w:numPr>
              <w:tabs>
                <w:tab w:val="clear" w:pos="720"/>
                <w:tab w:val="num" w:pos="291"/>
              </w:tabs>
              <w:ind w:left="291" w:hanging="291"/>
              <w:jc w:val="left"/>
              <w:rPr>
                <w:ins w:id="1199" w:author="Author"/>
                <w:rFonts w:ascii="Arial" w:hAnsi="Arial" w:cs="Arial"/>
              </w:rPr>
              <w:pPrChange w:id="1200" w:author="Author">
                <w:pPr>
                  <w:pStyle w:val="T2BaseArray"/>
                  <w:framePr w:hSpace="141" w:wrap="around" w:vAnchor="text" w:hAnchor="margin" w:xAlign="center" w:y="92"/>
                  <w:numPr>
                    <w:numId w:val="44"/>
                  </w:numPr>
                  <w:tabs>
                    <w:tab w:val="num" w:pos="291"/>
                    <w:tab w:val="num" w:pos="360"/>
                    <w:tab w:val="num" w:pos="720"/>
                  </w:tabs>
                  <w:ind w:left="720" w:hanging="360"/>
                  <w:jc w:val="left"/>
                </w:pPr>
              </w:pPrChange>
            </w:pPr>
            <w:ins w:id="1201" w:author="Author">
              <w:r w:rsidRPr="00780708">
                <w:rPr>
                  <w:rFonts w:ascii="Arial" w:hAnsi="Arial" w:cs="Arial"/>
                </w:rPr>
                <w:t>0003 = High</w:t>
              </w:r>
            </w:ins>
          </w:p>
          <w:p w:rsidR="00D61BAC" w:rsidRPr="00780708" w:rsidRDefault="00D61BAC" w:rsidP="00DE32BA">
            <w:pPr>
              <w:pStyle w:val="T2BaseArray"/>
              <w:numPr>
                <w:ilvl w:val="0"/>
                <w:numId w:val="39"/>
              </w:numPr>
              <w:tabs>
                <w:tab w:val="clear" w:pos="720"/>
                <w:tab w:val="num" w:pos="291"/>
              </w:tabs>
              <w:ind w:left="291" w:hanging="291"/>
              <w:jc w:val="left"/>
              <w:rPr>
                <w:ins w:id="1202" w:author="Author"/>
                <w:rFonts w:ascii="Arial" w:hAnsi="Arial" w:cs="Arial"/>
              </w:rPr>
              <w:pPrChange w:id="1203" w:author="Author">
                <w:pPr>
                  <w:pStyle w:val="T2BaseArray"/>
                  <w:framePr w:hSpace="141" w:wrap="around" w:vAnchor="text" w:hAnchor="margin" w:xAlign="center" w:y="92"/>
                  <w:numPr>
                    <w:numId w:val="44"/>
                  </w:numPr>
                  <w:tabs>
                    <w:tab w:val="num" w:pos="291"/>
                    <w:tab w:val="num" w:pos="360"/>
                    <w:tab w:val="num" w:pos="720"/>
                  </w:tabs>
                  <w:ind w:left="720" w:hanging="360"/>
                  <w:jc w:val="left"/>
                </w:pPr>
              </w:pPrChange>
            </w:pPr>
            <w:ins w:id="1204" w:author="Author">
              <w:r w:rsidRPr="00780708">
                <w:rPr>
                  <w:rFonts w:ascii="Arial" w:hAnsi="Arial" w:cs="Arial"/>
                </w:rPr>
                <w:t xml:space="preserve">0004 = </w:t>
              </w:r>
              <w:smartTag w:uri="urn:schemas-microsoft-com:office:smarttags" w:element="City">
                <w:smartTag w:uri="urn:schemas-microsoft-com:office:smarttags" w:element="place">
                  <w:r w:rsidRPr="00780708">
                    <w:rPr>
                      <w:rFonts w:ascii="Arial" w:hAnsi="Arial" w:cs="Arial"/>
                    </w:rPr>
                    <w:t>Normal</w:t>
                  </w:r>
                </w:smartTag>
              </w:smartTag>
            </w:ins>
          </w:p>
        </w:tc>
        <w:tc>
          <w:tcPr>
            <w:tcW w:w="1820" w:type="dxa"/>
          </w:tcPr>
          <w:p w:rsidR="00D61BAC" w:rsidRPr="00780708" w:rsidRDefault="00D61BAC" w:rsidP="008B5B67">
            <w:pPr>
              <w:pStyle w:val="T2BaseArray"/>
              <w:ind w:left="0" w:firstLine="0"/>
              <w:jc w:val="left"/>
              <w:rPr>
                <w:ins w:id="1205" w:author="Author"/>
                <w:rFonts w:ascii="Arial" w:hAnsi="Arial" w:cs="Arial"/>
              </w:rPr>
            </w:pPr>
          </w:p>
        </w:tc>
        <w:tc>
          <w:tcPr>
            <w:tcW w:w="755" w:type="dxa"/>
          </w:tcPr>
          <w:p w:rsidR="00D61BAC" w:rsidRPr="00780708" w:rsidRDefault="00D61BAC" w:rsidP="008B5B67">
            <w:pPr>
              <w:pStyle w:val="T2BaseArray"/>
              <w:ind w:left="0" w:firstLine="0"/>
              <w:jc w:val="left"/>
              <w:rPr>
                <w:ins w:id="1206" w:author="Author"/>
                <w:rFonts w:ascii="Arial" w:hAnsi="Arial" w:cs="Arial"/>
              </w:rPr>
            </w:pPr>
            <w:ins w:id="1207"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1208" w:author="Author"/>
                <w:rFonts w:ascii="Arial" w:hAnsi="Arial" w:cs="Arial"/>
              </w:rPr>
            </w:pPr>
          </w:p>
        </w:tc>
      </w:tr>
      <w:tr w:rsidR="00D61BAC" w:rsidRPr="00780708" w:rsidTr="008B5B67">
        <w:trPr>
          <w:ins w:id="1209" w:author="Author"/>
        </w:trPr>
        <w:tc>
          <w:tcPr>
            <w:tcW w:w="614" w:type="dxa"/>
          </w:tcPr>
          <w:p w:rsidR="00D61BAC" w:rsidRPr="00780708" w:rsidRDefault="00D61BAC" w:rsidP="008B5B67">
            <w:pPr>
              <w:pStyle w:val="T2BaseArray"/>
              <w:ind w:left="0" w:firstLine="0"/>
              <w:jc w:val="left"/>
              <w:rPr>
                <w:ins w:id="1210" w:author="Author"/>
                <w:rFonts w:ascii="Arial" w:hAnsi="Arial" w:cs="Arial"/>
              </w:rPr>
            </w:pPr>
            <w:ins w:id="1211" w:author="Author">
              <w:r w:rsidRPr="00780708">
                <w:rPr>
                  <w:rFonts w:ascii="Arial" w:hAnsi="Arial" w:cs="Arial"/>
                </w:rPr>
                <w:t>8</w:t>
              </w:r>
            </w:ins>
          </w:p>
        </w:tc>
        <w:tc>
          <w:tcPr>
            <w:tcW w:w="647" w:type="dxa"/>
          </w:tcPr>
          <w:p w:rsidR="00D61BAC" w:rsidRPr="00780708" w:rsidRDefault="00D61BAC" w:rsidP="008B5B67">
            <w:pPr>
              <w:pStyle w:val="T2BaseArray"/>
              <w:ind w:left="0" w:firstLine="0"/>
              <w:jc w:val="left"/>
              <w:rPr>
                <w:ins w:id="1212" w:author="Author"/>
                <w:rFonts w:ascii="Arial" w:hAnsi="Arial" w:cs="Arial"/>
              </w:rPr>
            </w:pPr>
            <w:ins w:id="1213" w:author="Author">
              <w:r w:rsidRPr="00780708">
                <w:rPr>
                  <w:rFonts w:ascii="Arial" w:hAnsi="Arial" w:cs="Arial"/>
                </w:rPr>
                <w:t>H</w:t>
              </w:r>
            </w:ins>
          </w:p>
        </w:tc>
        <w:tc>
          <w:tcPr>
            <w:tcW w:w="1603" w:type="dxa"/>
          </w:tcPr>
          <w:p w:rsidR="00D61BAC" w:rsidRPr="00780708" w:rsidRDefault="00D61BAC" w:rsidP="008B5B67">
            <w:pPr>
              <w:pStyle w:val="T2BaseArray"/>
              <w:ind w:left="0" w:firstLine="0"/>
              <w:jc w:val="left"/>
              <w:rPr>
                <w:ins w:id="1214" w:author="Author"/>
                <w:rFonts w:ascii="Arial" w:hAnsi="Arial" w:cs="Arial"/>
              </w:rPr>
            </w:pPr>
            <w:ins w:id="1215" w:author="Author">
              <w:r w:rsidRPr="00780708">
                <w:rPr>
                  <w:rFonts w:ascii="Arial" w:hAnsi="Arial" w:cs="Arial"/>
                </w:rPr>
                <w:t>Securities Account Number</w:t>
              </w:r>
            </w:ins>
          </w:p>
        </w:tc>
        <w:tc>
          <w:tcPr>
            <w:tcW w:w="2065" w:type="dxa"/>
          </w:tcPr>
          <w:p w:rsidR="00D61BAC" w:rsidRPr="00780708" w:rsidRDefault="00D61BAC" w:rsidP="008B5B67">
            <w:pPr>
              <w:pStyle w:val="T2BaseArray"/>
              <w:ind w:left="0" w:firstLine="0"/>
              <w:jc w:val="left"/>
              <w:rPr>
                <w:ins w:id="1216" w:author="Author"/>
                <w:rFonts w:ascii="Arial" w:hAnsi="Arial" w:cs="Arial"/>
              </w:rPr>
            </w:pPr>
            <w:commentRangeStart w:id="1217"/>
            <w:ins w:id="1218" w:author="Author">
              <w:r>
                <w:rPr>
                  <w:rFonts w:ascii="Arial" w:hAnsi="Arial" w:cs="Arial"/>
                </w:rPr>
                <w:t>VAR</w:t>
              </w:r>
              <w:r w:rsidRPr="00780708">
                <w:rPr>
                  <w:rFonts w:ascii="Arial" w:hAnsi="Arial" w:cs="Arial"/>
                </w:rPr>
                <w:t>CHAR (35)</w:t>
              </w:r>
              <w:commentRangeEnd w:id="1217"/>
              <w:r>
                <w:rPr>
                  <w:rStyle w:val="CommentReference"/>
                  <w:rFonts w:ascii="Times New Roman" w:hAnsi="Times New Roman"/>
                  <w:lang w:val="fr-FR"/>
                </w:rPr>
                <w:commentReference w:id="1217"/>
              </w:r>
            </w:ins>
          </w:p>
          <w:p w:rsidR="00D61BAC" w:rsidRPr="00780708" w:rsidRDefault="00D61BAC" w:rsidP="008B5B67">
            <w:pPr>
              <w:pStyle w:val="T2BaseArray"/>
              <w:ind w:left="0" w:firstLine="0"/>
              <w:jc w:val="left"/>
              <w:rPr>
                <w:ins w:id="1219" w:author="Author"/>
                <w:rFonts w:ascii="Arial" w:hAnsi="Arial" w:cs="Arial"/>
              </w:rPr>
            </w:pPr>
          </w:p>
        </w:tc>
        <w:tc>
          <w:tcPr>
            <w:tcW w:w="2350" w:type="dxa"/>
          </w:tcPr>
          <w:p w:rsidR="00D61BAC" w:rsidRPr="00780708" w:rsidRDefault="00D61BAC" w:rsidP="008B5B67">
            <w:pPr>
              <w:pStyle w:val="T2BaseArray"/>
              <w:ind w:left="0" w:firstLine="0"/>
              <w:jc w:val="left"/>
              <w:rPr>
                <w:ins w:id="1220" w:author="Author"/>
                <w:rFonts w:ascii="Arial" w:hAnsi="Arial" w:cs="Arial"/>
              </w:rPr>
            </w:pPr>
          </w:p>
        </w:tc>
        <w:tc>
          <w:tcPr>
            <w:tcW w:w="1820" w:type="dxa"/>
          </w:tcPr>
          <w:p w:rsidR="00D61BAC" w:rsidRPr="00780708" w:rsidRDefault="00D61BAC" w:rsidP="008B5B67">
            <w:pPr>
              <w:pStyle w:val="T2BaseArray"/>
              <w:ind w:left="0" w:firstLine="0"/>
              <w:jc w:val="left"/>
              <w:rPr>
                <w:ins w:id="1221" w:author="Author"/>
                <w:rFonts w:ascii="Arial" w:hAnsi="Arial" w:cs="Arial"/>
              </w:rPr>
            </w:pPr>
          </w:p>
        </w:tc>
        <w:tc>
          <w:tcPr>
            <w:tcW w:w="755" w:type="dxa"/>
          </w:tcPr>
          <w:p w:rsidR="00D61BAC" w:rsidRPr="00780708" w:rsidRDefault="00D61BAC" w:rsidP="008B5B67">
            <w:pPr>
              <w:pStyle w:val="T2BaseArray"/>
              <w:ind w:left="0" w:firstLine="0"/>
              <w:jc w:val="left"/>
              <w:rPr>
                <w:ins w:id="1222" w:author="Author"/>
                <w:rFonts w:ascii="Arial" w:hAnsi="Arial" w:cs="Arial"/>
              </w:rPr>
            </w:pPr>
            <w:ins w:id="1223"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224" w:author="Author"/>
                <w:rFonts w:ascii="Arial" w:hAnsi="Arial" w:cs="Arial"/>
              </w:rPr>
            </w:pPr>
          </w:p>
        </w:tc>
      </w:tr>
      <w:tr w:rsidR="00D61BAC" w:rsidRPr="00780708" w:rsidTr="008B5B67">
        <w:trPr>
          <w:ins w:id="1225" w:author="Author"/>
        </w:trPr>
        <w:tc>
          <w:tcPr>
            <w:tcW w:w="614" w:type="dxa"/>
          </w:tcPr>
          <w:p w:rsidR="00D61BAC" w:rsidRPr="00780708" w:rsidRDefault="00D61BAC" w:rsidP="008B5B67">
            <w:pPr>
              <w:pStyle w:val="T2BaseArray"/>
              <w:ind w:left="0" w:firstLine="0"/>
              <w:jc w:val="left"/>
              <w:rPr>
                <w:ins w:id="1226" w:author="Author"/>
                <w:rFonts w:ascii="Arial" w:hAnsi="Arial" w:cs="Arial"/>
              </w:rPr>
            </w:pPr>
            <w:ins w:id="1227" w:author="Author">
              <w:r w:rsidRPr="00780708">
                <w:rPr>
                  <w:rFonts w:ascii="Arial" w:hAnsi="Arial" w:cs="Arial"/>
                </w:rPr>
                <w:t>9</w:t>
              </w:r>
            </w:ins>
          </w:p>
        </w:tc>
        <w:tc>
          <w:tcPr>
            <w:tcW w:w="647" w:type="dxa"/>
          </w:tcPr>
          <w:p w:rsidR="00D61BAC" w:rsidRPr="00780708" w:rsidRDefault="00D61BAC" w:rsidP="008B5B67">
            <w:pPr>
              <w:pStyle w:val="T2BaseArray"/>
              <w:ind w:left="0" w:firstLine="0"/>
              <w:jc w:val="left"/>
              <w:rPr>
                <w:ins w:id="1228" w:author="Author"/>
                <w:rFonts w:ascii="Arial" w:hAnsi="Arial" w:cs="Arial"/>
              </w:rPr>
            </w:pPr>
            <w:ins w:id="1229" w:author="Author">
              <w:r w:rsidRPr="00780708">
                <w:rPr>
                  <w:rFonts w:ascii="Arial" w:hAnsi="Arial" w:cs="Arial"/>
                </w:rPr>
                <w:t>I</w:t>
              </w:r>
            </w:ins>
          </w:p>
        </w:tc>
        <w:tc>
          <w:tcPr>
            <w:tcW w:w="1603" w:type="dxa"/>
          </w:tcPr>
          <w:p w:rsidR="00D61BAC" w:rsidRPr="00780708" w:rsidRDefault="00D61BAC" w:rsidP="008B5B67">
            <w:pPr>
              <w:pStyle w:val="T2BaseArray"/>
              <w:ind w:left="0" w:firstLine="0"/>
              <w:jc w:val="left"/>
              <w:rPr>
                <w:ins w:id="1230" w:author="Author"/>
                <w:rFonts w:ascii="Arial" w:hAnsi="Arial" w:cs="Arial"/>
              </w:rPr>
            </w:pPr>
            <w:ins w:id="1231" w:author="Author">
              <w:r w:rsidRPr="00780708">
                <w:rPr>
                  <w:rFonts w:ascii="Arial" w:hAnsi="Arial" w:cs="Arial"/>
                </w:rPr>
                <w:t>ISIN</w:t>
              </w:r>
            </w:ins>
          </w:p>
        </w:tc>
        <w:tc>
          <w:tcPr>
            <w:tcW w:w="2065" w:type="dxa"/>
          </w:tcPr>
          <w:p w:rsidR="00D61BAC" w:rsidRPr="00780708" w:rsidRDefault="00D61BAC" w:rsidP="008B5B67">
            <w:pPr>
              <w:pStyle w:val="T2BaseArray"/>
              <w:ind w:left="0" w:firstLine="0"/>
              <w:jc w:val="left"/>
              <w:rPr>
                <w:ins w:id="1232" w:author="Author"/>
                <w:rFonts w:ascii="Arial" w:hAnsi="Arial" w:cs="Arial"/>
              </w:rPr>
            </w:pPr>
            <w:ins w:id="1233" w:author="Author">
              <w:r w:rsidRPr="00780708">
                <w:rPr>
                  <w:rFonts w:ascii="Arial" w:hAnsi="Arial" w:cs="Arial"/>
                </w:rPr>
                <w:t>CHAR(12)</w:t>
              </w:r>
            </w:ins>
          </w:p>
        </w:tc>
        <w:tc>
          <w:tcPr>
            <w:tcW w:w="2350" w:type="dxa"/>
          </w:tcPr>
          <w:p w:rsidR="00D61BAC" w:rsidRPr="00780708" w:rsidRDefault="00D61BAC" w:rsidP="008B5B67">
            <w:pPr>
              <w:pStyle w:val="T2BaseArray"/>
              <w:ind w:left="0" w:firstLine="0"/>
              <w:jc w:val="left"/>
              <w:rPr>
                <w:ins w:id="1234" w:author="Author"/>
                <w:rFonts w:ascii="Arial" w:hAnsi="Arial" w:cs="Arial"/>
              </w:rPr>
            </w:pPr>
          </w:p>
        </w:tc>
        <w:tc>
          <w:tcPr>
            <w:tcW w:w="1820" w:type="dxa"/>
          </w:tcPr>
          <w:p w:rsidR="00D61BAC" w:rsidRPr="00780708" w:rsidRDefault="00D61BAC" w:rsidP="008B5B67">
            <w:pPr>
              <w:pStyle w:val="T2BaseArray"/>
              <w:ind w:left="0" w:firstLine="0"/>
              <w:jc w:val="left"/>
              <w:rPr>
                <w:ins w:id="1235" w:author="Author"/>
                <w:rFonts w:ascii="Arial" w:hAnsi="Arial" w:cs="Arial"/>
              </w:rPr>
            </w:pPr>
          </w:p>
        </w:tc>
        <w:tc>
          <w:tcPr>
            <w:tcW w:w="755" w:type="dxa"/>
          </w:tcPr>
          <w:p w:rsidR="00D61BAC" w:rsidRPr="00780708" w:rsidRDefault="00D61BAC" w:rsidP="008B5B67">
            <w:pPr>
              <w:pStyle w:val="T2BaseArray"/>
              <w:ind w:left="0" w:firstLine="0"/>
              <w:jc w:val="left"/>
              <w:rPr>
                <w:ins w:id="1236" w:author="Author"/>
                <w:rFonts w:ascii="Arial" w:hAnsi="Arial" w:cs="Arial"/>
              </w:rPr>
            </w:pPr>
            <w:ins w:id="1237"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238" w:author="Author"/>
                <w:rFonts w:ascii="Arial" w:hAnsi="Arial" w:cs="Arial"/>
              </w:rPr>
            </w:pPr>
          </w:p>
        </w:tc>
      </w:tr>
      <w:tr w:rsidR="00D61BAC" w:rsidRPr="00780708" w:rsidTr="008B5B67">
        <w:trPr>
          <w:ins w:id="1239" w:author="Author"/>
        </w:trPr>
        <w:tc>
          <w:tcPr>
            <w:tcW w:w="614" w:type="dxa"/>
          </w:tcPr>
          <w:p w:rsidR="00D61BAC" w:rsidRPr="00780708" w:rsidRDefault="00D61BAC" w:rsidP="008B5B67">
            <w:pPr>
              <w:pStyle w:val="T2BaseArray"/>
              <w:ind w:left="0" w:firstLine="0"/>
              <w:jc w:val="left"/>
              <w:rPr>
                <w:ins w:id="1240" w:author="Author"/>
                <w:rFonts w:ascii="Arial" w:hAnsi="Arial" w:cs="Arial"/>
              </w:rPr>
            </w:pPr>
            <w:ins w:id="1241" w:author="Author">
              <w:r w:rsidRPr="00780708">
                <w:rPr>
                  <w:rFonts w:ascii="Arial" w:hAnsi="Arial" w:cs="Arial"/>
                </w:rPr>
                <w:t>10</w:t>
              </w:r>
            </w:ins>
          </w:p>
        </w:tc>
        <w:tc>
          <w:tcPr>
            <w:tcW w:w="647" w:type="dxa"/>
          </w:tcPr>
          <w:p w:rsidR="00D61BAC" w:rsidRPr="00780708" w:rsidRDefault="00D61BAC" w:rsidP="008B5B67">
            <w:pPr>
              <w:pStyle w:val="T2BaseArray"/>
              <w:ind w:left="0" w:firstLine="0"/>
              <w:jc w:val="left"/>
              <w:rPr>
                <w:ins w:id="1242" w:author="Author"/>
                <w:rFonts w:ascii="Arial" w:hAnsi="Arial" w:cs="Arial"/>
              </w:rPr>
            </w:pPr>
            <w:ins w:id="1243" w:author="Author">
              <w:r w:rsidRPr="00780708">
                <w:rPr>
                  <w:rFonts w:ascii="Arial" w:hAnsi="Arial" w:cs="Arial"/>
                </w:rPr>
                <w:t>J</w:t>
              </w:r>
            </w:ins>
          </w:p>
        </w:tc>
        <w:tc>
          <w:tcPr>
            <w:tcW w:w="1603" w:type="dxa"/>
          </w:tcPr>
          <w:p w:rsidR="00D61BAC" w:rsidRPr="00780708" w:rsidRDefault="00D61BAC" w:rsidP="008B5B67">
            <w:pPr>
              <w:pStyle w:val="T2BaseArray"/>
              <w:ind w:left="0" w:firstLine="0"/>
              <w:jc w:val="left"/>
              <w:rPr>
                <w:ins w:id="1244" w:author="Author"/>
                <w:rFonts w:ascii="Arial" w:hAnsi="Arial" w:cs="Arial"/>
              </w:rPr>
            </w:pPr>
            <w:ins w:id="1245" w:author="Author">
              <w:r w:rsidRPr="00780708">
                <w:rPr>
                  <w:rFonts w:ascii="Arial" w:hAnsi="Arial" w:cs="Arial"/>
                </w:rPr>
                <w:t>Settlement Type</w:t>
              </w:r>
            </w:ins>
          </w:p>
        </w:tc>
        <w:tc>
          <w:tcPr>
            <w:tcW w:w="2065" w:type="dxa"/>
          </w:tcPr>
          <w:p w:rsidR="00D61BAC" w:rsidRPr="00780708" w:rsidRDefault="00D61BAC" w:rsidP="008B5B67">
            <w:pPr>
              <w:pStyle w:val="T2BaseArray"/>
              <w:ind w:left="0" w:firstLine="0"/>
              <w:jc w:val="left"/>
              <w:rPr>
                <w:ins w:id="1246" w:author="Author"/>
                <w:rFonts w:ascii="Arial" w:hAnsi="Arial" w:cs="Arial"/>
              </w:rPr>
            </w:pPr>
            <w:ins w:id="1247" w:author="Author">
              <w:r w:rsidRPr="00780708">
                <w:rPr>
                  <w:rFonts w:ascii="Arial" w:hAnsi="Arial" w:cs="Arial"/>
                </w:rPr>
                <w:t>Possible values:</w:t>
              </w:r>
            </w:ins>
          </w:p>
          <w:p w:rsidR="00D61BAC" w:rsidRPr="00780708" w:rsidRDefault="00D61BAC" w:rsidP="00DE32BA">
            <w:pPr>
              <w:pStyle w:val="T2BaseArray"/>
              <w:numPr>
                <w:ilvl w:val="0"/>
                <w:numId w:val="18"/>
              </w:numPr>
              <w:jc w:val="left"/>
              <w:rPr>
                <w:ins w:id="1248" w:author="Author"/>
                <w:rFonts w:ascii="Arial" w:hAnsi="Arial" w:cs="Arial"/>
              </w:rPr>
              <w:pPrChange w:id="1249" w:author="Author">
                <w:pPr>
                  <w:pStyle w:val="T2BaseArray"/>
                  <w:framePr w:hSpace="141" w:wrap="around" w:vAnchor="text" w:hAnchor="margin" w:xAlign="center" w:y="92"/>
                  <w:numPr>
                    <w:numId w:val="23"/>
                  </w:numPr>
                  <w:ind w:left="360" w:hanging="360"/>
                  <w:jc w:val="left"/>
                </w:pPr>
              </w:pPrChange>
            </w:pPr>
            <w:ins w:id="1250" w:author="Author">
              <w:r w:rsidRPr="00780708">
                <w:rPr>
                  <w:rFonts w:ascii="Arial" w:hAnsi="Arial" w:cs="Arial"/>
                </w:rPr>
                <w:t>UNIT</w:t>
              </w:r>
            </w:ins>
          </w:p>
          <w:p w:rsidR="00D61BAC" w:rsidRPr="00780708" w:rsidRDefault="00D61BAC" w:rsidP="00DE32BA">
            <w:pPr>
              <w:pStyle w:val="T2BaseArray"/>
              <w:numPr>
                <w:ilvl w:val="0"/>
                <w:numId w:val="18"/>
              </w:numPr>
              <w:jc w:val="left"/>
              <w:rPr>
                <w:ins w:id="1251" w:author="Author"/>
                <w:rFonts w:ascii="Arial" w:hAnsi="Arial" w:cs="Arial"/>
              </w:rPr>
              <w:pPrChange w:id="1252" w:author="Author">
                <w:pPr>
                  <w:pStyle w:val="T2BaseArray"/>
                  <w:framePr w:hSpace="141" w:wrap="around" w:vAnchor="text" w:hAnchor="margin" w:xAlign="center" w:y="92"/>
                  <w:numPr>
                    <w:numId w:val="23"/>
                  </w:numPr>
                  <w:ind w:left="360" w:hanging="360"/>
                  <w:jc w:val="left"/>
                </w:pPr>
              </w:pPrChange>
            </w:pPr>
            <w:ins w:id="1253" w:author="Author">
              <w:r w:rsidRPr="00780708">
                <w:rPr>
                  <w:rFonts w:ascii="Arial" w:hAnsi="Arial" w:cs="Arial"/>
                </w:rPr>
                <w:t>FAMT</w:t>
              </w:r>
            </w:ins>
          </w:p>
        </w:tc>
        <w:tc>
          <w:tcPr>
            <w:tcW w:w="2350" w:type="dxa"/>
          </w:tcPr>
          <w:p w:rsidR="00D61BAC" w:rsidRPr="00780708" w:rsidRDefault="00D61BAC" w:rsidP="008B5B67">
            <w:pPr>
              <w:pStyle w:val="T2BaseArray"/>
              <w:ind w:left="0" w:firstLine="0"/>
              <w:jc w:val="left"/>
              <w:rPr>
                <w:ins w:id="1254" w:author="Author"/>
                <w:rFonts w:ascii="Arial" w:hAnsi="Arial" w:cs="Arial"/>
              </w:rPr>
            </w:pPr>
            <w:ins w:id="1255" w:author="Author">
              <w:r w:rsidRPr="00780708">
                <w:rPr>
                  <w:rFonts w:ascii="Arial" w:hAnsi="Arial" w:cs="Arial"/>
                </w:rPr>
                <w:t>Type of quantity:</w:t>
              </w:r>
            </w:ins>
          </w:p>
          <w:p w:rsidR="00D61BAC" w:rsidRPr="00780708" w:rsidRDefault="00D61BAC" w:rsidP="00DE32BA">
            <w:pPr>
              <w:pStyle w:val="T2BaseArray"/>
              <w:numPr>
                <w:ilvl w:val="0"/>
                <w:numId w:val="19"/>
              </w:numPr>
              <w:jc w:val="left"/>
              <w:rPr>
                <w:ins w:id="1256" w:author="Author"/>
                <w:rFonts w:ascii="Arial" w:hAnsi="Arial" w:cs="Arial"/>
              </w:rPr>
              <w:pPrChange w:id="1257" w:author="Author">
                <w:pPr>
                  <w:pStyle w:val="T2BaseArray"/>
                  <w:framePr w:hSpace="141" w:wrap="around" w:vAnchor="text" w:hAnchor="margin" w:xAlign="center" w:y="92"/>
                  <w:numPr>
                    <w:numId w:val="24"/>
                  </w:numPr>
                  <w:ind w:left="360" w:hanging="360"/>
                  <w:jc w:val="left"/>
                </w:pPr>
              </w:pPrChange>
            </w:pPr>
            <w:ins w:id="1258" w:author="Author">
              <w:r w:rsidRPr="00780708">
                <w:rPr>
                  <w:rFonts w:ascii="Arial" w:hAnsi="Arial" w:cs="Arial"/>
                </w:rPr>
                <w:t>UNIT = Unit</w:t>
              </w:r>
            </w:ins>
          </w:p>
          <w:p w:rsidR="00D61BAC" w:rsidRPr="00780708" w:rsidRDefault="00D61BAC" w:rsidP="00DE32BA">
            <w:pPr>
              <w:pStyle w:val="T2BaseArray"/>
              <w:numPr>
                <w:ilvl w:val="0"/>
                <w:numId w:val="19"/>
              </w:numPr>
              <w:jc w:val="left"/>
              <w:rPr>
                <w:ins w:id="1259" w:author="Author"/>
                <w:rFonts w:ascii="Arial" w:hAnsi="Arial" w:cs="Arial"/>
              </w:rPr>
              <w:pPrChange w:id="1260" w:author="Author">
                <w:pPr>
                  <w:pStyle w:val="T2BaseArray"/>
                  <w:framePr w:hSpace="141" w:wrap="around" w:vAnchor="text" w:hAnchor="margin" w:xAlign="center" w:y="92"/>
                  <w:numPr>
                    <w:numId w:val="24"/>
                  </w:numPr>
                  <w:ind w:left="360" w:hanging="360"/>
                  <w:jc w:val="left"/>
                </w:pPr>
              </w:pPrChange>
            </w:pPr>
            <w:ins w:id="1261" w:author="Author">
              <w:r w:rsidRPr="00780708">
                <w:rPr>
                  <w:rFonts w:ascii="Arial" w:hAnsi="Arial" w:cs="Arial"/>
                </w:rPr>
                <w:t>FAMT = Face Amount</w:t>
              </w:r>
            </w:ins>
          </w:p>
        </w:tc>
        <w:tc>
          <w:tcPr>
            <w:tcW w:w="1820" w:type="dxa"/>
          </w:tcPr>
          <w:p w:rsidR="00D61BAC" w:rsidRPr="00780708" w:rsidRDefault="00D61BAC" w:rsidP="008B5B67">
            <w:pPr>
              <w:pStyle w:val="T2BaseArray"/>
              <w:ind w:left="0" w:firstLine="0"/>
              <w:jc w:val="left"/>
              <w:rPr>
                <w:ins w:id="1262" w:author="Author"/>
                <w:rFonts w:ascii="Arial" w:hAnsi="Arial" w:cs="Arial"/>
              </w:rPr>
            </w:pPr>
          </w:p>
        </w:tc>
        <w:tc>
          <w:tcPr>
            <w:tcW w:w="755" w:type="dxa"/>
          </w:tcPr>
          <w:p w:rsidR="00D61BAC" w:rsidRPr="00780708" w:rsidRDefault="00D61BAC" w:rsidP="008B5B67">
            <w:pPr>
              <w:pStyle w:val="T2BaseArray"/>
              <w:ind w:left="0" w:firstLine="0"/>
              <w:jc w:val="left"/>
              <w:rPr>
                <w:ins w:id="1263" w:author="Author"/>
                <w:rFonts w:ascii="Arial" w:hAnsi="Arial" w:cs="Arial"/>
              </w:rPr>
            </w:pPr>
            <w:ins w:id="1264"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265" w:author="Author"/>
                <w:rFonts w:ascii="Arial" w:hAnsi="Arial" w:cs="Arial"/>
              </w:rPr>
            </w:pPr>
          </w:p>
        </w:tc>
      </w:tr>
      <w:tr w:rsidR="00D61BAC" w:rsidRPr="00780708" w:rsidTr="008B5B67">
        <w:trPr>
          <w:ins w:id="1266" w:author="Author"/>
        </w:trPr>
        <w:tc>
          <w:tcPr>
            <w:tcW w:w="614" w:type="dxa"/>
          </w:tcPr>
          <w:p w:rsidR="00D61BAC" w:rsidRPr="00780708" w:rsidRDefault="00D61BAC" w:rsidP="008B5B67">
            <w:pPr>
              <w:pStyle w:val="T2BaseArray"/>
              <w:ind w:left="0" w:firstLine="0"/>
              <w:jc w:val="left"/>
              <w:rPr>
                <w:ins w:id="1267" w:author="Author"/>
                <w:rFonts w:ascii="Arial" w:hAnsi="Arial" w:cs="Arial"/>
              </w:rPr>
            </w:pPr>
            <w:ins w:id="1268" w:author="Author">
              <w:r w:rsidRPr="00780708">
                <w:rPr>
                  <w:rFonts w:ascii="Arial" w:hAnsi="Arial" w:cs="Arial"/>
                </w:rPr>
                <w:t>11</w:t>
              </w:r>
            </w:ins>
          </w:p>
        </w:tc>
        <w:tc>
          <w:tcPr>
            <w:tcW w:w="647" w:type="dxa"/>
          </w:tcPr>
          <w:p w:rsidR="00D61BAC" w:rsidRPr="00780708" w:rsidRDefault="00D61BAC" w:rsidP="008B5B67">
            <w:pPr>
              <w:pStyle w:val="T2BaseArray"/>
              <w:ind w:left="0" w:firstLine="0"/>
              <w:jc w:val="left"/>
              <w:rPr>
                <w:ins w:id="1269" w:author="Author"/>
                <w:rFonts w:ascii="Arial" w:hAnsi="Arial" w:cs="Arial"/>
              </w:rPr>
            </w:pPr>
            <w:ins w:id="1270" w:author="Author">
              <w:r w:rsidRPr="00780708">
                <w:rPr>
                  <w:rFonts w:ascii="Arial" w:hAnsi="Arial" w:cs="Arial"/>
                </w:rPr>
                <w:t>K</w:t>
              </w:r>
            </w:ins>
          </w:p>
        </w:tc>
        <w:tc>
          <w:tcPr>
            <w:tcW w:w="1603" w:type="dxa"/>
          </w:tcPr>
          <w:p w:rsidR="00D61BAC" w:rsidRPr="00780708" w:rsidRDefault="00D61BAC" w:rsidP="008B5B67">
            <w:pPr>
              <w:pStyle w:val="T2BaseArray"/>
              <w:ind w:left="0" w:firstLine="0"/>
              <w:jc w:val="left"/>
              <w:rPr>
                <w:ins w:id="1271" w:author="Author"/>
                <w:rFonts w:ascii="Arial" w:hAnsi="Arial" w:cs="Arial"/>
              </w:rPr>
            </w:pPr>
            <w:ins w:id="1272" w:author="Author">
              <w:r w:rsidRPr="00780708">
                <w:rPr>
                  <w:rFonts w:ascii="Arial" w:hAnsi="Arial" w:cs="Arial"/>
                </w:rPr>
                <w:t>Settlement Quantity</w:t>
              </w:r>
            </w:ins>
          </w:p>
        </w:tc>
        <w:tc>
          <w:tcPr>
            <w:tcW w:w="2065" w:type="dxa"/>
          </w:tcPr>
          <w:p w:rsidR="00D61BAC" w:rsidRPr="00780708" w:rsidRDefault="00D61BAC" w:rsidP="008B5B67">
            <w:pPr>
              <w:pStyle w:val="T2BaseArray"/>
              <w:ind w:left="0" w:firstLine="0"/>
              <w:jc w:val="left"/>
              <w:rPr>
                <w:ins w:id="1273" w:author="Author"/>
                <w:rFonts w:ascii="Arial" w:hAnsi="Arial" w:cs="Arial"/>
              </w:rPr>
            </w:pPr>
            <w:ins w:id="1274" w:author="Author">
              <w:r w:rsidRPr="00780708">
                <w:rPr>
                  <w:rFonts w:ascii="Arial" w:hAnsi="Arial" w:cs="Arial"/>
                </w:rPr>
                <w:t>DEC (14,14)* when  Settlement Type is ‘UNIT’</w:t>
              </w:r>
            </w:ins>
          </w:p>
          <w:p w:rsidR="00D61BAC" w:rsidRPr="00780708" w:rsidRDefault="00D61BAC" w:rsidP="008B5B67">
            <w:pPr>
              <w:pStyle w:val="T2BaseArray"/>
              <w:ind w:left="0" w:firstLine="0"/>
              <w:jc w:val="left"/>
              <w:rPr>
                <w:ins w:id="1275" w:author="Author"/>
                <w:rFonts w:ascii="Arial" w:hAnsi="Arial" w:cs="Arial"/>
              </w:rPr>
            </w:pPr>
            <w:ins w:id="1276" w:author="Author">
              <w:r w:rsidRPr="00780708">
                <w:rPr>
                  <w:rFonts w:ascii="Arial" w:hAnsi="Arial" w:cs="Arial"/>
                </w:rPr>
                <w:lastRenderedPageBreak/>
                <w:t>DEC (14,5)* when  Settlement Type  is ‘FAMT’</w:t>
              </w:r>
            </w:ins>
          </w:p>
        </w:tc>
        <w:tc>
          <w:tcPr>
            <w:tcW w:w="2350" w:type="dxa"/>
          </w:tcPr>
          <w:p w:rsidR="00D61BAC" w:rsidRPr="00780708" w:rsidRDefault="00D61BAC" w:rsidP="008B5B67">
            <w:pPr>
              <w:pStyle w:val="T2BaseArray"/>
              <w:ind w:left="0" w:firstLine="0"/>
              <w:jc w:val="left"/>
              <w:rPr>
                <w:ins w:id="1277" w:author="Author"/>
                <w:rFonts w:ascii="Arial" w:hAnsi="Arial" w:cs="Arial"/>
              </w:rPr>
            </w:pPr>
          </w:p>
        </w:tc>
        <w:tc>
          <w:tcPr>
            <w:tcW w:w="1820" w:type="dxa"/>
          </w:tcPr>
          <w:p w:rsidR="00D61BAC" w:rsidRPr="00780708" w:rsidRDefault="00D61BAC" w:rsidP="008B5B67">
            <w:pPr>
              <w:pStyle w:val="T2BaseArray"/>
              <w:ind w:left="0" w:firstLine="0"/>
              <w:jc w:val="left"/>
              <w:rPr>
                <w:ins w:id="1278" w:author="Author"/>
                <w:rFonts w:ascii="Arial" w:hAnsi="Arial" w:cs="Arial"/>
              </w:rPr>
            </w:pPr>
          </w:p>
        </w:tc>
        <w:tc>
          <w:tcPr>
            <w:tcW w:w="755" w:type="dxa"/>
          </w:tcPr>
          <w:p w:rsidR="00D61BAC" w:rsidRPr="00780708" w:rsidRDefault="00D61BAC" w:rsidP="008B5B67">
            <w:pPr>
              <w:pStyle w:val="T2BaseArray"/>
              <w:ind w:left="0" w:firstLine="0"/>
              <w:jc w:val="left"/>
              <w:rPr>
                <w:ins w:id="1279" w:author="Author"/>
                <w:rFonts w:ascii="Arial" w:hAnsi="Arial" w:cs="Arial"/>
              </w:rPr>
            </w:pPr>
            <w:ins w:id="1280"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281" w:author="Author"/>
                <w:rFonts w:ascii="Arial" w:hAnsi="Arial" w:cs="Arial"/>
              </w:rPr>
            </w:pPr>
          </w:p>
        </w:tc>
      </w:tr>
      <w:tr w:rsidR="00D61BAC" w:rsidRPr="00780708" w:rsidTr="008B5B67">
        <w:trPr>
          <w:ins w:id="1282" w:author="Author"/>
        </w:trPr>
        <w:tc>
          <w:tcPr>
            <w:tcW w:w="614" w:type="dxa"/>
          </w:tcPr>
          <w:p w:rsidR="00D61BAC" w:rsidRPr="00780708" w:rsidRDefault="00D61BAC" w:rsidP="008B5B67">
            <w:pPr>
              <w:pStyle w:val="T2BaseArray"/>
              <w:ind w:left="0" w:firstLine="0"/>
              <w:jc w:val="left"/>
              <w:rPr>
                <w:ins w:id="1283" w:author="Author"/>
                <w:rFonts w:ascii="Arial" w:hAnsi="Arial" w:cs="Arial"/>
              </w:rPr>
            </w:pPr>
            <w:ins w:id="1284" w:author="Author">
              <w:r w:rsidRPr="00780708">
                <w:rPr>
                  <w:rFonts w:ascii="Arial" w:hAnsi="Arial" w:cs="Arial"/>
                </w:rPr>
                <w:lastRenderedPageBreak/>
                <w:t>12</w:t>
              </w:r>
            </w:ins>
          </w:p>
        </w:tc>
        <w:tc>
          <w:tcPr>
            <w:tcW w:w="647" w:type="dxa"/>
          </w:tcPr>
          <w:p w:rsidR="00D61BAC" w:rsidRPr="00780708" w:rsidRDefault="00D61BAC" w:rsidP="008B5B67">
            <w:pPr>
              <w:pStyle w:val="T2BaseArray"/>
              <w:ind w:left="0" w:firstLine="0"/>
              <w:jc w:val="left"/>
              <w:rPr>
                <w:ins w:id="1285" w:author="Author"/>
                <w:rFonts w:ascii="Arial" w:hAnsi="Arial" w:cs="Arial"/>
              </w:rPr>
            </w:pPr>
            <w:ins w:id="1286" w:author="Author">
              <w:r w:rsidRPr="00780708">
                <w:rPr>
                  <w:rFonts w:ascii="Arial" w:hAnsi="Arial" w:cs="Arial"/>
                </w:rPr>
                <w:t>L</w:t>
              </w:r>
            </w:ins>
          </w:p>
        </w:tc>
        <w:tc>
          <w:tcPr>
            <w:tcW w:w="1603" w:type="dxa"/>
          </w:tcPr>
          <w:p w:rsidR="00D61BAC" w:rsidRPr="00780708" w:rsidRDefault="00D61BAC" w:rsidP="008B5B67">
            <w:pPr>
              <w:pStyle w:val="T2BaseArray"/>
              <w:ind w:left="0" w:firstLine="0"/>
              <w:jc w:val="left"/>
              <w:rPr>
                <w:ins w:id="1287" w:author="Author"/>
                <w:rFonts w:ascii="Arial" w:hAnsi="Arial" w:cs="Arial"/>
              </w:rPr>
            </w:pPr>
            <w:ins w:id="1288" w:author="Author">
              <w:r w:rsidRPr="00780708">
                <w:rPr>
                  <w:rFonts w:ascii="Arial" w:hAnsi="Arial" w:cs="Arial"/>
                </w:rPr>
                <w:t>Corporate Action Event id</w:t>
              </w:r>
            </w:ins>
          </w:p>
        </w:tc>
        <w:tc>
          <w:tcPr>
            <w:tcW w:w="2065" w:type="dxa"/>
          </w:tcPr>
          <w:p w:rsidR="00D61BAC" w:rsidRPr="00780708" w:rsidRDefault="00D61BAC" w:rsidP="008B5B67">
            <w:pPr>
              <w:pStyle w:val="T2BaseArray"/>
              <w:ind w:left="0" w:firstLine="0"/>
              <w:jc w:val="left"/>
              <w:rPr>
                <w:ins w:id="1289" w:author="Author"/>
                <w:rFonts w:ascii="Arial" w:hAnsi="Arial" w:cs="Arial"/>
              </w:rPr>
            </w:pPr>
            <w:commentRangeStart w:id="1290"/>
            <w:ins w:id="1291" w:author="Author">
              <w:r>
                <w:rPr>
                  <w:rFonts w:ascii="Arial" w:hAnsi="Arial" w:cs="Arial"/>
                </w:rPr>
                <w:t>VAR</w:t>
              </w:r>
              <w:r w:rsidRPr="00780708">
                <w:rPr>
                  <w:rFonts w:ascii="Arial" w:hAnsi="Arial" w:cs="Arial"/>
                </w:rPr>
                <w:t>CHAR</w:t>
              </w:r>
              <w:commentRangeEnd w:id="1290"/>
              <w:r>
                <w:rPr>
                  <w:rStyle w:val="CommentReference"/>
                  <w:rFonts w:ascii="Times New Roman" w:hAnsi="Times New Roman"/>
                  <w:lang w:val="fr-FR"/>
                </w:rPr>
                <w:commentReference w:id="1290"/>
              </w:r>
              <w:r w:rsidRPr="00780708">
                <w:rPr>
                  <w:rFonts w:ascii="Arial" w:hAnsi="Arial" w:cs="Arial"/>
                </w:rPr>
                <w:t>(16)</w:t>
              </w:r>
            </w:ins>
          </w:p>
        </w:tc>
        <w:tc>
          <w:tcPr>
            <w:tcW w:w="2350" w:type="dxa"/>
          </w:tcPr>
          <w:p w:rsidR="00D61BAC" w:rsidRPr="00780708" w:rsidRDefault="00D61BAC" w:rsidP="008B5B67">
            <w:pPr>
              <w:pStyle w:val="T2BaseArray"/>
              <w:ind w:left="0" w:firstLine="0"/>
              <w:jc w:val="left"/>
              <w:rPr>
                <w:ins w:id="1292" w:author="Author"/>
                <w:rFonts w:ascii="Arial" w:hAnsi="Arial" w:cs="Arial"/>
              </w:rPr>
            </w:pPr>
          </w:p>
        </w:tc>
        <w:tc>
          <w:tcPr>
            <w:tcW w:w="1820" w:type="dxa"/>
          </w:tcPr>
          <w:p w:rsidR="00D61BAC" w:rsidRPr="00780708" w:rsidRDefault="00D61BAC" w:rsidP="008B5B67">
            <w:pPr>
              <w:pStyle w:val="T2BaseArray"/>
              <w:ind w:left="0" w:firstLine="0"/>
              <w:jc w:val="left"/>
              <w:rPr>
                <w:ins w:id="1293" w:author="Author"/>
                <w:rFonts w:ascii="Arial" w:hAnsi="Arial" w:cs="Arial"/>
              </w:rPr>
            </w:pPr>
          </w:p>
        </w:tc>
        <w:tc>
          <w:tcPr>
            <w:tcW w:w="755" w:type="dxa"/>
          </w:tcPr>
          <w:p w:rsidR="00D61BAC" w:rsidRPr="00780708" w:rsidRDefault="00D61BAC" w:rsidP="008B5B67">
            <w:pPr>
              <w:pStyle w:val="T2BaseArray"/>
              <w:ind w:left="0" w:firstLine="0"/>
              <w:jc w:val="left"/>
              <w:rPr>
                <w:ins w:id="1294" w:author="Author"/>
                <w:rFonts w:ascii="Arial" w:hAnsi="Arial" w:cs="Arial"/>
              </w:rPr>
            </w:pPr>
            <w:ins w:id="1295"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1296" w:author="Author"/>
                <w:rFonts w:ascii="Arial" w:hAnsi="Arial" w:cs="Arial"/>
              </w:rPr>
            </w:pPr>
          </w:p>
        </w:tc>
      </w:tr>
      <w:tr w:rsidR="00D61BAC" w:rsidRPr="00780708" w:rsidTr="008B5B67">
        <w:trPr>
          <w:ins w:id="1297" w:author="Author"/>
        </w:trPr>
        <w:tc>
          <w:tcPr>
            <w:tcW w:w="614" w:type="dxa"/>
          </w:tcPr>
          <w:p w:rsidR="00D61BAC" w:rsidRPr="00780708" w:rsidRDefault="00D61BAC" w:rsidP="008B5B67">
            <w:pPr>
              <w:pStyle w:val="T2BaseArray"/>
              <w:ind w:left="0" w:firstLine="0"/>
              <w:jc w:val="left"/>
              <w:rPr>
                <w:ins w:id="1298" w:author="Author"/>
                <w:rFonts w:ascii="Arial" w:hAnsi="Arial" w:cs="Arial"/>
              </w:rPr>
            </w:pPr>
            <w:ins w:id="1299" w:author="Author">
              <w:r w:rsidRPr="00780708">
                <w:rPr>
                  <w:rFonts w:ascii="Arial" w:hAnsi="Arial" w:cs="Arial"/>
                </w:rPr>
                <w:t>13</w:t>
              </w:r>
            </w:ins>
          </w:p>
        </w:tc>
        <w:tc>
          <w:tcPr>
            <w:tcW w:w="647" w:type="dxa"/>
          </w:tcPr>
          <w:p w:rsidR="00D61BAC" w:rsidRPr="00780708" w:rsidRDefault="00D61BAC" w:rsidP="008B5B67">
            <w:pPr>
              <w:pStyle w:val="T2BaseArray"/>
              <w:ind w:left="0" w:firstLine="0"/>
              <w:jc w:val="left"/>
              <w:rPr>
                <w:ins w:id="1300" w:author="Author"/>
                <w:rFonts w:ascii="Arial" w:hAnsi="Arial" w:cs="Arial"/>
              </w:rPr>
            </w:pPr>
            <w:ins w:id="1301" w:author="Author">
              <w:r w:rsidRPr="00780708">
                <w:rPr>
                  <w:rFonts w:ascii="Arial" w:hAnsi="Arial" w:cs="Arial"/>
                </w:rPr>
                <w:t>M</w:t>
              </w:r>
            </w:ins>
          </w:p>
        </w:tc>
        <w:tc>
          <w:tcPr>
            <w:tcW w:w="1603" w:type="dxa"/>
          </w:tcPr>
          <w:p w:rsidR="00D61BAC" w:rsidRPr="00780708" w:rsidRDefault="00D61BAC" w:rsidP="008B5B67">
            <w:pPr>
              <w:pStyle w:val="T2BaseArray"/>
              <w:ind w:left="0" w:firstLine="0"/>
              <w:jc w:val="left"/>
              <w:rPr>
                <w:ins w:id="1302" w:author="Author"/>
                <w:rFonts w:ascii="Arial" w:hAnsi="Arial" w:cs="Arial"/>
              </w:rPr>
            </w:pPr>
            <w:ins w:id="1303" w:author="Author">
              <w:r w:rsidRPr="00780708">
                <w:rPr>
                  <w:rFonts w:ascii="Arial" w:hAnsi="Arial" w:cs="Arial"/>
                </w:rPr>
                <w:t>Balance From</w:t>
              </w:r>
            </w:ins>
          </w:p>
        </w:tc>
        <w:tc>
          <w:tcPr>
            <w:tcW w:w="2065" w:type="dxa"/>
          </w:tcPr>
          <w:p w:rsidR="00D61BAC" w:rsidRPr="00780708" w:rsidRDefault="00D61BAC" w:rsidP="008B5B67">
            <w:pPr>
              <w:pStyle w:val="T2BaseArray"/>
              <w:ind w:left="0" w:firstLine="0"/>
              <w:jc w:val="left"/>
              <w:rPr>
                <w:ins w:id="1304" w:author="Author"/>
                <w:rFonts w:ascii="Arial" w:hAnsi="Arial" w:cs="Arial"/>
              </w:rPr>
            </w:pPr>
            <w:ins w:id="1305" w:author="Author">
              <w:r w:rsidRPr="00780708">
                <w:rPr>
                  <w:rFonts w:ascii="Arial" w:hAnsi="Arial" w:cs="Arial"/>
                </w:rPr>
                <w:t>CHAR(4)</w:t>
              </w:r>
            </w:ins>
          </w:p>
        </w:tc>
        <w:tc>
          <w:tcPr>
            <w:tcW w:w="2350" w:type="dxa"/>
          </w:tcPr>
          <w:p w:rsidR="00D61BAC" w:rsidRPr="00780708" w:rsidRDefault="00D61BAC" w:rsidP="008B5B67">
            <w:pPr>
              <w:pStyle w:val="T2BaseArray"/>
              <w:ind w:left="0" w:firstLine="0"/>
              <w:jc w:val="left"/>
              <w:rPr>
                <w:ins w:id="1306" w:author="Author"/>
                <w:rFonts w:ascii="Arial" w:hAnsi="Arial" w:cs="Arial"/>
              </w:rPr>
            </w:pPr>
            <w:ins w:id="1307" w:author="Author">
              <w:r w:rsidRPr="00780708">
                <w:rPr>
                  <w:rFonts w:ascii="Arial" w:hAnsi="Arial" w:cs="Arial"/>
                </w:rPr>
                <w:t>AWAS to indicate movement FROM "Deliverable" position</w:t>
              </w:r>
            </w:ins>
          </w:p>
          <w:p w:rsidR="00D61BAC" w:rsidRPr="00780708" w:rsidRDefault="00D61BAC" w:rsidP="008B5B67">
            <w:pPr>
              <w:pStyle w:val="T2BaseArray"/>
              <w:ind w:left="0" w:firstLine="0"/>
              <w:jc w:val="left"/>
              <w:rPr>
                <w:ins w:id="1308" w:author="Author"/>
                <w:rFonts w:ascii="Arial" w:hAnsi="Arial" w:cs="Arial"/>
              </w:rPr>
            </w:pPr>
          </w:p>
        </w:tc>
        <w:tc>
          <w:tcPr>
            <w:tcW w:w="1820" w:type="dxa"/>
          </w:tcPr>
          <w:p w:rsidR="00D61BAC" w:rsidRPr="00780708" w:rsidRDefault="00D61BAC" w:rsidP="008B5B67">
            <w:pPr>
              <w:pStyle w:val="T2BaseArray"/>
              <w:ind w:left="0" w:firstLine="0"/>
              <w:jc w:val="left"/>
              <w:rPr>
                <w:ins w:id="1309" w:author="Author"/>
                <w:rFonts w:ascii="Arial" w:hAnsi="Arial" w:cs="Arial"/>
              </w:rPr>
            </w:pPr>
          </w:p>
        </w:tc>
        <w:tc>
          <w:tcPr>
            <w:tcW w:w="755" w:type="dxa"/>
          </w:tcPr>
          <w:p w:rsidR="00D61BAC" w:rsidRPr="00780708" w:rsidRDefault="00D61BAC" w:rsidP="008B5B67">
            <w:pPr>
              <w:pStyle w:val="T2BaseArray"/>
              <w:ind w:left="0" w:firstLine="0"/>
              <w:jc w:val="left"/>
              <w:rPr>
                <w:ins w:id="1310" w:author="Author"/>
                <w:rFonts w:ascii="Arial" w:hAnsi="Arial" w:cs="Arial"/>
              </w:rPr>
            </w:pPr>
            <w:ins w:id="1311"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312" w:author="Author"/>
                <w:rFonts w:ascii="Arial" w:hAnsi="Arial" w:cs="Arial"/>
              </w:rPr>
            </w:pPr>
          </w:p>
        </w:tc>
      </w:tr>
      <w:tr w:rsidR="00D61BAC" w:rsidRPr="00780708" w:rsidTr="008B5B67">
        <w:trPr>
          <w:ins w:id="1313" w:author="Author"/>
        </w:trPr>
        <w:tc>
          <w:tcPr>
            <w:tcW w:w="614" w:type="dxa"/>
          </w:tcPr>
          <w:p w:rsidR="00D61BAC" w:rsidRPr="00780708" w:rsidRDefault="00D61BAC" w:rsidP="008B5B67">
            <w:pPr>
              <w:pStyle w:val="T2BaseArray"/>
              <w:ind w:left="0" w:firstLine="0"/>
              <w:jc w:val="left"/>
              <w:rPr>
                <w:ins w:id="1314" w:author="Author"/>
                <w:rFonts w:ascii="Arial" w:hAnsi="Arial" w:cs="Arial"/>
              </w:rPr>
            </w:pPr>
            <w:ins w:id="1315" w:author="Author">
              <w:r w:rsidRPr="00780708">
                <w:rPr>
                  <w:rFonts w:ascii="Arial" w:hAnsi="Arial" w:cs="Arial"/>
                </w:rPr>
                <w:t>14</w:t>
              </w:r>
            </w:ins>
          </w:p>
        </w:tc>
        <w:tc>
          <w:tcPr>
            <w:tcW w:w="647" w:type="dxa"/>
          </w:tcPr>
          <w:p w:rsidR="00D61BAC" w:rsidRPr="00780708" w:rsidRDefault="00D61BAC" w:rsidP="008B5B67">
            <w:pPr>
              <w:pStyle w:val="T2BaseArray"/>
              <w:ind w:left="0" w:firstLine="0"/>
              <w:jc w:val="left"/>
              <w:rPr>
                <w:ins w:id="1316" w:author="Author"/>
                <w:rFonts w:ascii="Arial" w:hAnsi="Arial" w:cs="Arial"/>
              </w:rPr>
            </w:pPr>
            <w:ins w:id="1317" w:author="Author">
              <w:r w:rsidRPr="00780708">
                <w:rPr>
                  <w:rFonts w:ascii="Arial" w:hAnsi="Arial" w:cs="Arial"/>
                </w:rPr>
                <w:t>N</w:t>
              </w:r>
            </w:ins>
          </w:p>
        </w:tc>
        <w:tc>
          <w:tcPr>
            <w:tcW w:w="1603" w:type="dxa"/>
          </w:tcPr>
          <w:p w:rsidR="00D61BAC" w:rsidRPr="00780708" w:rsidRDefault="00D61BAC" w:rsidP="008B5B67">
            <w:pPr>
              <w:pStyle w:val="T2BaseArray"/>
              <w:ind w:left="0" w:firstLine="0"/>
              <w:jc w:val="left"/>
              <w:rPr>
                <w:ins w:id="1318" w:author="Author"/>
                <w:rFonts w:ascii="Arial" w:hAnsi="Arial" w:cs="Arial"/>
              </w:rPr>
            </w:pPr>
            <w:ins w:id="1319" w:author="Author">
              <w:r w:rsidRPr="00780708">
                <w:rPr>
                  <w:rFonts w:ascii="Arial" w:hAnsi="Arial" w:cs="Arial"/>
                </w:rPr>
                <w:t>Balance To</w:t>
              </w:r>
            </w:ins>
          </w:p>
        </w:tc>
        <w:tc>
          <w:tcPr>
            <w:tcW w:w="2065" w:type="dxa"/>
          </w:tcPr>
          <w:p w:rsidR="00D61BAC" w:rsidRPr="00780708" w:rsidRDefault="00D61BAC" w:rsidP="008B5B67">
            <w:pPr>
              <w:pStyle w:val="T2BaseArray"/>
              <w:ind w:left="0" w:firstLine="0"/>
              <w:jc w:val="left"/>
              <w:rPr>
                <w:ins w:id="1320" w:author="Author"/>
                <w:rFonts w:ascii="Arial" w:hAnsi="Arial" w:cs="Arial"/>
              </w:rPr>
            </w:pPr>
            <w:ins w:id="1321" w:author="Author">
              <w:r w:rsidRPr="00780708">
                <w:rPr>
                  <w:rFonts w:ascii="Arial" w:hAnsi="Arial" w:cs="Arial"/>
                </w:rPr>
                <w:t>CHAR(4)</w:t>
              </w:r>
            </w:ins>
          </w:p>
        </w:tc>
        <w:tc>
          <w:tcPr>
            <w:tcW w:w="2350" w:type="dxa"/>
          </w:tcPr>
          <w:p w:rsidR="00D61BAC" w:rsidRPr="00780708" w:rsidRDefault="00D61BAC" w:rsidP="008B5B67">
            <w:pPr>
              <w:pStyle w:val="T2BaseArray"/>
              <w:ind w:left="0" w:firstLine="0"/>
              <w:jc w:val="left"/>
              <w:rPr>
                <w:ins w:id="1322" w:author="Author"/>
                <w:rFonts w:ascii="Arial" w:hAnsi="Arial" w:cs="Arial"/>
              </w:rPr>
            </w:pPr>
            <w:ins w:id="1323" w:author="Author">
              <w:r w:rsidRPr="00780708">
                <w:rPr>
                  <w:rFonts w:ascii="Arial" w:hAnsi="Arial" w:cs="Arial"/>
                </w:rPr>
                <w:t xml:space="preserve">AWAS to indicate movement TO "Deliverable" position </w:t>
              </w:r>
            </w:ins>
          </w:p>
          <w:p w:rsidR="00D61BAC" w:rsidRPr="00780708" w:rsidRDefault="00D61BAC" w:rsidP="008B5B67">
            <w:pPr>
              <w:pStyle w:val="Default"/>
              <w:rPr>
                <w:ins w:id="1324" w:author="Author"/>
                <w:rFonts w:ascii="Arial" w:hAnsi="Arial" w:cs="Arial"/>
                <w:color w:val="auto"/>
                <w:lang w:val="en-US"/>
              </w:rPr>
            </w:pPr>
          </w:p>
        </w:tc>
        <w:tc>
          <w:tcPr>
            <w:tcW w:w="1820" w:type="dxa"/>
          </w:tcPr>
          <w:p w:rsidR="00D61BAC" w:rsidRPr="00780708" w:rsidRDefault="00D61BAC" w:rsidP="008B5B67">
            <w:pPr>
              <w:pStyle w:val="T2BaseArray"/>
              <w:ind w:left="0" w:firstLine="0"/>
              <w:jc w:val="left"/>
              <w:rPr>
                <w:ins w:id="1325" w:author="Author"/>
                <w:rFonts w:ascii="Arial" w:hAnsi="Arial" w:cs="Arial"/>
              </w:rPr>
            </w:pPr>
          </w:p>
        </w:tc>
        <w:tc>
          <w:tcPr>
            <w:tcW w:w="755" w:type="dxa"/>
          </w:tcPr>
          <w:p w:rsidR="00D61BAC" w:rsidRPr="00780708" w:rsidRDefault="00D61BAC" w:rsidP="008B5B67">
            <w:pPr>
              <w:pStyle w:val="T2BaseArray"/>
              <w:ind w:left="0" w:firstLine="0"/>
              <w:jc w:val="left"/>
              <w:rPr>
                <w:ins w:id="1326" w:author="Author"/>
                <w:rFonts w:ascii="Arial" w:hAnsi="Arial" w:cs="Arial"/>
              </w:rPr>
            </w:pPr>
            <w:ins w:id="1327"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328" w:author="Author"/>
                <w:rFonts w:ascii="Arial" w:hAnsi="Arial" w:cs="Arial"/>
              </w:rPr>
            </w:pPr>
          </w:p>
        </w:tc>
      </w:tr>
      <w:tr w:rsidR="00D61BAC" w:rsidRPr="00780708" w:rsidTr="008B5B67">
        <w:trPr>
          <w:ins w:id="1329" w:author="Author"/>
        </w:trPr>
        <w:tc>
          <w:tcPr>
            <w:tcW w:w="614" w:type="dxa"/>
          </w:tcPr>
          <w:p w:rsidR="00D61BAC" w:rsidRPr="00780708" w:rsidRDefault="00D61BAC" w:rsidP="008B5B67">
            <w:pPr>
              <w:pStyle w:val="T2BaseArray"/>
              <w:ind w:left="0" w:firstLine="0"/>
              <w:jc w:val="left"/>
              <w:rPr>
                <w:ins w:id="1330" w:author="Author"/>
                <w:rFonts w:ascii="Arial" w:hAnsi="Arial" w:cs="Arial"/>
              </w:rPr>
            </w:pPr>
            <w:ins w:id="1331" w:author="Author">
              <w:r w:rsidRPr="00780708">
                <w:rPr>
                  <w:rFonts w:ascii="Arial" w:hAnsi="Arial" w:cs="Arial"/>
                </w:rPr>
                <w:t>15</w:t>
              </w:r>
            </w:ins>
          </w:p>
        </w:tc>
        <w:tc>
          <w:tcPr>
            <w:tcW w:w="647" w:type="dxa"/>
          </w:tcPr>
          <w:p w:rsidR="00D61BAC" w:rsidRPr="00780708" w:rsidRDefault="00D61BAC" w:rsidP="008B5B67">
            <w:pPr>
              <w:pStyle w:val="T2BaseArray"/>
              <w:ind w:left="0" w:firstLine="0"/>
              <w:jc w:val="left"/>
              <w:rPr>
                <w:ins w:id="1332" w:author="Author"/>
                <w:rFonts w:ascii="Arial" w:hAnsi="Arial" w:cs="Arial"/>
              </w:rPr>
            </w:pPr>
            <w:ins w:id="1333" w:author="Author">
              <w:r w:rsidRPr="00780708">
                <w:rPr>
                  <w:rFonts w:ascii="Arial" w:hAnsi="Arial" w:cs="Arial"/>
                </w:rPr>
                <w:t>O</w:t>
              </w:r>
            </w:ins>
          </w:p>
        </w:tc>
        <w:tc>
          <w:tcPr>
            <w:tcW w:w="1603" w:type="dxa"/>
          </w:tcPr>
          <w:p w:rsidR="00D61BAC" w:rsidRPr="00780708" w:rsidRDefault="00D61BAC" w:rsidP="008B5B67">
            <w:pPr>
              <w:pStyle w:val="T2BaseArray"/>
              <w:ind w:left="0" w:firstLine="0"/>
              <w:jc w:val="left"/>
              <w:rPr>
                <w:ins w:id="1334" w:author="Author"/>
                <w:rFonts w:ascii="Arial" w:hAnsi="Arial" w:cs="Arial"/>
              </w:rPr>
            </w:pPr>
            <w:ins w:id="1335" w:author="Author">
              <w:r w:rsidRPr="00780708">
                <w:rPr>
                  <w:rFonts w:ascii="Arial" w:hAnsi="Arial" w:cs="Arial"/>
                </w:rPr>
                <w:t>Restriction Reference Id</w:t>
              </w:r>
            </w:ins>
          </w:p>
        </w:tc>
        <w:tc>
          <w:tcPr>
            <w:tcW w:w="2065" w:type="dxa"/>
          </w:tcPr>
          <w:p w:rsidR="00D61BAC" w:rsidRPr="00780708" w:rsidRDefault="00D61BAC" w:rsidP="008B5B67">
            <w:pPr>
              <w:pStyle w:val="T2BaseArray"/>
              <w:ind w:left="0" w:firstLine="0"/>
              <w:jc w:val="left"/>
              <w:rPr>
                <w:ins w:id="1336" w:author="Author"/>
                <w:rFonts w:ascii="Arial" w:hAnsi="Arial" w:cs="Arial"/>
              </w:rPr>
            </w:pPr>
            <w:commentRangeStart w:id="1337"/>
            <w:ins w:id="1338" w:author="Author">
              <w:r>
                <w:rPr>
                  <w:rFonts w:ascii="Arial" w:hAnsi="Arial" w:cs="Arial"/>
                </w:rPr>
                <w:t>VAR</w:t>
              </w:r>
              <w:r w:rsidRPr="00780708">
                <w:rPr>
                  <w:rFonts w:ascii="Arial" w:hAnsi="Arial" w:cs="Arial"/>
                </w:rPr>
                <w:t>CHAR(30)</w:t>
              </w:r>
              <w:commentRangeEnd w:id="1337"/>
              <w:r>
                <w:rPr>
                  <w:rStyle w:val="CommentReference"/>
                  <w:rFonts w:ascii="Times New Roman" w:hAnsi="Times New Roman"/>
                  <w:lang w:val="fr-FR"/>
                </w:rPr>
                <w:commentReference w:id="1337"/>
              </w:r>
            </w:ins>
          </w:p>
        </w:tc>
        <w:tc>
          <w:tcPr>
            <w:tcW w:w="2350" w:type="dxa"/>
          </w:tcPr>
          <w:p w:rsidR="00D61BAC" w:rsidRPr="00780708" w:rsidRDefault="00D61BAC" w:rsidP="008B5B67">
            <w:pPr>
              <w:pStyle w:val="T2BaseArray"/>
              <w:ind w:left="0" w:firstLine="0"/>
              <w:jc w:val="left"/>
              <w:rPr>
                <w:ins w:id="1339" w:author="Author"/>
                <w:rFonts w:ascii="Arial" w:hAnsi="Arial" w:cs="Arial"/>
              </w:rPr>
            </w:pPr>
            <w:ins w:id="1340" w:author="Author">
              <w:r w:rsidRPr="00780708">
                <w:rPr>
                  <w:rFonts w:ascii="Arial" w:hAnsi="Arial" w:cs="Arial"/>
                </w:rPr>
                <w:t>Restriction Reference as assigned by T2S during the setup of a restriction</w:t>
              </w:r>
            </w:ins>
          </w:p>
        </w:tc>
        <w:tc>
          <w:tcPr>
            <w:tcW w:w="1820" w:type="dxa"/>
          </w:tcPr>
          <w:p w:rsidR="00D61BAC" w:rsidRPr="00780708" w:rsidRDefault="00D61BAC" w:rsidP="008B5B67">
            <w:pPr>
              <w:pStyle w:val="T2BaseArray"/>
              <w:ind w:left="0" w:firstLine="0"/>
              <w:jc w:val="left"/>
              <w:rPr>
                <w:ins w:id="1341" w:author="Author"/>
                <w:rFonts w:ascii="Arial" w:hAnsi="Arial" w:cs="Arial"/>
              </w:rPr>
            </w:pPr>
          </w:p>
        </w:tc>
        <w:tc>
          <w:tcPr>
            <w:tcW w:w="755" w:type="dxa"/>
          </w:tcPr>
          <w:p w:rsidR="00D61BAC" w:rsidRPr="00780708" w:rsidRDefault="00D61BAC" w:rsidP="008B5B67">
            <w:pPr>
              <w:pStyle w:val="T2BaseArray"/>
              <w:ind w:left="0" w:firstLine="0"/>
              <w:jc w:val="left"/>
              <w:rPr>
                <w:ins w:id="1342" w:author="Author"/>
                <w:rFonts w:ascii="Arial" w:hAnsi="Arial" w:cs="Arial"/>
              </w:rPr>
            </w:pPr>
            <w:ins w:id="1343"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1344" w:author="Author"/>
                <w:rFonts w:ascii="Arial" w:hAnsi="Arial" w:cs="Arial"/>
              </w:rPr>
            </w:pPr>
          </w:p>
        </w:tc>
      </w:tr>
      <w:tr w:rsidR="00D61BAC" w:rsidRPr="00780708" w:rsidTr="008B5B67">
        <w:trPr>
          <w:ins w:id="1345" w:author="Author"/>
        </w:trPr>
        <w:tc>
          <w:tcPr>
            <w:tcW w:w="614" w:type="dxa"/>
          </w:tcPr>
          <w:p w:rsidR="00D61BAC" w:rsidRPr="00780708" w:rsidRDefault="00D61BAC" w:rsidP="008B5B67">
            <w:pPr>
              <w:pStyle w:val="T2BaseArray"/>
              <w:ind w:left="0" w:firstLine="0"/>
              <w:jc w:val="left"/>
              <w:rPr>
                <w:ins w:id="1346" w:author="Author"/>
                <w:rFonts w:ascii="Arial" w:hAnsi="Arial" w:cs="Arial"/>
              </w:rPr>
            </w:pPr>
            <w:ins w:id="1347" w:author="Author">
              <w:r w:rsidRPr="00780708">
                <w:rPr>
                  <w:rFonts w:ascii="Arial" w:hAnsi="Arial" w:cs="Arial"/>
                </w:rPr>
                <w:t>16</w:t>
              </w:r>
            </w:ins>
          </w:p>
        </w:tc>
        <w:tc>
          <w:tcPr>
            <w:tcW w:w="647" w:type="dxa"/>
          </w:tcPr>
          <w:p w:rsidR="00D61BAC" w:rsidRPr="00780708" w:rsidRDefault="00D61BAC" w:rsidP="008B5B67">
            <w:pPr>
              <w:pStyle w:val="T2BaseArray"/>
              <w:ind w:left="0" w:firstLine="0"/>
              <w:jc w:val="left"/>
              <w:rPr>
                <w:ins w:id="1348" w:author="Author"/>
                <w:rFonts w:ascii="Arial" w:hAnsi="Arial" w:cs="Arial"/>
              </w:rPr>
            </w:pPr>
            <w:ins w:id="1349" w:author="Author">
              <w:r w:rsidRPr="00780708">
                <w:rPr>
                  <w:rFonts w:ascii="Arial" w:hAnsi="Arial" w:cs="Arial"/>
                </w:rPr>
                <w:t>P</w:t>
              </w:r>
            </w:ins>
          </w:p>
        </w:tc>
        <w:tc>
          <w:tcPr>
            <w:tcW w:w="1603" w:type="dxa"/>
          </w:tcPr>
          <w:p w:rsidR="00D61BAC" w:rsidRPr="00780708" w:rsidRDefault="00D61BAC" w:rsidP="008B5B67">
            <w:pPr>
              <w:pStyle w:val="T2BaseArray"/>
              <w:ind w:left="0" w:firstLine="0"/>
              <w:jc w:val="left"/>
              <w:rPr>
                <w:ins w:id="1350" w:author="Author"/>
                <w:rFonts w:ascii="Arial" w:hAnsi="Arial" w:cs="Arial"/>
              </w:rPr>
            </w:pPr>
            <w:ins w:id="1351" w:author="Author">
              <w:r w:rsidRPr="00780708">
                <w:rPr>
                  <w:rFonts w:ascii="Arial" w:hAnsi="Arial" w:cs="Arial"/>
                </w:rPr>
                <w:t>Link Instruction Counter</w:t>
              </w:r>
            </w:ins>
          </w:p>
        </w:tc>
        <w:tc>
          <w:tcPr>
            <w:tcW w:w="2065" w:type="dxa"/>
          </w:tcPr>
          <w:p w:rsidR="00D61BAC" w:rsidRPr="00780708" w:rsidRDefault="00D61BAC" w:rsidP="008B5B67">
            <w:pPr>
              <w:pStyle w:val="T2BaseArray"/>
              <w:ind w:left="0" w:firstLine="0"/>
              <w:jc w:val="left"/>
              <w:rPr>
                <w:ins w:id="1352" w:author="Author"/>
                <w:rFonts w:ascii="Arial" w:hAnsi="Arial" w:cs="Arial"/>
              </w:rPr>
            </w:pPr>
            <w:ins w:id="1353" w:author="Author">
              <w:r w:rsidRPr="00780708">
                <w:rPr>
                  <w:rFonts w:ascii="Arial" w:hAnsi="Arial" w:cs="Arial"/>
                </w:rPr>
                <w:t>NUMERIC(3)</w:t>
              </w:r>
            </w:ins>
          </w:p>
        </w:tc>
        <w:tc>
          <w:tcPr>
            <w:tcW w:w="2350" w:type="dxa"/>
          </w:tcPr>
          <w:p w:rsidR="00D61BAC" w:rsidRPr="00780708" w:rsidRDefault="00D61BAC" w:rsidP="008B5B67">
            <w:pPr>
              <w:pStyle w:val="T2BaseArray"/>
              <w:ind w:left="0" w:firstLine="0"/>
              <w:jc w:val="left"/>
              <w:rPr>
                <w:ins w:id="1354" w:author="Author"/>
                <w:rFonts w:ascii="Arial" w:hAnsi="Arial" w:cs="Arial"/>
              </w:rPr>
            </w:pPr>
            <w:ins w:id="1355" w:author="Author">
              <w:r w:rsidRPr="00780708">
                <w:rPr>
                  <w:rFonts w:ascii="Arial" w:hAnsi="Arial" w:cs="Arial"/>
                </w:rPr>
                <w:t>Number of instructions that are included in the pool, if the instruction belongs to a pool.</w:t>
              </w:r>
            </w:ins>
          </w:p>
        </w:tc>
        <w:tc>
          <w:tcPr>
            <w:tcW w:w="1820" w:type="dxa"/>
          </w:tcPr>
          <w:p w:rsidR="00D61BAC" w:rsidRPr="00780708" w:rsidRDefault="00D61BAC" w:rsidP="008B5B67">
            <w:pPr>
              <w:pStyle w:val="T2BaseArray"/>
              <w:ind w:left="0" w:firstLine="0"/>
              <w:jc w:val="left"/>
              <w:rPr>
                <w:ins w:id="1356" w:author="Author"/>
                <w:rFonts w:ascii="Arial" w:hAnsi="Arial" w:cs="Arial"/>
              </w:rPr>
            </w:pPr>
            <w:ins w:id="1357" w:author="Author">
              <w:r w:rsidRPr="00780708">
                <w:rPr>
                  <w:rFonts w:ascii="Arial" w:hAnsi="Arial" w:cs="Arial"/>
                </w:rPr>
                <w:t>Mandatory if the instruction belongs to a pool.</w:t>
              </w:r>
            </w:ins>
          </w:p>
        </w:tc>
        <w:tc>
          <w:tcPr>
            <w:tcW w:w="755" w:type="dxa"/>
          </w:tcPr>
          <w:p w:rsidR="00D61BAC" w:rsidRPr="00780708" w:rsidRDefault="00D61BAC" w:rsidP="008B5B67">
            <w:pPr>
              <w:pStyle w:val="T2BaseArray"/>
              <w:ind w:left="0" w:firstLine="0"/>
              <w:jc w:val="left"/>
              <w:rPr>
                <w:ins w:id="1358" w:author="Author"/>
                <w:rFonts w:ascii="Arial" w:hAnsi="Arial" w:cs="Arial"/>
              </w:rPr>
            </w:pPr>
            <w:ins w:id="1359"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1360" w:author="Author"/>
                <w:rFonts w:ascii="Arial" w:hAnsi="Arial" w:cs="Arial"/>
              </w:rPr>
            </w:pPr>
          </w:p>
        </w:tc>
      </w:tr>
      <w:tr w:rsidR="00D61BAC" w:rsidRPr="00780708" w:rsidTr="008B5B67">
        <w:trPr>
          <w:ins w:id="1361" w:author="Author"/>
        </w:trPr>
        <w:tc>
          <w:tcPr>
            <w:tcW w:w="9099" w:type="dxa"/>
            <w:gridSpan w:val="6"/>
            <w:shd w:val="clear" w:color="auto" w:fill="E6E6E6"/>
          </w:tcPr>
          <w:p w:rsidR="00D61BAC" w:rsidRPr="00780708" w:rsidRDefault="00D61BAC" w:rsidP="008B5B67">
            <w:pPr>
              <w:pStyle w:val="T2BaseArray"/>
              <w:ind w:left="0" w:firstLine="0"/>
              <w:jc w:val="left"/>
              <w:rPr>
                <w:ins w:id="1362" w:author="Author"/>
                <w:rFonts w:ascii="Arial" w:hAnsi="Arial" w:cs="Arial"/>
              </w:rPr>
            </w:pPr>
            <w:ins w:id="1363" w:author="Author">
              <w:r w:rsidRPr="00780708">
                <w:rPr>
                  <w:rFonts w:ascii="Arial" w:hAnsi="Arial" w:cs="Arial"/>
                </w:rPr>
                <w:t>Group “Linkage”</w:t>
              </w:r>
            </w:ins>
          </w:p>
        </w:tc>
        <w:tc>
          <w:tcPr>
            <w:tcW w:w="755" w:type="dxa"/>
            <w:shd w:val="clear" w:color="auto" w:fill="E6E6E6"/>
          </w:tcPr>
          <w:p w:rsidR="00D61BAC" w:rsidRPr="00780708" w:rsidRDefault="00D61BAC" w:rsidP="008B5B67">
            <w:pPr>
              <w:pStyle w:val="T2BaseArray"/>
              <w:ind w:left="0" w:firstLine="0"/>
              <w:jc w:val="left"/>
              <w:rPr>
                <w:ins w:id="1364" w:author="Author"/>
                <w:rFonts w:ascii="Arial" w:hAnsi="Arial" w:cs="Arial"/>
              </w:rPr>
            </w:pPr>
            <w:ins w:id="1365" w:author="Author">
              <w:r w:rsidRPr="00780708">
                <w:rPr>
                  <w:rFonts w:ascii="Arial" w:hAnsi="Arial" w:cs="Arial"/>
                </w:rPr>
                <w:t>0..100</w:t>
              </w:r>
            </w:ins>
          </w:p>
        </w:tc>
        <w:tc>
          <w:tcPr>
            <w:tcW w:w="755" w:type="dxa"/>
            <w:shd w:val="clear" w:color="auto" w:fill="E6E6E6"/>
          </w:tcPr>
          <w:p w:rsidR="00D61BAC" w:rsidRPr="00780708" w:rsidRDefault="00D61BAC" w:rsidP="008B5B67">
            <w:pPr>
              <w:pStyle w:val="T2BaseArray"/>
              <w:ind w:left="0" w:firstLine="0"/>
              <w:jc w:val="left"/>
              <w:rPr>
                <w:ins w:id="1366" w:author="Author"/>
                <w:rFonts w:ascii="Arial" w:hAnsi="Arial" w:cs="Arial"/>
              </w:rPr>
            </w:pPr>
          </w:p>
        </w:tc>
      </w:tr>
      <w:tr w:rsidR="00D61BAC" w:rsidRPr="00780708" w:rsidTr="008B5B67">
        <w:trPr>
          <w:ins w:id="1367" w:author="Author"/>
        </w:trPr>
        <w:tc>
          <w:tcPr>
            <w:tcW w:w="614" w:type="dxa"/>
          </w:tcPr>
          <w:p w:rsidR="00D61BAC" w:rsidRPr="00780708" w:rsidRDefault="00D61BAC" w:rsidP="008B5B67">
            <w:pPr>
              <w:pStyle w:val="T2BaseArray"/>
              <w:ind w:left="0" w:firstLine="0"/>
              <w:jc w:val="left"/>
              <w:rPr>
                <w:ins w:id="1368" w:author="Author"/>
                <w:rFonts w:ascii="Arial" w:hAnsi="Arial" w:cs="Arial"/>
              </w:rPr>
            </w:pPr>
            <w:ins w:id="1369" w:author="Author">
              <w:r w:rsidRPr="00780708">
                <w:rPr>
                  <w:rFonts w:ascii="Arial" w:hAnsi="Arial" w:cs="Arial"/>
                </w:rPr>
                <w:t>17</w:t>
              </w:r>
            </w:ins>
          </w:p>
        </w:tc>
        <w:tc>
          <w:tcPr>
            <w:tcW w:w="647" w:type="dxa"/>
          </w:tcPr>
          <w:p w:rsidR="00D61BAC" w:rsidRPr="00780708" w:rsidRDefault="00D61BAC" w:rsidP="008B5B67">
            <w:pPr>
              <w:pStyle w:val="T2BaseArray"/>
              <w:ind w:left="0" w:firstLine="0"/>
              <w:jc w:val="left"/>
              <w:rPr>
                <w:ins w:id="1370" w:author="Author"/>
                <w:rFonts w:ascii="Arial" w:hAnsi="Arial" w:cs="Arial"/>
              </w:rPr>
            </w:pPr>
            <w:ins w:id="1371" w:author="Author">
              <w:r w:rsidRPr="00780708">
                <w:rPr>
                  <w:rFonts w:ascii="Arial" w:hAnsi="Arial" w:cs="Arial"/>
                </w:rPr>
                <w:t>Q</w:t>
              </w:r>
            </w:ins>
          </w:p>
        </w:tc>
        <w:tc>
          <w:tcPr>
            <w:tcW w:w="1603" w:type="dxa"/>
          </w:tcPr>
          <w:p w:rsidR="00D61BAC" w:rsidRPr="00780708" w:rsidRDefault="00D61BAC" w:rsidP="008B5B67">
            <w:pPr>
              <w:pStyle w:val="T2BaseArray"/>
              <w:ind w:left="0" w:firstLine="0"/>
              <w:jc w:val="left"/>
              <w:rPr>
                <w:ins w:id="1372" w:author="Author"/>
                <w:rFonts w:ascii="Arial" w:hAnsi="Arial" w:cs="Arial"/>
              </w:rPr>
            </w:pPr>
            <w:ins w:id="1373" w:author="Author">
              <w:r w:rsidRPr="00780708">
                <w:rPr>
                  <w:rFonts w:ascii="Arial" w:hAnsi="Arial" w:cs="Arial"/>
                </w:rPr>
                <w:t>Link Processing Position</w:t>
              </w:r>
            </w:ins>
          </w:p>
        </w:tc>
        <w:tc>
          <w:tcPr>
            <w:tcW w:w="2065" w:type="dxa"/>
          </w:tcPr>
          <w:p w:rsidR="00D61BAC" w:rsidRPr="00780708" w:rsidRDefault="00D61BAC" w:rsidP="008B5B67">
            <w:pPr>
              <w:pStyle w:val="T2BaseArray"/>
              <w:jc w:val="left"/>
              <w:rPr>
                <w:ins w:id="1374" w:author="Author"/>
                <w:rFonts w:ascii="Arial" w:hAnsi="Arial" w:cs="Arial"/>
              </w:rPr>
            </w:pPr>
            <w:ins w:id="1375" w:author="Author">
              <w:r w:rsidRPr="00780708">
                <w:rPr>
                  <w:rFonts w:ascii="Arial" w:hAnsi="Arial" w:cs="Arial"/>
                </w:rPr>
                <w:t>Possible values:</w:t>
              </w:r>
            </w:ins>
          </w:p>
          <w:p w:rsidR="00D61BAC" w:rsidRPr="00780708" w:rsidRDefault="00D61BAC" w:rsidP="00DE32BA">
            <w:pPr>
              <w:pStyle w:val="T2BaseArray"/>
              <w:numPr>
                <w:ilvl w:val="0"/>
                <w:numId w:val="34"/>
              </w:numPr>
              <w:tabs>
                <w:tab w:val="clear" w:pos="720"/>
                <w:tab w:val="num" w:pos="376"/>
              </w:tabs>
              <w:ind w:left="376"/>
              <w:jc w:val="left"/>
              <w:rPr>
                <w:ins w:id="1376" w:author="Author"/>
                <w:rFonts w:ascii="Arial" w:hAnsi="Arial" w:cs="Arial"/>
              </w:rPr>
              <w:pPrChange w:id="1377" w:author="Author">
                <w:pPr>
                  <w:pStyle w:val="T2BaseArray"/>
                  <w:framePr w:hSpace="141" w:wrap="around" w:vAnchor="text" w:hAnchor="margin" w:xAlign="center" w:y="92"/>
                  <w:numPr>
                    <w:numId w:val="43"/>
                  </w:numPr>
                  <w:tabs>
                    <w:tab w:val="num" w:pos="376"/>
                    <w:tab w:val="num" w:pos="720"/>
                  </w:tabs>
                  <w:ind w:left="720" w:hanging="360"/>
                  <w:jc w:val="left"/>
                </w:pPr>
              </w:pPrChange>
            </w:pPr>
            <w:ins w:id="1378" w:author="Author">
              <w:r w:rsidRPr="00780708">
                <w:rPr>
                  <w:rFonts w:ascii="Arial" w:hAnsi="Arial" w:cs="Arial"/>
                </w:rPr>
                <w:t>AFTE</w:t>
              </w:r>
            </w:ins>
          </w:p>
          <w:p w:rsidR="00D61BAC" w:rsidRPr="00780708" w:rsidRDefault="00D61BAC" w:rsidP="00DE32BA">
            <w:pPr>
              <w:pStyle w:val="T2BaseArray"/>
              <w:numPr>
                <w:ilvl w:val="0"/>
                <w:numId w:val="34"/>
              </w:numPr>
              <w:tabs>
                <w:tab w:val="clear" w:pos="720"/>
                <w:tab w:val="num" w:pos="376"/>
              </w:tabs>
              <w:ind w:left="376"/>
              <w:jc w:val="left"/>
              <w:rPr>
                <w:ins w:id="1379" w:author="Author"/>
                <w:rFonts w:ascii="Arial" w:hAnsi="Arial" w:cs="Arial"/>
              </w:rPr>
              <w:pPrChange w:id="1380" w:author="Author">
                <w:pPr>
                  <w:pStyle w:val="T2BaseArray"/>
                  <w:framePr w:hSpace="141" w:wrap="around" w:vAnchor="text" w:hAnchor="margin" w:xAlign="center" w:y="92"/>
                  <w:numPr>
                    <w:numId w:val="43"/>
                  </w:numPr>
                  <w:tabs>
                    <w:tab w:val="num" w:pos="376"/>
                    <w:tab w:val="num" w:pos="720"/>
                  </w:tabs>
                  <w:ind w:left="720" w:hanging="360"/>
                  <w:jc w:val="left"/>
                </w:pPr>
              </w:pPrChange>
            </w:pPr>
            <w:ins w:id="1381" w:author="Author">
              <w:r w:rsidRPr="00780708">
                <w:rPr>
                  <w:rFonts w:ascii="Arial" w:hAnsi="Arial" w:cs="Arial"/>
                </w:rPr>
                <w:t>BEFO</w:t>
              </w:r>
            </w:ins>
          </w:p>
          <w:p w:rsidR="00D61BAC" w:rsidRPr="00780708" w:rsidRDefault="00D61BAC" w:rsidP="00DE32BA">
            <w:pPr>
              <w:pStyle w:val="T2BaseArray"/>
              <w:numPr>
                <w:ilvl w:val="0"/>
                <w:numId w:val="34"/>
              </w:numPr>
              <w:tabs>
                <w:tab w:val="clear" w:pos="720"/>
                <w:tab w:val="num" w:pos="376"/>
              </w:tabs>
              <w:ind w:left="376"/>
              <w:jc w:val="left"/>
              <w:rPr>
                <w:ins w:id="1382" w:author="Author"/>
                <w:rFonts w:ascii="Arial" w:hAnsi="Arial" w:cs="Arial"/>
              </w:rPr>
              <w:pPrChange w:id="1383" w:author="Author">
                <w:pPr>
                  <w:pStyle w:val="T2BaseArray"/>
                  <w:framePr w:hSpace="141" w:wrap="around" w:vAnchor="text" w:hAnchor="margin" w:xAlign="center" w:y="92"/>
                  <w:numPr>
                    <w:numId w:val="43"/>
                  </w:numPr>
                  <w:tabs>
                    <w:tab w:val="num" w:pos="376"/>
                    <w:tab w:val="num" w:pos="720"/>
                  </w:tabs>
                  <w:ind w:left="720" w:hanging="360"/>
                  <w:jc w:val="left"/>
                </w:pPr>
              </w:pPrChange>
            </w:pPr>
            <w:ins w:id="1384" w:author="Author">
              <w:r w:rsidRPr="00780708">
                <w:rPr>
                  <w:rFonts w:ascii="Arial" w:hAnsi="Arial" w:cs="Arial"/>
                </w:rPr>
                <w:t>INFO</w:t>
              </w:r>
            </w:ins>
          </w:p>
          <w:p w:rsidR="00D61BAC" w:rsidRPr="00780708" w:rsidRDefault="00D61BAC" w:rsidP="00DE32BA">
            <w:pPr>
              <w:pStyle w:val="T2BaseArray"/>
              <w:numPr>
                <w:ilvl w:val="0"/>
                <w:numId w:val="34"/>
              </w:numPr>
              <w:tabs>
                <w:tab w:val="clear" w:pos="720"/>
                <w:tab w:val="num" w:pos="376"/>
              </w:tabs>
              <w:ind w:left="376"/>
              <w:jc w:val="left"/>
              <w:rPr>
                <w:ins w:id="1385" w:author="Author"/>
                <w:rFonts w:ascii="Arial" w:hAnsi="Arial" w:cs="Arial"/>
              </w:rPr>
              <w:pPrChange w:id="1386" w:author="Author">
                <w:pPr>
                  <w:pStyle w:val="T2BaseArray"/>
                  <w:framePr w:hSpace="141" w:wrap="around" w:vAnchor="text" w:hAnchor="margin" w:xAlign="center" w:y="92"/>
                  <w:numPr>
                    <w:numId w:val="43"/>
                  </w:numPr>
                  <w:tabs>
                    <w:tab w:val="num" w:pos="376"/>
                    <w:tab w:val="num" w:pos="720"/>
                  </w:tabs>
                  <w:ind w:left="720" w:hanging="360"/>
                  <w:jc w:val="left"/>
                </w:pPr>
              </w:pPrChange>
            </w:pPr>
            <w:ins w:id="1387" w:author="Author">
              <w:r w:rsidRPr="00780708">
                <w:rPr>
                  <w:rFonts w:ascii="Arial" w:hAnsi="Arial" w:cs="Arial"/>
                </w:rPr>
                <w:t>WITH</w:t>
              </w:r>
            </w:ins>
          </w:p>
        </w:tc>
        <w:tc>
          <w:tcPr>
            <w:tcW w:w="2350" w:type="dxa"/>
          </w:tcPr>
          <w:p w:rsidR="00D61BAC" w:rsidRPr="00780708" w:rsidRDefault="00D61BAC" w:rsidP="008B5B67">
            <w:pPr>
              <w:jc w:val="left"/>
              <w:rPr>
                <w:ins w:id="1388" w:author="Author"/>
                <w:rFonts w:ascii="Arial" w:hAnsi="Arial" w:cs="Arial"/>
                <w:sz w:val="18"/>
                <w:szCs w:val="18"/>
                <w:lang w:val="en-GB"/>
              </w:rPr>
            </w:pPr>
            <w:ins w:id="1389" w:author="Author">
              <w:r w:rsidRPr="00780708">
                <w:rPr>
                  <w:rFonts w:ascii="Arial" w:hAnsi="Arial" w:cs="Arial"/>
                  <w:sz w:val="18"/>
                  <w:szCs w:val="18"/>
                  <w:lang w:val="en-GB"/>
                </w:rPr>
                <w:t>Type of linkage</w:t>
              </w:r>
            </w:ins>
          </w:p>
          <w:p w:rsidR="00D61BAC" w:rsidRPr="00780708" w:rsidRDefault="00D61BAC" w:rsidP="008B5B67">
            <w:pPr>
              <w:pStyle w:val="T2BaseArray"/>
              <w:ind w:left="0" w:firstLine="0"/>
              <w:jc w:val="left"/>
              <w:rPr>
                <w:ins w:id="1390" w:author="Author"/>
                <w:rFonts w:ascii="Arial" w:hAnsi="Arial" w:cs="Arial"/>
              </w:rPr>
            </w:pPr>
          </w:p>
        </w:tc>
        <w:tc>
          <w:tcPr>
            <w:tcW w:w="1820" w:type="dxa"/>
          </w:tcPr>
          <w:p w:rsidR="00D61BAC" w:rsidRPr="00780708" w:rsidRDefault="00D61BAC" w:rsidP="008B5B67">
            <w:pPr>
              <w:pStyle w:val="T2BaseArray"/>
              <w:ind w:left="0" w:firstLine="0"/>
              <w:jc w:val="left"/>
              <w:rPr>
                <w:ins w:id="1391" w:author="Author"/>
                <w:rFonts w:ascii="Arial" w:hAnsi="Arial" w:cs="Arial"/>
              </w:rPr>
            </w:pPr>
          </w:p>
        </w:tc>
        <w:tc>
          <w:tcPr>
            <w:tcW w:w="755" w:type="dxa"/>
          </w:tcPr>
          <w:p w:rsidR="00D61BAC" w:rsidRPr="00780708" w:rsidRDefault="00D61BAC" w:rsidP="008B5B67">
            <w:pPr>
              <w:pStyle w:val="T2BaseArray"/>
              <w:ind w:left="0" w:firstLine="0"/>
              <w:jc w:val="left"/>
              <w:rPr>
                <w:ins w:id="1392" w:author="Author"/>
                <w:rFonts w:ascii="Arial" w:hAnsi="Arial" w:cs="Arial"/>
              </w:rPr>
            </w:pPr>
          </w:p>
        </w:tc>
        <w:tc>
          <w:tcPr>
            <w:tcW w:w="755" w:type="dxa"/>
          </w:tcPr>
          <w:p w:rsidR="00D61BAC" w:rsidRPr="00780708" w:rsidRDefault="00D61BAC" w:rsidP="008B5B67">
            <w:pPr>
              <w:pStyle w:val="T2BaseArray"/>
              <w:ind w:left="0" w:firstLine="0"/>
              <w:jc w:val="left"/>
              <w:rPr>
                <w:ins w:id="1393" w:author="Author"/>
                <w:rFonts w:ascii="Arial" w:hAnsi="Arial" w:cs="Arial"/>
              </w:rPr>
            </w:pPr>
            <w:ins w:id="1394" w:author="Author">
              <w:r w:rsidRPr="00780708">
                <w:rPr>
                  <w:rFonts w:ascii="Arial" w:hAnsi="Arial" w:cs="Arial"/>
                </w:rPr>
                <w:t>0..1</w:t>
              </w:r>
            </w:ins>
          </w:p>
          <w:p w:rsidR="00D61BAC" w:rsidRPr="00780708" w:rsidRDefault="00D61BAC" w:rsidP="008B5B67">
            <w:pPr>
              <w:pStyle w:val="T2BaseArray"/>
              <w:ind w:left="0" w:firstLine="0"/>
              <w:jc w:val="left"/>
              <w:rPr>
                <w:ins w:id="1395" w:author="Author"/>
                <w:rFonts w:ascii="Arial" w:hAnsi="Arial" w:cs="Arial"/>
              </w:rPr>
            </w:pPr>
          </w:p>
          <w:p w:rsidR="00D61BAC" w:rsidRPr="00780708" w:rsidRDefault="00D61BAC" w:rsidP="008B5B67">
            <w:pPr>
              <w:pStyle w:val="T2BaseArray"/>
              <w:ind w:left="0" w:firstLine="0"/>
              <w:jc w:val="left"/>
              <w:rPr>
                <w:ins w:id="1396" w:author="Author"/>
                <w:rFonts w:ascii="Arial" w:hAnsi="Arial" w:cs="Arial"/>
              </w:rPr>
            </w:pPr>
          </w:p>
        </w:tc>
      </w:tr>
      <w:tr w:rsidR="00D61BAC" w:rsidRPr="00780708" w:rsidTr="008B5B67">
        <w:trPr>
          <w:ins w:id="1397" w:author="Author"/>
        </w:trPr>
        <w:tc>
          <w:tcPr>
            <w:tcW w:w="614" w:type="dxa"/>
          </w:tcPr>
          <w:p w:rsidR="00D61BAC" w:rsidRPr="00780708" w:rsidRDefault="00D61BAC" w:rsidP="008B5B67">
            <w:pPr>
              <w:pStyle w:val="T2BaseArray"/>
              <w:ind w:left="0" w:firstLine="0"/>
              <w:jc w:val="left"/>
              <w:rPr>
                <w:ins w:id="1398" w:author="Author"/>
                <w:rFonts w:ascii="Arial" w:hAnsi="Arial" w:cs="Arial"/>
              </w:rPr>
            </w:pPr>
            <w:ins w:id="1399" w:author="Author">
              <w:r w:rsidRPr="00780708">
                <w:rPr>
                  <w:rFonts w:ascii="Arial" w:hAnsi="Arial" w:cs="Arial"/>
                </w:rPr>
                <w:t>18</w:t>
              </w:r>
            </w:ins>
          </w:p>
        </w:tc>
        <w:tc>
          <w:tcPr>
            <w:tcW w:w="647" w:type="dxa"/>
          </w:tcPr>
          <w:p w:rsidR="00D61BAC" w:rsidRPr="00780708" w:rsidRDefault="00D61BAC" w:rsidP="008B5B67">
            <w:pPr>
              <w:pStyle w:val="T2BaseArray"/>
              <w:ind w:left="0" w:firstLine="0"/>
              <w:jc w:val="left"/>
              <w:rPr>
                <w:ins w:id="1400" w:author="Author"/>
                <w:rFonts w:ascii="Arial" w:hAnsi="Arial" w:cs="Arial"/>
              </w:rPr>
            </w:pPr>
            <w:ins w:id="1401" w:author="Author">
              <w:r w:rsidRPr="00780708">
                <w:rPr>
                  <w:rFonts w:ascii="Arial" w:hAnsi="Arial" w:cs="Arial"/>
                </w:rPr>
                <w:t>R</w:t>
              </w:r>
            </w:ins>
          </w:p>
        </w:tc>
        <w:tc>
          <w:tcPr>
            <w:tcW w:w="1603" w:type="dxa"/>
          </w:tcPr>
          <w:p w:rsidR="00D61BAC" w:rsidRPr="00780708" w:rsidRDefault="00D61BAC" w:rsidP="008B5B67">
            <w:pPr>
              <w:pStyle w:val="T2BaseArray"/>
              <w:ind w:left="0" w:firstLine="0"/>
              <w:jc w:val="left"/>
              <w:rPr>
                <w:ins w:id="1402" w:author="Author"/>
                <w:rFonts w:ascii="Arial" w:hAnsi="Arial" w:cs="Arial"/>
              </w:rPr>
            </w:pPr>
            <w:ins w:id="1403" w:author="Author">
              <w:r w:rsidRPr="00780708">
                <w:rPr>
                  <w:rFonts w:ascii="Arial" w:hAnsi="Arial" w:cs="Arial"/>
                </w:rPr>
                <w:t>Securities Settlement Transaction id</w:t>
              </w:r>
            </w:ins>
          </w:p>
        </w:tc>
        <w:tc>
          <w:tcPr>
            <w:tcW w:w="2065" w:type="dxa"/>
          </w:tcPr>
          <w:p w:rsidR="00D61BAC" w:rsidRPr="00780708" w:rsidRDefault="00D61BAC" w:rsidP="008B5B67">
            <w:pPr>
              <w:pStyle w:val="T2BaseArray"/>
              <w:ind w:left="0" w:firstLine="0"/>
              <w:jc w:val="left"/>
              <w:rPr>
                <w:ins w:id="1404" w:author="Author"/>
                <w:rFonts w:ascii="Arial" w:hAnsi="Arial" w:cs="Arial"/>
              </w:rPr>
            </w:pPr>
            <w:commentRangeStart w:id="1405"/>
            <w:ins w:id="1406" w:author="Author">
              <w:r>
                <w:rPr>
                  <w:rFonts w:ascii="Arial" w:hAnsi="Arial" w:cs="Arial"/>
                </w:rPr>
                <w:t>VAR</w:t>
              </w:r>
              <w:r w:rsidRPr="00780708">
                <w:rPr>
                  <w:rFonts w:ascii="Arial" w:hAnsi="Arial" w:cs="Arial"/>
                </w:rPr>
                <w:t xml:space="preserve">CHAR </w:t>
              </w:r>
              <w:commentRangeEnd w:id="1405"/>
              <w:r>
                <w:rPr>
                  <w:rStyle w:val="CommentReference"/>
                  <w:rFonts w:ascii="Times New Roman" w:hAnsi="Times New Roman"/>
                  <w:lang w:val="fr-FR"/>
                </w:rPr>
                <w:commentReference w:id="1405"/>
              </w:r>
              <w:r w:rsidRPr="00780708">
                <w:rPr>
                  <w:rFonts w:ascii="Arial" w:hAnsi="Arial" w:cs="Arial"/>
                </w:rPr>
                <w:t>(16)</w:t>
              </w:r>
            </w:ins>
          </w:p>
        </w:tc>
        <w:tc>
          <w:tcPr>
            <w:tcW w:w="2350" w:type="dxa"/>
          </w:tcPr>
          <w:p w:rsidR="00D61BAC" w:rsidRPr="00780708" w:rsidRDefault="00D61BAC" w:rsidP="008B5B67">
            <w:pPr>
              <w:pStyle w:val="T2BaseArray"/>
              <w:ind w:left="0" w:firstLine="0"/>
              <w:jc w:val="left"/>
              <w:rPr>
                <w:ins w:id="1407" w:author="Author"/>
                <w:rFonts w:ascii="Arial" w:hAnsi="Arial" w:cs="Arial"/>
              </w:rPr>
            </w:pPr>
            <w:ins w:id="1408" w:author="Author">
              <w:r w:rsidRPr="00780708">
                <w:rPr>
                  <w:rFonts w:ascii="Arial" w:hAnsi="Arial" w:cs="Arial"/>
                </w:rPr>
                <w:t>Reference of the Settlement Instruction to be linked</w:t>
              </w:r>
            </w:ins>
          </w:p>
        </w:tc>
        <w:tc>
          <w:tcPr>
            <w:tcW w:w="1820" w:type="dxa"/>
          </w:tcPr>
          <w:p w:rsidR="00D61BAC" w:rsidRPr="00780708" w:rsidRDefault="00D61BAC" w:rsidP="008B5B67">
            <w:pPr>
              <w:pStyle w:val="T2BaseArray"/>
              <w:ind w:left="0" w:firstLine="0"/>
              <w:jc w:val="left"/>
              <w:rPr>
                <w:ins w:id="1409" w:author="Author"/>
                <w:rFonts w:ascii="Arial" w:hAnsi="Arial" w:cs="Arial"/>
              </w:rPr>
            </w:pPr>
            <w:ins w:id="1410" w:author="Author">
              <w:r w:rsidRPr="00780708">
                <w:rPr>
                  <w:rFonts w:ascii="Arial" w:hAnsi="Arial" w:cs="Arial"/>
                </w:rPr>
                <w:t>Only one reference must be provided per occurrence of linkages block.</w:t>
              </w:r>
            </w:ins>
          </w:p>
        </w:tc>
        <w:tc>
          <w:tcPr>
            <w:tcW w:w="755" w:type="dxa"/>
          </w:tcPr>
          <w:p w:rsidR="00D61BAC" w:rsidRPr="00780708" w:rsidRDefault="00D61BAC" w:rsidP="008B5B67">
            <w:pPr>
              <w:pStyle w:val="T2BaseArray"/>
              <w:ind w:left="0" w:firstLine="0"/>
              <w:jc w:val="left"/>
              <w:rPr>
                <w:ins w:id="1411" w:author="Author"/>
                <w:rFonts w:ascii="Arial" w:hAnsi="Arial" w:cs="Arial"/>
              </w:rPr>
            </w:pPr>
          </w:p>
        </w:tc>
        <w:tc>
          <w:tcPr>
            <w:tcW w:w="755" w:type="dxa"/>
          </w:tcPr>
          <w:p w:rsidR="00D61BAC" w:rsidRPr="00780708" w:rsidRDefault="00D61BAC" w:rsidP="008B5B67">
            <w:pPr>
              <w:pStyle w:val="T2BaseArray"/>
              <w:ind w:left="0" w:firstLine="0"/>
              <w:jc w:val="left"/>
              <w:rPr>
                <w:ins w:id="1412" w:author="Author"/>
                <w:rFonts w:ascii="Arial" w:hAnsi="Arial" w:cs="Arial"/>
              </w:rPr>
            </w:pPr>
            <w:ins w:id="1413" w:author="Author">
              <w:r w:rsidRPr="00780708">
                <w:rPr>
                  <w:rFonts w:ascii="Arial" w:hAnsi="Arial" w:cs="Arial"/>
                </w:rPr>
                <w:t>0..1</w:t>
              </w:r>
            </w:ins>
          </w:p>
        </w:tc>
      </w:tr>
      <w:tr w:rsidR="00D61BAC" w:rsidRPr="00780708" w:rsidTr="008B5B67">
        <w:trPr>
          <w:ins w:id="1414" w:author="Author"/>
        </w:trPr>
        <w:tc>
          <w:tcPr>
            <w:tcW w:w="614" w:type="dxa"/>
          </w:tcPr>
          <w:p w:rsidR="00D61BAC" w:rsidRPr="00780708" w:rsidRDefault="00D61BAC" w:rsidP="008B5B67">
            <w:pPr>
              <w:pStyle w:val="T2BaseArray"/>
              <w:ind w:left="0" w:firstLine="0"/>
              <w:jc w:val="left"/>
              <w:rPr>
                <w:ins w:id="1415" w:author="Author"/>
                <w:rFonts w:ascii="Arial" w:hAnsi="Arial" w:cs="Arial"/>
              </w:rPr>
            </w:pPr>
            <w:ins w:id="1416" w:author="Author">
              <w:r w:rsidRPr="00780708">
                <w:rPr>
                  <w:rFonts w:ascii="Arial" w:hAnsi="Arial" w:cs="Arial"/>
                </w:rPr>
                <w:t>19</w:t>
              </w:r>
            </w:ins>
          </w:p>
        </w:tc>
        <w:tc>
          <w:tcPr>
            <w:tcW w:w="647" w:type="dxa"/>
          </w:tcPr>
          <w:p w:rsidR="00D61BAC" w:rsidRPr="00780708" w:rsidRDefault="00D61BAC" w:rsidP="008B5B67">
            <w:pPr>
              <w:pStyle w:val="T2BaseArray"/>
              <w:ind w:left="0" w:firstLine="0"/>
              <w:jc w:val="left"/>
              <w:rPr>
                <w:ins w:id="1417" w:author="Author"/>
                <w:rFonts w:ascii="Arial" w:hAnsi="Arial" w:cs="Arial"/>
              </w:rPr>
            </w:pPr>
            <w:ins w:id="1418" w:author="Author">
              <w:r w:rsidRPr="00780708">
                <w:rPr>
                  <w:rFonts w:ascii="Arial" w:hAnsi="Arial" w:cs="Arial"/>
                </w:rPr>
                <w:t>S</w:t>
              </w:r>
            </w:ins>
          </w:p>
        </w:tc>
        <w:tc>
          <w:tcPr>
            <w:tcW w:w="1603" w:type="dxa"/>
          </w:tcPr>
          <w:p w:rsidR="00D61BAC" w:rsidRPr="00780708" w:rsidRDefault="00D61BAC" w:rsidP="008B5B67">
            <w:pPr>
              <w:pStyle w:val="T2BaseArray"/>
              <w:ind w:left="0" w:firstLine="0"/>
              <w:jc w:val="left"/>
              <w:rPr>
                <w:ins w:id="1419" w:author="Author"/>
                <w:rFonts w:ascii="Arial" w:hAnsi="Arial" w:cs="Arial"/>
              </w:rPr>
            </w:pPr>
            <w:ins w:id="1420" w:author="Author">
              <w:r w:rsidRPr="00780708">
                <w:rPr>
                  <w:rFonts w:ascii="Arial" w:hAnsi="Arial" w:cs="Arial"/>
                </w:rPr>
                <w:t>Intra Position Movement Id</w:t>
              </w:r>
            </w:ins>
          </w:p>
        </w:tc>
        <w:tc>
          <w:tcPr>
            <w:tcW w:w="2065" w:type="dxa"/>
          </w:tcPr>
          <w:p w:rsidR="00D61BAC" w:rsidRPr="00780708" w:rsidRDefault="00D61BAC" w:rsidP="008B5B67">
            <w:pPr>
              <w:pStyle w:val="T2BaseArray"/>
              <w:ind w:left="0" w:firstLine="0"/>
              <w:jc w:val="left"/>
              <w:rPr>
                <w:ins w:id="1421" w:author="Author"/>
                <w:rFonts w:ascii="Arial" w:hAnsi="Arial" w:cs="Arial"/>
              </w:rPr>
            </w:pPr>
            <w:commentRangeStart w:id="1422"/>
            <w:ins w:id="1423" w:author="Author">
              <w:r>
                <w:rPr>
                  <w:rFonts w:ascii="Arial" w:hAnsi="Arial" w:cs="Arial"/>
                </w:rPr>
                <w:t>VAR</w:t>
              </w:r>
              <w:r w:rsidRPr="00780708">
                <w:rPr>
                  <w:rFonts w:ascii="Arial" w:hAnsi="Arial" w:cs="Arial"/>
                </w:rPr>
                <w:t xml:space="preserve">CHAR </w:t>
              </w:r>
              <w:commentRangeEnd w:id="1422"/>
              <w:r>
                <w:rPr>
                  <w:rStyle w:val="CommentReference"/>
                  <w:rFonts w:ascii="Times New Roman" w:hAnsi="Times New Roman"/>
                  <w:lang w:val="fr-FR"/>
                </w:rPr>
                <w:commentReference w:id="1422"/>
              </w:r>
              <w:r w:rsidRPr="00780708">
                <w:rPr>
                  <w:rFonts w:ascii="Arial" w:hAnsi="Arial" w:cs="Arial"/>
                </w:rPr>
                <w:t>(16)</w:t>
              </w:r>
            </w:ins>
          </w:p>
        </w:tc>
        <w:tc>
          <w:tcPr>
            <w:tcW w:w="2350" w:type="dxa"/>
          </w:tcPr>
          <w:p w:rsidR="00D61BAC" w:rsidRPr="00780708" w:rsidRDefault="00D61BAC" w:rsidP="008B5B67">
            <w:pPr>
              <w:pStyle w:val="T2BaseArray"/>
              <w:ind w:left="0" w:firstLine="0"/>
              <w:jc w:val="left"/>
              <w:rPr>
                <w:ins w:id="1424" w:author="Author"/>
                <w:rFonts w:ascii="Arial" w:hAnsi="Arial" w:cs="Arial"/>
              </w:rPr>
            </w:pPr>
            <w:ins w:id="1425" w:author="Author">
              <w:r w:rsidRPr="00780708">
                <w:rPr>
                  <w:rFonts w:ascii="Arial" w:hAnsi="Arial" w:cs="Arial"/>
                </w:rPr>
                <w:t>Reference of the Securities Settlement Restriction to be linked</w:t>
              </w:r>
            </w:ins>
          </w:p>
        </w:tc>
        <w:tc>
          <w:tcPr>
            <w:tcW w:w="1820" w:type="dxa"/>
          </w:tcPr>
          <w:p w:rsidR="00D61BAC" w:rsidRPr="00780708" w:rsidRDefault="00D61BAC" w:rsidP="008B5B67">
            <w:pPr>
              <w:pStyle w:val="T2BaseArray"/>
              <w:ind w:left="0" w:firstLine="0"/>
              <w:jc w:val="left"/>
              <w:rPr>
                <w:ins w:id="1426" w:author="Author"/>
                <w:rFonts w:ascii="Arial" w:hAnsi="Arial" w:cs="Arial"/>
              </w:rPr>
            </w:pPr>
            <w:ins w:id="1427" w:author="Author">
              <w:r w:rsidRPr="00780708">
                <w:rPr>
                  <w:rFonts w:ascii="Arial" w:hAnsi="Arial" w:cs="Arial"/>
                </w:rPr>
                <w:t>Only one reference must be provided per occurrence of linkages block.</w:t>
              </w:r>
            </w:ins>
          </w:p>
        </w:tc>
        <w:tc>
          <w:tcPr>
            <w:tcW w:w="755" w:type="dxa"/>
          </w:tcPr>
          <w:p w:rsidR="00D61BAC" w:rsidRPr="00780708" w:rsidRDefault="00D61BAC" w:rsidP="008B5B67">
            <w:pPr>
              <w:pStyle w:val="T2BaseArray"/>
              <w:ind w:left="0" w:firstLine="0"/>
              <w:jc w:val="left"/>
              <w:rPr>
                <w:ins w:id="1428" w:author="Author"/>
                <w:rFonts w:ascii="Arial" w:hAnsi="Arial" w:cs="Arial"/>
              </w:rPr>
            </w:pPr>
          </w:p>
        </w:tc>
        <w:tc>
          <w:tcPr>
            <w:tcW w:w="755" w:type="dxa"/>
          </w:tcPr>
          <w:p w:rsidR="00D61BAC" w:rsidRPr="00780708" w:rsidRDefault="00D61BAC" w:rsidP="008B5B67">
            <w:pPr>
              <w:pStyle w:val="T2BaseArray"/>
              <w:ind w:left="0" w:firstLine="0"/>
              <w:jc w:val="left"/>
              <w:rPr>
                <w:ins w:id="1429" w:author="Author"/>
                <w:rFonts w:ascii="Arial" w:hAnsi="Arial" w:cs="Arial"/>
              </w:rPr>
            </w:pPr>
            <w:ins w:id="1430" w:author="Author">
              <w:r w:rsidRPr="00780708">
                <w:rPr>
                  <w:rFonts w:ascii="Arial" w:hAnsi="Arial" w:cs="Arial"/>
                </w:rPr>
                <w:t>0..1</w:t>
              </w:r>
            </w:ins>
          </w:p>
        </w:tc>
      </w:tr>
      <w:tr w:rsidR="00D61BAC" w:rsidRPr="00780708" w:rsidTr="008B5B67">
        <w:trPr>
          <w:ins w:id="1431" w:author="Author"/>
        </w:trPr>
        <w:tc>
          <w:tcPr>
            <w:tcW w:w="614" w:type="dxa"/>
          </w:tcPr>
          <w:p w:rsidR="00D61BAC" w:rsidRPr="00780708" w:rsidRDefault="00D61BAC" w:rsidP="008B5B67">
            <w:pPr>
              <w:pStyle w:val="T2BaseArray"/>
              <w:ind w:left="0" w:firstLine="0"/>
              <w:jc w:val="left"/>
              <w:rPr>
                <w:ins w:id="1432" w:author="Author"/>
                <w:rFonts w:ascii="Arial" w:hAnsi="Arial" w:cs="Arial"/>
              </w:rPr>
            </w:pPr>
            <w:ins w:id="1433" w:author="Author">
              <w:r w:rsidRPr="00780708">
                <w:rPr>
                  <w:rFonts w:ascii="Arial" w:hAnsi="Arial" w:cs="Arial"/>
                </w:rPr>
                <w:t>20</w:t>
              </w:r>
            </w:ins>
          </w:p>
        </w:tc>
        <w:tc>
          <w:tcPr>
            <w:tcW w:w="647" w:type="dxa"/>
          </w:tcPr>
          <w:p w:rsidR="00D61BAC" w:rsidRPr="00780708" w:rsidRDefault="00D61BAC" w:rsidP="008B5B67">
            <w:pPr>
              <w:pStyle w:val="T2BaseArray"/>
              <w:ind w:left="0" w:firstLine="0"/>
              <w:jc w:val="left"/>
              <w:rPr>
                <w:ins w:id="1434" w:author="Author"/>
                <w:rFonts w:ascii="Arial" w:hAnsi="Arial" w:cs="Arial"/>
              </w:rPr>
            </w:pPr>
            <w:ins w:id="1435" w:author="Author">
              <w:r w:rsidRPr="00780708">
                <w:rPr>
                  <w:rFonts w:ascii="Arial" w:hAnsi="Arial" w:cs="Arial"/>
                </w:rPr>
                <w:t>T</w:t>
              </w:r>
            </w:ins>
          </w:p>
        </w:tc>
        <w:tc>
          <w:tcPr>
            <w:tcW w:w="1603" w:type="dxa"/>
          </w:tcPr>
          <w:p w:rsidR="00D61BAC" w:rsidRPr="00780708" w:rsidRDefault="00D61BAC" w:rsidP="008B5B67">
            <w:pPr>
              <w:pStyle w:val="T2BaseArray"/>
              <w:ind w:left="0" w:firstLine="0"/>
              <w:jc w:val="left"/>
              <w:rPr>
                <w:ins w:id="1436" w:author="Author"/>
                <w:rFonts w:ascii="Arial" w:hAnsi="Arial" w:cs="Arial"/>
              </w:rPr>
            </w:pPr>
            <w:ins w:id="1437" w:author="Author">
              <w:r w:rsidRPr="00780708">
                <w:rPr>
                  <w:rFonts w:ascii="Arial" w:hAnsi="Arial" w:cs="Arial"/>
                </w:rPr>
                <w:t>Intra Balance Movement Id</w:t>
              </w:r>
            </w:ins>
          </w:p>
        </w:tc>
        <w:tc>
          <w:tcPr>
            <w:tcW w:w="2065" w:type="dxa"/>
          </w:tcPr>
          <w:p w:rsidR="00D61BAC" w:rsidRPr="00780708" w:rsidRDefault="00D61BAC" w:rsidP="008B5B67">
            <w:pPr>
              <w:pStyle w:val="T2BaseArray"/>
              <w:ind w:left="0" w:firstLine="0"/>
              <w:jc w:val="left"/>
              <w:rPr>
                <w:ins w:id="1438" w:author="Author"/>
                <w:rFonts w:ascii="Arial" w:hAnsi="Arial" w:cs="Arial"/>
              </w:rPr>
            </w:pPr>
            <w:commentRangeStart w:id="1439"/>
            <w:ins w:id="1440" w:author="Author">
              <w:r>
                <w:rPr>
                  <w:rFonts w:ascii="Arial" w:hAnsi="Arial" w:cs="Arial"/>
                </w:rPr>
                <w:t>VAR</w:t>
              </w:r>
              <w:r w:rsidRPr="00780708">
                <w:rPr>
                  <w:rFonts w:ascii="Arial" w:hAnsi="Arial" w:cs="Arial"/>
                </w:rPr>
                <w:t xml:space="preserve">CHAR </w:t>
              </w:r>
              <w:commentRangeEnd w:id="1439"/>
              <w:r>
                <w:rPr>
                  <w:rStyle w:val="CommentReference"/>
                  <w:rFonts w:ascii="Times New Roman" w:hAnsi="Times New Roman"/>
                  <w:lang w:val="fr-FR"/>
                </w:rPr>
                <w:commentReference w:id="1439"/>
              </w:r>
              <w:r w:rsidRPr="00780708">
                <w:rPr>
                  <w:rFonts w:ascii="Arial" w:hAnsi="Arial" w:cs="Arial"/>
                </w:rPr>
                <w:t>(16)</w:t>
              </w:r>
            </w:ins>
          </w:p>
        </w:tc>
        <w:tc>
          <w:tcPr>
            <w:tcW w:w="2350" w:type="dxa"/>
          </w:tcPr>
          <w:p w:rsidR="00D61BAC" w:rsidRPr="00780708" w:rsidRDefault="00D61BAC" w:rsidP="008B5B67">
            <w:pPr>
              <w:pStyle w:val="T2BaseArray"/>
              <w:ind w:left="0" w:firstLine="0"/>
              <w:jc w:val="left"/>
              <w:rPr>
                <w:ins w:id="1441" w:author="Author"/>
                <w:rFonts w:ascii="Arial" w:hAnsi="Arial" w:cs="Arial"/>
              </w:rPr>
            </w:pPr>
            <w:ins w:id="1442" w:author="Author">
              <w:r w:rsidRPr="00780708">
                <w:rPr>
                  <w:rFonts w:ascii="Arial" w:hAnsi="Arial" w:cs="Arial"/>
                </w:rPr>
                <w:t>Reference of the Cash Settlement Restriction to be linked</w:t>
              </w:r>
            </w:ins>
          </w:p>
        </w:tc>
        <w:tc>
          <w:tcPr>
            <w:tcW w:w="1820" w:type="dxa"/>
          </w:tcPr>
          <w:p w:rsidR="00D61BAC" w:rsidRPr="00780708" w:rsidRDefault="00D61BAC" w:rsidP="008B5B67">
            <w:pPr>
              <w:pStyle w:val="T2BaseArray"/>
              <w:ind w:left="0" w:firstLine="0"/>
              <w:jc w:val="left"/>
              <w:rPr>
                <w:ins w:id="1443" w:author="Author"/>
                <w:rFonts w:ascii="Arial" w:hAnsi="Arial" w:cs="Arial"/>
              </w:rPr>
            </w:pPr>
            <w:ins w:id="1444" w:author="Author">
              <w:r w:rsidRPr="00780708">
                <w:rPr>
                  <w:rFonts w:ascii="Arial" w:hAnsi="Arial" w:cs="Arial"/>
                </w:rPr>
                <w:t>Only one reference must be provided per occurrence of linkages block.</w:t>
              </w:r>
            </w:ins>
          </w:p>
        </w:tc>
        <w:tc>
          <w:tcPr>
            <w:tcW w:w="755" w:type="dxa"/>
          </w:tcPr>
          <w:p w:rsidR="00D61BAC" w:rsidRPr="00780708" w:rsidRDefault="00D61BAC" w:rsidP="008B5B67">
            <w:pPr>
              <w:pStyle w:val="T2BaseArray"/>
              <w:ind w:left="0" w:firstLine="0"/>
              <w:jc w:val="left"/>
              <w:rPr>
                <w:ins w:id="1445" w:author="Author"/>
                <w:rFonts w:ascii="Arial" w:hAnsi="Arial" w:cs="Arial"/>
              </w:rPr>
            </w:pPr>
          </w:p>
        </w:tc>
        <w:tc>
          <w:tcPr>
            <w:tcW w:w="755" w:type="dxa"/>
          </w:tcPr>
          <w:p w:rsidR="00D61BAC" w:rsidRPr="00780708" w:rsidRDefault="00D61BAC" w:rsidP="008B5B67">
            <w:pPr>
              <w:pStyle w:val="T2BaseArray"/>
              <w:ind w:left="0" w:firstLine="0"/>
              <w:jc w:val="left"/>
              <w:rPr>
                <w:ins w:id="1446" w:author="Author"/>
                <w:rFonts w:ascii="Arial" w:hAnsi="Arial" w:cs="Arial"/>
              </w:rPr>
            </w:pPr>
            <w:ins w:id="1447" w:author="Author">
              <w:r w:rsidRPr="00780708">
                <w:rPr>
                  <w:rFonts w:ascii="Arial" w:hAnsi="Arial" w:cs="Arial"/>
                </w:rPr>
                <w:t>0..1</w:t>
              </w:r>
            </w:ins>
          </w:p>
        </w:tc>
      </w:tr>
      <w:tr w:rsidR="00D61BAC" w:rsidRPr="00780708" w:rsidTr="008B5B67">
        <w:trPr>
          <w:ins w:id="1448" w:author="Author"/>
        </w:trPr>
        <w:tc>
          <w:tcPr>
            <w:tcW w:w="614" w:type="dxa"/>
          </w:tcPr>
          <w:p w:rsidR="00D61BAC" w:rsidRPr="00780708" w:rsidRDefault="00D61BAC" w:rsidP="008B5B67">
            <w:pPr>
              <w:pStyle w:val="T2BaseArray"/>
              <w:ind w:left="0" w:firstLine="0"/>
              <w:jc w:val="left"/>
              <w:rPr>
                <w:ins w:id="1449" w:author="Author"/>
                <w:rFonts w:ascii="Arial" w:hAnsi="Arial" w:cs="Arial"/>
              </w:rPr>
            </w:pPr>
            <w:ins w:id="1450" w:author="Author">
              <w:r w:rsidRPr="00780708">
                <w:rPr>
                  <w:rFonts w:ascii="Arial" w:hAnsi="Arial" w:cs="Arial"/>
                </w:rPr>
                <w:t>21</w:t>
              </w:r>
            </w:ins>
          </w:p>
        </w:tc>
        <w:tc>
          <w:tcPr>
            <w:tcW w:w="647" w:type="dxa"/>
          </w:tcPr>
          <w:p w:rsidR="00D61BAC" w:rsidRPr="00780708" w:rsidRDefault="00D61BAC" w:rsidP="008B5B67">
            <w:pPr>
              <w:pStyle w:val="T2BaseArray"/>
              <w:ind w:left="0" w:firstLine="0"/>
              <w:jc w:val="left"/>
              <w:rPr>
                <w:ins w:id="1451" w:author="Author"/>
                <w:rFonts w:ascii="Arial" w:hAnsi="Arial" w:cs="Arial"/>
              </w:rPr>
            </w:pPr>
            <w:ins w:id="1452" w:author="Author">
              <w:r w:rsidRPr="00780708">
                <w:rPr>
                  <w:rFonts w:ascii="Arial" w:hAnsi="Arial" w:cs="Arial"/>
                </w:rPr>
                <w:t>U</w:t>
              </w:r>
            </w:ins>
          </w:p>
        </w:tc>
        <w:tc>
          <w:tcPr>
            <w:tcW w:w="1603" w:type="dxa"/>
          </w:tcPr>
          <w:p w:rsidR="00D61BAC" w:rsidRPr="00780708" w:rsidRDefault="00D61BAC" w:rsidP="008B5B67">
            <w:pPr>
              <w:pStyle w:val="T2BaseArray"/>
              <w:ind w:left="0" w:firstLine="0"/>
              <w:jc w:val="left"/>
              <w:rPr>
                <w:ins w:id="1453" w:author="Author"/>
                <w:rFonts w:ascii="Arial" w:hAnsi="Arial" w:cs="Arial"/>
              </w:rPr>
            </w:pPr>
            <w:ins w:id="1454" w:author="Author">
              <w:r w:rsidRPr="00780708">
                <w:rPr>
                  <w:rFonts w:ascii="Arial" w:hAnsi="Arial" w:cs="Arial"/>
                </w:rPr>
                <w:t>Account Servicer  Transaction Id</w:t>
              </w:r>
            </w:ins>
          </w:p>
        </w:tc>
        <w:tc>
          <w:tcPr>
            <w:tcW w:w="2065" w:type="dxa"/>
          </w:tcPr>
          <w:p w:rsidR="00D61BAC" w:rsidRPr="00780708" w:rsidRDefault="00D61BAC" w:rsidP="008B5B67">
            <w:pPr>
              <w:pStyle w:val="T2BaseArray"/>
              <w:ind w:left="0" w:firstLine="0"/>
              <w:jc w:val="left"/>
              <w:rPr>
                <w:ins w:id="1455" w:author="Author"/>
                <w:rFonts w:ascii="Arial" w:hAnsi="Arial" w:cs="Arial"/>
              </w:rPr>
            </w:pPr>
            <w:commentRangeStart w:id="1456"/>
            <w:ins w:id="1457" w:author="Author">
              <w:r>
                <w:rPr>
                  <w:rFonts w:ascii="Arial" w:hAnsi="Arial" w:cs="Arial"/>
                </w:rPr>
                <w:t>VAR</w:t>
              </w:r>
              <w:r w:rsidRPr="00780708">
                <w:rPr>
                  <w:rFonts w:ascii="Arial" w:hAnsi="Arial" w:cs="Arial"/>
                </w:rPr>
                <w:t xml:space="preserve">CHAR </w:t>
              </w:r>
              <w:commentRangeEnd w:id="1456"/>
              <w:r>
                <w:rPr>
                  <w:rStyle w:val="CommentReference"/>
                  <w:rFonts w:ascii="Times New Roman" w:hAnsi="Times New Roman"/>
                  <w:lang w:val="fr-FR"/>
                </w:rPr>
                <w:commentReference w:id="1456"/>
              </w:r>
              <w:r w:rsidRPr="00780708">
                <w:rPr>
                  <w:rFonts w:ascii="Arial" w:hAnsi="Arial" w:cs="Arial"/>
                </w:rPr>
                <w:t>(16)</w:t>
              </w:r>
            </w:ins>
          </w:p>
        </w:tc>
        <w:tc>
          <w:tcPr>
            <w:tcW w:w="2350" w:type="dxa"/>
          </w:tcPr>
          <w:p w:rsidR="00D61BAC" w:rsidRPr="00780708" w:rsidRDefault="00D61BAC" w:rsidP="008B5B67">
            <w:pPr>
              <w:pStyle w:val="T2BaseArray"/>
              <w:ind w:left="0" w:firstLine="0"/>
              <w:jc w:val="left"/>
              <w:rPr>
                <w:ins w:id="1458" w:author="Author"/>
                <w:rFonts w:ascii="Arial" w:hAnsi="Arial" w:cs="Arial"/>
              </w:rPr>
            </w:pPr>
            <w:ins w:id="1459" w:author="Author">
              <w:r w:rsidRPr="00780708">
                <w:rPr>
                  <w:rFonts w:ascii="Arial" w:hAnsi="Arial" w:cs="Arial"/>
                </w:rPr>
                <w:t>Reference of the instructions provided by the Account Servicer</w:t>
              </w:r>
            </w:ins>
          </w:p>
        </w:tc>
        <w:tc>
          <w:tcPr>
            <w:tcW w:w="1820" w:type="dxa"/>
          </w:tcPr>
          <w:p w:rsidR="00D61BAC" w:rsidRPr="00780708" w:rsidRDefault="00D61BAC" w:rsidP="008B5B67">
            <w:pPr>
              <w:pStyle w:val="T2BaseArray"/>
              <w:ind w:left="0" w:firstLine="0"/>
              <w:jc w:val="left"/>
              <w:rPr>
                <w:ins w:id="1460" w:author="Author"/>
                <w:rFonts w:ascii="Arial" w:hAnsi="Arial" w:cs="Arial"/>
              </w:rPr>
            </w:pPr>
            <w:ins w:id="1461" w:author="Author">
              <w:r w:rsidRPr="00780708">
                <w:rPr>
                  <w:rFonts w:ascii="Arial" w:hAnsi="Arial" w:cs="Arial"/>
                </w:rPr>
                <w:t>Only one reference must be provided per occurrence of linkages block.</w:t>
              </w:r>
            </w:ins>
          </w:p>
        </w:tc>
        <w:tc>
          <w:tcPr>
            <w:tcW w:w="755" w:type="dxa"/>
          </w:tcPr>
          <w:p w:rsidR="00D61BAC" w:rsidRPr="00780708" w:rsidRDefault="00D61BAC" w:rsidP="008B5B67">
            <w:pPr>
              <w:pStyle w:val="T2BaseArray"/>
              <w:ind w:left="0" w:firstLine="0"/>
              <w:jc w:val="left"/>
              <w:rPr>
                <w:ins w:id="1462" w:author="Author"/>
                <w:rFonts w:ascii="Arial" w:hAnsi="Arial" w:cs="Arial"/>
              </w:rPr>
            </w:pPr>
          </w:p>
        </w:tc>
        <w:tc>
          <w:tcPr>
            <w:tcW w:w="755" w:type="dxa"/>
          </w:tcPr>
          <w:p w:rsidR="00D61BAC" w:rsidRPr="00780708" w:rsidRDefault="00D61BAC" w:rsidP="008B5B67">
            <w:pPr>
              <w:pStyle w:val="T2BaseArray"/>
              <w:ind w:left="0" w:firstLine="0"/>
              <w:jc w:val="left"/>
              <w:rPr>
                <w:ins w:id="1463" w:author="Author"/>
                <w:rFonts w:ascii="Arial" w:hAnsi="Arial" w:cs="Arial"/>
              </w:rPr>
            </w:pPr>
            <w:ins w:id="1464" w:author="Author">
              <w:r w:rsidRPr="00780708">
                <w:rPr>
                  <w:rFonts w:ascii="Arial" w:hAnsi="Arial" w:cs="Arial"/>
                </w:rPr>
                <w:t>0..1</w:t>
              </w:r>
            </w:ins>
          </w:p>
        </w:tc>
      </w:tr>
      <w:tr w:rsidR="00D61BAC" w:rsidRPr="00780708" w:rsidTr="008B5B67">
        <w:trPr>
          <w:ins w:id="1465" w:author="Author"/>
        </w:trPr>
        <w:tc>
          <w:tcPr>
            <w:tcW w:w="614" w:type="dxa"/>
          </w:tcPr>
          <w:p w:rsidR="00D61BAC" w:rsidRPr="00780708" w:rsidRDefault="00D61BAC" w:rsidP="008B5B67">
            <w:pPr>
              <w:pStyle w:val="T2BaseArray"/>
              <w:ind w:left="0" w:firstLine="0"/>
              <w:jc w:val="left"/>
              <w:rPr>
                <w:ins w:id="1466" w:author="Author"/>
                <w:rFonts w:ascii="Arial" w:hAnsi="Arial" w:cs="Arial"/>
              </w:rPr>
            </w:pPr>
            <w:ins w:id="1467" w:author="Author">
              <w:r w:rsidRPr="00780708">
                <w:rPr>
                  <w:rFonts w:ascii="Arial" w:hAnsi="Arial" w:cs="Arial"/>
                </w:rPr>
                <w:lastRenderedPageBreak/>
                <w:t>22</w:t>
              </w:r>
            </w:ins>
          </w:p>
        </w:tc>
        <w:tc>
          <w:tcPr>
            <w:tcW w:w="647" w:type="dxa"/>
          </w:tcPr>
          <w:p w:rsidR="00D61BAC" w:rsidRPr="00780708" w:rsidRDefault="00D61BAC" w:rsidP="008B5B67">
            <w:pPr>
              <w:pStyle w:val="T2BaseArray"/>
              <w:ind w:left="0" w:firstLine="0"/>
              <w:jc w:val="left"/>
              <w:rPr>
                <w:ins w:id="1468" w:author="Author"/>
                <w:rFonts w:ascii="Arial" w:hAnsi="Arial" w:cs="Arial"/>
              </w:rPr>
            </w:pPr>
            <w:ins w:id="1469" w:author="Author">
              <w:r w:rsidRPr="00780708">
                <w:rPr>
                  <w:rFonts w:ascii="Arial" w:hAnsi="Arial" w:cs="Arial"/>
                </w:rPr>
                <w:t>V</w:t>
              </w:r>
            </w:ins>
          </w:p>
        </w:tc>
        <w:tc>
          <w:tcPr>
            <w:tcW w:w="1603" w:type="dxa"/>
          </w:tcPr>
          <w:p w:rsidR="00D61BAC" w:rsidRPr="00780708" w:rsidRDefault="00D61BAC" w:rsidP="008B5B67">
            <w:pPr>
              <w:pStyle w:val="T2BaseArray"/>
              <w:ind w:left="0" w:firstLine="0"/>
              <w:jc w:val="left"/>
              <w:rPr>
                <w:ins w:id="1470" w:author="Author"/>
                <w:rFonts w:ascii="Arial" w:hAnsi="Arial" w:cs="Arial"/>
              </w:rPr>
            </w:pPr>
            <w:ins w:id="1471" w:author="Author">
              <w:r w:rsidRPr="00780708">
                <w:rPr>
                  <w:rFonts w:ascii="Arial" w:hAnsi="Arial" w:cs="Arial"/>
                </w:rPr>
                <w:t>Market Infrastructure  Transaction Id</w:t>
              </w:r>
            </w:ins>
          </w:p>
        </w:tc>
        <w:tc>
          <w:tcPr>
            <w:tcW w:w="2065" w:type="dxa"/>
          </w:tcPr>
          <w:p w:rsidR="00D61BAC" w:rsidRPr="00780708" w:rsidRDefault="00D61BAC" w:rsidP="008B5B67">
            <w:pPr>
              <w:pStyle w:val="T2BaseArray"/>
              <w:ind w:left="0" w:firstLine="0"/>
              <w:jc w:val="left"/>
              <w:rPr>
                <w:ins w:id="1472" w:author="Author"/>
                <w:rFonts w:ascii="Arial" w:hAnsi="Arial" w:cs="Arial"/>
              </w:rPr>
            </w:pPr>
            <w:commentRangeStart w:id="1473"/>
            <w:ins w:id="1474" w:author="Author">
              <w:r>
                <w:rPr>
                  <w:rFonts w:ascii="Arial" w:hAnsi="Arial" w:cs="Arial"/>
                </w:rPr>
                <w:t>VAR</w:t>
              </w:r>
              <w:r w:rsidRPr="00780708">
                <w:rPr>
                  <w:rFonts w:ascii="Arial" w:hAnsi="Arial" w:cs="Arial"/>
                </w:rPr>
                <w:t xml:space="preserve">CHAR </w:t>
              </w:r>
              <w:commentRangeEnd w:id="1473"/>
              <w:r>
                <w:rPr>
                  <w:rStyle w:val="CommentReference"/>
                  <w:rFonts w:ascii="Times New Roman" w:hAnsi="Times New Roman"/>
                  <w:lang w:val="fr-FR"/>
                </w:rPr>
                <w:commentReference w:id="1473"/>
              </w:r>
              <w:r w:rsidRPr="00780708">
                <w:rPr>
                  <w:rFonts w:ascii="Arial" w:hAnsi="Arial" w:cs="Arial"/>
                </w:rPr>
                <w:t>(16)</w:t>
              </w:r>
            </w:ins>
          </w:p>
        </w:tc>
        <w:tc>
          <w:tcPr>
            <w:tcW w:w="2350" w:type="dxa"/>
          </w:tcPr>
          <w:p w:rsidR="00D61BAC" w:rsidRPr="00780708" w:rsidRDefault="00D61BAC" w:rsidP="008B5B67">
            <w:pPr>
              <w:pStyle w:val="T2BaseArray"/>
              <w:ind w:left="0" w:firstLine="0"/>
              <w:jc w:val="left"/>
              <w:rPr>
                <w:ins w:id="1475" w:author="Author"/>
                <w:rFonts w:ascii="Arial" w:hAnsi="Arial" w:cs="Arial"/>
              </w:rPr>
            </w:pPr>
            <w:ins w:id="1476" w:author="Author">
              <w:r w:rsidRPr="00780708">
                <w:rPr>
                  <w:rFonts w:ascii="Arial" w:hAnsi="Arial" w:cs="Arial"/>
                </w:rPr>
                <w:t>T2S reference of the instruction to be linked</w:t>
              </w:r>
            </w:ins>
          </w:p>
        </w:tc>
        <w:tc>
          <w:tcPr>
            <w:tcW w:w="1820" w:type="dxa"/>
          </w:tcPr>
          <w:p w:rsidR="00D61BAC" w:rsidRPr="00780708" w:rsidRDefault="00D61BAC" w:rsidP="008B5B67">
            <w:pPr>
              <w:pStyle w:val="T2BaseArray"/>
              <w:ind w:left="0" w:firstLine="0"/>
              <w:jc w:val="left"/>
              <w:rPr>
                <w:ins w:id="1477" w:author="Author"/>
                <w:rFonts w:ascii="Arial" w:hAnsi="Arial" w:cs="Arial"/>
              </w:rPr>
            </w:pPr>
            <w:ins w:id="1478" w:author="Author">
              <w:r w:rsidRPr="00780708">
                <w:rPr>
                  <w:rFonts w:ascii="Arial" w:hAnsi="Arial" w:cs="Arial"/>
                </w:rPr>
                <w:t>Only one reference must be provided per occurrence of linkages block.</w:t>
              </w:r>
            </w:ins>
          </w:p>
        </w:tc>
        <w:tc>
          <w:tcPr>
            <w:tcW w:w="755" w:type="dxa"/>
          </w:tcPr>
          <w:p w:rsidR="00D61BAC" w:rsidRPr="00780708" w:rsidRDefault="00D61BAC" w:rsidP="008B5B67">
            <w:pPr>
              <w:pStyle w:val="T2BaseArray"/>
              <w:ind w:left="0" w:firstLine="0"/>
              <w:jc w:val="left"/>
              <w:rPr>
                <w:ins w:id="1479" w:author="Author"/>
                <w:rFonts w:ascii="Arial" w:hAnsi="Arial" w:cs="Arial"/>
              </w:rPr>
            </w:pPr>
          </w:p>
        </w:tc>
        <w:tc>
          <w:tcPr>
            <w:tcW w:w="755" w:type="dxa"/>
          </w:tcPr>
          <w:p w:rsidR="00D61BAC" w:rsidRPr="00780708" w:rsidRDefault="00D61BAC" w:rsidP="008B5B67">
            <w:pPr>
              <w:pStyle w:val="T2BaseArray"/>
              <w:ind w:left="0" w:firstLine="0"/>
              <w:jc w:val="left"/>
              <w:rPr>
                <w:ins w:id="1480" w:author="Author"/>
                <w:rFonts w:ascii="Arial" w:hAnsi="Arial" w:cs="Arial"/>
              </w:rPr>
            </w:pPr>
            <w:ins w:id="1481" w:author="Author">
              <w:r w:rsidRPr="00780708">
                <w:rPr>
                  <w:rFonts w:ascii="Arial" w:hAnsi="Arial" w:cs="Arial"/>
                </w:rPr>
                <w:t>0..1</w:t>
              </w:r>
            </w:ins>
          </w:p>
        </w:tc>
      </w:tr>
      <w:tr w:rsidR="00D61BAC" w:rsidRPr="00780708" w:rsidTr="008B5B67">
        <w:trPr>
          <w:ins w:id="1482" w:author="Author"/>
        </w:trPr>
        <w:tc>
          <w:tcPr>
            <w:tcW w:w="614" w:type="dxa"/>
          </w:tcPr>
          <w:p w:rsidR="00D61BAC" w:rsidRPr="00780708" w:rsidRDefault="00D61BAC" w:rsidP="008B5B67">
            <w:pPr>
              <w:pStyle w:val="T2BaseArray"/>
              <w:ind w:left="0" w:firstLine="0"/>
              <w:jc w:val="left"/>
              <w:rPr>
                <w:ins w:id="1483" w:author="Author"/>
                <w:rFonts w:ascii="Arial" w:hAnsi="Arial" w:cs="Arial"/>
              </w:rPr>
            </w:pPr>
            <w:ins w:id="1484" w:author="Author">
              <w:r w:rsidRPr="00780708">
                <w:rPr>
                  <w:rFonts w:ascii="Arial" w:hAnsi="Arial" w:cs="Arial"/>
                </w:rPr>
                <w:t>23</w:t>
              </w:r>
            </w:ins>
          </w:p>
        </w:tc>
        <w:tc>
          <w:tcPr>
            <w:tcW w:w="647" w:type="dxa"/>
          </w:tcPr>
          <w:p w:rsidR="00D61BAC" w:rsidRPr="00780708" w:rsidRDefault="00D61BAC" w:rsidP="008B5B67">
            <w:pPr>
              <w:pStyle w:val="T2BaseArray"/>
              <w:ind w:left="0" w:firstLine="0"/>
              <w:jc w:val="left"/>
              <w:rPr>
                <w:ins w:id="1485" w:author="Author"/>
                <w:rFonts w:ascii="Arial" w:hAnsi="Arial" w:cs="Arial"/>
              </w:rPr>
            </w:pPr>
            <w:ins w:id="1486" w:author="Author">
              <w:r w:rsidRPr="00780708">
                <w:rPr>
                  <w:rFonts w:ascii="Arial" w:hAnsi="Arial" w:cs="Arial"/>
                </w:rPr>
                <w:t>W</w:t>
              </w:r>
            </w:ins>
          </w:p>
        </w:tc>
        <w:tc>
          <w:tcPr>
            <w:tcW w:w="1603" w:type="dxa"/>
          </w:tcPr>
          <w:p w:rsidR="00D61BAC" w:rsidRPr="00780708" w:rsidRDefault="00D61BAC" w:rsidP="008B5B67">
            <w:pPr>
              <w:pStyle w:val="T2BaseArray"/>
              <w:ind w:left="0" w:firstLine="0"/>
              <w:jc w:val="left"/>
              <w:rPr>
                <w:ins w:id="1487" w:author="Author"/>
                <w:rFonts w:ascii="Arial" w:hAnsi="Arial" w:cs="Arial"/>
              </w:rPr>
            </w:pPr>
            <w:ins w:id="1488" w:author="Author">
              <w:r w:rsidRPr="00780708">
                <w:rPr>
                  <w:rFonts w:ascii="Arial" w:hAnsi="Arial" w:cs="Arial"/>
                </w:rPr>
                <w:t>Pool Id</w:t>
              </w:r>
            </w:ins>
          </w:p>
        </w:tc>
        <w:tc>
          <w:tcPr>
            <w:tcW w:w="2065" w:type="dxa"/>
          </w:tcPr>
          <w:p w:rsidR="00D61BAC" w:rsidRPr="00780708" w:rsidRDefault="00D61BAC" w:rsidP="008B5B67">
            <w:pPr>
              <w:pStyle w:val="T2BaseArray"/>
              <w:ind w:left="0" w:firstLine="0"/>
              <w:jc w:val="left"/>
              <w:rPr>
                <w:ins w:id="1489" w:author="Author"/>
                <w:rFonts w:ascii="Arial" w:hAnsi="Arial" w:cs="Arial"/>
              </w:rPr>
            </w:pPr>
            <w:commentRangeStart w:id="1490"/>
            <w:ins w:id="1491" w:author="Author">
              <w:r>
                <w:rPr>
                  <w:rFonts w:ascii="Arial" w:hAnsi="Arial" w:cs="Arial"/>
                </w:rPr>
                <w:t>VAR</w:t>
              </w:r>
              <w:r w:rsidRPr="00780708">
                <w:rPr>
                  <w:rFonts w:ascii="Arial" w:hAnsi="Arial" w:cs="Arial"/>
                </w:rPr>
                <w:t xml:space="preserve">CHAR </w:t>
              </w:r>
              <w:commentRangeEnd w:id="1490"/>
              <w:r>
                <w:rPr>
                  <w:rStyle w:val="CommentReference"/>
                  <w:rFonts w:ascii="Times New Roman" w:hAnsi="Times New Roman"/>
                  <w:lang w:val="fr-FR"/>
                </w:rPr>
                <w:commentReference w:id="1490"/>
              </w:r>
              <w:r w:rsidRPr="00780708">
                <w:rPr>
                  <w:rFonts w:ascii="Arial" w:hAnsi="Arial" w:cs="Arial"/>
                </w:rPr>
                <w:t>(16)</w:t>
              </w:r>
            </w:ins>
          </w:p>
        </w:tc>
        <w:tc>
          <w:tcPr>
            <w:tcW w:w="2350" w:type="dxa"/>
          </w:tcPr>
          <w:p w:rsidR="00D61BAC" w:rsidRPr="00780708" w:rsidRDefault="00D61BAC" w:rsidP="008B5B67">
            <w:pPr>
              <w:pStyle w:val="T2BaseArray"/>
              <w:ind w:left="0" w:firstLine="0"/>
              <w:jc w:val="left"/>
              <w:rPr>
                <w:ins w:id="1492" w:author="Author"/>
                <w:rFonts w:ascii="Arial" w:hAnsi="Arial" w:cs="Arial"/>
              </w:rPr>
            </w:pPr>
            <w:ins w:id="1493" w:author="Author">
              <w:r w:rsidRPr="00780708">
                <w:rPr>
                  <w:rFonts w:ascii="Arial" w:hAnsi="Arial" w:cs="Arial"/>
                </w:rPr>
                <w:t>Pool Identification to be linked</w:t>
              </w:r>
            </w:ins>
          </w:p>
        </w:tc>
        <w:tc>
          <w:tcPr>
            <w:tcW w:w="1820" w:type="dxa"/>
          </w:tcPr>
          <w:p w:rsidR="00D61BAC" w:rsidRPr="00780708" w:rsidRDefault="00D61BAC" w:rsidP="008B5B67">
            <w:pPr>
              <w:pStyle w:val="T2BaseArray"/>
              <w:ind w:left="0" w:firstLine="0"/>
              <w:jc w:val="left"/>
              <w:rPr>
                <w:ins w:id="1494" w:author="Author"/>
                <w:rFonts w:ascii="Arial" w:hAnsi="Arial" w:cs="Arial"/>
              </w:rPr>
            </w:pPr>
            <w:ins w:id="1495" w:author="Author">
              <w:r w:rsidRPr="00780708">
                <w:rPr>
                  <w:rFonts w:ascii="Arial" w:hAnsi="Arial" w:cs="Arial"/>
                </w:rPr>
                <w:t>Only one reference must be provided per occurrence of linkages block.</w:t>
              </w:r>
            </w:ins>
          </w:p>
        </w:tc>
        <w:tc>
          <w:tcPr>
            <w:tcW w:w="755" w:type="dxa"/>
          </w:tcPr>
          <w:p w:rsidR="00D61BAC" w:rsidRPr="00780708" w:rsidRDefault="00D61BAC" w:rsidP="008B5B67">
            <w:pPr>
              <w:pStyle w:val="T2BaseArray"/>
              <w:ind w:left="0" w:firstLine="0"/>
              <w:jc w:val="left"/>
              <w:rPr>
                <w:ins w:id="1496" w:author="Author"/>
                <w:rFonts w:ascii="Arial" w:hAnsi="Arial" w:cs="Arial"/>
              </w:rPr>
            </w:pPr>
          </w:p>
        </w:tc>
        <w:tc>
          <w:tcPr>
            <w:tcW w:w="755" w:type="dxa"/>
          </w:tcPr>
          <w:p w:rsidR="00D61BAC" w:rsidRPr="00780708" w:rsidRDefault="00D61BAC" w:rsidP="008B5B67">
            <w:pPr>
              <w:pStyle w:val="T2BaseArray"/>
              <w:ind w:left="0" w:firstLine="0"/>
              <w:jc w:val="left"/>
              <w:rPr>
                <w:ins w:id="1497" w:author="Author"/>
                <w:rFonts w:ascii="Arial" w:hAnsi="Arial" w:cs="Arial"/>
              </w:rPr>
            </w:pPr>
            <w:ins w:id="1498" w:author="Author">
              <w:r w:rsidRPr="00780708">
                <w:rPr>
                  <w:rFonts w:ascii="Arial" w:hAnsi="Arial" w:cs="Arial"/>
                </w:rPr>
                <w:t>0..1</w:t>
              </w:r>
            </w:ins>
          </w:p>
        </w:tc>
      </w:tr>
      <w:tr w:rsidR="00D61BAC" w:rsidRPr="00780708" w:rsidTr="008B5B67">
        <w:trPr>
          <w:ins w:id="1499" w:author="Author"/>
        </w:trPr>
        <w:tc>
          <w:tcPr>
            <w:tcW w:w="614" w:type="dxa"/>
          </w:tcPr>
          <w:p w:rsidR="00D61BAC" w:rsidRPr="00780708" w:rsidRDefault="00D61BAC" w:rsidP="008B5B67">
            <w:pPr>
              <w:pStyle w:val="T2BaseArray"/>
              <w:ind w:left="0" w:firstLine="0"/>
              <w:jc w:val="left"/>
              <w:rPr>
                <w:ins w:id="1500" w:author="Author"/>
                <w:rFonts w:ascii="Arial" w:hAnsi="Arial" w:cs="Arial"/>
              </w:rPr>
            </w:pPr>
            <w:ins w:id="1501" w:author="Author">
              <w:r w:rsidRPr="00780708">
                <w:rPr>
                  <w:rFonts w:ascii="Arial" w:hAnsi="Arial" w:cs="Arial"/>
                </w:rPr>
                <w:t>24</w:t>
              </w:r>
            </w:ins>
          </w:p>
        </w:tc>
        <w:tc>
          <w:tcPr>
            <w:tcW w:w="647" w:type="dxa"/>
          </w:tcPr>
          <w:p w:rsidR="00D61BAC" w:rsidRPr="00780708" w:rsidRDefault="00D61BAC" w:rsidP="008B5B67">
            <w:pPr>
              <w:pStyle w:val="T2BaseArray"/>
              <w:ind w:left="0" w:firstLine="0"/>
              <w:jc w:val="left"/>
              <w:rPr>
                <w:ins w:id="1502" w:author="Author"/>
                <w:rFonts w:ascii="Arial" w:hAnsi="Arial" w:cs="Arial"/>
              </w:rPr>
            </w:pPr>
            <w:ins w:id="1503" w:author="Author">
              <w:r w:rsidRPr="00780708">
                <w:rPr>
                  <w:rFonts w:ascii="Arial" w:hAnsi="Arial" w:cs="Arial"/>
                </w:rPr>
                <w:t>X</w:t>
              </w:r>
            </w:ins>
          </w:p>
        </w:tc>
        <w:tc>
          <w:tcPr>
            <w:tcW w:w="1603" w:type="dxa"/>
          </w:tcPr>
          <w:p w:rsidR="00D61BAC" w:rsidRPr="00780708" w:rsidRDefault="00D61BAC" w:rsidP="008B5B67">
            <w:pPr>
              <w:pStyle w:val="T2BaseArray"/>
              <w:ind w:left="0" w:firstLine="0"/>
              <w:jc w:val="left"/>
              <w:rPr>
                <w:ins w:id="1504" w:author="Author"/>
                <w:rFonts w:ascii="Arial" w:hAnsi="Arial" w:cs="Arial"/>
              </w:rPr>
            </w:pPr>
            <w:ins w:id="1505" w:author="Author">
              <w:r w:rsidRPr="00780708">
                <w:rPr>
                  <w:rFonts w:ascii="Arial" w:hAnsi="Arial" w:cs="Arial"/>
                </w:rPr>
                <w:t>Other Transaction Id</w:t>
              </w:r>
            </w:ins>
          </w:p>
        </w:tc>
        <w:tc>
          <w:tcPr>
            <w:tcW w:w="2065" w:type="dxa"/>
          </w:tcPr>
          <w:p w:rsidR="00D61BAC" w:rsidRPr="00780708" w:rsidRDefault="00D61BAC" w:rsidP="008B5B67">
            <w:pPr>
              <w:pStyle w:val="T2BaseArray"/>
              <w:ind w:left="0" w:firstLine="0"/>
              <w:jc w:val="left"/>
              <w:rPr>
                <w:ins w:id="1506" w:author="Author"/>
                <w:rFonts w:ascii="Arial" w:hAnsi="Arial" w:cs="Arial"/>
              </w:rPr>
            </w:pPr>
            <w:commentRangeStart w:id="1507"/>
            <w:ins w:id="1508" w:author="Author">
              <w:r>
                <w:rPr>
                  <w:rFonts w:ascii="Arial" w:hAnsi="Arial" w:cs="Arial"/>
                </w:rPr>
                <w:t>VAR</w:t>
              </w:r>
              <w:r w:rsidRPr="00780708">
                <w:rPr>
                  <w:rFonts w:ascii="Arial" w:hAnsi="Arial" w:cs="Arial"/>
                </w:rPr>
                <w:t xml:space="preserve">CHAR </w:t>
              </w:r>
              <w:commentRangeEnd w:id="1507"/>
              <w:r>
                <w:rPr>
                  <w:rStyle w:val="CommentReference"/>
                  <w:rFonts w:ascii="Times New Roman" w:hAnsi="Times New Roman"/>
                  <w:lang w:val="fr-FR"/>
                </w:rPr>
                <w:commentReference w:id="1507"/>
              </w:r>
              <w:r w:rsidRPr="00780708">
                <w:rPr>
                  <w:rFonts w:ascii="Arial" w:hAnsi="Arial" w:cs="Arial"/>
                </w:rPr>
                <w:t>(16)</w:t>
              </w:r>
            </w:ins>
          </w:p>
        </w:tc>
        <w:tc>
          <w:tcPr>
            <w:tcW w:w="2350" w:type="dxa"/>
          </w:tcPr>
          <w:p w:rsidR="00D61BAC" w:rsidRPr="00780708" w:rsidRDefault="00D61BAC" w:rsidP="008B5B67">
            <w:pPr>
              <w:pStyle w:val="T2BaseArray"/>
              <w:ind w:left="0" w:firstLine="0"/>
              <w:jc w:val="left"/>
              <w:rPr>
                <w:ins w:id="1509" w:author="Author"/>
                <w:rFonts w:ascii="Arial" w:hAnsi="Arial" w:cs="Arial"/>
              </w:rPr>
            </w:pPr>
            <w:ins w:id="1510" w:author="Author">
              <w:r w:rsidRPr="00780708">
                <w:rPr>
                  <w:rFonts w:ascii="Arial" w:hAnsi="Arial" w:cs="Arial"/>
                </w:rPr>
                <w:t>Reference of the instruction provided by a Third Party</w:t>
              </w:r>
            </w:ins>
          </w:p>
        </w:tc>
        <w:tc>
          <w:tcPr>
            <w:tcW w:w="1820" w:type="dxa"/>
          </w:tcPr>
          <w:p w:rsidR="00D61BAC" w:rsidRPr="00780708" w:rsidRDefault="00D61BAC" w:rsidP="008B5B67">
            <w:pPr>
              <w:pStyle w:val="T2BaseArray"/>
              <w:ind w:left="0" w:firstLine="0"/>
              <w:jc w:val="left"/>
              <w:rPr>
                <w:ins w:id="1511" w:author="Author"/>
                <w:rFonts w:ascii="Arial" w:hAnsi="Arial" w:cs="Arial"/>
              </w:rPr>
            </w:pPr>
            <w:ins w:id="1512" w:author="Author">
              <w:r w:rsidRPr="00780708">
                <w:rPr>
                  <w:rFonts w:ascii="Arial" w:hAnsi="Arial" w:cs="Arial"/>
                </w:rPr>
                <w:t>Only one reference must be provided per occurrence of linkages block.</w:t>
              </w:r>
            </w:ins>
          </w:p>
        </w:tc>
        <w:tc>
          <w:tcPr>
            <w:tcW w:w="755" w:type="dxa"/>
          </w:tcPr>
          <w:p w:rsidR="00D61BAC" w:rsidRPr="00780708" w:rsidRDefault="00D61BAC" w:rsidP="008B5B67">
            <w:pPr>
              <w:pStyle w:val="T2BaseArray"/>
              <w:ind w:left="0" w:firstLine="0"/>
              <w:jc w:val="left"/>
              <w:rPr>
                <w:ins w:id="1513" w:author="Author"/>
                <w:rFonts w:ascii="Arial" w:hAnsi="Arial" w:cs="Arial"/>
              </w:rPr>
            </w:pPr>
          </w:p>
        </w:tc>
        <w:tc>
          <w:tcPr>
            <w:tcW w:w="755" w:type="dxa"/>
          </w:tcPr>
          <w:p w:rsidR="00D61BAC" w:rsidRPr="00780708" w:rsidRDefault="00D61BAC" w:rsidP="008B5B67">
            <w:pPr>
              <w:pStyle w:val="T2BaseArray"/>
              <w:ind w:left="0" w:firstLine="0"/>
              <w:jc w:val="left"/>
              <w:rPr>
                <w:ins w:id="1514" w:author="Author"/>
                <w:rFonts w:ascii="Arial" w:hAnsi="Arial" w:cs="Arial"/>
              </w:rPr>
            </w:pPr>
            <w:ins w:id="1515" w:author="Author">
              <w:r w:rsidRPr="00780708">
                <w:rPr>
                  <w:rFonts w:ascii="Arial" w:hAnsi="Arial" w:cs="Arial"/>
                </w:rPr>
                <w:t>0..1</w:t>
              </w:r>
            </w:ins>
          </w:p>
        </w:tc>
      </w:tr>
      <w:tr w:rsidR="00D61BAC" w:rsidRPr="00780708" w:rsidTr="008B5B67">
        <w:trPr>
          <w:ins w:id="1516" w:author="Author"/>
        </w:trPr>
        <w:tc>
          <w:tcPr>
            <w:tcW w:w="614" w:type="dxa"/>
          </w:tcPr>
          <w:p w:rsidR="00D61BAC" w:rsidRPr="00780708" w:rsidRDefault="00D61BAC" w:rsidP="008B5B67">
            <w:pPr>
              <w:pStyle w:val="T2BaseArray"/>
              <w:ind w:left="0" w:firstLine="0"/>
              <w:jc w:val="left"/>
              <w:rPr>
                <w:ins w:id="1517" w:author="Author"/>
                <w:rFonts w:ascii="Arial" w:hAnsi="Arial" w:cs="Arial"/>
              </w:rPr>
            </w:pPr>
            <w:ins w:id="1518" w:author="Author">
              <w:r w:rsidRPr="00780708">
                <w:rPr>
                  <w:rFonts w:ascii="Arial" w:hAnsi="Arial" w:cs="Arial"/>
                </w:rPr>
                <w:t>25</w:t>
              </w:r>
            </w:ins>
          </w:p>
        </w:tc>
        <w:tc>
          <w:tcPr>
            <w:tcW w:w="647" w:type="dxa"/>
          </w:tcPr>
          <w:p w:rsidR="00D61BAC" w:rsidRPr="00780708" w:rsidRDefault="00D61BAC" w:rsidP="008B5B67">
            <w:pPr>
              <w:pStyle w:val="T2BaseArray"/>
              <w:ind w:left="0" w:firstLine="0"/>
              <w:jc w:val="left"/>
              <w:rPr>
                <w:ins w:id="1519" w:author="Author"/>
                <w:rFonts w:ascii="Arial" w:hAnsi="Arial" w:cs="Arial"/>
              </w:rPr>
            </w:pPr>
            <w:ins w:id="1520" w:author="Author">
              <w:r w:rsidRPr="00780708">
                <w:rPr>
                  <w:rFonts w:ascii="Arial" w:hAnsi="Arial" w:cs="Arial"/>
                </w:rPr>
                <w:t>Y</w:t>
              </w:r>
            </w:ins>
          </w:p>
        </w:tc>
        <w:tc>
          <w:tcPr>
            <w:tcW w:w="1603" w:type="dxa"/>
          </w:tcPr>
          <w:p w:rsidR="00D61BAC" w:rsidRPr="00780708" w:rsidRDefault="00D61BAC" w:rsidP="008B5B67">
            <w:pPr>
              <w:pStyle w:val="T2BaseArray"/>
              <w:ind w:left="0" w:firstLine="0"/>
              <w:jc w:val="left"/>
              <w:rPr>
                <w:ins w:id="1521" w:author="Author"/>
                <w:rFonts w:ascii="Arial" w:hAnsi="Arial" w:cs="Arial"/>
              </w:rPr>
            </w:pPr>
            <w:ins w:id="1522" w:author="Author">
              <w:r w:rsidRPr="00780708">
                <w:rPr>
                  <w:rFonts w:ascii="Arial" w:hAnsi="Arial" w:cs="Arial"/>
                </w:rPr>
                <w:t>Reference Owner BIC</w:t>
              </w:r>
            </w:ins>
          </w:p>
        </w:tc>
        <w:tc>
          <w:tcPr>
            <w:tcW w:w="2065" w:type="dxa"/>
          </w:tcPr>
          <w:p w:rsidR="00D61BAC" w:rsidRPr="00780708" w:rsidRDefault="00D61BAC" w:rsidP="008B5B67">
            <w:pPr>
              <w:pStyle w:val="T2BaseArray"/>
              <w:ind w:left="0" w:firstLine="0"/>
              <w:jc w:val="left"/>
              <w:rPr>
                <w:ins w:id="1523" w:author="Author"/>
                <w:rFonts w:ascii="Arial" w:hAnsi="Arial" w:cs="Arial"/>
              </w:rPr>
            </w:pPr>
            <w:commentRangeStart w:id="1524"/>
            <w:ins w:id="1525" w:author="Author">
              <w:r>
                <w:rPr>
                  <w:rFonts w:ascii="Arial" w:hAnsi="Arial" w:cs="Arial"/>
                </w:rPr>
                <w:t>VAR</w:t>
              </w:r>
              <w:r w:rsidRPr="00780708">
                <w:rPr>
                  <w:rFonts w:ascii="Arial" w:hAnsi="Arial" w:cs="Arial"/>
                </w:rPr>
                <w:t>CHAR (11)</w:t>
              </w:r>
              <w:commentRangeEnd w:id="1524"/>
              <w:r>
                <w:rPr>
                  <w:rStyle w:val="CommentReference"/>
                  <w:rFonts w:ascii="Times New Roman" w:hAnsi="Times New Roman"/>
                  <w:lang w:val="fr-FR"/>
                </w:rPr>
                <w:commentReference w:id="1524"/>
              </w:r>
            </w:ins>
          </w:p>
        </w:tc>
        <w:tc>
          <w:tcPr>
            <w:tcW w:w="2350" w:type="dxa"/>
          </w:tcPr>
          <w:p w:rsidR="00D61BAC" w:rsidRPr="00780708" w:rsidRDefault="00D61BAC" w:rsidP="008B5B67">
            <w:pPr>
              <w:pStyle w:val="T2BaseArray"/>
              <w:ind w:left="0" w:firstLine="0"/>
              <w:jc w:val="left"/>
              <w:rPr>
                <w:ins w:id="1526" w:author="Author"/>
                <w:rFonts w:ascii="Arial" w:hAnsi="Arial" w:cs="Arial"/>
              </w:rPr>
            </w:pPr>
            <w:ins w:id="1527" w:author="Author">
              <w:r w:rsidRPr="00780708">
                <w:rPr>
                  <w:rFonts w:ascii="Arial" w:hAnsi="Arial" w:cs="Arial"/>
                </w:rPr>
                <w:t>BIC of the reference's owner</w:t>
              </w:r>
            </w:ins>
          </w:p>
        </w:tc>
        <w:tc>
          <w:tcPr>
            <w:tcW w:w="1820" w:type="dxa"/>
          </w:tcPr>
          <w:p w:rsidR="00D61BAC" w:rsidRPr="00780708" w:rsidRDefault="00D61BAC" w:rsidP="008B5B67">
            <w:pPr>
              <w:pStyle w:val="T2BaseArray"/>
              <w:jc w:val="left"/>
              <w:rPr>
                <w:ins w:id="1528" w:author="Author"/>
                <w:rFonts w:ascii="Arial" w:hAnsi="Arial" w:cs="Arial"/>
              </w:rPr>
            </w:pPr>
            <w:ins w:id="1529" w:author="Author">
              <w:r w:rsidRPr="00780708">
                <w:rPr>
                  <w:rFonts w:ascii="Arial" w:hAnsi="Arial" w:cs="Arial"/>
                </w:rPr>
                <w:t>Must occur when one of the following fields is present:</w:t>
              </w:r>
            </w:ins>
          </w:p>
          <w:p w:rsidR="00D61BAC" w:rsidRPr="00780708" w:rsidRDefault="00D61BAC" w:rsidP="00DE32BA">
            <w:pPr>
              <w:pStyle w:val="T2BaseArray"/>
              <w:numPr>
                <w:ilvl w:val="0"/>
                <w:numId w:val="35"/>
              </w:numPr>
              <w:tabs>
                <w:tab w:val="clear" w:pos="720"/>
                <w:tab w:val="num" w:pos="281"/>
              </w:tabs>
              <w:ind w:left="281"/>
              <w:jc w:val="left"/>
              <w:rPr>
                <w:ins w:id="1530" w:author="Author"/>
                <w:rFonts w:ascii="Arial" w:hAnsi="Arial" w:cs="Arial"/>
              </w:rPr>
              <w:pPrChange w:id="1531" w:author="Author">
                <w:pPr>
                  <w:pStyle w:val="T2BaseArray"/>
                  <w:framePr w:hSpace="141" w:wrap="around" w:vAnchor="text" w:hAnchor="margin" w:xAlign="center" w:y="92"/>
                  <w:numPr>
                    <w:numId w:val="45"/>
                  </w:numPr>
                  <w:tabs>
                    <w:tab w:val="num" w:pos="281"/>
                    <w:tab w:val="num" w:pos="360"/>
                    <w:tab w:val="num" w:pos="720"/>
                  </w:tabs>
                  <w:ind w:left="720" w:hanging="360"/>
                  <w:jc w:val="left"/>
                </w:pPr>
              </w:pPrChange>
            </w:pPr>
            <w:ins w:id="1532" w:author="Author">
              <w:r w:rsidRPr="00780708">
                <w:rPr>
                  <w:rFonts w:ascii="Arial" w:hAnsi="Arial" w:cs="Arial"/>
                </w:rPr>
                <w:t>Securities Settlement Transaction Id</w:t>
              </w:r>
            </w:ins>
          </w:p>
          <w:p w:rsidR="00D61BAC" w:rsidRPr="00780708" w:rsidRDefault="00D61BAC" w:rsidP="00DE32BA">
            <w:pPr>
              <w:pStyle w:val="T2BaseArray"/>
              <w:numPr>
                <w:ilvl w:val="0"/>
                <w:numId w:val="35"/>
              </w:numPr>
              <w:tabs>
                <w:tab w:val="clear" w:pos="720"/>
                <w:tab w:val="num" w:pos="281"/>
              </w:tabs>
              <w:ind w:left="281"/>
              <w:jc w:val="left"/>
              <w:rPr>
                <w:ins w:id="1533" w:author="Author"/>
                <w:rFonts w:ascii="Arial" w:hAnsi="Arial" w:cs="Arial"/>
              </w:rPr>
              <w:pPrChange w:id="1534" w:author="Author">
                <w:pPr>
                  <w:pStyle w:val="T2BaseArray"/>
                  <w:framePr w:hSpace="141" w:wrap="around" w:vAnchor="text" w:hAnchor="margin" w:xAlign="center" w:y="92"/>
                  <w:numPr>
                    <w:numId w:val="45"/>
                  </w:numPr>
                  <w:tabs>
                    <w:tab w:val="num" w:pos="281"/>
                    <w:tab w:val="num" w:pos="360"/>
                    <w:tab w:val="num" w:pos="720"/>
                  </w:tabs>
                  <w:ind w:left="720" w:hanging="360"/>
                  <w:jc w:val="left"/>
                </w:pPr>
              </w:pPrChange>
            </w:pPr>
            <w:proofErr w:type="spellStart"/>
            <w:ins w:id="1535" w:author="Author">
              <w:r w:rsidRPr="00780708">
                <w:rPr>
                  <w:rFonts w:ascii="Arial" w:hAnsi="Arial" w:cs="Arial"/>
                </w:rPr>
                <w:t>IntraPositionMovement</w:t>
              </w:r>
              <w:proofErr w:type="spellEnd"/>
              <w:r w:rsidRPr="00780708">
                <w:rPr>
                  <w:rFonts w:ascii="Arial" w:hAnsi="Arial" w:cs="Arial"/>
                </w:rPr>
                <w:t xml:space="preserve"> Id</w:t>
              </w:r>
            </w:ins>
          </w:p>
          <w:p w:rsidR="00D61BAC" w:rsidRPr="00780708" w:rsidRDefault="00D61BAC" w:rsidP="00DE32BA">
            <w:pPr>
              <w:pStyle w:val="T2BaseArray"/>
              <w:numPr>
                <w:ilvl w:val="0"/>
                <w:numId w:val="35"/>
              </w:numPr>
              <w:tabs>
                <w:tab w:val="clear" w:pos="720"/>
                <w:tab w:val="num" w:pos="281"/>
              </w:tabs>
              <w:ind w:left="281"/>
              <w:jc w:val="left"/>
              <w:rPr>
                <w:ins w:id="1536" w:author="Author"/>
                <w:rFonts w:ascii="Arial" w:hAnsi="Arial" w:cs="Arial"/>
              </w:rPr>
              <w:pPrChange w:id="1537" w:author="Author">
                <w:pPr>
                  <w:pStyle w:val="T2BaseArray"/>
                  <w:framePr w:hSpace="141" w:wrap="around" w:vAnchor="text" w:hAnchor="margin" w:xAlign="center" w:y="92"/>
                  <w:numPr>
                    <w:numId w:val="45"/>
                  </w:numPr>
                  <w:tabs>
                    <w:tab w:val="num" w:pos="281"/>
                    <w:tab w:val="num" w:pos="360"/>
                    <w:tab w:val="num" w:pos="720"/>
                  </w:tabs>
                  <w:ind w:left="720" w:hanging="360"/>
                  <w:jc w:val="left"/>
                </w:pPr>
              </w:pPrChange>
            </w:pPr>
            <w:proofErr w:type="spellStart"/>
            <w:ins w:id="1538" w:author="Author">
              <w:r w:rsidRPr="00780708">
                <w:rPr>
                  <w:rFonts w:ascii="Arial" w:hAnsi="Arial" w:cs="Arial"/>
                </w:rPr>
                <w:t>IntraBalanceMovement</w:t>
              </w:r>
              <w:proofErr w:type="spellEnd"/>
              <w:r w:rsidRPr="00780708">
                <w:rPr>
                  <w:rFonts w:ascii="Arial" w:hAnsi="Arial" w:cs="Arial"/>
                </w:rPr>
                <w:t xml:space="preserve"> Id</w:t>
              </w:r>
            </w:ins>
          </w:p>
          <w:p w:rsidR="00D61BAC" w:rsidRPr="00780708" w:rsidRDefault="00D61BAC" w:rsidP="00DE32BA">
            <w:pPr>
              <w:pStyle w:val="T2BaseArray"/>
              <w:numPr>
                <w:ilvl w:val="0"/>
                <w:numId w:val="35"/>
              </w:numPr>
              <w:tabs>
                <w:tab w:val="clear" w:pos="720"/>
                <w:tab w:val="num" w:pos="281"/>
              </w:tabs>
              <w:ind w:left="281"/>
              <w:jc w:val="left"/>
              <w:rPr>
                <w:ins w:id="1539" w:author="Author"/>
                <w:rFonts w:ascii="Arial" w:hAnsi="Arial" w:cs="Arial"/>
              </w:rPr>
              <w:pPrChange w:id="1540" w:author="Author">
                <w:pPr>
                  <w:pStyle w:val="T2BaseArray"/>
                  <w:framePr w:hSpace="141" w:wrap="around" w:vAnchor="text" w:hAnchor="margin" w:xAlign="center" w:y="92"/>
                  <w:numPr>
                    <w:numId w:val="45"/>
                  </w:numPr>
                  <w:tabs>
                    <w:tab w:val="num" w:pos="281"/>
                    <w:tab w:val="num" w:pos="360"/>
                    <w:tab w:val="num" w:pos="720"/>
                  </w:tabs>
                  <w:ind w:left="720" w:hanging="360"/>
                  <w:jc w:val="left"/>
                </w:pPr>
              </w:pPrChange>
            </w:pPr>
            <w:proofErr w:type="spellStart"/>
            <w:ins w:id="1541" w:author="Author">
              <w:r w:rsidRPr="00780708">
                <w:rPr>
                  <w:rFonts w:ascii="Arial" w:hAnsi="Arial" w:cs="Arial"/>
                </w:rPr>
                <w:t>AccountServicer</w:t>
              </w:r>
              <w:proofErr w:type="spellEnd"/>
              <w:r w:rsidRPr="00780708">
                <w:rPr>
                  <w:rFonts w:ascii="Arial" w:hAnsi="Arial" w:cs="Arial"/>
                </w:rPr>
                <w:t xml:space="preserve"> Transaction Id</w:t>
              </w:r>
            </w:ins>
          </w:p>
          <w:p w:rsidR="00D61BAC" w:rsidRPr="00780708" w:rsidRDefault="00D61BAC" w:rsidP="00DE32BA">
            <w:pPr>
              <w:pStyle w:val="T2BaseArray"/>
              <w:numPr>
                <w:ilvl w:val="0"/>
                <w:numId w:val="35"/>
              </w:numPr>
              <w:tabs>
                <w:tab w:val="clear" w:pos="720"/>
                <w:tab w:val="num" w:pos="281"/>
              </w:tabs>
              <w:ind w:left="281"/>
              <w:jc w:val="left"/>
              <w:rPr>
                <w:ins w:id="1542" w:author="Author"/>
                <w:rFonts w:ascii="Arial" w:hAnsi="Arial" w:cs="Arial"/>
              </w:rPr>
              <w:pPrChange w:id="1543" w:author="Author">
                <w:pPr>
                  <w:pStyle w:val="T2BaseArray"/>
                  <w:framePr w:hSpace="141" w:wrap="around" w:vAnchor="text" w:hAnchor="margin" w:xAlign="center" w:y="92"/>
                  <w:numPr>
                    <w:numId w:val="45"/>
                  </w:numPr>
                  <w:tabs>
                    <w:tab w:val="num" w:pos="281"/>
                    <w:tab w:val="num" w:pos="360"/>
                    <w:tab w:val="num" w:pos="720"/>
                  </w:tabs>
                  <w:ind w:left="720" w:hanging="360"/>
                  <w:jc w:val="left"/>
                </w:pPr>
              </w:pPrChange>
            </w:pPr>
            <w:ins w:id="1544" w:author="Author">
              <w:r w:rsidRPr="00780708">
                <w:rPr>
                  <w:rFonts w:ascii="Arial" w:hAnsi="Arial" w:cs="Arial"/>
                </w:rPr>
                <w:t>Pool Id</w:t>
              </w:r>
            </w:ins>
          </w:p>
          <w:p w:rsidR="00D61BAC" w:rsidRPr="00780708" w:rsidRDefault="00D61BAC" w:rsidP="00DE32BA">
            <w:pPr>
              <w:pStyle w:val="T2BaseArray"/>
              <w:numPr>
                <w:ilvl w:val="0"/>
                <w:numId w:val="35"/>
              </w:numPr>
              <w:tabs>
                <w:tab w:val="clear" w:pos="720"/>
                <w:tab w:val="num" w:pos="281"/>
              </w:tabs>
              <w:ind w:left="281"/>
              <w:jc w:val="left"/>
              <w:rPr>
                <w:ins w:id="1545" w:author="Author"/>
                <w:rFonts w:ascii="Arial" w:hAnsi="Arial" w:cs="Arial"/>
              </w:rPr>
              <w:pPrChange w:id="1546" w:author="Author">
                <w:pPr>
                  <w:pStyle w:val="T2BaseArray"/>
                  <w:framePr w:hSpace="141" w:wrap="around" w:vAnchor="text" w:hAnchor="margin" w:xAlign="center" w:y="92"/>
                  <w:numPr>
                    <w:numId w:val="45"/>
                  </w:numPr>
                  <w:tabs>
                    <w:tab w:val="num" w:pos="281"/>
                    <w:tab w:val="num" w:pos="360"/>
                    <w:tab w:val="num" w:pos="720"/>
                  </w:tabs>
                  <w:ind w:left="720" w:hanging="360"/>
                  <w:jc w:val="left"/>
                </w:pPr>
              </w:pPrChange>
            </w:pPr>
            <w:ins w:id="1547" w:author="Author">
              <w:r w:rsidRPr="00780708">
                <w:rPr>
                  <w:rFonts w:ascii="Arial" w:hAnsi="Arial" w:cs="Arial"/>
                </w:rPr>
                <w:t>Other Transaction Id</w:t>
              </w:r>
            </w:ins>
          </w:p>
        </w:tc>
        <w:tc>
          <w:tcPr>
            <w:tcW w:w="755" w:type="dxa"/>
          </w:tcPr>
          <w:p w:rsidR="00D61BAC" w:rsidRPr="00780708" w:rsidRDefault="00D61BAC" w:rsidP="008B5B67">
            <w:pPr>
              <w:pStyle w:val="T2BaseArray"/>
              <w:ind w:left="0" w:firstLine="0"/>
              <w:jc w:val="left"/>
              <w:rPr>
                <w:ins w:id="1548" w:author="Author"/>
                <w:rFonts w:ascii="Arial" w:hAnsi="Arial" w:cs="Arial"/>
              </w:rPr>
            </w:pPr>
          </w:p>
        </w:tc>
        <w:tc>
          <w:tcPr>
            <w:tcW w:w="755" w:type="dxa"/>
          </w:tcPr>
          <w:p w:rsidR="00D61BAC" w:rsidRPr="00780708" w:rsidRDefault="00D61BAC" w:rsidP="008B5B67">
            <w:pPr>
              <w:pStyle w:val="T2BaseArray"/>
              <w:ind w:left="0" w:firstLine="0"/>
              <w:jc w:val="left"/>
              <w:rPr>
                <w:ins w:id="1549" w:author="Author"/>
                <w:rFonts w:ascii="Arial" w:hAnsi="Arial" w:cs="Arial"/>
              </w:rPr>
            </w:pPr>
            <w:ins w:id="1550" w:author="Author">
              <w:r w:rsidRPr="00780708">
                <w:rPr>
                  <w:rFonts w:ascii="Arial" w:hAnsi="Arial" w:cs="Arial"/>
                </w:rPr>
                <w:t>0..1</w:t>
              </w:r>
            </w:ins>
          </w:p>
        </w:tc>
      </w:tr>
    </w:tbl>
    <w:p w:rsidR="00D61BAC" w:rsidRPr="00780708" w:rsidRDefault="00D61BAC" w:rsidP="00D61BAC">
      <w:pPr>
        <w:rPr>
          <w:ins w:id="1551" w:author="Author"/>
          <w:rFonts w:ascii="Arial" w:hAnsi="Arial" w:cs="Arial"/>
          <w:lang w:val="en-GB"/>
        </w:rPr>
      </w:pPr>
    </w:p>
    <w:p w:rsidR="00D61BAC" w:rsidRPr="00780708" w:rsidRDefault="00D61BAC" w:rsidP="00D61BAC">
      <w:pPr>
        <w:rPr>
          <w:ins w:id="1552" w:author="Author"/>
          <w:rFonts w:ascii="Arial" w:hAnsi="Arial" w:cs="Arial"/>
          <w:lang w:val="en-GB"/>
        </w:rPr>
      </w:pPr>
    </w:p>
    <w:p w:rsidR="00D61BAC" w:rsidRPr="00780708" w:rsidRDefault="00D61BAC" w:rsidP="00D61BAC">
      <w:pPr>
        <w:rPr>
          <w:ins w:id="1553" w:author="Author"/>
          <w:rFonts w:ascii="Arial" w:hAnsi="Arial" w:cs="Arial"/>
          <w:lang w:val="en-GB"/>
        </w:rPr>
      </w:pPr>
    </w:p>
    <w:p w:rsidR="00D61BAC" w:rsidRDefault="00D61BAC" w:rsidP="00D61BAC">
      <w:pPr>
        <w:pStyle w:val="Heading4"/>
        <w:rPr>
          <w:ins w:id="1554" w:author="Author"/>
          <w:sz w:val="18"/>
          <w:szCs w:val="18"/>
        </w:rPr>
      </w:pPr>
      <w:bookmarkStart w:id="1555" w:name="_Toc363457874"/>
      <w:bookmarkStart w:id="1556" w:name="_Toc385494957"/>
      <w:commentRangeStart w:id="1557"/>
      <w:ins w:id="1558" w:author="Author">
        <w:r>
          <w:t>Pending Instruction</w:t>
        </w:r>
        <w:bookmarkEnd w:id="1555"/>
        <w:commentRangeEnd w:id="1557"/>
        <w:r>
          <w:rPr>
            <w:rStyle w:val="CommentReference"/>
            <w:rFonts w:ascii="Times New Roman" w:hAnsi="Times New Roman"/>
            <w:u w:val="none"/>
            <w:lang w:val="fr-FR"/>
          </w:rPr>
          <w:commentReference w:id="1557"/>
        </w:r>
        <w:bookmarkEnd w:id="1556"/>
      </w:ins>
    </w:p>
    <w:p w:rsidR="00D61BAC" w:rsidRPr="00780708" w:rsidRDefault="00D61BAC" w:rsidP="00DE32BA">
      <w:pPr>
        <w:pStyle w:val="ListParagraph1"/>
        <w:numPr>
          <w:ilvl w:val="0"/>
          <w:numId w:val="14"/>
        </w:numPr>
        <w:rPr>
          <w:ins w:id="1559" w:author="Author"/>
          <w:lang w:val="en-GB"/>
        </w:rPr>
        <w:pPrChange w:id="1560" w:author="Author">
          <w:pPr>
            <w:pStyle w:val="ListParagraph1"/>
            <w:numPr>
              <w:numId w:val="15"/>
            </w:numPr>
            <w:tabs>
              <w:tab w:val="num" w:pos="360"/>
            </w:tabs>
            <w:ind w:left="360" w:hanging="360"/>
          </w:pPr>
        </w:pPrChange>
      </w:pPr>
      <w:ins w:id="1561" w:author="Author">
        <w:r w:rsidRPr="00780708">
          <w:rPr>
            <w:rFonts w:ascii="Arial" w:hAnsi="Arial" w:cs="Arial"/>
            <w:lang w:val="en-GB"/>
          </w:rPr>
          <w:t>Record Type: “Pending Instruction”</w:t>
        </w:r>
      </w:ins>
    </w:p>
    <w:p w:rsidR="00D61BAC" w:rsidRPr="00780708" w:rsidRDefault="00D61BAC" w:rsidP="00D61BAC">
      <w:pPr>
        <w:pStyle w:val="T2BaseArray"/>
        <w:ind w:left="0" w:firstLine="0"/>
        <w:jc w:val="left"/>
        <w:rPr>
          <w:ins w:id="1562" w:author="Author"/>
        </w:rPr>
      </w:pPr>
      <w:ins w:id="1563" w:author="Author">
        <w:r w:rsidRPr="00780708">
          <w:rPr>
            <w:rFonts w:ascii="Arial" w:hAnsi="Arial" w:cs="Arial"/>
            <w:sz w:val="22"/>
            <w:szCs w:val="22"/>
          </w:rPr>
          <w:t>The record is used to create a pending instruction.</w:t>
        </w:r>
      </w:ins>
    </w:p>
    <w:tbl>
      <w:tblPr>
        <w:tblpPr w:leftFromText="141" w:rightFromText="141" w:vertAnchor="text" w:horzAnchor="margin" w:tblpXSpec="center" w:tblpY="92"/>
        <w:tblW w:w="53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8"/>
        <w:gridCol w:w="915"/>
        <w:gridCol w:w="2267"/>
        <w:gridCol w:w="2921"/>
        <w:gridCol w:w="3324"/>
        <w:gridCol w:w="2574"/>
        <w:gridCol w:w="1068"/>
        <w:gridCol w:w="1068"/>
      </w:tblGrid>
      <w:tr w:rsidR="00D61BAC" w:rsidRPr="00780708" w:rsidTr="008B5B67">
        <w:trPr>
          <w:cantSplit/>
          <w:trHeight w:val="1260"/>
          <w:ins w:id="1564" w:author="Author"/>
        </w:trPr>
        <w:tc>
          <w:tcPr>
            <w:tcW w:w="614" w:type="dxa"/>
            <w:shd w:val="pct15" w:color="auto" w:fill="auto"/>
            <w:textDirection w:val="btLr"/>
          </w:tcPr>
          <w:p w:rsidR="00D61BAC" w:rsidRPr="00780708" w:rsidRDefault="00D61BAC" w:rsidP="008B5B67">
            <w:pPr>
              <w:ind w:left="113" w:right="113"/>
              <w:jc w:val="center"/>
              <w:rPr>
                <w:ins w:id="1565" w:author="Author"/>
                <w:rFonts w:ascii="Arial" w:hAnsi="Arial" w:cs="Arial"/>
                <w:b/>
                <w:sz w:val="18"/>
                <w:szCs w:val="18"/>
                <w:lang w:val="en-GB"/>
              </w:rPr>
            </w:pPr>
            <w:ins w:id="1566" w:author="Author">
              <w:r w:rsidRPr="00780708">
                <w:rPr>
                  <w:rFonts w:ascii="Arial" w:hAnsi="Arial" w:cs="Arial"/>
                  <w:b/>
                  <w:sz w:val="18"/>
                  <w:szCs w:val="18"/>
                  <w:lang w:val="en-GB"/>
                </w:rPr>
                <w:t>Flat file  column</w:t>
              </w:r>
            </w:ins>
          </w:p>
        </w:tc>
        <w:tc>
          <w:tcPr>
            <w:tcW w:w="647" w:type="dxa"/>
            <w:shd w:val="pct15" w:color="auto" w:fill="auto"/>
            <w:textDirection w:val="btLr"/>
          </w:tcPr>
          <w:p w:rsidR="00D61BAC" w:rsidRPr="00780708" w:rsidRDefault="00D61BAC" w:rsidP="008B5B67">
            <w:pPr>
              <w:ind w:left="113" w:right="113"/>
              <w:jc w:val="center"/>
              <w:rPr>
                <w:ins w:id="1567" w:author="Author"/>
                <w:rFonts w:ascii="Arial" w:hAnsi="Arial" w:cs="Arial"/>
                <w:b/>
                <w:sz w:val="18"/>
                <w:szCs w:val="18"/>
                <w:lang w:val="en-GB"/>
              </w:rPr>
            </w:pPr>
            <w:ins w:id="1568" w:author="Author">
              <w:r w:rsidRPr="00780708">
                <w:rPr>
                  <w:rFonts w:ascii="Arial" w:hAnsi="Arial" w:cs="Arial"/>
                  <w:b/>
                  <w:sz w:val="18"/>
                  <w:szCs w:val="18"/>
                  <w:lang w:val="en-GB"/>
                </w:rPr>
                <w:t>Excel Column</w:t>
              </w:r>
            </w:ins>
          </w:p>
        </w:tc>
        <w:tc>
          <w:tcPr>
            <w:tcW w:w="1603" w:type="dxa"/>
            <w:shd w:val="pct15" w:color="auto" w:fill="auto"/>
          </w:tcPr>
          <w:p w:rsidR="00D61BAC" w:rsidRPr="00780708" w:rsidRDefault="00D61BAC" w:rsidP="008B5B67">
            <w:pPr>
              <w:pStyle w:val="T2BaseArray"/>
              <w:ind w:left="0" w:firstLine="0"/>
              <w:jc w:val="center"/>
              <w:rPr>
                <w:ins w:id="1569" w:author="Author"/>
                <w:rFonts w:ascii="Arial" w:hAnsi="Arial" w:cs="Arial"/>
                <w:b/>
              </w:rPr>
            </w:pPr>
            <w:ins w:id="1570" w:author="Author">
              <w:r w:rsidRPr="00780708">
                <w:rPr>
                  <w:rFonts w:ascii="Arial" w:hAnsi="Arial" w:cs="Arial"/>
                  <w:b/>
                </w:rPr>
                <w:t>Column Name</w:t>
              </w:r>
            </w:ins>
          </w:p>
        </w:tc>
        <w:tc>
          <w:tcPr>
            <w:tcW w:w="2065" w:type="dxa"/>
            <w:shd w:val="pct15" w:color="auto" w:fill="auto"/>
          </w:tcPr>
          <w:p w:rsidR="00D61BAC" w:rsidRPr="00780708" w:rsidRDefault="00D61BAC" w:rsidP="008B5B67">
            <w:pPr>
              <w:pStyle w:val="T2BaseArray"/>
              <w:ind w:left="0" w:firstLine="0"/>
              <w:jc w:val="center"/>
              <w:rPr>
                <w:ins w:id="1571" w:author="Author"/>
                <w:rFonts w:ascii="Arial" w:hAnsi="Arial" w:cs="Arial"/>
                <w:b/>
              </w:rPr>
            </w:pPr>
            <w:ins w:id="1572" w:author="Author">
              <w:r w:rsidRPr="00780708">
                <w:rPr>
                  <w:rFonts w:ascii="Arial" w:hAnsi="Arial" w:cs="Arial"/>
                  <w:b/>
                </w:rPr>
                <w:t>Format</w:t>
              </w:r>
            </w:ins>
          </w:p>
        </w:tc>
        <w:tc>
          <w:tcPr>
            <w:tcW w:w="2350" w:type="dxa"/>
            <w:shd w:val="pct15" w:color="auto" w:fill="auto"/>
          </w:tcPr>
          <w:p w:rsidR="00D61BAC" w:rsidRPr="00780708" w:rsidRDefault="00D61BAC" w:rsidP="008B5B67">
            <w:pPr>
              <w:pStyle w:val="T2BaseArray"/>
              <w:ind w:left="0" w:firstLine="0"/>
              <w:jc w:val="center"/>
              <w:rPr>
                <w:ins w:id="1573" w:author="Author"/>
                <w:rFonts w:ascii="Arial" w:hAnsi="Arial" w:cs="Arial"/>
                <w:b/>
              </w:rPr>
            </w:pPr>
            <w:ins w:id="1574" w:author="Author">
              <w:r w:rsidRPr="00780708">
                <w:rPr>
                  <w:rFonts w:ascii="Arial" w:hAnsi="Arial" w:cs="Arial"/>
                  <w:b/>
                </w:rPr>
                <w:t>Description</w:t>
              </w:r>
            </w:ins>
          </w:p>
        </w:tc>
        <w:tc>
          <w:tcPr>
            <w:tcW w:w="1820" w:type="dxa"/>
            <w:shd w:val="pct15" w:color="auto" w:fill="auto"/>
          </w:tcPr>
          <w:p w:rsidR="00D61BAC" w:rsidRPr="00780708" w:rsidRDefault="00D61BAC" w:rsidP="008B5B67">
            <w:pPr>
              <w:pStyle w:val="T2BaseArray"/>
              <w:ind w:left="0" w:firstLine="0"/>
              <w:jc w:val="center"/>
              <w:rPr>
                <w:ins w:id="1575" w:author="Author"/>
                <w:rFonts w:ascii="Arial" w:hAnsi="Arial" w:cs="Arial"/>
                <w:b/>
              </w:rPr>
            </w:pPr>
            <w:ins w:id="1576" w:author="Author">
              <w:r w:rsidRPr="00780708">
                <w:rPr>
                  <w:rFonts w:ascii="Arial" w:hAnsi="Arial" w:cs="Arial"/>
                  <w:b/>
                </w:rPr>
                <w:t>Rules</w:t>
              </w:r>
            </w:ins>
          </w:p>
        </w:tc>
        <w:tc>
          <w:tcPr>
            <w:tcW w:w="755" w:type="dxa"/>
            <w:shd w:val="pct15" w:color="auto" w:fill="auto"/>
          </w:tcPr>
          <w:p w:rsidR="00D61BAC" w:rsidRPr="00780708" w:rsidRDefault="00D61BAC" w:rsidP="008B5B67">
            <w:pPr>
              <w:pStyle w:val="T2BaseArray"/>
              <w:ind w:left="0" w:firstLine="0"/>
              <w:jc w:val="center"/>
              <w:rPr>
                <w:ins w:id="1577" w:author="Author"/>
                <w:rFonts w:ascii="Arial" w:hAnsi="Arial" w:cs="Arial"/>
                <w:b/>
              </w:rPr>
            </w:pPr>
            <w:ins w:id="1578" w:author="Author">
              <w:r w:rsidRPr="00780708">
                <w:rPr>
                  <w:rFonts w:ascii="Arial" w:hAnsi="Arial" w:cs="Arial"/>
                  <w:b/>
                </w:rPr>
                <w:t>Occurs per Record</w:t>
              </w:r>
            </w:ins>
          </w:p>
        </w:tc>
        <w:tc>
          <w:tcPr>
            <w:tcW w:w="755" w:type="dxa"/>
            <w:shd w:val="pct15" w:color="auto" w:fill="auto"/>
          </w:tcPr>
          <w:p w:rsidR="00D61BAC" w:rsidRPr="00780708" w:rsidRDefault="00D61BAC" w:rsidP="008B5B67">
            <w:pPr>
              <w:pStyle w:val="T2BaseArray"/>
              <w:ind w:left="0" w:firstLine="0"/>
              <w:jc w:val="center"/>
              <w:rPr>
                <w:ins w:id="1579" w:author="Author"/>
                <w:rFonts w:ascii="Arial" w:hAnsi="Arial" w:cs="Arial"/>
                <w:b/>
              </w:rPr>
            </w:pPr>
            <w:ins w:id="1580" w:author="Author">
              <w:r w:rsidRPr="00780708">
                <w:rPr>
                  <w:rFonts w:ascii="Arial" w:hAnsi="Arial" w:cs="Arial"/>
                  <w:b/>
                </w:rPr>
                <w:t>Occurs per Group</w:t>
              </w:r>
            </w:ins>
          </w:p>
        </w:tc>
      </w:tr>
      <w:tr w:rsidR="00D61BAC" w:rsidRPr="00780708" w:rsidTr="008B5B67">
        <w:trPr>
          <w:ins w:id="1581" w:author="Author"/>
        </w:trPr>
        <w:tc>
          <w:tcPr>
            <w:tcW w:w="614" w:type="dxa"/>
          </w:tcPr>
          <w:p w:rsidR="00D61BAC" w:rsidRPr="00780708" w:rsidRDefault="00D61BAC" w:rsidP="008B5B67">
            <w:pPr>
              <w:pStyle w:val="T2BaseArray"/>
              <w:ind w:left="0" w:firstLine="0"/>
              <w:jc w:val="left"/>
              <w:rPr>
                <w:ins w:id="1582" w:author="Author"/>
                <w:rFonts w:ascii="Arial" w:hAnsi="Arial" w:cs="Arial"/>
              </w:rPr>
            </w:pPr>
            <w:ins w:id="1583" w:author="Author">
              <w:r w:rsidRPr="00780708">
                <w:rPr>
                  <w:rFonts w:ascii="Arial" w:hAnsi="Arial" w:cs="Arial"/>
                </w:rPr>
                <w:t>2</w:t>
              </w:r>
            </w:ins>
          </w:p>
        </w:tc>
        <w:tc>
          <w:tcPr>
            <w:tcW w:w="647" w:type="dxa"/>
          </w:tcPr>
          <w:p w:rsidR="00D61BAC" w:rsidRPr="00780708" w:rsidRDefault="00D61BAC" w:rsidP="008B5B67">
            <w:pPr>
              <w:pStyle w:val="T2BaseArray"/>
              <w:ind w:left="0" w:firstLine="0"/>
              <w:jc w:val="left"/>
              <w:rPr>
                <w:ins w:id="1584" w:author="Author"/>
                <w:rFonts w:ascii="Arial" w:hAnsi="Arial" w:cs="Arial"/>
              </w:rPr>
            </w:pPr>
            <w:ins w:id="1585" w:author="Author">
              <w:r w:rsidRPr="00780708">
                <w:rPr>
                  <w:rFonts w:ascii="Arial" w:hAnsi="Arial" w:cs="Arial"/>
                </w:rPr>
                <w:t>B</w:t>
              </w:r>
            </w:ins>
          </w:p>
        </w:tc>
        <w:tc>
          <w:tcPr>
            <w:tcW w:w="1603" w:type="dxa"/>
          </w:tcPr>
          <w:p w:rsidR="00D61BAC" w:rsidRPr="00780708" w:rsidRDefault="00D61BAC" w:rsidP="008B5B67">
            <w:pPr>
              <w:pStyle w:val="T2BaseArray"/>
              <w:ind w:left="0" w:firstLine="0"/>
              <w:jc w:val="left"/>
              <w:rPr>
                <w:ins w:id="1586" w:author="Author"/>
                <w:rFonts w:ascii="Arial" w:hAnsi="Arial" w:cs="Arial"/>
              </w:rPr>
            </w:pPr>
            <w:ins w:id="1587" w:author="Author">
              <w:r w:rsidRPr="00780708">
                <w:rPr>
                  <w:rFonts w:ascii="Arial" w:hAnsi="Arial" w:cs="Arial"/>
                </w:rPr>
                <w:t>Record Id</w:t>
              </w:r>
            </w:ins>
          </w:p>
        </w:tc>
        <w:tc>
          <w:tcPr>
            <w:tcW w:w="2065" w:type="dxa"/>
          </w:tcPr>
          <w:p w:rsidR="00D61BAC" w:rsidRPr="00780708" w:rsidRDefault="00D61BAC" w:rsidP="008B5B67">
            <w:pPr>
              <w:pStyle w:val="T2BaseArray"/>
              <w:ind w:left="0" w:firstLine="0"/>
              <w:jc w:val="left"/>
              <w:rPr>
                <w:ins w:id="1588" w:author="Author"/>
                <w:rFonts w:ascii="Arial" w:hAnsi="Arial" w:cs="Arial"/>
              </w:rPr>
            </w:pPr>
            <w:ins w:id="1589" w:author="Author">
              <w:r w:rsidRPr="00780708">
                <w:rPr>
                  <w:rFonts w:ascii="Arial" w:hAnsi="Arial" w:cs="Arial"/>
                </w:rPr>
                <w:t>NUMERIC (10)</w:t>
              </w:r>
            </w:ins>
          </w:p>
        </w:tc>
        <w:tc>
          <w:tcPr>
            <w:tcW w:w="2350" w:type="dxa"/>
          </w:tcPr>
          <w:p w:rsidR="00D61BAC" w:rsidRPr="00780708" w:rsidRDefault="00D61BAC" w:rsidP="008B5B67">
            <w:pPr>
              <w:pStyle w:val="T2BaseArray"/>
              <w:ind w:left="0" w:firstLine="0"/>
              <w:jc w:val="left"/>
              <w:rPr>
                <w:ins w:id="1590" w:author="Author"/>
                <w:rFonts w:ascii="Arial" w:hAnsi="Arial" w:cs="Arial"/>
              </w:rPr>
            </w:pPr>
            <w:ins w:id="1591" w:author="Author">
              <w:r w:rsidRPr="00780708">
                <w:rPr>
                  <w:rFonts w:ascii="Arial" w:hAnsi="Arial" w:cs="Arial"/>
                </w:rPr>
                <w:t xml:space="preserve">Unique identifier of the record. </w:t>
              </w:r>
            </w:ins>
          </w:p>
        </w:tc>
        <w:tc>
          <w:tcPr>
            <w:tcW w:w="1820" w:type="dxa"/>
          </w:tcPr>
          <w:p w:rsidR="00D61BAC" w:rsidRPr="00780708" w:rsidRDefault="00D61BAC" w:rsidP="008B5B67">
            <w:pPr>
              <w:pStyle w:val="T2BaseArray"/>
              <w:ind w:left="0" w:firstLine="0"/>
              <w:jc w:val="left"/>
              <w:rPr>
                <w:ins w:id="1592" w:author="Author"/>
                <w:rFonts w:ascii="Arial" w:hAnsi="Arial" w:cs="Arial"/>
              </w:rPr>
            </w:pPr>
          </w:p>
        </w:tc>
        <w:tc>
          <w:tcPr>
            <w:tcW w:w="755" w:type="dxa"/>
          </w:tcPr>
          <w:p w:rsidR="00D61BAC" w:rsidRPr="00780708" w:rsidRDefault="00D61BAC" w:rsidP="008B5B67">
            <w:pPr>
              <w:pStyle w:val="T2BaseArray"/>
              <w:ind w:left="0" w:firstLine="0"/>
              <w:jc w:val="left"/>
              <w:rPr>
                <w:ins w:id="1593" w:author="Author"/>
                <w:rFonts w:ascii="Arial" w:hAnsi="Arial" w:cs="Arial"/>
              </w:rPr>
            </w:pPr>
            <w:ins w:id="1594"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595" w:author="Author"/>
                <w:rFonts w:ascii="Arial" w:hAnsi="Arial" w:cs="Arial"/>
              </w:rPr>
            </w:pPr>
          </w:p>
        </w:tc>
      </w:tr>
      <w:tr w:rsidR="00D61BAC" w:rsidRPr="00780708" w:rsidTr="008B5B67">
        <w:trPr>
          <w:ins w:id="1596" w:author="Author"/>
        </w:trPr>
        <w:tc>
          <w:tcPr>
            <w:tcW w:w="614" w:type="dxa"/>
          </w:tcPr>
          <w:p w:rsidR="00D61BAC" w:rsidRPr="00780708" w:rsidRDefault="00D61BAC" w:rsidP="008B5B67">
            <w:pPr>
              <w:pStyle w:val="T2BaseArray"/>
              <w:ind w:left="0" w:firstLine="0"/>
              <w:jc w:val="left"/>
              <w:rPr>
                <w:ins w:id="1597" w:author="Author"/>
                <w:rFonts w:ascii="Arial" w:hAnsi="Arial" w:cs="Arial"/>
              </w:rPr>
            </w:pPr>
            <w:ins w:id="1598" w:author="Author">
              <w:r w:rsidRPr="00780708">
                <w:rPr>
                  <w:rFonts w:ascii="Arial" w:hAnsi="Arial" w:cs="Arial"/>
                </w:rPr>
                <w:t>3</w:t>
              </w:r>
            </w:ins>
          </w:p>
        </w:tc>
        <w:tc>
          <w:tcPr>
            <w:tcW w:w="647" w:type="dxa"/>
          </w:tcPr>
          <w:p w:rsidR="00D61BAC" w:rsidRPr="00780708" w:rsidRDefault="00D61BAC" w:rsidP="008B5B67">
            <w:pPr>
              <w:pStyle w:val="T2BaseArray"/>
              <w:ind w:left="0" w:firstLine="0"/>
              <w:jc w:val="left"/>
              <w:rPr>
                <w:ins w:id="1599" w:author="Author"/>
                <w:rFonts w:ascii="Arial" w:hAnsi="Arial" w:cs="Arial"/>
              </w:rPr>
            </w:pPr>
            <w:ins w:id="1600" w:author="Author">
              <w:r w:rsidRPr="00780708">
                <w:rPr>
                  <w:rFonts w:ascii="Arial" w:hAnsi="Arial" w:cs="Arial"/>
                </w:rPr>
                <w:t>C</w:t>
              </w:r>
            </w:ins>
          </w:p>
        </w:tc>
        <w:tc>
          <w:tcPr>
            <w:tcW w:w="1603" w:type="dxa"/>
          </w:tcPr>
          <w:p w:rsidR="00D61BAC" w:rsidRPr="00780708" w:rsidRDefault="00D61BAC" w:rsidP="008B5B67">
            <w:pPr>
              <w:pStyle w:val="T2BaseArray"/>
              <w:ind w:left="0" w:firstLine="0"/>
              <w:jc w:val="left"/>
              <w:rPr>
                <w:ins w:id="1601" w:author="Author"/>
                <w:rFonts w:ascii="Arial" w:hAnsi="Arial" w:cs="Arial"/>
              </w:rPr>
            </w:pPr>
            <w:ins w:id="1602" w:author="Author">
              <w:r w:rsidRPr="00780708">
                <w:rPr>
                  <w:rFonts w:ascii="Arial" w:hAnsi="Arial" w:cs="Arial"/>
                </w:rPr>
                <w:t xml:space="preserve">Instructing Party Parent </w:t>
              </w:r>
              <w:r w:rsidRPr="00780708">
                <w:rPr>
                  <w:rFonts w:ascii="Arial" w:hAnsi="Arial" w:cs="Arial"/>
                </w:rPr>
                <w:lastRenderedPageBreak/>
                <w:t>BIC</w:t>
              </w:r>
            </w:ins>
          </w:p>
        </w:tc>
        <w:tc>
          <w:tcPr>
            <w:tcW w:w="2065" w:type="dxa"/>
          </w:tcPr>
          <w:p w:rsidR="00D61BAC" w:rsidRPr="00780708" w:rsidRDefault="00D61BAC" w:rsidP="008B5B67">
            <w:pPr>
              <w:pStyle w:val="T2BaseArray"/>
              <w:ind w:left="0" w:firstLine="0"/>
              <w:jc w:val="left"/>
              <w:rPr>
                <w:ins w:id="1603" w:author="Author"/>
                <w:rFonts w:ascii="Arial" w:hAnsi="Arial" w:cs="Arial"/>
              </w:rPr>
            </w:pPr>
            <w:commentRangeStart w:id="1604"/>
            <w:ins w:id="1605" w:author="Author">
              <w:r>
                <w:rPr>
                  <w:rFonts w:ascii="Arial" w:hAnsi="Arial" w:cs="Arial"/>
                </w:rPr>
                <w:lastRenderedPageBreak/>
                <w:t>VAR</w:t>
              </w:r>
              <w:r w:rsidRPr="00780708">
                <w:rPr>
                  <w:rFonts w:ascii="Arial" w:hAnsi="Arial" w:cs="Arial"/>
                </w:rPr>
                <w:t>CHAR (11)</w:t>
              </w:r>
              <w:commentRangeEnd w:id="1604"/>
              <w:r>
                <w:rPr>
                  <w:rStyle w:val="CommentReference"/>
                  <w:rFonts w:ascii="Times New Roman" w:hAnsi="Times New Roman"/>
                  <w:lang w:val="fr-FR"/>
                </w:rPr>
                <w:commentReference w:id="1604"/>
              </w:r>
            </w:ins>
          </w:p>
        </w:tc>
        <w:tc>
          <w:tcPr>
            <w:tcW w:w="2350" w:type="dxa"/>
          </w:tcPr>
          <w:p w:rsidR="00D61BAC" w:rsidRPr="00780708" w:rsidRDefault="00D61BAC" w:rsidP="008B5B67">
            <w:pPr>
              <w:pStyle w:val="T2BaseArray"/>
              <w:ind w:left="0" w:firstLine="0"/>
              <w:jc w:val="left"/>
              <w:rPr>
                <w:ins w:id="1606" w:author="Author"/>
                <w:rFonts w:ascii="Arial" w:hAnsi="Arial" w:cs="Arial"/>
              </w:rPr>
            </w:pPr>
          </w:p>
        </w:tc>
        <w:tc>
          <w:tcPr>
            <w:tcW w:w="1820" w:type="dxa"/>
          </w:tcPr>
          <w:p w:rsidR="00D61BAC" w:rsidRPr="00780708" w:rsidRDefault="00D61BAC" w:rsidP="008B5B67">
            <w:pPr>
              <w:pStyle w:val="T2BaseArray"/>
              <w:ind w:left="0" w:firstLine="0"/>
              <w:jc w:val="left"/>
              <w:rPr>
                <w:ins w:id="1607" w:author="Author"/>
                <w:rFonts w:ascii="Arial" w:hAnsi="Arial" w:cs="Arial"/>
              </w:rPr>
            </w:pPr>
          </w:p>
        </w:tc>
        <w:tc>
          <w:tcPr>
            <w:tcW w:w="755" w:type="dxa"/>
          </w:tcPr>
          <w:p w:rsidR="00D61BAC" w:rsidRPr="00780708" w:rsidRDefault="00D61BAC" w:rsidP="008B5B67">
            <w:pPr>
              <w:pStyle w:val="T2BaseArray"/>
              <w:ind w:left="0" w:firstLine="0"/>
              <w:jc w:val="left"/>
              <w:rPr>
                <w:ins w:id="1608" w:author="Author"/>
                <w:rFonts w:ascii="Arial" w:hAnsi="Arial" w:cs="Arial"/>
              </w:rPr>
            </w:pPr>
            <w:ins w:id="1609"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610" w:author="Author"/>
                <w:rFonts w:ascii="Arial" w:hAnsi="Arial" w:cs="Arial"/>
              </w:rPr>
            </w:pPr>
          </w:p>
        </w:tc>
      </w:tr>
      <w:tr w:rsidR="00D61BAC" w:rsidRPr="00780708" w:rsidTr="008B5B67">
        <w:trPr>
          <w:ins w:id="1611" w:author="Author"/>
        </w:trPr>
        <w:tc>
          <w:tcPr>
            <w:tcW w:w="614" w:type="dxa"/>
          </w:tcPr>
          <w:p w:rsidR="00D61BAC" w:rsidRPr="00780708" w:rsidRDefault="00D61BAC" w:rsidP="008B5B67">
            <w:pPr>
              <w:pStyle w:val="T2BaseArray"/>
              <w:ind w:left="0" w:firstLine="0"/>
              <w:jc w:val="left"/>
              <w:rPr>
                <w:ins w:id="1612" w:author="Author"/>
                <w:rFonts w:ascii="Arial" w:hAnsi="Arial" w:cs="Arial"/>
              </w:rPr>
            </w:pPr>
            <w:ins w:id="1613" w:author="Author">
              <w:r w:rsidRPr="00780708">
                <w:rPr>
                  <w:rFonts w:ascii="Arial" w:hAnsi="Arial" w:cs="Arial"/>
                </w:rPr>
                <w:lastRenderedPageBreak/>
                <w:t>4</w:t>
              </w:r>
            </w:ins>
          </w:p>
        </w:tc>
        <w:tc>
          <w:tcPr>
            <w:tcW w:w="647" w:type="dxa"/>
          </w:tcPr>
          <w:p w:rsidR="00D61BAC" w:rsidRPr="00780708" w:rsidRDefault="00D61BAC" w:rsidP="008B5B67">
            <w:pPr>
              <w:pStyle w:val="T2BaseArray"/>
              <w:ind w:left="0" w:firstLine="0"/>
              <w:jc w:val="left"/>
              <w:rPr>
                <w:ins w:id="1614" w:author="Author"/>
                <w:rFonts w:ascii="Arial" w:hAnsi="Arial" w:cs="Arial"/>
              </w:rPr>
            </w:pPr>
            <w:ins w:id="1615" w:author="Author">
              <w:r w:rsidRPr="00780708">
                <w:rPr>
                  <w:rFonts w:ascii="Arial" w:hAnsi="Arial" w:cs="Arial"/>
                </w:rPr>
                <w:t>D</w:t>
              </w:r>
            </w:ins>
          </w:p>
        </w:tc>
        <w:tc>
          <w:tcPr>
            <w:tcW w:w="1603" w:type="dxa"/>
          </w:tcPr>
          <w:p w:rsidR="00D61BAC" w:rsidRPr="00780708" w:rsidRDefault="00D61BAC" w:rsidP="008B5B67">
            <w:pPr>
              <w:pStyle w:val="T2BaseArray"/>
              <w:ind w:left="0" w:firstLine="0"/>
              <w:jc w:val="left"/>
              <w:rPr>
                <w:ins w:id="1616" w:author="Author"/>
                <w:rFonts w:ascii="Arial" w:hAnsi="Arial" w:cs="Arial"/>
              </w:rPr>
            </w:pPr>
            <w:ins w:id="1617" w:author="Author">
              <w:r w:rsidRPr="00780708">
                <w:rPr>
                  <w:rFonts w:ascii="Arial" w:hAnsi="Arial" w:cs="Arial"/>
                </w:rPr>
                <w:t>Instructing Party BIC</w:t>
              </w:r>
            </w:ins>
          </w:p>
        </w:tc>
        <w:tc>
          <w:tcPr>
            <w:tcW w:w="2065" w:type="dxa"/>
          </w:tcPr>
          <w:p w:rsidR="00D61BAC" w:rsidRPr="00780708" w:rsidRDefault="00D61BAC" w:rsidP="008B5B67">
            <w:pPr>
              <w:pStyle w:val="T2BaseArray"/>
              <w:ind w:left="0" w:firstLine="0"/>
              <w:jc w:val="left"/>
              <w:rPr>
                <w:ins w:id="1618" w:author="Author"/>
                <w:rFonts w:ascii="Arial" w:hAnsi="Arial" w:cs="Arial"/>
              </w:rPr>
            </w:pPr>
            <w:commentRangeStart w:id="1619"/>
            <w:ins w:id="1620" w:author="Author">
              <w:r>
                <w:rPr>
                  <w:rFonts w:ascii="Arial" w:hAnsi="Arial" w:cs="Arial"/>
                </w:rPr>
                <w:t>VAR</w:t>
              </w:r>
              <w:r w:rsidRPr="00780708">
                <w:rPr>
                  <w:rFonts w:ascii="Arial" w:hAnsi="Arial" w:cs="Arial"/>
                </w:rPr>
                <w:t>CHAR (11)</w:t>
              </w:r>
              <w:commentRangeEnd w:id="1619"/>
              <w:r>
                <w:rPr>
                  <w:rStyle w:val="CommentReference"/>
                  <w:rFonts w:ascii="Times New Roman" w:hAnsi="Times New Roman"/>
                  <w:lang w:val="fr-FR"/>
                </w:rPr>
                <w:commentReference w:id="1619"/>
              </w:r>
            </w:ins>
          </w:p>
        </w:tc>
        <w:tc>
          <w:tcPr>
            <w:tcW w:w="2350" w:type="dxa"/>
          </w:tcPr>
          <w:p w:rsidR="00D61BAC" w:rsidRPr="00780708" w:rsidRDefault="00D61BAC" w:rsidP="008B5B67">
            <w:pPr>
              <w:pStyle w:val="T2BaseArray"/>
              <w:ind w:left="0" w:firstLine="0"/>
              <w:jc w:val="left"/>
              <w:rPr>
                <w:ins w:id="1621" w:author="Author"/>
                <w:rFonts w:ascii="Arial" w:hAnsi="Arial" w:cs="Arial"/>
              </w:rPr>
            </w:pPr>
          </w:p>
        </w:tc>
        <w:tc>
          <w:tcPr>
            <w:tcW w:w="1820" w:type="dxa"/>
          </w:tcPr>
          <w:p w:rsidR="00D61BAC" w:rsidRPr="00780708" w:rsidRDefault="00D61BAC" w:rsidP="008B5B67">
            <w:pPr>
              <w:pStyle w:val="T2BaseArray"/>
              <w:ind w:left="0" w:firstLine="0"/>
              <w:jc w:val="left"/>
              <w:rPr>
                <w:ins w:id="1622" w:author="Author"/>
                <w:rFonts w:ascii="Arial" w:hAnsi="Arial" w:cs="Arial"/>
              </w:rPr>
            </w:pPr>
          </w:p>
        </w:tc>
        <w:tc>
          <w:tcPr>
            <w:tcW w:w="755" w:type="dxa"/>
          </w:tcPr>
          <w:p w:rsidR="00D61BAC" w:rsidRPr="00780708" w:rsidRDefault="00D61BAC" w:rsidP="008B5B67">
            <w:pPr>
              <w:pStyle w:val="T2BaseArray"/>
              <w:ind w:left="0" w:firstLine="0"/>
              <w:jc w:val="left"/>
              <w:rPr>
                <w:ins w:id="1623" w:author="Author"/>
                <w:rFonts w:ascii="Arial" w:hAnsi="Arial" w:cs="Arial"/>
              </w:rPr>
            </w:pPr>
            <w:ins w:id="1624"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625" w:author="Author"/>
                <w:rFonts w:ascii="Arial" w:hAnsi="Arial" w:cs="Arial"/>
              </w:rPr>
            </w:pPr>
          </w:p>
        </w:tc>
      </w:tr>
      <w:tr w:rsidR="00D61BAC" w:rsidRPr="00780708" w:rsidTr="008B5B67">
        <w:trPr>
          <w:ins w:id="1626" w:author="Author"/>
        </w:trPr>
        <w:tc>
          <w:tcPr>
            <w:tcW w:w="614" w:type="dxa"/>
          </w:tcPr>
          <w:p w:rsidR="00D61BAC" w:rsidRPr="00780708" w:rsidRDefault="00D61BAC" w:rsidP="008B5B67">
            <w:pPr>
              <w:pStyle w:val="T2BaseArray"/>
              <w:ind w:left="0" w:firstLine="0"/>
              <w:jc w:val="left"/>
              <w:rPr>
                <w:ins w:id="1627" w:author="Author"/>
                <w:rFonts w:ascii="Arial" w:hAnsi="Arial" w:cs="Arial"/>
              </w:rPr>
            </w:pPr>
            <w:ins w:id="1628" w:author="Author">
              <w:r w:rsidRPr="00780708">
                <w:rPr>
                  <w:rFonts w:ascii="Arial" w:hAnsi="Arial" w:cs="Arial"/>
                </w:rPr>
                <w:t>5</w:t>
              </w:r>
            </w:ins>
          </w:p>
        </w:tc>
        <w:tc>
          <w:tcPr>
            <w:tcW w:w="647" w:type="dxa"/>
          </w:tcPr>
          <w:p w:rsidR="00D61BAC" w:rsidRPr="00780708" w:rsidRDefault="00D61BAC" w:rsidP="008B5B67">
            <w:pPr>
              <w:pStyle w:val="T2BaseArray"/>
              <w:ind w:left="0" w:firstLine="0"/>
              <w:jc w:val="left"/>
              <w:rPr>
                <w:ins w:id="1629" w:author="Author"/>
                <w:rFonts w:ascii="Arial" w:hAnsi="Arial" w:cs="Arial"/>
              </w:rPr>
            </w:pPr>
            <w:ins w:id="1630" w:author="Author">
              <w:r w:rsidRPr="00780708">
                <w:rPr>
                  <w:rFonts w:ascii="Arial" w:hAnsi="Arial" w:cs="Arial"/>
                </w:rPr>
                <w:t>E</w:t>
              </w:r>
            </w:ins>
          </w:p>
        </w:tc>
        <w:tc>
          <w:tcPr>
            <w:tcW w:w="1603" w:type="dxa"/>
          </w:tcPr>
          <w:p w:rsidR="00D61BAC" w:rsidRPr="00780708" w:rsidRDefault="00D61BAC" w:rsidP="008B5B67">
            <w:pPr>
              <w:pStyle w:val="T2BaseArray"/>
              <w:ind w:left="0" w:firstLine="0"/>
              <w:jc w:val="left"/>
              <w:rPr>
                <w:ins w:id="1631" w:author="Author"/>
                <w:rFonts w:ascii="Arial" w:hAnsi="Arial" w:cs="Arial"/>
              </w:rPr>
            </w:pPr>
            <w:ins w:id="1632" w:author="Author">
              <w:r w:rsidRPr="00780708">
                <w:rPr>
                  <w:rFonts w:ascii="Arial" w:hAnsi="Arial" w:cs="Arial"/>
                </w:rPr>
                <w:t>T2S Actor Instruction Reference</w:t>
              </w:r>
            </w:ins>
          </w:p>
        </w:tc>
        <w:tc>
          <w:tcPr>
            <w:tcW w:w="2065" w:type="dxa"/>
          </w:tcPr>
          <w:p w:rsidR="00D61BAC" w:rsidRPr="00780708" w:rsidRDefault="00D61BAC" w:rsidP="008B5B67">
            <w:pPr>
              <w:pStyle w:val="T2BaseArray"/>
              <w:ind w:left="0" w:firstLine="0"/>
              <w:jc w:val="left"/>
              <w:rPr>
                <w:ins w:id="1633" w:author="Author"/>
                <w:rFonts w:ascii="Arial" w:hAnsi="Arial" w:cs="Arial"/>
              </w:rPr>
            </w:pPr>
            <w:commentRangeStart w:id="1634"/>
            <w:ins w:id="1635" w:author="Author">
              <w:r>
                <w:rPr>
                  <w:rFonts w:ascii="Arial" w:hAnsi="Arial" w:cs="Arial"/>
                </w:rPr>
                <w:t>VAR</w:t>
              </w:r>
              <w:r w:rsidRPr="00780708">
                <w:rPr>
                  <w:rFonts w:ascii="Arial" w:hAnsi="Arial" w:cs="Arial"/>
                </w:rPr>
                <w:t xml:space="preserve">CHAR </w:t>
              </w:r>
              <w:commentRangeEnd w:id="1634"/>
              <w:r>
                <w:rPr>
                  <w:rStyle w:val="CommentReference"/>
                  <w:rFonts w:ascii="Times New Roman" w:hAnsi="Times New Roman"/>
                  <w:lang w:val="fr-FR"/>
                </w:rPr>
                <w:commentReference w:id="1634"/>
              </w:r>
              <w:r w:rsidRPr="00780708">
                <w:rPr>
                  <w:rFonts w:ascii="Arial" w:hAnsi="Arial" w:cs="Arial"/>
                </w:rPr>
                <w:t>(16)</w:t>
              </w:r>
            </w:ins>
          </w:p>
        </w:tc>
        <w:tc>
          <w:tcPr>
            <w:tcW w:w="2350" w:type="dxa"/>
          </w:tcPr>
          <w:p w:rsidR="00D61BAC" w:rsidRPr="00780708" w:rsidRDefault="00D61BAC" w:rsidP="008B5B67">
            <w:pPr>
              <w:pStyle w:val="T2BaseArray"/>
              <w:ind w:left="0" w:firstLine="0"/>
              <w:jc w:val="left"/>
              <w:rPr>
                <w:ins w:id="1636" w:author="Author"/>
                <w:rFonts w:ascii="Arial" w:hAnsi="Arial" w:cs="Arial"/>
              </w:rPr>
            </w:pPr>
            <w:ins w:id="1637" w:author="Author">
              <w:r w:rsidRPr="00780708">
                <w:rPr>
                  <w:rFonts w:ascii="Arial" w:hAnsi="Arial" w:cs="Arial"/>
                </w:rPr>
                <w:t>Transaction identification.</w:t>
              </w:r>
            </w:ins>
          </w:p>
        </w:tc>
        <w:tc>
          <w:tcPr>
            <w:tcW w:w="1820" w:type="dxa"/>
          </w:tcPr>
          <w:p w:rsidR="00D61BAC" w:rsidRPr="00780708" w:rsidRDefault="00D61BAC" w:rsidP="008B5B67">
            <w:pPr>
              <w:pStyle w:val="T2BaseArray"/>
              <w:ind w:left="0" w:firstLine="0"/>
              <w:jc w:val="left"/>
              <w:rPr>
                <w:ins w:id="1638" w:author="Author"/>
                <w:rFonts w:ascii="Arial" w:hAnsi="Arial" w:cs="Arial"/>
              </w:rPr>
            </w:pPr>
          </w:p>
        </w:tc>
        <w:tc>
          <w:tcPr>
            <w:tcW w:w="755" w:type="dxa"/>
          </w:tcPr>
          <w:p w:rsidR="00D61BAC" w:rsidRPr="00780708" w:rsidRDefault="00D61BAC" w:rsidP="008B5B67">
            <w:pPr>
              <w:pStyle w:val="T2BaseArray"/>
              <w:ind w:left="0" w:firstLine="0"/>
              <w:jc w:val="left"/>
              <w:rPr>
                <w:ins w:id="1639" w:author="Author"/>
                <w:rFonts w:ascii="Arial" w:hAnsi="Arial" w:cs="Arial"/>
              </w:rPr>
            </w:pPr>
            <w:ins w:id="1640"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641" w:author="Author"/>
                <w:rFonts w:ascii="Arial" w:hAnsi="Arial" w:cs="Arial"/>
              </w:rPr>
            </w:pPr>
          </w:p>
        </w:tc>
      </w:tr>
      <w:tr w:rsidR="00D61BAC" w:rsidRPr="00780708" w:rsidTr="008B5B67">
        <w:trPr>
          <w:ins w:id="1642" w:author="Author"/>
        </w:trPr>
        <w:tc>
          <w:tcPr>
            <w:tcW w:w="614" w:type="dxa"/>
          </w:tcPr>
          <w:p w:rsidR="00D61BAC" w:rsidRPr="00780708" w:rsidRDefault="00D61BAC" w:rsidP="008B5B67">
            <w:pPr>
              <w:pStyle w:val="T2BaseArray"/>
              <w:ind w:left="0" w:firstLine="0"/>
              <w:jc w:val="left"/>
              <w:rPr>
                <w:ins w:id="1643" w:author="Author"/>
                <w:rFonts w:ascii="Arial" w:hAnsi="Arial" w:cs="Arial"/>
              </w:rPr>
            </w:pPr>
            <w:ins w:id="1644" w:author="Author">
              <w:r w:rsidRPr="00780708">
                <w:rPr>
                  <w:rFonts w:ascii="Arial" w:hAnsi="Arial" w:cs="Arial"/>
                </w:rPr>
                <w:t>6</w:t>
              </w:r>
            </w:ins>
          </w:p>
        </w:tc>
        <w:tc>
          <w:tcPr>
            <w:tcW w:w="647" w:type="dxa"/>
          </w:tcPr>
          <w:p w:rsidR="00D61BAC" w:rsidRPr="00780708" w:rsidRDefault="00D61BAC" w:rsidP="008B5B67">
            <w:pPr>
              <w:pStyle w:val="T2BaseArray"/>
              <w:ind w:left="0" w:firstLine="0"/>
              <w:jc w:val="left"/>
              <w:rPr>
                <w:ins w:id="1645" w:author="Author"/>
                <w:rFonts w:ascii="Arial" w:hAnsi="Arial" w:cs="Arial"/>
              </w:rPr>
            </w:pPr>
            <w:ins w:id="1646" w:author="Author">
              <w:r w:rsidRPr="00780708">
                <w:rPr>
                  <w:rFonts w:ascii="Arial" w:hAnsi="Arial" w:cs="Arial"/>
                </w:rPr>
                <w:t>F</w:t>
              </w:r>
            </w:ins>
          </w:p>
        </w:tc>
        <w:tc>
          <w:tcPr>
            <w:tcW w:w="1603" w:type="dxa"/>
          </w:tcPr>
          <w:p w:rsidR="00D61BAC" w:rsidRPr="00780708" w:rsidRDefault="00D61BAC" w:rsidP="008B5B67">
            <w:pPr>
              <w:pStyle w:val="T2BaseArray"/>
              <w:ind w:left="0" w:firstLine="0"/>
              <w:jc w:val="left"/>
              <w:rPr>
                <w:ins w:id="1647" w:author="Author"/>
                <w:rFonts w:ascii="Arial" w:hAnsi="Arial" w:cs="Arial"/>
              </w:rPr>
            </w:pPr>
            <w:ins w:id="1648" w:author="Author">
              <w:r w:rsidRPr="00780708">
                <w:rPr>
                  <w:rFonts w:ascii="Arial" w:hAnsi="Arial" w:cs="Arial"/>
                </w:rPr>
                <w:t>Securities Movement Type Code</w:t>
              </w:r>
            </w:ins>
          </w:p>
        </w:tc>
        <w:tc>
          <w:tcPr>
            <w:tcW w:w="2065" w:type="dxa"/>
          </w:tcPr>
          <w:p w:rsidR="00D61BAC" w:rsidRPr="00780708" w:rsidRDefault="00D61BAC" w:rsidP="008B5B67">
            <w:pPr>
              <w:pStyle w:val="T2BaseArray"/>
              <w:ind w:left="0" w:firstLine="0"/>
              <w:jc w:val="left"/>
              <w:rPr>
                <w:ins w:id="1649" w:author="Author"/>
                <w:rFonts w:ascii="Arial" w:hAnsi="Arial" w:cs="Arial"/>
              </w:rPr>
            </w:pPr>
            <w:ins w:id="1650" w:author="Author">
              <w:r w:rsidRPr="00780708">
                <w:rPr>
                  <w:rFonts w:ascii="Arial" w:hAnsi="Arial" w:cs="Arial"/>
                </w:rPr>
                <w:t>Possible values:</w:t>
              </w:r>
            </w:ins>
          </w:p>
          <w:p w:rsidR="00D61BAC" w:rsidRPr="00780708" w:rsidRDefault="00D61BAC" w:rsidP="00DE32BA">
            <w:pPr>
              <w:pStyle w:val="T2BaseArray"/>
              <w:numPr>
                <w:ilvl w:val="0"/>
                <w:numId w:val="14"/>
              </w:numPr>
              <w:jc w:val="left"/>
              <w:rPr>
                <w:ins w:id="1651" w:author="Author"/>
                <w:rFonts w:ascii="Arial" w:hAnsi="Arial" w:cs="Arial"/>
              </w:rPr>
              <w:pPrChange w:id="1652" w:author="Author">
                <w:pPr>
                  <w:pStyle w:val="T2BaseArray"/>
                  <w:framePr w:hSpace="141" w:wrap="around" w:vAnchor="text" w:hAnchor="margin" w:xAlign="center" w:y="92"/>
                  <w:numPr>
                    <w:numId w:val="15"/>
                  </w:numPr>
                  <w:tabs>
                    <w:tab w:val="num" w:pos="360"/>
                  </w:tabs>
                  <w:ind w:left="360" w:hanging="360"/>
                  <w:jc w:val="left"/>
                </w:pPr>
              </w:pPrChange>
            </w:pPr>
            <w:ins w:id="1653" w:author="Author">
              <w:r w:rsidRPr="00780708">
                <w:rPr>
                  <w:rFonts w:ascii="Arial" w:hAnsi="Arial" w:cs="Arial"/>
                </w:rPr>
                <w:t>DELI</w:t>
              </w:r>
            </w:ins>
          </w:p>
          <w:p w:rsidR="00D61BAC" w:rsidRPr="00780708" w:rsidRDefault="00D61BAC" w:rsidP="00DE32BA">
            <w:pPr>
              <w:pStyle w:val="T2BaseArray"/>
              <w:numPr>
                <w:ilvl w:val="0"/>
                <w:numId w:val="14"/>
              </w:numPr>
              <w:jc w:val="left"/>
              <w:rPr>
                <w:ins w:id="1654" w:author="Author"/>
                <w:rFonts w:ascii="Arial" w:hAnsi="Arial" w:cs="Arial"/>
              </w:rPr>
              <w:pPrChange w:id="1655" w:author="Author">
                <w:pPr>
                  <w:pStyle w:val="T2BaseArray"/>
                  <w:framePr w:hSpace="141" w:wrap="around" w:vAnchor="text" w:hAnchor="margin" w:xAlign="center" w:y="92"/>
                  <w:numPr>
                    <w:numId w:val="15"/>
                  </w:numPr>
                  <w:tabs>
                    <w:tab w:val="num" w:pos="360"/>
                  </w:tabs>
                  <w:ind w:left="360" w:hanging="360"/>
                  <w:jc w:val="left"/>
                </w:pPr>
              </w:pPrChange>
            </w:pPr>
            <w:ins w:id="1656" w:author="Author">
              <w:r w:rsidRPr="00780708">
                <w:rPr>
                  <w:rFonts w:ascii="Arial" w:hAnsi="Arial" w:cs="Arial"/>
                </w:rPr>
                <w:t>RECE</w:t>
              </w:r>
            </w:ins>
          </w:p>
        </w:tc>
        <w:tc>
          <w:tcPr>
            <w:tcW w:w="2350" w:type="dxa"/>
          </w:tcPr>
          <w:p w:rsidR="00D61BAC" w:rsidRPr="00780708" w:rsidRDefault="00D61BAC" w:rsidP="00DE32BA">
            <w:pPr>
              <w:pStyle w:val="T2BaseArray"/>
              <w:numPr>
                <w:ilvl w:val="0"/>
                <w:numId w:val="14"/>
              </w:numPr>
              <w:jc w:val="left"/>
              <w:rPr>
                <w:ins w:id="1657" w:author="Author"/>
                <w:rFonts w:ascii="Arial" w:hAnsi="Arial" w:cs="Arial"/>
              </w:rPr>
              <w:pPrChange w:id="1658" w:author="Author">
                <w:pPr>
                  <w:pStyle w:val="T2BaseArray"/>
                  <w:framePr w:hSpace="141" w:wrap="around" w:vAnchor="text" w:hAnchor="margin" w:xAlign="center" w:y="92"/>
                  <w:numPr>
                    <w:numId w:val="15"/>
                  </w:numPr>
                  <w:tabs>
                    <w:tab w:val="num" w:pos="360"/>
                  </w:tabs>
                  <w:ind w:left="360" w:hanging="360"/>
                  <w:jc w:val="left"/>
                </w:pPr>
              </w:pPrChange>
            </w:pPr>
            <w:ins w:id="1659" w:author="Author">
              <w:r w:rsidRPr="00780708">
                <w:rPr>
                  <w:rFonts w:ascii="Arial" w:hAnsi="Arial" w:cs="Arial"/>
                </w:rPr>
                <w:t>DELI = Delivery</w:t>
              </w:r>
            </w:ins>
          </w:p>
          <w:p w:rsidR="00D61BAC" w:rsidRPr="00780708" w:rsidRDefault="00D61BAC" w:rsidP="00DE32BA">
            <w:pPr>
              <w:pStyle w:val="T2BaseArray"/>
              <w:numPr>
                <w:ilvl w:val="0"/>
                <w:numId w:val="14"/>
              </w:numPr>
              <w:jc w:val="left"/>
              <w:rPr>
                <w:ins w:id="1660" w:author="Author"/>
                <w:rFonts w:ascii="Arial" w:hAnsi="Arial" w:cs="Arial"/>
              </w:rPr>
              <w:pPrChange w:id="1661" w:author="Author">
                <w:pPr>
                  <w:pStyle w:val="T2BaseArray"/>
                  <w:framePr w:hSpace="141" w:wrap="around" w:vAnchor="text" w:hAnchor="margin" w:xAlign="center" w:y="92"/>
                  <w:numPr>
                    <w:numId w:val="15"/>
                  </w:numPr>
                  <w:tabs>
                    <w:tab w:val="num" w:pos="360"/>
                  </w:tabs>
                  <w:ind w:left="360" w:hanging="360"/>
                  <w:jc w:val="left"/>
                </w:pPr>
              </w:pPrChange>
            </w:pPr>
            <w:ins w:id="1662" w:author="Author">
              <w:r w:rsidRPr="00780708">
                <w:rPr>
                  <w:rFonts w:ascii="Arial" w:hAnsi="Arial" w:cs="Arial"/>
                </w:rPr>
                <w:t>RECE = Receive</w:t>
              </w:r>
            </w:ins>
          </w:p>
        </w:tc>
        <w:tc>
          <w:tcPr>
            <w:tcW w:w="1820" w:type="dxa"/>
          </w:tcPr>
          <w:p w:rsidR="00D61BAC" w:rsidRPr="00780708" w:rsidRDefault="00D61BAC" w:rsidP="008B5B67">
            <w:pPr>
              <w:pStyle w:val="T2BaseArray"/>
              <w:ind w:left="0" w:firstLine="0"/>
              <w:jc w:val="left"/>
              <w:rPr>
                <w:ins w:id="1663" w:author="Author"/>
                <w:rFonts w:ascii="Arial" w:hAnsi="Arial" w:cs="Arial"/>
              </w:rPr>
            </w:pPr>
          </w:p>
        </w:tc>
        <w:tc>
          <w:tcPr>
            <w:tcW w:w="755" w:type="dxa"/>
          </w:tcPr>
          <w:p w:rsidR="00D61BAC" w:rsidRPr="00780708" w:rsidRDefault="00D61BAC" w:rsidP="008B5B67">
            <w:pPr>
              <w:pStyle w:val="T2BaseArray"/>
              <w:ind w:left="0" w:firstLine="0"/>
              <w:jc w:val="left"/>
              <w:rPr>
                <w:ins w:id="1664" w:author="Author"/>
                <w:rFonts w:ascii="Arial" w:hAnsi="Arial" w:cs="Arial"/>
              </w:rPr>
            </w:pPr>
            <w:ins w:id="1665"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666" w:author="Author"/>
                <w:rFonts w:ascii="Arial" w:hAnsi="Arial" w:cs="Arial"/>
              </w:rPr>
            </w:pPr>
          </w:p>
        </w:tc>
      </w:tr>
      <w:tr w:rsidR="00D61BAC" w:rsidRPr="00780708" w:rsidTr="008B5B67">
        <w:trPr>
          <w:ins w:id="1667" w:author="Author"/>
        </w:trPr>
        <w:tc>
          <w:tcPr>
            <w:tcW w:w="614" w:type="dxa"/>
          </w:tcPr>
          <w:p w:rsidR="00D61BAC" w:rsidRPr="00780708" w:rsidRDefault="00D61BAC" w:rsidP="008B5B67">
            <w:pPr>
              <w:pStyle w:val="T2BaseArray"/>
              <w:ind w:left="0" w:firstLine="0"/>
              <w:jc w:val="left"/>
              <w:rPr>
                <w:ins w:id="1668" w:author="Author"/>
                <w:rFonts w:ascii="Arial" w:hAnsi="Arial" w:cs="Arial"/>
              </w:rPr>
            </w:pPr>
            <w:ins w:id="1669" w:author="Author">
              <w:r w:rsidRPr="00780708">
                <w:rPr>
                  <w:rFonts w:ascii="Arial" w:hAnsi="Arial" w:cs="Arial"/>
                </w:rPr>
                <w:t>7</w:t>
              </w:r>
            </w:ins>
          </w:p>
        </w:tc>
        <w:tc>
          <w:tcPr>
            <w:tcW w:w="647" w:type="dxa"/>
          </w:tcPr>
          <w:p w:rsidR="00D61BAC" w:rsidRPr="00780708" w:rsidRDefault="00D61BAC" w:rsidP="008B5B67">
            <w:pPr>
              <w:pStyle w:val="T2BaseArray"/>
              <w:ind w:left="0" w:firstLine="0"/>
              <w:jc w:val="left"/>
              <w:rPr>
                <w:ins w:id="1670" w:author="Author"/>
                <w:rFonts w:ascii="Arial" w:hAnsi="Arial" w:cs="Arial"/>
              </w:rPr>
            </w:pPr>
            <w:ins w:id="1671" w:author="Author">
              <w:r w:rsidRPr="00780708">
                <w:rPr>
                  <w:rFonts w:ascii="Arial" w:hAnsi="Arial" w:cs="Arial"/>
                </w:rPr>
                <w:t>G</w:t>
              </w:r>
            </w:ins>
          </w:p>
        </w:tc>
        <w:tc>
          <w:tcPr>
            <w:tcW w:w="1603" w:type="dxa"/>
          </w:tcPr>
          <w:p w:rsidR="00D61BAC" w:rsidRPr="00780708" w:rsidRDefault="00D61BAC" w:rsidP="008B5B67">
            <w:pPr>
              <w:pStyle w:val="T2BaseArray"/>
              <w:ind w:left="0" w:firstLine="0"/>
              <w:jc w:val="left"/>
              <w:rPr>
                <w:ins w:id="1672" w:author="Author"/>
                <w:rFonts w:ascii="Arial" w:hAnsi="Arial" w:cs="Arial"/>
              </w:rPr>
            </w:pPr>
            <w:ins w:id="1673" w:author="Author">
              <w:r w:rsidRPr="00780708">
                <w:rPr>
                  <w:rFonts w:ascii="Arial" w:hAnsi="Arial" w:cs="Arial"/>
                </w:rPr>
                <w:t>Payment Type Code</w:t>
              </w:r>
            </w:ins>
          </w:p>
        </w:tc>
        <w:tc>
          <w:tcPr>
            <w:tcW w:w="2065" w:type="dxa"/>
          </w:tcPr>
          <w:p w:rsidR="00D61BAC" w:rsidRPr="00780708" w:rsidRDefault="00D61BAC" w:rsidP="008B5B67">
            <w:pPr>
              <w:pStyle w:val="T2BaseArray"/>
              <w:ind w:left="0" w:firstLine="0"/>
              <w:jc w:val="left"/>
              <w:rPr>
                <w:ins w:id="1674" w:author="Author"/>
                <w:rFonts w:ascii="Arial" w:hAnsi="Arial" w:cs="Arial"/>
              </w:rPr>
            </w:pPr>
            <w:ins w:id="1675" w:author="Author">
              <w:r w:rsidRPr="00780708">
                <w:rPr>
                  <w:rFonts w:ascii="Arial" w:hAnsi="Arial" w:cs="Arial"/>
                </w:rPr>
                <w:t>Possible value:</w:t>
              </w:r>
            </w:ins>
          </w:p>
          <w:p w:rsidR="00D61BAC" w:rsidRPr="00780708" w:rsidRDefault="00D61BAC" w:rsidP="00DE32BA">
            <w:pPr>
              <w:pStyle w:val="T2BaseArray"/>
              <w:numPr>
                <w:ilvl w:val="0"/>
                <w:numId w:val="14"/>
              </w:numPr>
              <w:jc w:val="left"/>
              <w:rPr>
                <w:ins w:id="1676" w:author="Author"/>
                <w:rFonts w:ascii="Arial" w:hAnsi="Arial" w:cs="Arial"/>
              </w:rPr>
              <w:pPrChange w:id="1677" w:author="Author">
                <w:pPr>
                  <w:pStyle w:val="T2BaseArray"/>
                  <w:framePr w:hSpace="141" w:wrap="around" w:vAnchor="text" w:hAnchor="margin" w:xAlign="center" w:y="92"/>
                  <w:numPr>
                    <w:numId w:val="15"/>
                  </w:numPr>
                  <w:tabs>
                    <w:tab w:val="num" w:pos="360"/>
                  </w:tabs>
                  <w:ind w:left="360" w:hanging="360"/>
                  <w:jc w:val="left"/>
                </w:pPr>
              </w:pPrChange>
            </w:pPr>
            <w:ins w:id="1678" w:author="Author">
              <w:r w:rsidRPr="00780708">
                <w:rPr>
                  <w:rFonts w:ascii="Arial" w:hAnsi="Arial" w:cs="Arial"/>
                </w:rPr>
                <w:t>FREE</w:t>
              </w:r>
            </w:ins>
          </w:p>
          <w:p w:rsidR="00D61BAC" w:rsidRPr="00780708" w:rsidRDefault="00D61BAC" w:rsidP="00DE32BA">
            <w:pPr>
              <w:pStyle w:val="T2BaseArray"/>
              <w:numPr>
                <w:ilvl w:val="0"/>
                <w:numId w:val="14"/>
              </w:numPr>
              <w:jc w:val="left"/>
              <w:rPr>
                <w:ins w:id="1679" w:author="Author"/>
                <w:rFonts w:ascii="Arial" w:hAnsi="Arial" w:cs="Arial"/>
              </w:rPr>
              <w:pPrChange w:id="1680" w:author="Author">
                <w:pPr>
                  <w:pStyle w:val="T2BaseArray"/>
                  <w:framePr w:hSpace="141" w:wrap="around" w:vAnchor="text" w:hAnchor="margin" w:xAlign="center" w:y="92"/>
                  <w:numPr>
                    <w:numId w:val="15"/>
                  </w:numPr>
                  <w:tabs>
                    <w:tab w:val="num" w:pos="360"/>
                  </w:tabs>
                  <w:ind w:left="360" w:hanging="360"/>
                  <w:jc w:val="left"/>
                </w:pPr>
              </w:pPrChange>
            </w:pPr>
            <w:ins w:id="1681" w:author="Author">
              <w:r w:rsidRPr="00780708">
                <w:rPr>
                  <w:rFonts w:ascii="Arial" w:hAnsi="Arial" w:cs="Arial"/>
                </w:rPr>
                <w:t>APMT</w:t>
              </w:r>
            </w:ins>
          </w:p>
        </w:tc>
        <w:tc>
          <w:tcPr>
            <w:tcW w:w="2350" w:type="dxa"/>
          </w:tcPr>
          <w:p w:rsidR="00D61BAC" w:rsidRPr="00780708" w:rsidRDefault="00D61BAC" w:rsidP="00DE32BA">
            <w:pPr>
              <w:pStyle w:val="T2BaseArray"/>
              <w:numPr>
                <w:ilvl w:val="0"/>
                <w:numId w:val="17"/>
              </w:numPr>
              <w:jc w:val="left"/>
              <w:rPr>
                <w:ins w:id="1682" w:author="Author"/>
                <w:rFonts w:ascii="Arial" w:hAnsi="Arial" w:cs="Arial"/>
              </w:rPr>
              <w:pPrChange w:id="1683" w:author="Author">
                <w:pPr>
                  <w:pStyle w:val="T2BaseArray"/>
                  <w:framePr w:hSpace="141" w:wrap="around" w:vAnchor="text" w:hAnchor="margin" w:xAlign="center" w:y="92"/>
                  <w:numPr>
                    <w:numId w:val="22"/>
                  </w:numPr>
                  <w:ind w:left="360" w:hanging="360"/>
                  <w:jc w:val="left"/>
                </w:pPr>
              </w:pPrChange>
            </w:pPr>
            <w:ins w:id="1684" w:author="Author">
              <w:r w:rsidRPr="00780708">
                <w:rPr>
                  <w:rFonts w:ascii="Arial" w:hAnsi="Arial" w:cs="Arial"/>
                </w:rPr>
                <w:t xml:space="preserve">FREE = </w:t>
              </w:r>
              <w:proofErr w:type="spellStart"/>
              <w:r w:rsidRPr="00780708">
                <w:rPr>
                  <w:rFonts w:ascii="Arial" w:hAnsi="Arial" w:cs="Arial"/>
                </w:rPr>
                <w:t>FoP</w:t>
              </w:r>
              <w:proofErr w:type="spellEnd"/>
              <w:r w:rsidRPr="00780708">
                <w:rPr>
                  <w:rFonts w:ascii="Arial" w:hAnsi="Arial" w:cs="Arial"/>
                </w:rPr>
                <w:t xml:space="preserve"> instruction </w:t>
              </w:r>
            </w:ins>
          </w:p>
          <w:p w:rsidR="00D61BAC" w:rsidRPr="00780708" w:rsidRDefault="00D61BAC" w:rsidP="00DE32BA">
            <w:pPr>
              <w:pStyle w:val="T2BaseArray"/>
              <w:numPr>
                <w:ilvl w:val="0"/>
                <w:numId w:val="17"/>
              </w:numPr>
              <w:jc w:val="left"/>
              <w:rPr>
                <w:ins w:id="1685" w:author="Author"/>
                <w:rFonts w:ascii="Arial" w:hAnsi="Arial" w:cs="Arial"/>
              </w:rPr>
              <w:pPrChange w:id="1686" w:author="Author">
                <w:pPr>
                  <w:pStyle w:val="T2BaseArray"/>
                  <w:framePr w:hSpace="141" w:wrap="around" w:vAnchor="text" w:hAnchor="margin" w:xAlign="center" w:y="92"/>
                  <w:numPr>
                    <w:numId w:val="22"/>
                  </w:numPr>
                  <w:ind w:left="360" w:hanging="360"/>
                  <w:jc w:val="left"/>
                </w:pPr>
              </w:pPrChange>
            </w:pPr>
            <w:ins w:id="1687" w:author="Author">
              <w:r w:rsidRPr="00780708">
                <w:rPr>
                  <w:rFonts w:ascii="Arial" w:hAnsi="Arial" w:cs="Arial"/>
                </w:rPr>
                <w:t>APMT = Against Payment</w:t>
              </w:r>
            </w:ins>
          </w:p>
        </w:tc>
        <w:tc>
          <w:tcPr>
            <w:tcW w:w="1820" w:type="dxa"/>
          </w:tcPr>
          <w:p w:rsidR="00D61BAC" w:rsidRPr="00780708" w:rsidRDefault="00D61BAC" w:rsidP="008B5B67">
            <w:pPr>
              <w:pStyle w:val="T2BaseArray"/>
              <w:ind w:left="0" w:firstLine="0"/>
              <w:jc w:val="left"/>
              <w:rPr>
                <w:ins w:id="1688" w:author="Author"/>
                <w:rFonts w:ascii="Arial" w:hAnsi="Arial" w:cs="Arial"/>
              </w:rPr>
            </w:pPr>
          </w:p>
        </w:tc>
        <w:tc>
          <w:tcPr>
            <w:tcW w:w="755" w:type="dxa"/>
          </w:tcPr>
          <w:p w:rsidR="00D61BAC" w:rsidRPr="00780708" w:rsidRDefault="00D61BAC" w:rsidP="008B5B67">
            <w:pPr>
              <w:pStyle w:val="T2BaseArray"/>
              <w:ind w:left="0" w:firstLine="0"/>
              <w:jc w:val="left"/>
              <w:rPr>
                <w:ins w:id="1689" w:author="Author"/>
                <w:rFonts w:ascii="Arial" w:hAnsi="Arial" w:cs="Arial"/>
              </w:rPr>
            </w:pPr>
            <w:ins w:id="1690"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691" w:author="Author"/>
                <w:rFonts w:ascii="Arial" w:hAnsi="Arial" w:cs="Arial"/>
              </w:rPr>
            </w:pPr>
          </w:p>
        </w:tc>
      </w:tr>
      <w:tr w:rsidR="00D61BAC" w:rsidRPr="00780708" w:rsidTr="008B5B67">
        <w:trPr>
          <w:ins w:id="1692" w:author="Author"/>
        </w:trPr>
        <w:tc>
          <w:tcPr>
            <w:tcW w:w="614" w:type="dxa"/>
          </w:tcPr>
          <w:p w:rsidR="00D61BAC" w:rsidRPr="00780708" w:rsidRDefault="00D61BAC" w:rsidP="008B5B67">
            <w:pPr>
              <w:pStyle w:val="T2BaseArray"/>
              <w:ind w:left="0" w:firstLine="0"/>
              <w:jc w:val="left"/>
              <w:rPr>
                <w:ins w:id="1693" w:author="Author"/>
                <w:rFonts w:ascii="Arial" w:hAnsi="Arial" w:cs="Arial"/>
              </w:rPr>
            </w:pPr>
            <w:ins w:id="1694" w:author="Author">
              <w:r w:rsidRPr="00780708">
                <w:rPr>
                  <w:rFonts w:ascii="Arial" w:hAnsi="Arial" w:cs="Arial"/>
                </w:rPr>
                <w:t>8</w:t>
              </w:r>
            </w:ins>
          </w:p>
        </w:tc>
        <w:tc>
          <w:tcPr>
            <w:tcW w:w="647" w:type="dxa"/>
          </w:tcPr>
          <w:p w:rsidR="00D61BAC" w:rsidRPr="00780708" w:rsidRDefault="00D61BAC" w:rsidP="008B5B67">
            <w:pPr>
              <w:pStyle w:val="T2BaseArray"/>
              <w:ind w:left="0" w:firstLine="0"/>
              <w:jc w:val="left"/>
              <w:rPr>
                <w:ins w:id="1695" w:author="Author"/>
                <w:rFonts w:ascii="Arial" w:hAnsi="Arial" w:cs="Arial"/>
              </w:rPr>
            </w:pPr>
            <w:ins w:id="1696" w:author="Author">
              <w:r w:rsidRPr="00780708">
                <w:rPr>
                  <w:rFonts w:ascii="Arial" w:hAnsi="Arial" w:cs="Arial"/>
                </w:rPr>
                <w:t>H</w:t>
              </w:r>
            </w:ins>
          </w:p>
        </w:tc>
        <w:tc>
          <w:tcPr>
            <w:tcW w:w="1603" w:type="dxa"/>
          </w:tcPr>
          <w:p w:rsidR="00D61BAC" w:rsidRPr="00780708" w:rsidRDefault="00D61BAC" w:rsidP="008B5B67">
            <w:pPr>
              <w:pStyle w:val="T2BaseArray"/>
              <w:ind w:left="0" w:firstLine="0"/>
              <w:jc w:val="left"/>
              <w:rPr>
                <w:ins w:id="1697" w:author="Author"/>
                <w:rFonts w:ascii="Arial" w:hAnsi="Arial" w:cs="Arial"/>
              </w:rPr>
            </w:pPr>
            <w:ins w:id="1698" w:author="Author">
              <w:r w:rsidRPr="00780708">
                <w:rPr>
                  <w:rFonts w:ascii="Arial" w:hAnsi="Arial" w:cs="Arial"/>
                </w:rPr>
                <w:t>Trade Date</w:t>
              </w:r>
            </w:ins>
          </w:p>
        </w:tc>
        <w:tc>
          <w:tcPr>
            <w:tcW w:w="2065" w:type="dxa"/>
          </w:tcPr>
          <w:p w:rsidR="00D61BAC" w:rsidRPr="00780708" w:rsidRDefault="00D61BAC" w:rsidP="008B5B67">
            <w:pPr>
              <w:pStyle w:val="T2BaseArray"/>
              <w:ind w:left="0" w:firstLine="0"/>
              <w:jc w:val="left"/>
              <w:rPr>
                <w:ins w:id="1699" w:author="Author"/>
                <w:rFonts w:ascii="Arial" w:hAnsi="Arial" w:cs="Arial"/>
              </w:rPr>
            </w:pPr>
            <w:ins w:id="1700" w:author="Author">
              <w:r w:rsidRPr="00780708">
                <w:rPr>
                  <w:rFonts w:ascii="Arial" w:hAnsi="Arial" w:cs="Arial"/>
                </w:rPr>
                <w:t>DATE</w:t>
              </w:r>
            </w:ins>
          </w:p>
        </w:tc>
        <w:tc>
          <w:tcPr>
            <w:tcW w:w="2350" w:type="dxa"/>
          </w:tcPr>
          <w:p w:rsidR="00D61BAC" w:rsidRPr="00780708" w:rsidRDefault="00D61BAC" w:rsidP="008B5B67">
            <w:pPr>
              <w:pStyle w:val="T2BaseArray"/>
              <w:ind w:left="0" w:firstLine="0"/>
              <w:jc w:val="left"/>
              <w:rPr>
                <w:ins w:id="1701" w:author="Author"/>
                <w:rFonts w:ascii="Arial" w:hAnsi="Arial" w:cs="Arial"/>
              </w:rPr>
            </w:pPr>
          </w:p>
        </w:tc>
        <w:tc>
          <w:tcPr>
            <w:tcW w:w="1820" w:type="dxa"/>
          </w:tcPr>
          <w:p w:rsidR="00D61BAC" w:rsidRPr="00780708" w:rsidRDefault="00D61BAC" w:rsidP="008B5B67">
            <w:pPr>
              <w:pStyle w:val="T2BaseArray"/>
              <w:ind w:left="0" w:firstLine="0"/>
              <w:jc w:val="left"/>
              <w:rPr>
                <w:ins w:id="1702" w:author="Author"/>
                <w:rFonts w:ascii="Arial" w:hAnsi="Arial" w:cs="Arial"/>
              </w:rPr>
            </w:pPr>
            <w:ins w:id="1703" w:author="Author">
              <w:r w:rsidRPr="00780708">
                <w:rPr>
                  <w:rFonts w:ascii="Arial" w:hAnsi="Arial" w:cs="Arial"/>
                </w:rPr>
                <w:t>Must be equal or earlier than the Intended Settlement Date</w:t>
              </w:r>
            </w:ins>
          </w:p>
        </w:tc>
        <w:tc>
          <w:tcPr>
            <w:tcW w:w="755" w:type="dxa"/>
          </w:tcPr>
          <w:p w:rsidR="00D61BAC" w:rsidRPr="00780708" w:rsidRDefault="00D61BAC" w:rsidP="008B5B67">
            <w:pPr>
              <w:pStyle w:val="T2BaseArray"/>
              <w:ind w:left="0" w:firstLine="0"/>
              <w:jc w:val="left"/>
              <w:rPr>
                <w:ins w:id="1704" w:author="Author"/>
                <w:rFonts w:ascii="Arial" w:hAnsi="Arial" w:cs="Arial"/>
              </w:rPr>
            </w:pPr>
            <w:ins w:id="1705"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706" w:author="Author"/>
                <w:rFonts w:ascii="Arial" w:hAnsi="Arial" w:cs="Arial"/>
              </w:rPr>
            </w:pPr>
          </w:p>
        </w:tc>
      </w:tr>
      <w:tr w:rsidR="00D61BAC" w:rsidRPr="00780708" w:rsidTr="008B5B67">
        <w:trPr>
          <w:ins w:id="1707" w:author="Author"/>
        </w:trPr>
        <w:tc>
          <w:tcPr>
            <w:tcW w:w="614" w:type="dxa"/>
          </w:tcPr>
          <w:p w:rsidR="00D61BAC" w:rsidRPr="00780708" w:rsidRDefault="00D61BAC" w:rsidP="008B5B67">
            <w:pPr>
              <w:pStyle w:val="T2BaseArray"/>
              <w:ind w:left="0" w:firstLine="0"/>
              <w:jc w:val="left"/>
              <w:rPr>
                <w:ins w:id="1708" w:author="Author"/>
                <w:rFonts w:ascii="Arial" w:hAnsi="Arial" w:cs="Arial"/>
              </w:rPr>
            </w:pPr>
            <w:ins w:id="1709" w:author="Author">
              <w:r w:rsidRPr="00780708">
                <w:rPr>
                  <w:rFonts w:ascii="Arial" w:hAnsi="Arial" w:cs="Arial"/>
                </w:rPr>
                <w:t>9</w:t>
              </w:r>
            </w:ins>
          </w:p>
        </w:tc>
        <w:tc>
          <w:tcPr>
            <w:tcW w:w="647" w:type="dxa"/>
          </w:tcPr>
          <w:p w:rsidR="00D61BAC" w:rsidRPr="00780708" w:rsidRDefault="00D61BAC" w:rsidP="008B5B67">
            <w:pPr>
              <w:pStyle w:val="T2BaseArray"/>
              <w:ind w:left="0" w:firstLine="0"/>
              <w:jc w:val="left"/>
              <w:rPr>
                <w:ins w:id="1710" w:author="Author"/>
                <w:rFonts w:ascii="Arial" w:hAnsi="Arial" w:cs="Arial"/>
              </w:rPr>
            </w:pPr>
            <w:ins w:id="1711" w:author="Author">
              <w:r w:rsidRPr="00780708">
                <w:rPr>
                  <w:rFonts w:ascii="Arial" w:hAnsi="Arial" w:cs="Arial"/>
                </w:rPr>
                <w:t>I</w:t>
              </w:r>
            </w:ins>
          </w:p>
        </w:tc>
        <w:tc>
          <w:tcPr>
            <w:tcW w:w="1603" w:type="dxa"/>
          </w:tcPr>
          <w:p w:rsidR="00D61BAC" w:rsidRPr="00780708" w:rsidRDefault="00D61BAC" w:rsidP="008B5B67">
            <w:pPr>
              <w:pStyle w:val="T2BaseArray"/>
              <w:ind w:left="0" w:firstLine="0"/>
              <w:jc w:val="left"/>
              <w:rPr>
                <w:ins w:id="1712" w:author="Author"/>
                <w:rFonts w:ascii="Arial" w:hAnsi="Arial" w:cs="Arial"/>
              </w:rPr>
            </w:pPr>
            <w:ins w:id="1713" w:author="Author">
              <w:r w:rsidRPr="00780708">
                <w:rPr>
                  <w:rFonts w:ascii="Arial" w:hAnsi="Arial" w:cs="Arial"/>
                </w:rPr>
                <w:t>Intended Settlement Date</w:t>
              </w:r>
            </w:ins>
          </w:p>
        </w:tc>
        <w:tc>
          <w:tcPr>
            <w:tcW w:w="2065" w:type="dxa"/>
          </w:tcPr>
          <w:p w:rsidR="00D61BAC" w:rsidRPr="00780708" w:rsidRDefault="00D61BAC" w:rsidP="008B5B67">
            <w:pPr>
              <w:pStyle w:val="T2BaseArray"/>
              <w:ind w:left="0" w:firstLine="0"/>
              <w:jc w:val="left"/>
              <w:rPr>
                <w:ins w:id="1714" w:author="Author"/>
                <w:rFonts w:ascii="Arial" w:hAnsi="Arial" w:cs="Arial"/>
              </w:rPr>
            </w:pPr>
            <w:ins w:id="1715" w:author="Author">
              <w:r w:rsidRPr="00780708">
                <w:rPr>
                  <w:rFonts w:ascii="Arial" w:hAnsi="Arial" w:cs="Arial"/>
                </w:rPr>
                <w:t>DATE</w:t>
              </w:r>
            </w:ins>
          </w:p>
        </w:tc>
        <w:tc>
          <w:tcPr>
            <w:tcW w:w="2350" w:type="dxa"/>
          </w:tcPr>
          <w:p w:rsidR="00D61BAC" w:rsidRPr="00780708" w:rsidRDefault="00D61BAC" w:rsidP="008B5B67">
            <w:pPr>
              <w:pStyle w:val="T2BaseArray"/>
              <w:ind w:left="0" w:firstLine="0"/>
              <w:jc w:val="left"/>
              <w:rPr>
                <w:ins w:id="1716" w:author="Author"/>
                <w:rFonts w:ascii="Arial" w:hAnsi="Arial" w:cs="Arial"/>
              </w:rPr>
            </w:pPr>
          </w:p>
        </w:tc>
        <w:tc>
          <w:tcPr>
            <w:tcW w:w="1820" w:type="dxa"/>
          </w:tcPr>
          <w:p w:rsidR="00D61BAC" w:rsidRPr="00780708" w:rsidRDefault="00D61BAC" w:rsidP="008B5B67">
            <w:pPr>
              <w:pStyle w:val="T2BaseArray"/>
              <w:ind w:left="0" w:firstLine="0"/>
              <w:jc w:val="left"/>
              <w:rPr>
                <w:ins w:id="1717" w:author="Author"/>
                <w:rFonts w:ascii="Arial" w:hAnsi="Arial" w:cs="Arial"/>
              </w:rPr>
            </w:pPr>
          </w:p>
        </w:tc>
        <w:tc>
          <w:tcPr>
            <w:tcW w:w="755" w:type="dxa"/>
          </w:tcPr>
          <w:p w:rsidR="00D61BAC" w:rsidRPr="00780708" w:rsidRDefault="00D61BAC" w:rsidP="008B5B67">
            <w:pPr>
              <w:pStyle w:val="T2BaseArray"/>
              <w:ind w:left="0" w:firstLine="0"/>
              <w:jc w:val="left"/>
              <w:rPr>
                <w:ins w:id="1718" w:author="Author"/>
                <w:rFonts w:ascii="Arial" w:hAnsi="Arial" w:cs="Arial"/>
              </w:rPr>
            </w:pPr>
            <w:ins w:id="1719"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720" w:author="Author"/>
                <w:rFonts w:ascii="Arial" w:hAnsi="Arial" w:cs="Arial"/>
              </w:rPr>
            </w:pPr>
          </w:p>
        </w:tc>
      </w:tr>
      <w:tr w:rsidR="00D61BAC" w:rsidRPr="00780708" w:rsidTr="008B5B67">
        <w:trPr>
          <w:ins w:id="1721" w:author="Author"/>
        </w:trPr>
        <w:tc>
          <w:tcPr>
            <w:tcW w:w="614" w:type="dxa"/>
          </w:tcPr>
          <w:p w:rsidR="00D61BAC" w:rsidRPr="00780708" w:rsidRDefault="00D61BAC" w:rsidP="008B5B67">
            <w:pPr>
              <w:pStyle w:val="T2BaseArray"/>
              <w:ind w:left="0" w:firstLine="0"/>
              <w:jc w:val="left"/>
              <w:rPr>
                <w:ins w:id="1722" w:author="Author"/>
                <w:rFonts w:ascii="Arial" w:hAnsi="Arial" w:cs="Arial"/>
              </w:rPr>
            </w:pPr>
            <w:ins w:id="1723" w:author="Author">
              <w:r w:rsidRPr="00780708">
                <w:rPr>
                  <w:rFonts w:ascii="Arial" w:hAnsi="Arial" w:cs="Arial"/>
                </w:rPr>
                <w:t>10</w:t>
              </w:r>
            </w:ins>
          </w:p>
        </w:tc>
        <w:tc>
          <w:tcPr>
            <w:tcW w:w="647" w:type="dxa"/>
          </w:tcPr>
          <w:p w:rsidR="00D61BAC" w:rsidRPr="00780708" w:rsidRDefault="00D61BAC" w:rsidP="008B5B67">
            <w:pPr>
              <w:pStyle w:val="T2BaseArray"/>
              <w:ind w:left="0" w:firstLine="0"/>
              <w:jc w:val="left"/>
              <w:rPr>
                <w:ins w:id="1724" w:author="Author"/>
                <w:rFonts w:ascii="Arial" w:hAnsi="Arial" w:cs="Arial"/>
              </w:rPr>
            </w:pPr>
            <w:ins w:id="1725" w:author="Author">
              <w:r w:rsidRPr="00780708">
                <w:rPr>
                  <w:rFonts w:ascii="Arial" w:hAnsi="Arial" w:cs="Arial"/>
                </w:rPr>
                <w:t>J</w:t>
              </w:r>
            </w:ins>
          </w:p>
        </w:tc>
        <w:tc>
          <w:tcPr>
            <w:tcW w:w="1603" w:type="dxa"/>
          </w:tcPr>
          <w:p w:rsidR="00D61BAC" w:rsidRPr="00780708" w:rsidRDefault="00D61BAC" w:rsidP="008B5B67">
            <w:pPr>
              <w:pStyle w:val="T2BaseArray"/>
              <w:ind w:left="0" w:firstLine="0"/>
              <w:jc w:val="left"/>
              <w:rPr>
                <w:ins w:id="1726" w:author="Author"/>
                <w:rFonts w:ascii="Arial" w:hAnsi="Arial" w:cs="Arial"/>
              </w:rPr>
            </w:pPr>
            <w:ins w:id="1727" w:author="Author">
              <w:r w:rsidRPr="00780708">
                <w:rPr>
                  <w:rFonts w:ascii="Arial" w:hAnsi="Arial" w:cs="Arial"/>
                </w:rPr>
                <w:t>Already matched instruction</w:t>
              </w:r>
            </w:ins>
          </w:p>
        </w:tc>
        <w:tc>
          <w:tcPr>
            <w:tcW w:w="2065" w:type="dxa"/>
          </w:tcPr>
          <w:p w:rsidR="00D61BAC" w:rsidRPr="00780708" w:rsidRDefault="00D61BAC" w:rsidP="008B5B67">
            <w:pPr>
              <w:pStyle w:val="T2BaseArray"/>
              <w:ind w:left="0" w:firstLine="0"/>
              <w:jc w:val="left"/>
              <w:rPr>
                <w:ins w:id="1728" w:author="Author"/>
                <w:rFonts w:ascii="Arial" w:hAnsi="Arial" w:cs="Arial"/>
              </w:rPr>
            </w:pPr>
            <w:ins w:id="1729" w:author="Author">
              <w:r w:rsidRPr="00780708">
                <w:rPr>
                  <w:rFonts w:ascii="Arial" w:hAnsi="Arial" w:cs="Arial"/>
                </w:rPr>
                <w:t>Possible values:</w:t>
              </w:r>
            </w:ins>
          </w:p>
          <w:p w:rsidR="00D61BAC" w:rsidRPr="00780708" w:rsidRDefault="00D61BAC" w:rsidP="00DE32BA">
            <w:pPr>
              <w:pStyle w:val="T2BaseArray"/>
              <w:numPr>
                <w:ilvl w:val="0"/>
                <w:numId w:val="17"/>
              </w:numPr>
              <w:jc w:val="left"/>
              <w:rPr>
                <w:ins w:id="1730" w:author="Author"/>
                <w:rFonts w:ascii="Arial" w:hAnsi="Arial" w:cs="Arial"/>
              </w:rPr>
              <w:pPrChange w:id="1731" w:author="Author">
                <w:pPr>
                  <w:pStyle w:val="T2BaseArray"/>
                  <w:framePr w:hSpace="141" w:wrap="around" w:vAnchor="text" w:hAnchor="margin" w:xAlign="center" w:y="92"/>
                  <w:numPr>
                    <w:numId w:val="22"/>
                  </w:numPr>
                  <w:ind w:left="360" w:hanging="360"/>
                  <w:jc w:val="left"/>
                </w:pPr>
              </w:pPrChange>
            </w:pPr>
            <w:ins w:id="1732" w:author="Author">
              <w:r w:rsidRPr="00780708">
                <w:rPr>
                  <w:rFonts w:ascii="Arial" w:hAnsi="Arial" w:cs="Arial"/>
                </w:rPr>
                <w:t>MACH</w:t>
              </w:r>
            </w:ins>
          </w:p>
          <w:p w:rsidR="00D61BAC" w:rsidRPr="00780708" w:rsidRDefault="00D61BAC" w:rsidP="00DE32BA">
            <w:pPr>
              <w:pStyle w:val="T2BaseArray"/>
              <w:numPr>
                <w:ilvl w:val="0"/>
                <w:numId w:val="17"/>
              </w:numPr>
              <w:jc w:val="left"/>
              <w:rPr>
                <w:ins w:id="1733" w:author="Author"/>
                <w:rFonts w:ascii="Arial" w:hAnsi="Arial" w:cs="Arial"/>
              </w:rPr>
              <w:pPrChange w:id="1734" w:author="Author">
                <w:pPr>
                  <w:pStyle w:val="T2BaseArray"/>
                  <w:framePr w:hSpace="141" w:wrap="around" w:vAnchor="text" w:hAnchor="margin" w:xAlign="center" w:y="92"/>
                  <w:numPr>
                    <w:numId w:val="22"/>
                  </w:numPr>
                  <w:ind w:left="360" w:hanging="360"/>
                  <w:jc w:val="left"/>
                </w:pPr>
              </w:pPrChange>
            </w:pPr>
            <w:ins w:id="1735" w:author="Author">
              <w:r w:rsidRPr="00780708">
                <w:rPr>
                  <w:rFonts w:ascii="Arial" w:hAnsi="Arial" w:cs="Arial"/>
                </w:rPr>
                <w:t>NMAT</w:t>
              </w:r>
            </w:ins>
          </w:p>
        </w:tc>
        <w:tc>
          <w:tcPr>
            <w:tcW w:w="2350" w:type="dxa"/>
          </w:tcPr>
          <w:p w:rsidR="00D61BAC" w:rsidRPr="00780708" w:rsidRDefault="00D61BAC" w:rsidP="00DE32BA">
            <w:pPr>
              <w:pStyle w:val="T2BaseArray"/>
              <w:numPr>
                <w:ilvl w:val="0"/>
                <w:numId w:val="17"/>
              </w:numPr>
              <w:jc w:val="left"/>
              <w:rPr>
                <w:ins w:id="1736" w:author="Author"/>
                <w:rFonts w:ascii="Arial" w:hAnsi="Arial" w:cs="Arial"/>
              </w:rPr>
              <w:pPrChange w:id="1737" w:author="Author">
                <w:pPr>
                  <w:pStyle w:val="T2BaseArray"/>
                  <w:framePr w:hSpace="141" w:wrap="around" w:vAnchor="text" w:hAnchor="margin" w:xAlign="center" w:y="92"/>
                  <w:numPr>
                    <w:numId w:val="22"/>
                  </w:numPr>
                  <w:ind w:left="360" w:hanging="360"/>
                  <w:jc w:val="left"/>
                </w:pPr>
              </w:pPrChange>
            </w:pPr>
            <w:ins w:id="1738" w:author="Author">
              <w:r w:rsidRPr="00780708">
                <w:rPr>
                  <w:rFonts w:ascii="Arial" w:hAnsi="Arial" w:cs="Arial"/>
                </w:rPr>
                <w:t>MACH = Already matched instruction</w:t>
              </w:r>
            </w:ins>
          </w:p>
          <w:p w:rsidR="00D61BAC" w:rsidRPr="00780708" w:rsidRDefault="00D61BAC" w:rsidP="00DE32BA">
            <w:pPr>
              <w:pStyle w:val="T2BaseArray"/>
              <w:numPr>
                <w:ilvl w:val="0"/>
                <w:numId w:val="17"/>
              </w:numPr>
              <w:jc w:val="left"/>
              <w:rPr>
                <w:ins w:id="1739" w:author="Author"/>
                <w:rFonts w:ascii="Arial" w:hAnsi="Arial" w:cs="Arial"/>
              </w:rPr>
              <w:pPrChange w:id="1740" w:author="Author">
                <w:pPr>
                  <w:pStyle w:val="T2BaseArray"/>
                  <w:framePr w:hSpace="141" w:wrap="around" w:vAnchor="text" w:hAnchor="margin" w:xAlign="center" w:y="92"/>
                  <w:numPr>
                    <w:numId w:val="22"/>
                  </w:numPr>
                  <w:ind w:left="360" w:hanging="360"/>
                  <w:jc w:val="left"/>
                </w:pPr>
              </w:pPrChange>
            </w:pPr>
            <w:ins w:id="1741" w:author="Author">
              <w:r w:rsidRPr="00780708">
                <w:rPr>
                  <w:rFonts w:ascii="Arial" w:hAnsi="Arial" w:cs="Arial"/>
                </w:rPr>
                <w:t>NMAT = Unmatched instruction</w:t>
              </w:r>
            </w:ins>
          </w:p>
        </w:tc>
        <w:tc>
          <w:tcPr>
            <w:tcW w:w="1820" w:type="dxa"/>
          </w:tcPr>
          <w:p w:rsidR="00D61BAC" w:rsidRPr="00780708" w:rsidRDefault="00D61BAC" w:rsidP="008B5B67">
            <w:pPr>
              <w:pStyle w:val="T2BaseArray"/>
              <w:ind w:left="0" w:firstLine="0"/>
              <w:jc w:val="left"/>
              <w:rPr>
                <w:ins w:id="1742" w:author="Author"/>
                <w:rFonts w:ascii="Arial" w:hAnsi="Arial" w:cs="Arial"/>
              </w:rPr>
            </w:pPr>
          </w:p>
        </w:tc>
        <w:tc>
          <w:tcPr>
            <w:tcW w:w="755" w:type="dxa"/>
          </w:tcPr>
          <w:p w:rsidR="00D61BAC" w:rsidRPr="00780708" w:rsidRDefault="00D61BAC" w:rsidP="008B5B67">
            <w:pPr>
              <w:pStyle w:val="T2BaseArray"/>
              <w:ind w:left="0" w:firstLine="0"/>
              <w:jc w:val="left"/>
              <w:rPr>
                <w:ins w:id="1743" w:author="Author"/>
                <w:rFonts w:ascii="Arial" w:hAnsi="Arial" w:cs="Arial"/>
              </w:rPr>
            </w:pPr>
            <w:ins w:id="1744"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1745" w:author="Author"/>
                <w:rFonts w:ascii="Arial" w:hAnsi="Arial" w:cs="Arial"/>
              </w:rPr>
            </w:pPr>
          </w:p>
        </w:tc>
      </w:tr>
      <w:tr w:rsidR="00D61BAC" w:rsidRPr="00780708" w:rsidTr="008B5B67">
        <w:trPr>
          <w:ins w:id="1746" w:author="Author"/>
        </w:trPr>
        <w:tc>
          <w:tcPr>
            <w:tcW w:w="614" w:type="dxa"/>
          </w:tcPr>
          <w:p w:rsidR="00D61BAC" w:rsidRPr="00780708" w:rsidRDefault="00D61BAC" w:rsidP="008B5B67">
            <w:pPr>
              <w:pStyle w:val="T2BaseArray"/>
              <w:ind w:left="0" w:firstLine="0"/>
              <w:jc w:val="left"/>
              <w:rPr>
                <w:ins w:id="1747" w:author="Author"/>
                <w:rFonts w:ascii="Arial" w:hAnsi="Arial" w:cs="Arial"/>
              </w:rPr>
            </w:pPr>
            <w:ins w:id="1748" w:author="Author">
              <w:r w:rsidRPr="00780708">
                <w:rPr>
                  <w:rFonts w:ascii="Arial" w:hAnsi="Arial" w:cs="Arial"/>
                </w:rPr>
                <w:t>11</w:t>
              </w:r>
            </w:ins>
          </w:p>
        </w:tc>
        <w:tc>
          <w:tcPr>
            <w:tcW w:w="647" w:type="dxa"/>
          </w:tcPr>
          <w:p w:rsidR="00D61BAC" w:rsidRPr="00780708" w:rsidRDefault="00D61BAC" w:rsidP="008B5B67">
            <w:pPr>
              <w:pStyle w:val="T2BaseArray"/>
              <w:ind w:left="0" w:firstLine="0"/>
              <w:jc w:val="left"/>
              <w:rPr>
                <w:ins w:id="1749" w:author="Author"/>
                <w:rFonts w:ascii="Arial" w:hAnsi="Arial" w:cs="Arial"/>
              </w:rPr>
            </w:pPr>
            <w:ins w:id="1750" w:author="Author">
              <w:r w:rsidRPr="00780708">
                <w:rPr>
                  <w:rFonts w:ascii="Arial" w:hAnsi="Arial" w:cs="Arial"/>
                </w:rPr>
                <w:t>K</w:t>
              </w:r>
            </w:ins>
          </w:p>
        </w:tc>
        <w:tc>
          <w:tcPr>
            <w:tcW w:w="1603" w:type="dxa"/>
          </w:tcPr>
          <w:p w:rsidR="00D61BAC" w:rsidRPr="00780708" w:rsidRDefault="00D61BAC" w:rsidP="008B5B67">
            <w:pPr>
              <w:pStyle w:val="T2BaseArray"/>
              <w:ind w:left="0" w:firstLine="0"/>
              <w:jc w:val="left"/>
              <w:rPr>
                <w:ins w:id="1751" w:author="Author"/>
                <w:rFonts w:ascii="Arial" w:hAnsi="Arial" w:cs="Arial"/>
              </w:rPr>
            </w:pPr>
            <w:ins w:id="1752" w:author="Author">
              <w:r w:rsidRPr="00780708">
                <w:rPr>
                  <w:rFonts w:ascii="Arial" w:hAnsi="Arial" w:cs="Arial"/>
                </w:rPr>
                <w:t>Common Reference</w:t>
              </w:r>
            </w:ins>
          </w:p>
        </w:tc>
        <w:tc>
          <w:tcPr>
            <w:tcW w:w="2065" w:type="dxa"/>
          </w:tcPr>
          <w:p w:rsidR="00D61BAC" w:rsidRPr="00780708" w:rsidRDefault="00D61BAC" w:rsidP="008B5B67">
            <w:pPr>
              <w:pStyle w:val="T2BaseArray"/>
              <w:ind w:left="0" w:firstLine="0"/>
              <w:jc w:val="left"/>
              <w:rPr>
                <w:ins w:id="1753" w:author="Author"/>
                <w:rFonts w:ascii="Arial" w:hAnsi="Arial" w:cs="Arial"/>
              </w:rPr>
            </w:pPr>
            <w:commentRangeStart w:id="1754"/>
            <w:ins w:id="1755" w:author="Author">
              <w:r>
                <w:rPr>
                  <w:rFonts w:ascii="Arial" w:hAnsi="Arial" w:cs="Arial"/>
                </w:rPr>
                <w:t>VAR</w:t>
              </w:r>
              <w:r w:rsidRPr="00780708">
                <w:rPr>
                  <w:rFonts w:ascii="Arial" w:hAnsi="Arial" w:cs="Arial"/>
                </w:rPr>
                <w:t xml:space="preserve">CHAR </w:t>
              </w:r>
              <w:commentRangeEnd w:id="1754"/>
              <w:r>
                <w:rPr>
                  <w:rStyle w:val="CommentReference"/>
                  <w:rFonts w:ascii="Times New Roman" w:hAnsi="Times New Roman"/>
                  <w:lang w:val="fr-FR"/>
                </w:rPr>
                <w:commentReference w:id="1754"/>
              </w:r>
              <w:r w:rsidRPr="00780708">
                <w:rPr>
                  <w:rFonts w:ascii="Arial" w:hAnsi="Arial" w:cs="Arial"/>
                </w:rPr>
                <w:t>(16)</w:t>
              </w:r>
            </w:ins>
          </w:p>
        </w:tc>
        <w:tc>
          <w:tcPr>
            <w:tcW w:w="2350" w:type="dxa"/>
          </w:tcPr>
          <w:p w:rsidR="00D61BAC" w:rsidRPr="00780708" w:rsidRDefault="00D61BAC" w:rsidP="008B5B67">
            <w:pPr>
              <w:pStyle w:val="T2BaseArray"/>
              <w:ind w:left="0" w:firstLine="0"/>
              <w:jc w:val="left"/>
              <w:rPr>
                <w:ins w:id="1756" w:author="Author"/>
                <w:rFonts w:ascii="Arial" w:hAnsi="Arial" w:cs="Arial"/>
              </w:rPr>
            </w:pPr>
          </w:p>
        </w:tc>
        <w:tc>
          <w:tcPr>
            <w:tcW w:w="1820" w:type="dxa"/>
          </w:tcPr>
          <w:p w:rsidR="00D61BAC" w:rsidRPr="00780708" w:rsidRDefault="00D61BAC" w:rsidP="008B5B67">
            <w:pPr>
              <w:pStyle w:val="T2BaseArray"/>
              <w:ind w:left="0" w:firstLine="0"/>
              <w:jc w:val="left"/>
              <w:rPr>
                <w:ins w:id="1757" w:author="Author"/>
                <w:rFonts w:ascii="Arial" w:hAnsi="Arial" w:cs="Arial"/>
              </w:rPr>
            </w:pPr>
          </w:p>
        </w:tc>
        <w:tc>
          <w:tcPr>
            <w:tcW w:w="755" w:type="dxa"/>
          </w:tcPr>
          <w:p w:rsidR="00D61BAC" w:rsidRPr="00780708" w:rsidRDefault="00D61BAC" w:rsidP="008B5B67">
            <w:pPr>
              <w:pStyle w:val="T2BaseArray"/>
              <w:ind w:left="0" w:firstLine="0"/>
              <w:jc w:val="left"/>
              <w:rPr>
                <w:ins w:id="1758" w:author="Author"/>
                <w:rFonts w:ascii="Arial" w:hAnsi="Arial" w:cs="Arial"/>
              </w:rPr>
            </w:pPr>
            <w:ins w:id="1759"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1760" w:author="Author"/>
                <w:rFonts w:ascii="Arial" w:hAnsi="Arial" w:cs="Arial"/>
              </w:rPr>
            </w:pPr>
          </w:p>
        </w:tc>
      </w:tr>
      <w:tr w:rsidR="00D61BAC" w:rsidRPr="00780708" w:rsidTr="008B5B67">
        <w:trPr>
          <w:ins w:id="1761" w:author="Author"/>
        </w:trPr>
        <w:tc>
          <w:tcPr>
            <w:tcW w:w="614" w:type="dxa"/>
          </w:tcPr>
          <w:p w:rsidR="00D61BAC" w:rsidRPr="00780708" w:rsidRDefault="00D61BAC" w:rsidP="008B5B67">
            <w:pPr>
              <w:pStyle w:val="T2BaseArray"/>
              <w:ind w:left="0" w:firstLine="0"/>
              <w:jc w:val="left"/>
              <w:rPr>
                <w:ins w:id="1762" w:author="Author"/>
                <w:rFonts w:ascii="Arial" w:hAnsi="Arial" w:cs="Arial"/>
              </w:rPr>
            </w:pPr>
            <w:ins w:id="1763" w:author="Author">
              <w:r w:rsidRPr="00780708">
                <w:rPr>
                  <w:rFonts w:ascii="Arial" w:hAnsi="Arial" w:cs="Arial"/>
                </w:rPr>
                <w:t>12</w:t>
              </w:r>
            </w:ins>
          </w:p>
        </w:tc>
        <w:tc>
          <w:tcPr>
            <w:tcW w:w="647" w:type="dxa"/>
          </w:tcPr>
          <w:p w:rsidR="00D61BAC" w:rsidRPr="00780708" w:rsidRDefault="00D61BAC" w:rsidP="008B5B67">
            <w:pPr>
              <w:pStyle w:val="T2BaseArray"/>
              <w:ind w:left="0" w:firstLine="0"/>
              <w:jc w:val="left"/>
              <w:rPr>
                <w:ins w:id="1764" w:author="Author"/>
                <w:rFonts w:ascii="Arial" w:hAnsi="Arial" w:cs="Arial"/>
              </w:rPr>
            </w:pPr>
            <w:ins w:id="1765" w:author="Author">
              <w:r w:rsidRPr="00780708">
                <w:rPr>
                  <w:rFonts w:ascii="Arial" w:hAnsi="Arial" w:cs="Arial"/>
                </w:rPr>
                <w:t>L</w:t>
              </w:r>
            </w:ins>
          </w:p>
        </w:tc>
        <w:tc>
          <w:tcPr>
            <w:tcW w:w="1603" w:type="dxa"/>
          </w:tcPr>
          <w:p w:rsidR="00D61BAC" w:rsidRPr="00780708" w:rsidRDefault="00D61BAC" w:rsidP="008B5B67">
            <w:pPr>
              <w:pStyle w:val="T2BaseArray"/>
              <w:ind w:left="0" w:firstLine="0"/>
              <w:jc w:val="left"/>
              <w:rPr>
                <w:ins w:id="1766" w:author="Author"/>
                <w:rFonts w:ascii="Arial" w:hAnsi="Arial" w:cs="Arial"/>
              </w:rPr>
            </w:pPr>
            <w:ins w:id="1767" w:author="Author">
              <w:r w:rsidRPr="00780708">
                <w:rPr>
                  <w:rFonts w:ascii="Arial" w:hAnsi="Arial" w:cs="Arial"/>
                </w:rPr>
                <w:t>ISIN</w:t>
              </w:r>
            </w:ins>
          </w:p>
        </w:tc>
        <w:tc>
          <w:tcPr>
            <w:tcW w:w="2065" w:type="dxa"/>
          </w:tcPr>
          <w:p w:rsidR="00D61BAC" w:rsidRPr="00780708" w:rsidRDefault="00D61BAC" w:rsidP="008B5B67">
            <w:pPr>
              <w:pStyle w:val="T2BaseArray"/>
              <w:ind w:left="0" w:firstLine="0"/>
              <w:jc w:val="left"/>
              <w:rPr>
                <w:ins w:id="1768" w:author="Author"/>
                <w:rFonts w:ascii="Arial" w:hAnsi="Arial" w:cs="Arial"/>
              </w:rPr>
            </w:pPr>
            <w:ins w:id="1769" w:author="Author">
              <w:r w:rsidRPr="00780708">
                <w:rPr>
                  <w:rFonts w:ascii="Arial" w:hAnsi="Arial" w:cs="Arial"/>
                </w:rPr>
                <w:t>CHAR(12)</w:t>
              </w:r>
            </w:ins>
          </w:p>
        </w:tc>
        <w:tc>
          <w:tcPr>
            <w:tcW w:w="2350" w:type="dxa"/>
          </w:tcPr>
          <w:p w:rsidR="00D61BAC" w:rsidRPr="00780708" w:rsidRDefault="00D61BAC" w:rsidP="008B5B67">
            <w:pPr>
              <w:pStyle w:val="T2BaseArray"/>
              <w:ind w:left="0" w:firstLine="0"/>
              <w:jc w:val="left"/>
              <w:rPr>
                <w:ins w:id="1770" w:author="Author"/>
                <w:rFonts w:ascii="Arial" w:hAnsi="Arial" w:cs="Arial"/>
              </w:rPr>
            </w:pPr>
          </w:p>
        </w:tc>
        <w:tc>
          <w:tcPr>
            <w:tcW w:w="1820" w:type="dxa"/>
          </w:tcPr>
          <w:p w:rsidR="00D61BAC" w:rsidRPr="00780708" w:rsidRDefault="00D61BAC" w:rsidP="008B5B67">
            <w:pPr>
              <w:pStyle w:val="T2BaseArray"/>
              <w:ind w:left="0" w:firstLine="0"/>
              <w:jc w:val="left"/>
              <w:rPr>
                <w:ins w:id="1771" w:author="Author"/>
                <w:rFonts w:ascii="Arial" w:hAnsi="Arial" w:cs="Arial"/>
              </w:rPr>
            </w:pPr>
          </w:p>
        </w:tc>
        <w:tc>
          <w:tcPr>
            <w:tcW w:w="755" w:type="dxa"/>
          </w:tcPr>
          <w:p w:rsidR="00D61BAC" w:rsidRPr="00780708" w:rsidRDefault="00D61BAC" w:rsidP="008B5B67">
            <w:pPr>
              <w:pStyle w:val="T2BaseArray"/>
              <w:ind w:left="0" w:firstLine="0"/>
              <w:jc w:val="left"/>
              <w:rPr>
                <w:ins w:id="1772" w:author="Author"/>
                <w:rFonts w:ascii="Arial" w:hAnsi="Arial" w:cs="Arial"/>
              </w:rPr>
            </w:pPr>
            <w:ins w:id="1773"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774" w:author="Author"/>
                <w:rFonts w:ascii="Arial" w:hAnsi="Arial" w:cs="Arial"/>
              </w:rPr>
            </w:pPr>
          </w:p>
        </w:tc>
      </w:tr>
      <w:tr w:rsidR="00D61BAC" w:rsidRPr="00780708" w:rsidTr="008B5B67">
        <w:trPr>
          <w:ins w:id="1775" w:author="Author"/>
        </w:trPr>
        <w:tc>
          <w:tcPr>
            <w:tcW w:w="614" w:type="dxa"/>
          </w:tcPr>
          <w:p w:rsidR="00D61BAC" w:rsidRPr="00780708" w:rsidRDefault="00D61BAC" w:rsidP="008B5B67">
            <w:pPr>
              <w:pStyle w:val="T2BaseArray"/>
              <w:ind w:left="0" w:firstLine="0"/>
              <w:jc w:val="left"/>
              <w:rPr>
                <w:ins w:id="1776" w:author="Author"/>
                <w:rFonts w:ascii="Arial" w:hAnsi="Arial" w:cs="Arial"/>
              </w:rPr>
            </w:pPr>
            <w:ins w:id="1777" w:author="Author">
              <w:r w:rsidRPr="00780708">
                <w:rPr>
                  <w:rFonts w:ascii="Arial" w:hAnsi="Arial" w:cs="Arial"/>
                </w:rPr>
                <w:t>13</w:t>
              </w:r>
            </w:ins>
          </w:p>
        </w:tc>
        <w:tc>
          <w:tcPr>
            <w:tcW w:w="647" w:type="dxa"/>
          </w:tcPr>
          <w:p w:rsidR="00D61BAC" w:rsidRPr="00780708" w:rsidRDefault="00D61BAC" w:rsidP="008B5B67">
            <w:pPr>
              <w:pStyle w:val="T2BaseArray"/>
              <w:ind w:left="0" w:firstLine="0"/>
              <w:jc w:val="left"/>
              <w:rPr>
                <w:ins w:id="1778" w:author="Author"/>
                <w:rFonts w:ascii="Arial" w:hAnsi="Arial" w:cs="Arial"/>
              </w:rPr>
            </w:pPr>
            <w:ins w:id="1779" w:author="Author">
              <w:r w:rsidRPr="00780708">
                <w:rPr>
                  <w:rFonts w:ascii="Arial" w:hAnsi="Arial" w:cs="Arial"/>
                </w:rPr>
                <w:t>M</w:t>
              </w:r>
            </w:ins>
          </w:p>
        </w:tc>
        <w:tc>
          <w:tcPr>
            <w:tcW w:w="1603" w:type="dxa"/>
          </w:tcPr>
          <w:p w:rsidR="00D61BAC" w:rsidRPr="00780708" w:rsidRDefault="00D61BAC" w:rsidP="008B5B67">
            <w:pPr>
              <w:pStyle w:val="T2BaseArray"/>
              <w:ind w:left="0" w:firstLine="0"/>
              <w:jc w:val="left"/>
              <w:rPr>
                <w:ins w:id="1780" w:author="Author"/>
                <w:rFonts w:ascii="Arial" w:hAnsi="Arial" w:cs="Arial"/>
              </w:rPr>
            </w:pPr>
            <w:ins w:id="1781" w:author="Author">
              <w:r w:rsidRPr="00780708">
                <w:rPr>
                  <w:rFonts w:ascii="Arial" w:hAnsi="Arial" w:cs="Arial"/>
                </w:rPr>
                <w:t>Settlement Type</w:t>
              </w:r>
            </w:ins>
          </w:p>
        </w:tc>
        <w:tc>
          <w:tcPr>
            <w:tcW w:w="2065" w:type="dxa"/>
          </w:tcPr>
          <w:p w:rsidR="00D61BAC" w:rsidRPr="00780708" w:rsidRDefault="00D61BAC" w:rsidP="008B5B67">
            <w:pPr>
              <w:pStyle w:val="T2BaseArray"/>
              <w:ind w:left="0" w:firstLine="0"/>
              <w:jc w:val="left"/>
              <w:rPr>
                <w:ins w:id="1782" w:author="Author"/>
                <w:rFonts w:ascii="Arial" w:hAnsi="Arial" w:cs="Arial"/>
              </w:rPr>
            </w:pPr>
            <w:ins w:id="1783" w:author="Author">
              <w:r w:rsidRPr="00780708">
                <w:rPr>
                  <w:rFonts w:ascii="Arial" w:hAnsi="Arial" w:cs="Arial"/>
                </w:rPr>
                <w:t>Possible values:</w:t>
              </w:r>
            </w:ins>
          </w:p>
          <w:p w:rsidR="00D61BAC" w:rsidRPr="00780708" w:rsidRDefault="00D61BAC" w:rsidP="00DE32BA">
            <w:pPr>
              <w:pStyle w:val="T2BaseArray"/>
              <w:numPr>
                <w:ilvl w:val="0"/>
                <w:numId w:val="18"/>
              </w:numPr>
              <w:jc w:val="left"/>
              <w:rPr>
                <w:ins w:id="1784" w:author="Author"/>
                <w:rFonts w:ascii="Arial" w:hAnsi="Arial" w:cs="Arial"/>
              </w:rPr>
              <w:pPrChange w:id="1785" w:author="Author">
                <w:pPr>
                  <w:pStyle w:val="T2BaseArray"/>
                  <w:framePr w:hSpace="141" w:wrap="around" w:vAnchor="text" w:hAnchor="margin" w:xAlign="center" w:y="92"/>
                  <w:numPr>
                    <w:numId w:val="23"/>
                  </w:numPr>
                  <w:ind w:left="360" w:hanging="360"/>
                  <w:jc w:val="left"/>
                </w:pPr>
              </w:pPrChange>
            </w:pPr>
            <w:ins w:id="1786" w:author="Author">
              <w:r w:rsidRPr="00780708">
                <w:rPr>
                  <w:rFonts w:ascii="Arial" w:hAnsi="Arial" w:cs="Arial"/>
                </w:rPr>
                <w:t>UNIT</w:t>
              </w:r>
            </w:ins>
          </w:p>
          <w:p w:rsidR="00D61BAC" w:rsidRPr="00780708" w:rsidRDefault="00D61BAC" w:rsidP="00DE32BA">
            <w:pPr>
              <w:pStyle w:val="T2BaseArray"/>
              <w:numPr>
                <w:ilvl w:val="0"/>
                <w:numId w:val="18"/>
              </w:numPr>
              <w:jc w:val="left"/>
              <w:rPr>
                <w:ins w:id="1787" w:author="Author"/>
                <w:rFonts w:ascii="Arial" w:hAnsi="Arial" w:cs="Arial"/>
              </w:rPr>
              <w:pPrChange w:id="1788" w:author="Author">
                <w:pPr>
                  <w:pStyle w:val="T2BaseArray"/>
                  <w:framePr w:hSpace="141" w:wrap="around" w:vAnchor="text" w:hAnchor="margin" w:xAlign="center" w:y="92"/>
                  <w:numPr>
                    <w:numId w:val="23"/>
                  </w:numPr>
                  <w:ind w:left="360" w:hanging="360"/>
                  <w:jc w:val="left"/>
                </w:pPr>
              </w:pPrChange>
            </w:pPr>
            <w:ins w:id="1789" w:author="Author">
              <w:r w:rsidRPr="00780708">
                <w:rPr>
                  <w:rFonts w:ascii="Arial" w:hAnsi="Arial" w:cs="Arial"/>
                </w:rPr>
                <w:t>FAMT</w:t>
              </w:r>
            </w:ins>
          </w:p>
        </w:tc>
        <w:tc>
          <w:tcPr>
            <w:tcW w:w="2350" w:type="dxa"/>
          </w:tcPr>
          <w:p w:rsidR="00D61BAC" w:rsidRPr="00780708" w:rsidRDefault="00D61BAC" w:rsidP="008B5B67">
            <w:pPr>
              <w:pStyle w:val="T2BaseArray"/>
              <w:ind w:left="0" w:firstLine="0"/>
              <w:jc w:val="left"/>
              <w:rPr>
                <w:ins w:id="1790" w:author="Author"/>
                <w:rFonts w:ascii="Arial" w:hAnsi="Arial" w:cs="Arial"/>
              </w:rPr>
            </w:pPr>
            <w:ins w:id="1791" w:author="Author">
              <w:r w:rsidRPr="00780708">
                <w:rPr>
                  <w:rFonts w:ascii="Arial" w:hAnsi="Arial" w:cs="Arial"/>
                </w:rPr>
                <w:t>Type of quantity:</w:t>
              </w:r>
            </w:ins>
          </w:p>
          <w:p w:rsidR="00D61BAC" w:rsidRPr="00780708" w:rsidRDefault="00D61BAC" w:rsidP="00DE32BA">
            <w:pPr>
              <w:pStyle w:val="T2BaseArray"/>
              <w:numPr>
                <w:ilvl w:val="0"/>
                <w:numId w:val="19"/>
              </w:numPr>
              <w:jc w:val="left"/>
              <w:rPr>
                <w:ins w:id="1792" w:author="Author"/>
                <w:rFonts w:ascii="Arial" w:hAnsi="Arial" w:cs="Arial"/>
              </w:rPr>
              <w:pPrChange w:id="1793" w:author="Author">
                <w:pPr>
                  <w:pStyle w:val="T2BaseArray"/>
                  <w:framePr w:hSpace="141" w:wrap="around" w:vAnchor="text" w:hAnchor="margin" w:xAlign="center" w:y="92"/>
                  <w:numPr>
                    <w:numId w:val="24"/>
                  </w:numPr>
                  <w:ind w:left="360" w:hanging="360"/>
                  <w:jc w:val="left"/>
                </w:pPr>
              </w:pPrChange>
            </w:pPr>
            <w:ins w:id="1794" w:author="Author">
              <w:r w:rsidRPr="00780708">
                <w:rPr>
                  <w:rFonts w:ascii="Arial" w:hAnsi="Arial" w:cs="Arial"/>
                </w:rPr>
                <w:t>UNIT = Unit</w:t>
              </w:r>
            </w:ins>
          </w:p>
          <w:p w:rsidR="00D61BAC" w:rsidRPr="00780708" w:rsidRDefault="00D61BAC" w:rsidP="00DE32BA">
            <w:pPr>
              <w:pStyle w:val="T2BaseArray"/>
              <w:numPr>
                <w:ilvl w:val="0"/>
                <w:numId w:val="19"/>
              </w:numPr>
              <w:jc w:val="left"/>
              <w:rPr>
                <w:ins w:id="1795" w:author="Author"/>
                <w:rFonts w:ascii="Arial" w:hAnsi="Arial" w:cs="Arial"/>
              </w:rPr>
              <w:pPrChange w:id="1796" w:author="Author">
                <w:pPr>
                  <w:pStyle w:val="T2BaseArray"/>
                  <w:framePr w:hSpace="141" w:wrap="around" w:vAnchor="text" w:hAnchor="margin" w:xAlign="center" w:y="92"/>
                  <w:numPr>
                    <w:numId w:val="24"/>
                  </w:numPr>
                  <w:ind w:left="360" w:hanging="360"/>
                  <w:jc w:val="left"/>
                </w:pPr>
              </w:pPrChange>
            </w:pPr>
            <w:ins w:id="1797" w:author="Author">
              <w:r w:rsidRPr="00780708">
                <w:rPr>
                  <w:rFonts w:ascii="Arial" w:hAnsi="Arial" w:cs="Arial"/>
                </w:rPr>
                <w:t>FAMT = Face Amount</w:t>
              </w:r>
            </w:ins>
          </w:p>
        </w:tc>
        <w:tc>
          <w:tcPr>
            <w:tcW w:w="1820" w:type="dxa"/>
          </w:tcPr>
          <w:p w:rsidR="00D61BAC" w:rsidRPr="00780708" w:rsidRDefault="00D61BAC" w:rsidP="008B5B67">
            <w:pPr>
              <w:pStyle w:val="T2BaseArray"/>
              <w:ind w:left="0" w:firstLine="0"/>
              <w:jc w:val="left"/>
              <w:rPr>
                <w:ins w:id="1798" w:author="Author"/>
                <w:rFonts w:ascii="Arial" w:hAnsi="Arial" w:cs="Arial"/>
              </w:rPr>
            </w:pPr>
          </w:p>
        </w:tc>
        <w:tc>
          <w:tcPr>
            <w:tcW w:w="755" w:type="dxa"/>
          </w:tcPr>
          <w:p w:rsidR="00D61BAC" w:rsidRPr="00780708" w:rsidRDefault="00D61BAC" w:rsidP="008B5B67">
            <w:pPr>
              <w:pStyle w:val="T2BaseArray"/>
              <w:ind w:left="0" w:firstLine="0"/>
              <w:jc w:val="left"/>
              <w:rPr>
                <w:ins w:id="1799" w:author="Author"/>
                <w:rFonts w:ascii="Arial" w:hAnsi="Arial" w:cs="Arial"/>
              </w:rPr>
            </w:pPr>
            <w:ins w:id="1800"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801" w:author="Author"/>
                <w:rFonts w:ascii="Arial" w:hAnsi="Arial" w:cs="Arial"/>
              </w:rPr>
            </w:pPr>
          </w:p>
        </w:tc>
      </w:tr>
      <w:tr w:rsidR="00D61BAC" w:rsidRPr="00780708" w:rsidTr="008B5B67">
        <w:trPr>
          <w:ins w:id="1802" w:author="Author"/>
        </w:trPr>
        <w:tc>
          <w:tcPr>
            <w:tcW w:w="614" w:type="dxa"/>
          </w:tcPr>
          <w:p w:rsidR="00D61BAC" w:rsidRPr="00780708" w:rsidRDefault="00D61BAC" w:rsidP="008B5B67">
            <w:pPr>
              <w:pStyle w:val="T2BaseArray"/>
              <w:ind w:left="0" w:firstLine="0"/>
              <w:jc w:val="left"/>
              <w:rPr>
                <w:ins w:id="1803" w:author="Author"/>
                <w:rFonts w:ascii="Arial" w:hAnsi="Arial" w:cs="Arial"/>
              </w:rPr>
            </w:pPr>
            <w:ins w:id="1804" w:author="Author">
              <w:r w:rsidRPr="00780708">
                <w:rPr>
                  <w:rFonts w:ascii="Arial" w:hAnsi="Arial" w:cs="Arial"/>
                </w:rPr>
                <w:t>14</w:t>
              </w:r>
            </w:ins>
          </w:p>
        </w:tc>
        <w:tc>
          <w:tcPr>
            <w:tcW w:w="647" w:type="dxa"/>
          </w:tcPr>
          <w:p w:rsidR="00D61BAC" w:rsidRPr="00780708" w:rsidRDefault="00D61BAC" w:rsidP="008B5B67">
            <w:pPr>
              <w:pStyle w:val="T2BaseArray"/>
              <w:ind w:left="0" w:firstLine="0"/>
              <w:jc w:val="left"/>
              <w:rPr>
                <w:ins w:id="1805" w:author="Author"/>
                <w:rFonts w:ascii="Arial" w:hAnsi="Arial" w:cs="Arial"/>
              </w:rPr>
            </w:pPr>
            <w:ins w:id="1806" w:author="Author">
              <w:r w:rsidRPr="00780708">
                <w:rPr>
                  <w:rFonts w:ascii="Arial" w:hAnsi="Arial" w:cs="Arial"/>
                </w:rPr>
                <w:t>N</w:t>
              </w:r>
            </w:ins>
          </w:p>
        </w:tc>
        <w:tc>
          <w:tcPr>
            <w:tcW w:w="1603" w:type="dxa"/>
          </w:tcPr>
          <w:p w:rsidR="00D61BAC" w:rsidRPr="00780708" w:rsidRDefault="00D61BAC" w:rsidP="008B5B67">
            <w:pPr>
              <w:pStyle w:val="T2BaseArray"/>
              <w:ind w:left="0" w:firstLine="0"/>
              <w:jc w:val="left"/>
              <w:rPr>
                <w:ins w:id="1807" w:author="Author"/>
                <w:rFonts w:ascii="Arial" w:hAnsi="Arial" w:cs="Arial"/>
              </w:rPr>
            </w:pPr>
            <w:ins w:id="1808" w:author="Author">
              <w:r w:rsidRPr="00780708">
                <w:rPr>
                  <w:rFonts w:ascii="Arial" w:hAnsi="Arial" w:cs="Arial"/>
                </w:rPr>
                <w:t>Settlement Quantity</w:t>
              </w:r>
            </w:ins>
          </w:p>
        </w:tc>
        <w:tc>
          <w:tcPr>
            <w:tcW w:w="2065" w:type="dxa"/>
          </w:tcPr>
          <w:p w:rsidR="00D61BAC" w:rsidRPr="00780708" w:rsidRDefault="00D61BAC" w:rsidP="008B5B67">
            <w:pPr>
              <w:pStyle w:val="T2BaseArray"/>
              <w:ind w:left="0" w:firstLine="0"/>
              <w:jc w:val="left"/>
              <w:rPr>
                <w:ins w:id="1809" w:author="Author"/>
                <w:rFonts w:ascii="Arial" w:hAnsi="Arial" w:cs="Arial"/>
              </w:rPr>
            </w:pPr>
            <w:ins w:id="1810" w:author="Author">
              <w:r w:rsidRPr="00780708">
                <w:rPr>
                  <w:rFonts w:ascii="Arial" w:hAnsi="Arial" w:cs="Arial"/>
                </w:rPr>
                <w:t>DEC (14,14)* when  Settlement Type is ‘UNIT’</w:t>
              </w:r>
            </w:ins>
          </w:p>
          <w:p w:rsidR="00D61BAC" w:rsidRPr="00780708" w:rsidRDefault="00D61BAC" w:rsidP="008B5B67">
            <w:pPr>
              <w:pStyle w:val="T2BaseArray"/>
              <w:ind w:left="0" w:firstLine="0"/>
              <w:jc w:val="left"/>
              <w:rPr>
                <w:ins w:id="1811" w:author="Author"/>
                <w:rFonts w:ascii="Arial" w:hAnsi="Arial" w:cs="Arial"/>
              </w:rPr>
            </w:pPr>
            <w:ins w:id="1812" w:author="Author">
              <w:r w:rsidRPr="00780708">
                <w:rPr>
                  <w:rFonts w:ascii="Arial" w:hAnsi="Arial" w:cs="Arial"/>
                </w:rPr>
                <w:t>DEC (14,5)* when  Settlement Type  is ‘FAMT’</w:t>
              </w:r>
            </w:ins>
          </w:p>
        </w:tc>
        <w:tc>
          <w:tcPr>
            <w:tcW w:w="2350" w:type="dxa"/>
          </w:tcPr>
          <w:p w:rsidR="00D61BAC" w:rsidRPr="00780708" w:rsidRDefault="00D61BAC" w:rsidP="008B5B67">
            <w:pPr>
              <w:pStyle w:val="T2BaseArray"/>
              <w:ind w:left="0" w:firstLine="0"/>
              <w:jc w:val="left"/>
              <w:rPr>
                <w:ins w:id="1813" w:author="Author"/>
                <w:rFonts w:ascii="Arial" w:hAnsi="Arial" w:cs="Arial"/>
              </w:rPr>
            </w:pPr>
          </w:p>
        </w:tc>
        <w:tc>
          <w:tcPr>
            <w:tcW w:w="1820" w:type="dxa"/>
          </w:tcPr>
          <w:p w:rsidR="00D61BAC" w:rsidRPr="00780708" w:rsidRDefault="00D61BAC" w:rsidP="008B5B67">
            <w:pPr>
              <w:pStyle w:val="T2BaseArray"/>
              <w:ind w:left="0" w:firstLine="0"/>
              <w:jc w:val="left"/>
              <w:rPr>
                <w:ins w:id="1814" w:author="Author"/>
                <w:rFonts w:ascii="Arial" w:hAnsi="Arial" w:cs="Arial"/>
              </w:rPr>
            </w:pPr>
          </w:p>
        </w:tc>
        <w:tc>
          <w:tcPr>
            <w:tcW w:w="755" w:type="dxa"/>
          </w:tcPr>
          <w:p w:rsidR="00D61BAC" w:rsidRPr="00780708" w:rsidRDefault="00D61BAC" w:rsidP="008B5B67">
            <w:pPr>
              <w:pStyle w:val="T2BaseArray"/>
              <w:ind w:left="0" w:firstLine="0"/>
              <w:jc w:val="left"/>
              <w:rPr>
                <w:ins w:id="1815" w:author="Author"/>
                <w:rFonts w:ascii="Arial" w:hAnsi="Arial" w:cs="Arial"/>
              </w:rPr>
            </w:pPr>
            <w:ins w:id="1816"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817" w:author="Author"/>
                <w:rFonts w:ascii="Arial" w:hAnsi="Arial" w:cs="Arial"/>
              </w:rPr>
            </w:pPr>
          </w:p>
        </w:tc>
      </w:tr>
      <w:tr w:rsidR="00D61BAC" w:rsidRPr="00780708" w:rsidTr="008B5B67">
        <w:trPr>
          <w:ins w:id="1818" w:author="Author"/>
        </w:trPr>
        <w:tc>
          <w:tcPr>
            <w:tcW w:w="614" w:type="dxa"/>
          </w:tcPr>
          <w:p w:rsidR="00D61BAC" w:rsidRPr="00780708" w:rsidRDefault="00D61BAC" w:rsidP="008B5B67">
            <w:pPr>
              <w:pStyle w:val="T2BaseArray"/>
              <w:ind w:left="0" w:firstLine="0"/>
              <w:jc w:val="left"/>
              <w:rPr>
                <w:ins w:id="1819" w:author="Author"/>
                <w:rFonts w:ascii="Arial" w:hAnsi="Arial" w:cs="Arial"/>
              </w:rPr>
            </w:pPr>
            <w:ins w:id="1820" w:author="Author">
              <w:r w:rsidRPr="00780708">
                <w:rPr>
                  <w:rFonts w:ascii="Arial" w:hAnsi="Arial" w:cs="Arial"/>
                </w:rPr>
                <w:t>15</w:t>
              </w:r>
            </w:ins>
          </w:p>
        </w:tc>
        <w:tc>
          <w:tcPr>
            <w:tcW w:w="647" w:type="dxa"/>
          </w:tcPr>
          <w:p w:rsidR="00D61BAC" w:rsidRPr="00780708" w:rsidRDefault="00D61BAC" w:rsidP="008B5B67">
            <w:pPr>
              <w:pStyle w:val="T2BaseArray"/>
              <w:ind w:left="0" w:firstLine="0"/>
              <w:jc w:val="left"/>
              <w:rPr>
                <w:ins w:id="1821" w:author="Author"/>
                <w:rFonts w:ascii="Arial" w:hAnsi="Arial" w:cs="Arial"/>
              </w:rPr>
            </w:pPr>
            <w:ins w:id="1822" w:author="Author">
              <w:r w:rsidRPr="00780708">
                <w:rPr>
                  <w:rFonts w:ascii="Arial" w:hAnsi="Arial" w:cs="Arial"/>
                </w:rPr>
                <w:t>O</w:t>
              </w:r>
            </w:ins>
          </w:p>
        </w:tc>
        <w:tc>
          <w:tcPr>
            <w:tcW w:w="1603" w:type="dxa"/>
          </w:tcPr>
          <w:p w:rsidR="00D61BAC" w:rsidRPr="00780708" w:rsidRDefault="00D61BAC" w:rsidP="008B5B67">
            <w:pPr>
              <w:pStyle w:val="T2BaseArray"/>
              <w:ind w:left="0" w:firstLine="0"/>
              <w:jc w:val="left"/>
              <w:rPr>
                <w:ins w:id="1823" w:author="Author"/>
                <w:rFonts w:ascii="Arial" w:hAnsi="Arial" w:cs="Arial"/>
              </w:rPr>
            </w:pPr>
            <w:ins w:id="1824" w:author="Author">
              <w:r w:rsidRPr="00780708">
                <w:rPr>
                  <w:rFonts w:ascii="Arial" w:hAnsi="Arial" w:cs="Arial"/>
                </w:rPr>
                <w:t>Securities Account Number</w:t>
              </w:r>
            </w:ins>
          </w:p>
        </w:tc>
        <w:tc>
          <w:tcPr>
            <w:tcW w:w="2065" w:type="dxa"/>
          </w:tcPr>
          <w:p w:rsidR="00D61BAC" w:rsidRPr="00780708" w:rsidRDefault="00D61BAC" w:rsidP="008B5B67">
            <w:pPr>
              <w:pStyle w:val="T2BaseArray"/>
              <w:ind w:left="0" w:firstLine="0"/>
              <w:jc w:val="left"/>
              <w:rPr>
                <w:ins w:id="1825" w:author="Author"/>
                <w:rFonts w:ascii="Arial" w:hAnsi="Arial" w:cs="Arial"/>
              </w:rPr>
            </w:pPr>
            <w:commentRangeStart w:id="1826"/>
            <w:ins w:id="1827" w:author="Author">
              <w:r>
                <w:rPr>
                  <w:rFonts w:ascii="Arial" w:hAnsi="Arial" w:cs="Arial"/>
                </w:rPr>
                <w:t>VAR</w:t>
              </w:r>
              <w:r w:rsidRPr="00780708">
                <w:rPr>
                  <w:rFonts w:ascii="Arial" w:hAnsi="Arial" w:cs="Arial"/>
                </w:rPr>
                <w:t>CHAR (35)</w:t>
              </w:r>
              <w:commentRangeEnd w:id="1826"/>
              <w:r>
                <w:rPr>
                  <w:rStyle w:val="CommentReference"/>
                  <w:rFonts w:ascii="Times New Roman" w:hAnsi="Times New Roman"/>
                  <w:lang w:val="fr-FR"/>
                </w:rPr>
                <w:commentReference w:id="1826"/>
              </w:r>
            </w:ins>
          </w:p>
        </w:tc>
        <w:tc>
          <w:tcPr>
            <w:tcW w:w="2350" w:type="dxa"/>
          </w:tcPr>
          <w:p w:rsidR="00D61BAC" w:rsidRPr="00780708" w:rsidRDefault="00D61BAC" w:rsidP="008B5B67">
            <w:pPr>
              <w:pStyle w:val="T2BaseArray"/>
              <w:ind w:left="0" w:firstLine="0"/>
              <w:jc w:val="left"/>
              <w:rPr>
                <w:ins w:id="1828" w:author="Author"/>
                <w:rFonts w:ascii="Arial" w:hAnsi="Arial" w:cs="Arial"/>
              </w:rPr>
            </w:pPr>
            <w:ins w:id="1829" w:author="Author">
              <w:r w:rsidRPr="00780708">
                <w:rPr>
                  <w:rFonts w:ascii="Arial" w:hAnsi="Arial" w:cs="Arial"/>
                </w:rPr>
                <w:t>Safekeeping account.</w:t>
              </w:r>
            </w:ins>
          </w:p>
        </w:tc>
        <w:tc>
          <w:tcPr>
            <w:tcW w:w="1820" w:type="dxa"/>
          </w:tcPr>
          <w:p w:rsidR="00D61BAC" w:rsidRPr="00780708" w:rsidRDefault="00D61BAC" w:rsidP="008B5B67">
            <w:pPr>
              <w:pStyle w:val="T2BaseArray"/>
              <w:ind w:left="0" w:firstLine="0"/>
              <w:jc w:val="left"/>
              <w:rPr>
                <w:ins w:id="1830" w:author="Author"/>
                <w:rFonts w:ascii="Arial" w:hAnsi="Arial" w:cs="Arial"/>
              </w:rPr>
            </w:pPr>
          </w:p>
        </w:tc>
        <w:tc>
          <w:tcPr>
            <w:tcW w:w="755" w:type="dxa"/>
          </w:tcPr>
          <w:p w:rsidR="00D61BAC" w:rsidRPr="00780708" w:rsidRDefault="00D61BAC" w:rsidP="008B5B67">
            <w:pPr>
              <w:pStyle w:val="T2BaseArray"/>
              <w:ind w:left="0" w:firstLine="0"/>
              <w:jc w:val="left"/>
              <w:rPr>
                <w:ins w:id="1831" w:author="Author"/>
                <w:rFonts w:ascii="Arial" w:hAnsi="Arial" w:cs="Arial"/>
              </w:rPr>
            </w:pPr>
            <w:ins w:id="1832"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1833" w:author="Author"/>
                <w:rFonts w:ascii="Arial" w:hAnsi="Arial" w:cs="Arial"/>
              </w:rPr>
            </w:pPr>
          </w:p>
        </w:tc>
      </w:tr>
      <w:tr w:rsidR="00D61BAC" w:rsidRPr="00780708" w:rsidTr="008B5B67">
        <w:trPr>
          <w:ins w:id="1834" w:author="Author"/>
        </w:trPr>
        <w:tc>
          <w:tcPr>
            <w:tcW w:w="614" w:type="dxa"/>
          </w:tcPr>
          <w:p w:rsidR="00D61BAC" w:rsidRPr="00780708" w:rsidRDefault="00D61BAC" w:rsidP="008B5B67">
            <w:pPr>
              <w:pStyle w:val="T2BaseArray"/>
              <w:ind w:left="0" w:firstLine="0"/>
              <w:jc w:val="left"/>
              <w:rPr>
                <w:ins w:id="1835" w:author="Author"/>
                <w:rFonts w:ascii="Arial" w:hAnsi="Arial" w:cs="Arial"/>
              </w:rPr>
            </w:pPr>
            <w:ins w:id="1836" w:author="Author">
              <w:r w:rsidRPr="00780708">
                <w:rPr>
                  <w:rFonts w:ascii="Arial" w:hAnsi="Arial" w:cs="Arial"/>
                </w:rPr>
                <w:t>16</w:t>
              </w:r>
            </w:ins>
          </w:p>
        </w:tc>
        <w:tc>
          <w:tcPr>
            <w:tcW w:w="647" w:type="dxa"/>
          </w:tcPr>
          <w:p w:rsidR="00D61BAC" w:rsidRPr="00780708" w:rsidRDefault="00D61BAC" w:rsidP="008B5B67">
            <w:pPr>
              <w:pStyle w:val="T2BaseArray"/>
              <w:ind w:left="0" w:firstLine="0"/>
              <w:jc w:val="left"/>
              <w:rPr>
                <w:ins w:id="1837" w:author="Author"/>
                <w:rFonts w:ascii="Arial" w:hAnsi="Arial" w:cs="Arial"/>
              </w:rPr>
            </w:pPr>
            <w:ins w:id="1838" w:author="Author">
              <w:r w:rsidRPr="00780708">
                <w:rPr>
                  <w:rFonts w:ascii="Arial" w:hAnsi="Arial" w:cs="Arial"/>
                </w:rPr>
                <w:t>P</w:t>
              </w:r>
            </w:ins>
          </w:p>
        </w:tc>
        <w:tc>
          <w:tcPr>
            <w:tcW w:w="1603" w:type="dxa"/>
          </w:tcPr>
          <w:p w:rsidR="00D61BAC" w:rsidRPr="00780708" w:rsidRDefault="00D61BAC" w:rsidP="008B5B67">
            <w:pPr>
              <w:pStyle w:val="T2BaseArray"/>
              <w:ind w:left="0" w:firstLine="0"/>
              <w:jc w:val="left"/>
              <w:rPr>
                <w:ins w:id="1839" w:author="Author"/>
                <w:rFonts w:ascii="Arial" w:hAnsi="Arial" w:cs="Arial"/>
              </w:rPr>
            </w:pPr>
            <w:ins w:id="1840" w:author="Author">
              <w:r w:rsidRPr="00780708">
                <w:rPr>
                  <w:rFonts w:ascii="Arial" w:hAnsi="Arial" w:cs="Arial"/>
                </w:rPr>
                <w:t>ISO Transaction Code</w:t>
              </w:r>
            </w:ins>
          </w:p>
        </w:tc>
        <w:tc>
          <w:tcPr>
            <w:tcW w:w="2065" w:type="dxa"/>
          </w:tcPr>
          <w:p w:rsidR="00D61BAC" w:rsidRPr="00780708" w:rsidRDefault="00D61BAC" w:rsidP="008B5B67">
            <w:pPr>
              <w:pStyle w:val="T2BaseArray"/>
              <w:ind w:left="0" w:firstLine="0"/>
              <w:jc w:val="left"/>
              <w:rPr>
                <w:ins w:id="1841" w:author="Author"/>
                <w:rFonts w:ascii="Arial" w:hAnsi="Arial" w:cs="Arial"/>
              </w:rPr>
            </w:pPr>
            <w:ins w:id="1842" w:author="Author">
              <w:r w:rsidRPr="00780708">
                <w:rPr>
                  <w:rFonts w:ascii="Arial" w:hAnsi="Arial" w:cs="Arial"/>
                </w:rPr>
                <w:t>Possible values:</w:t>
              </w:r>
            </w:ins>
          </w:p>
          <w:p w:rsidR="00D61BAC" w:rsidRPr="00780708" w:rsidRDefault="00D61BAC" w:rsidP="00DE32BA">
            <w:pPr>
              <w:pStyle w:val="T2BaseArray"/>
              <w:numPr>
                <w:ilvl w:val="0"/>
                <w:numId w:val="20"/>
              </w:numPr>
              <w:jc w:val="left"/>
              <w:rPr>
                <w:ins w:id="1843" w:author="Author"/>
                <w:rFonts w:ascii="Arial" w:hAnsi="Arial" w:cs="Arial"/>
              </w:rPr>
              <w:pPrChange w:id="1844" w:author="Author">
                <w:pPr>
                  <w:pStyle w:val="T2BaseArray"/>
                  <w:framePr w:hSpace="141" w:wrap="around" w:vAnchor="text" w:hAnchor="margin" w:xAlign="center" w:y="92"/>
                  <w:numPr>
                    <w:numId w:val="25"/>
                  </w:numPr>
                  <w:ind w:left="360" w:hanging="360"/>
                  <w:jc w:val="left"/>
                </w:pPr>
              </w:pPrChange>
            </w:pPr>
            <w:ins w:id="1845" w:author="Author">
              <w:r w:rsidRPr="00780708">
                <w:rPr>
                  <w:rFonts w:ascii="Arial" w:hAnsi="Arial" w:cs="Arial"/>
                </w:rPr>
                <w:t>AUTO</w:t>
              </w:r>
            </w:ins>
          </w:p>
          <w:p w:rsidR="00D61BAC" w:rsidRPr="00780708" w:rsidRDefault="00D61BAC" w:rsidP="00DE32BA">
            <w:pPr>
              <w:pStyle w:val="T2BaseArray"/>
              <w:numPr>
                <w:ilvl w:val="0"/>
                <w:numId w:val="20"/>
              </w:numPr>
              <w:jc w:val="left"/>
              <w:rPr>
                <w:ins w:id="1846" w:author="Author"/>
                <w:rFonts w:ascii="Arial" w:hAnsi="Arial" w:cs="Arial"/>
              </w:rPr>
              <w:pPrChange w:id="1847" w:author="Author">
                <w:pPr>
                  <w:pStyle w:val="T2BaseArray"/>
                  <w:framePr w:hSpace="141" w:wrap="around" w:vAnchor="text" w:hAnchor="margin" w:xAlign="center" w:y="92"/>
                  <w:numPr>
                    <w:numId w:val="25"/>
                  </w:numPr>
                  <w:ind w:left="360" w:hanging="360"/>
                  <w:jc w:val="left"/>
                </w:pPr>
              </w:pPrChange>
            </w:pPr>
            <w:ins w:id="1848" w:author="Author">
              <w:r w:rsidRPr="00780708">
                <w:rPr>
                  <w:rFonts w:ascii="Arial" w:hAnsi="Arial" w:cs="Arial"/>
                </w:rPr>
                <w:t>BSBK</w:t>
              </w:r>
            </w:ins>
          </w:p>
          <w:p w:rsidR="00D61BAC" w:rsidRPr="00780708" w:rsidRDefault="00D61BAC" w:rsidP="00DE32BA">
            <w:pPr>
              <w:pStyle w:val="T2BaseArray"/>
              <w:numPr>
                <w:ilvl w:val="0"/>
                <w:numId w:val="20"/>
              </w:numPr>
              <w:jc w:val="left"/>
              <w:rPr>
                <w:ins w:id="1849" w:author="Author"/>
                <w:rFonts w:ascii="Arial" w:hAnsi="Arial" w:cs="Arial"/>
              </w:rPr>
              <w:pPrChange w:id="1850" w:author="Author">
                <w:pPr>
                  <w:pStyle w:val="T2BaseArray"/>
                  <w:framePr w:hSpace="141" w:wrap="around" w:vAnchor="text" w:hAnchor="margin" w:xAlign="center" w:y="92"/>
                  <w:numPr>
                    <w:numId w:val="25"/>
                  </w:numPr>
                  <w:ind w:left="360" w:hanging="360"/>
                  <w:jc w:val="left"/>
                </w:pPr>
              </w:pPrChange>
            </w:pPr>
            <w:ins w:id="1851" w:author="Author">
              <w:r w:rsidRPr="00780708">
                <w:rPr>
                  <w:rFonts w:ascii="Arial" w:hAnsi="Arial" w:cs="Arial"/>
                </w:rPr>
                <w:t>CLAI</w:t>
              </w:r>
            </w:ins>
          </w:p>
          <w:p w:rsidR="00D61BAC" w:rsidRPr="00780708" w:rsidRDefault="00D61BAC" w:rsidP="00DE32BA">
            <w:pPr>
              <w:pStyle w:val="T2BaseArray"/>
              <w:numPr>
                <w:ilvl w:val="0"/>
                <w:numId w:val="20"/>
              </w:numPr>
              <w:jc w:val="left"/>
              <w:rPr>
                <w:ins w:id="1852" w:author="Author"/>
                <w:rFonts w:ascii="Arial" w:hAnsi="Arial" w:cs="Arial"/>
              </w:rPr>
              <w:pPrChange w:id="1853" w:author="Author">
                <w:pPr>
                  <w:pStyle w:val="T2BaseArray"/>
                  <w:framePr w:hSpace="141" w:wrap="around" w:vAnchor="text" w:hAnchor="margin" w:xAlign="center" w:y="92"/>
                  <w:numPr>
                    <w:numId w:val="25"/>
                  </w:numPr>
                  <w:ind w:left="360" w:hanging="360"/>
                  <w:jc w:val="left"/>
                </w:pPr>
              </w:pPrChange>
            </w:pPr>
            <w:ins w:id="1854" w:author="Author">
              <w:r w:rsidRPr="00780708">
                <w:rPr>
                  <w:rFonts w:ascii="Arial" w:hAnsi="Arial" w:cs="Arial"/>
                </w:rPr>
                <w:lastRenderedPageBreak/>
                <w:t>CNCB</w:t>
              </w:r>
            </w:ins>
          </w:p>
          <w:p w:rsidR="00D61BAC" w:rsidRPr="00780708" w:rsidRDefault="00D61BAC" w:rsidP="00DE32BA">
            <w:pPr>
              <w:pStyle w:val="T2BaseArray"/>
              <w:numPr>
                <w:ilvl w:val="0"/>
                <w:numId w:val="20"/>
              </w:numPr>
              <w:jc w:val="left"/>
              <w:rPr>
                <w:ins w:id="1855" w:author="Author"/>
                <w:rFonts w:ascii="Arial" w:hAnsi="Arial" w:cs="Arial"/>
              </w:rPr>
              <w:pPrChange w:id="1856" w:author="Author">
                <w:pPr>
                  <w:pStyle w:val="T2BaseArray"/>
                  <w:framePr w:hSpace="141" w:wrap="around" w:vAnchor="text" w:hAnchor="margin" w:xAlign="center" w:y="92"/>
                  <w:numPr>
                    <w:numId w:val="25"/>
                  </w:numPr>
                  <w:ind w:left="360" w:hanging="360"/>
                  <w:jc w:val="left"/>
                </w:pPr>
              </w:pPrChange>
            </w:pPr>
            <w:ins w:id="1857" w:author="Author">
              <w:r w:rsidRPr="00780708">
                <w:rPr>
                  <w:rFonts w:ascii="Arial" w:hAnsi="Arial" w:cs="Arial"/>
                </w:rPr>
                <w:t>COLI</w:t>
              </w:r>
            </w:ins>
          </w:p>
          <w:p w:rsidR="00D61BAC" w:rsidRPr="00780708" w:rsidRDefault="00D61BAC" w:rsidP="00DE32BA">
            <w:pPr>
              <w:pStyle w:val="T2BaseArray"/>
              <w:numPr>
                <w:ilvl w:val="0"/>
                <w:numId w:val="20"/>
              </w:numPr>
              <w:jc w:val="left"/>
              <w:rPr>
                <w:ins w:id="1858" w:author="Author"/>
                <w:rFonts w:ascii="Arial" w:hAnsi="Arial" w:cs="Arial"/>
              </w:rPr>
              <w:pPrChange w:id="1859" w:author="Author">
                <w:pPr>
                  <w:pStyle w:val="T2BaseArray"/>
                  <w:framePr w:hSpace="141" w:wrap="around" w:vAnchor="text" w:hAnchor="margin" w:xAlign="center" w:y="92"/>
                  <w:numPr>
                    <w:numId w:val="25"/>
                  </w:numPr>
                  <w:ind w:left="360" w:hanging="360"/>
                  <w:jc w:val="left"/>
                </w:pPr>
              </w:pPrChange>
            </w:pPr>
            <w:ins w:id="1860" w:author="Author">
              <w:r w:rsidRPr="00780708">
                <w:rPr>
                  <w:rFonts w:ascii="Arial" w:hAnsi="Arial" w:cs="Arial"/>
                </w:rPr>
                <w:t>COLO</w:t>
              </w:r>
            </w:ins>
          </w:p>
          <w:p w:rsidR="00D61BAC" w:rsidRPr="00780708" w:rsidRDefault="00D61BAC" w:rsidP="00DE32BA">
            <w:pPr>
              <w:pStyle w:val="T2BaseArray"/>
              <w:numPr>
                <w:ilvl w:val="0"/>
                <w:numId w:val="20"/>
              </w:numPr>
              <w:jc w:val="left"/>
              <w:rPr>
                <w:ins w:id="1861" w:author="Author"/>
                <w:rFonts w:ascii="Arial" w:hAnsi="Arial" w:cs="Arial"/>
              </w:rPr>
              <w:pPrChange w:id="1862" w:author="Author">
                <w:pPr>
                  <w:pStyle w:val="T2BaseArray"/>
                  <w:framePr w:hSpace="141" w:wrap="around" w:vAnchor="text" w:hAnchor="margin" w:xAlign="center" w:y="92"/>
                  <w:numPr>
                    <w:numId w:val="25"/>
                  </w:numPr>
                  <w:ind w:left="360" w:hanging="360"/>
                  <w:jc w:val="left"/>
                </w:pPr>
              </w:pPrChange>
            </w:pPr>
            <w:ins w:id="1863" w:author="Author">
              <w:r w:rsidRPr="00780708">
                <w:rPr>
                  <w:rFonts w:ascii="Arial" w:hAnsi="Arial" w:cs="Arial"/>
                </w:rPr>
                <w:t>CONV</w:t>
              </w:r>
            </w:ins>
          </w:p>
          <w:p w:rsidR="00D61BAC" w:rsidRPr="00780708" w:rsidRDefault="00D61BAC" w:rsidP="00DE32BA">
            <w:pPr>
              <w:pStyle w:val="T2BaseArray"/>
              <w:numPr>
                <w:ilvl w:val="0"/>
                <w:numId w:val="20"/>
              </w:numPr>
              <w:jc w:val="left"/>
              <w:rPr>
                <w:ins w:id="1864" w:author="Author"/>
                <w:rFonts w:ascii="Arial" w:hAnsi="Arial" w:cs="Arial"/>
              </w:rPr>
              <w:pPrChange w:id="1865" w:author="Author">
                <w:pPr>
                  <w:pStyle w:val="T2BaseArray"/>
                  <w:framePr w:hSpace="141" w:wrap="around" w:vAnchor="text" w:hAnchor="margin" w:xAlign="center" w:y="92"/>
                  <w:numPr>
                    <w:numId w:val="25"/>
                  </w:numPr>
                  <w:ind w:left="360" w:hanging="360"/>
                  <w:jc w:val="left"/>
                </w:pPr>
              </w:pPrChange>
            </w:pPr>
            <w:ins w:id="1866" w:author="Author">
              <w:r w:rsidRPr="00780708">
                <w:rPr>
                  <w:rFonts w:ascii="Arial" w:hAnsi="Arial" w:cs="Arial"/>
                </w:rPr>
                <w:t>CORP</w:t>
              </w:r>
            </w:ins>
          </w:p>
          <w:p w:rsidR="00D61BAC" w:rsidRPr="00780708" w:rsidRDefault="00D61BAC" w:rsidP="00DE32BA">
            <w:pPr>
              <w:pStyle w:val="T2BaseArray"/>
              <w:numPr>
                <w:ilvl w:val="0"/>
                <w:numId w:val="20"/>
              </w:numPr>
              <w:jc w:val="left"/>
              <w:rPr>
                <w:ins w:id="1867" w:author="Author"/>
                <w:rFonts w:ascii="Arial" w:hAnsi="Arial" w:cs="Arial"/>
              </w:rPr>
              <w:pPrChange w:id="1868" w:author="Author">
                <w:pPr>
                  <w:pStyle w:val="T2BaseArray"/>
                  <w:framePr w:hSpace="141" w:wrap="around" w:vAnchor="text" w:hAnchor="margin" w:xAlign="center" w:y="92"/>
                  <w:numPr>
                    <w:numId w:val="25"/>
                  </w:numPr>
                  <w:ind w:left="360" w:hanging="360"/>
                  <w:jc w:val="left"/>
                </w:pPr>
              </w:pPrChange>
            </w:pPr>
            <w:ins w:id="1869" w:author="Author">
              <w:r w:rsidRPr="00780708">
                <w:rPr>
                  <w:rFonts w:ascii="Arial" w:hAnsi="Arial" w:cs="Arial"/>
                </w:rPr>
                <w:t>FCTA</w:t>
              </w:r>
            </w:ins>
          </w:p>
          <w:p w:rsidR="00D61BAC" w:rsidRPr="00780708" w:rsidRDefault="00D61BAC" w:rsidP="00DE32BA">
            <w:pPr>
              <w:pStyle w:val="T2BaseArray"/>
              <w:numPr>
                <w:ilvl w:val="0"/>
                <w:numId w:val="20"/>
              </w:numPr>
              <w:jc w:val="left"/>
              <w:rPr>
                <w:ins w:id="1870" w:author="Author"/>
                <w:rFonts w:ascii="Arial" w:hAnsi="Arial" w:cs="Arial"/>
              </w:rPr>
              <w:pPrChange w:id="1871" w:author="Author">
                <w:pPr>
                  <w:pStyle w:val="T2BaseArray"/>
                  <w:framePr w:hSpace="141" w:wrap="around" w:vAnchor="text" w:hAnchor="margin" w:xAlign="center" w:y="92"/>
                  <w:numPr>
                    <w:numId w:val="25"/>
                  </w:numPr>
                  <w:ind w:left="360" w:hanging="360"/>
                  <w:jc w:val="left"/>
                </w:pPr>
              </w:pPrChange>
            </w:pPr>
            <w:ins w:id="1872" w:author="Author">
              <w:r w:rsidRPr="00780708">
                <w:rPr>
                  <w:rFonts w:ascii="Arial" w:hAnsi="Arial" w:cs="Arial"/>
                </w:rPr>
                <w:t>INSP</w:t>
              </w:r>
            </w:ins>
          </w:p>
          <w:p w:rsidR="00D61BAC" w:rsidRPr="00780708" w:rsidRDefault="00D61BAC" w:rsidP="00DE32BA">
            <w:pPr>
              <w:pStyle w:val="T2BaseArray"/>
              <w:numPr>
                <w:ilvl w:val="0"/>
                <w:numId w:val="20"/>
              </w:numPr>
              <w:jc w:val="left"/>
              <w:rPr>
                <w:ins w:id="1873" w:author="Author"/>
                <w:rFonts w:ascii="Arial" w:hAnsi="Arial" w:cs="Arial"/>
              </w:rPr>
              <w:pPrChange w:id="1874" w:author="Author">
                <w:pPr>
                  <w:pStyle w:val="T2BaseArray"/>
                  <w:framePr w:hSpace="141" w:wrap="around" w:vAnchor="text" w:hAnchor="margin" w:xAlign="center" w:y="92"/>
                  <w:numPr>
                    <w:numId w:val="25"/>
                  </w:numPr>
                  <w:ind w:left="360" w:hanging="360"/>
                  <w:jc w:val="left"/>
                </w:pPr>
              </w:pPrChange>
            </w:pPr>
            <w:ins w:id="1875" w:author="Author">
              <w:r w:rsidRPr="00780708">
                <w:rPr>
                  <w:rFonts w:ascii="Arial" w:hAnsi="Arial" w:cs="Arial"/>
                </w:rPr>
                <w:t>ISSU</w:t>
              </w:r>
            </w:ins>
          </w:p>
          <w:p w:rsidR="00D61BAC" w:rsidRPr="00780708" w:rsidRDefault="00D61BAC" w:rsidP="00DE32BA">
            <w:pPr>
              <w:pStyle w:val="T2BaseArray"/>
              <w:numPr>
                <w:ilvl w:val="0"/>
                <w:numId w:val="20"/>
              </w:numPr>
              <w:jc w:val="left"/>
              <w:rPr>
                <w:ins w:id="1876" w:author="Author"/>
                <w:rFonts w:ascii="Arial" w:hAnsi="Arial" w:cs="Arial"/>
              </w:rPr>
              <w:pPrChange w:id="1877" w:author="Author">
                <w:pPr>
                  <w:pStyle w:val="T2BaseArray"/>
                  <w:framePr w:hSpace="141" w:wrap="around" w:vAnchor="text" w:hAnchor="margin" w:xAlign="center" w:y="92"/>
                  <w:numPr>
                    <w:numId w:val="25"/>
                  </w:numPr>
                  <w:ind w:left="360" w:hanging="360"/>
                  <w:jc w:val="left"/>
                </w:pPr>
              </w:pPrChange>
            </w:pPr>
            <w:ins w:id="1878" w:author="Author">
              <w:r w:rsidRPr="00780708">
                <w:rPr>
                  <w:rFonts w:ascii="Arial" w:hAnsi="Arial" w:cs="Arial"/>
                </w:rPr>
                <w:t>MKDW</w:t>
              </w:r>
            </w:ins>
          </w:p>
          <w:p w:rsidR="00D61BAC" w:rsidRPr="00780708" w:rsidRDefault="00D61BAC" w:rsidP="00DE32BA">
            <w:pPr>
              <w:pStyle w:val="T2BaseArray"/>
              <w:numPr>
                <w:ilvl w:val="0"/>
                <w:numId w:val="20"/>
              </w:numPr>
              <w:jc w:val="left"/>
              <w:rPr>
                <w:ins w:id="1879" w:author="Author"/>
                <w:rFonts w:ascii="Arial" w:hAnsi="Arial" w:cs="Arial"/>
              </w:rPr>
              <w:pPrChange w:id="1880" w:author="Author">
                <w:pPr>
                  <w:pStyle w:val="T2BaseArray"/>
                  <w:framePr w:hSpace="141" w:wrap="around" w:vAnchor="text" w:hAnchor="margin" w:xAlign="center" w:y="92"/>
                  <w:numPr>
                    <w:numId w:val="25"/>
                  </w:numPr>
                  <w:ind w:left="360" w:hanging="360"/>
                  <w:jc w:val="left"/>
                </w:pPr>
              </w:pPrChange>
            </w:pPr>
            <w:ins w:id="1881" w:author="Author">
              <w:r w:rsidRPr="00780708">
                <w:rPr>
                  <w:rFonts w:ascii="Arial" w:hAnsi="Arial" w:cs="Arial"/>
                </w:rPr>
                <w:t>MKUP</w:t>
              </w:r>
            </w:ins>
          </w:p>
          <w:p w:rsidR="00D61BAC" w:rsidRPr="00780708" w:rsidRDefault="00D61BAC" w:rsidP="00DE32BA">
            <w:pPr>
              <w:pStyle w:val="T2BaseArray"/>
              <w:numPr>
                <w:ilvl w:val="0"/>
                <w:numId w:val="20"/>
              </w:numPr>
              <w:jc w:val="left"/>
              <w:rPr>
                <w:ins w:id="1882" w:author="Author"/>
                <w:rFonts w:ascii="Arial" w:hAnsi="Arial" w:cs="Arial"/>
              </w:rPr>
              <w:pPrChange w:id="1883" w:author="Author">
                <w:pPr>
                  <w:pStyle w:val="T2BaseArray"/>
                  <w:framePr w:hSpace="141" w:wrap="around" w:vAnchor="text" w:hAnchor="margin" w:xAlign="center" w:y="92"/>
                  <w:numPr>
                    <w:numId w:val="25"/>
                  </w:numPr>
                  <w:ind w:left="360" w:hanging="360"/>
                  <w:jc w:val="left"/>
                </w:pPr>
              </w:pPrChange>
            </w:pPr>
            <w:ins w:id="1884" w:author="Author">
              <w:r w:rsidRPr="00780708">
                <w:rPr>
                  <w:rFonts w:ascii="Arial" w:hAnsi="Arial" w:cs="Arial"/>
                </w:rPr>
                <w:t>NETT</w:t>
              </w:r>
            </w:ins>
          </w:p>
          <w:p w:rsidR="00D61BAC" w:rsidRPr="00780708" w:rsidRDefault="00D61BAC" w:rsidP="00DE32BA">
            <w:pPr>
              <w:pStyle w:val="T2BaseArray"/>
              <w:numPr>
                <w:ilvl w:val="0"/>
                <w:numId w:val="20"/>
              </w:numPr>
              <w:jc w:val="left"/>
              <w:rPr>
                <w:ins w:id="1885" w:author="Author"/>
                <w:rFonts w:ascii="Arial" w:hAnsi="Arial" w:cs="Arial"/>
              </w:rPr>
              <w:pPrChange w:id="1886" w:author="Author">
                <w:pPr>
                  <w:pStyle w:val="T2BaseArray"/>
                  <w:framePr w:hSpace="141" w:wrap="around" w:vAnchor="text" w:hAnchor="margin" w:xAlign="center" w:y="92"/>
                  <w:numPr>
                    <w:numId w:val="25"/>
                  </w:numPr>
                  <w:ind w:left="360" w:hanging="360"/>
                  <w:jc w:val="left"/>
                </w:pPr>
              </w:pPrChange>
            </w:pPr>
            <w:ins w:id="1887" w:author="Author">
              <w:r w:rsidRPr="00780708">
                <w:rPr>
                  <w:rFonts w:ascii="Arial" w:hAnsi="Arial" w:cs="Arial"/>
                </w:rPr>
                <w:t>NSYN</w:t>
              </w:r>
            </w:ins>
          </w:p>
          <w:p w:rsidR="00D61BAC" w:rsidRPr="00780708" w:rsidRDefault="00D61BAC" w:rsidP="00DE32BA">
            <w:pPr>
              <w:pStyle w:val="T2BaseArray"/>
              <w:numPr>
                <w:ilvl w:val="0"/>
                <w:numId w:val="20"/>
              </w:numPr>
              <w:jc w:val="left"/>
              <w:rPr>
                <w:ins w:id="1888" w:author="Author"/>
                <w:rFonts w:ascii="Arial" w:hAnsi="Arial" w:cs="Arial"/>
              </w:rPr>
              <w:pPrChange w:id="1889" w:author="Author">
                <w:pPr>
                  <w:pStyle w:val="T2BaseArray"/>
                  <w:framePr w:hSpace="141" w:wrap="around" w:vAnchor="text" w:hAnchor="margin" w:xAlign="center" w:y="92"/>
                  <w:numPr>
                    <w:numId w:val="25"/>
                  </w:numPr>
                  <w:ind w:left="360" w:hanging="360"/>
                  <w:jc w:val="left"/>
                </w:pPr>
              </w:pPrChange>
            </w:pPr>
            <w:ins w:id="1890" w:author="Author">
              <w:r w:rsidRPr="00780708">
                <w:rPr>
                  <w:rFonts w:ascii="Arial" w:hAnsi="Arial" w:cs="Arial"/>
                </w:rPr>
                <w:t>OWNE</w:t>
              </w:r>
            </w:ins>
          </w:p>
          <w:p w:rsidR="00D61BAC" w:rsidRPr="00780708" w:rsidRDefault="00D61BAC" w:rsidP="00DE32BA">
            <w:pPr>
              <w:pStyle w:val="T2BaseArray"/>
              <w:numPr>
                <w:ilvl w:val="0"/>
                <w:numId w:val="20"/>
              </w:numPr>
              <w:jc w:val="left"/>
              <w:rPr>
                <w:ins w:id="1891" w:author="Author"/>
                <w:rFonts w:ascii="Arial" w:hAnsi="Arial" w:cs="Arial"/>
              </w:rPr>
              <w:pPrChange w:id="1892" w:author="Author">
                <w:pPr>
                  <w:pStyle w:val="T2BaseArray"/>
                  <w:framePr w:hSpace="141" w:wrap="around" w:vAnchor="text" w:hAnchor="margin" w:xAlign="center" w:y="92"/>
                  <w:numPr>
                    <w:numId w:val="25"/>
                  </w:numPr>
                  <w:ind w:left="360" w:hanging="360"/>
                  <w:jc w:val="left"/>
                </w:pPr>
              </w:pPrChange>
            </w:pPr>
            <w:ins w:id="1893" w:author="Author">
              <w:r w:rsidRPr="00780708">
                <w:rPr>
                  <w:rFonts w:ascii="Arial" w:hAnsi="Arial" w:cs="Arial"/>
                </w:rPr>
                <w:t>OWNI</w:t>
              </w:r>
            </w:ins>
          </w:p>
          <w:p w:rsidR="00D61BAC" w:rsidRPr="00780708" w:rsidRDefault="00D61BAC" w:rsidP="00DE32BA">
            <w:pPr>
              <w:pStyle w:val="T2BaseArray"/>
              <w:numPr>
                <w:ilvl w:val="0"/>
                <w:numId w:val="20"/>
              </w:numPr>
              <w:jc w:val="left"/>
              <w:rPr>
                <w:ins w:id="1894" w:author="Author"/>
                <w:rFonts w:ascii="Arial" w:hAnsi="Arial" w:cs="Arial"/>
              </w:rPr>
              <w:pPrChange w:id="1895" w:author="Author">
                <w:pPr>
                  <w:pStyle w:val="T2BaseArray"/>
                  <w:framePr w:hSpace="141" w:wrap="around" w:vAnchor="text" w:hAnchor="margin" w:xAlign="center" w:y="92"/>
                  <w:numPr>
                    <w:numId w:val="25"/>
                  </w:numPr>
                  <w:ind w:left="360" w:hanging="360"/>
                  <w:jc w:val="left"/>
                </w:pPr>
              </w:pPrChange>
            </w:pPr>
            <w:ins w:id="1896" w:author="Author">
              <w:r w:rsidRPr="00780708">
                <w:rPr>
                  <w:rFonts w:ascii="Arial" w:hAnsi="Arial" w:cs="Arial"/>
                </w:rPr>
                <w:t>PAIR</w:t>
              </w:r>
            </w:ins>
          </w:p>
          <w:p w:rsidR="00D61BAC" w:rsidRPr="00780708" w:rsidRDefault="00D61BAC" w:rsidP="00DE32BA">
            <w:pPr>
              <w:pStyle w:val="T2BaseArray"/>
              <w:numPr>
                <w:ilvl w:val="0"/>
                <w:numId w:val="20"/>
              </w:numPr>
              <w:jc w:val="left"/>
              <w:rPr>
                <w:ins w:id="1897" w:author="Author"/>
                <w:rFonts w:ascii="Arial" w:hAnsi="Arial" w:cs="Arial"/>
              </w:rPr>
              <w:pPrChange w:id="1898" w:author="Author">
                <w:pPr>
                  <w:pStyle w:val="T2BaseArray"/>
                  <w:framePr w:hSpace="141" w:wrap="around" w:vAnchor="text" w:hAnchor="margin" w:xAlign="center" w:y="92"/>
                  <w:numPr>
                    <w:numId w:val="25"/>
                  </w:numPr>
                  <w:ind w:left="360" w:hanging="360"/>
                  <w:jc w:val="left"/>
                </w:pPr>
              </w:pPrChange>
            </w:pPr>
            <w:ins w:id="1899" w:author="Author">
              <w:r w:rsidRPr="00780708">
                <w:rPr>
                  <w:rFonts w:ascii="Arial" w:hAnsi="Arial" w:cs="Arial"/>
                </w:rPr>
                <w:t>PLAC</w:t>
              </w:r>
            </w:ins>
          </w:p>
          <w:p w:rsidR="00D61BAC" w:rsidRPr="00780708" w:rsidRDefault="00D61BAC" w:rsidP="00DE32BA">
            <w:pPr>
              <w:pStyle w:val="T2BaseArray"/>
              <w:numPr>
                <w:ilvl w:val="0"/>
                <w:numId w:val="20"/>
              </w:numPr>
              <w:jc w:val="left"/>
              <w:rPr>
                <w:ins w:id="1900" w:author="Author"/>
                <w:rFonts w:ascii="Arial" w:hAnsi="Arial" w:cs="Arial"/>
              </w:rPr>
              <w:pPrChange w:id="1901" w:author="Author">
                <w:pPr>
                  <w:pStyle w:val="T2BaseArray"/>
                  <w:framePr w:hSpace="141" w:wrap="around" w:vAnchor="text" w:hAnchor="margin" w:xAlign="center" w:y="92"/>
                  <w:numPr>
                    <w:numId w:val="25"/>
                  </w:numPr>
                  <w:ind w:left="360" w:hanging="360"/>
                  <w:jc w:val="left"/>
                </w:pPr>
              </w:pPrChange>
            </w:pPr>
            <w:ins w:id="1902" w:author="Author">
              <w:r w:rsidRPr="00780708">
                <w:rPr>
                  <w:rFonts w:ascii="Arial" w:hAnsi="Arial" w:cs="Arial"/>
                </w:rPr>
                <w:t>PORT</w:t>
              </w:r>
            </w:ins>
          </w:p>
          <w:p w:rsidR="00D61BAC" w:rsidRPr="00780708" w:rsidRDefault="00D61BAC" w:rsidP="00DE32BA">
            <w:pPr>
              <w:pStyle w:val="T2BaseArray"/>
              <w:numPr>
                <w:ilvl w:val="0"/>
                <w:numId w:val="20"/>
              </w:numPr>
              <w:jc w:val="left"/>
              <w:rPr>
                <w:ins w:id="1903" w:author="Author"/>
                <w:rFonts w:ascii="Arial" w:hAnsi="Arial" w:cs="Arial"/>
              </w:rPr>
              <w:pPrChange w:id="1904" w:author="Author">
                <w:pPr>
                  <w:pStyle w:val="T2BaseArray"/>
                  <w:framePr w:hSpace="141" w:wrap="around" w:vAnchor="text" w:hAnchor="margin" w:xAlign="center" w:y="92"/>
                  <w:numPr>
                    <w:numId w:val="25"/>
                  </w:numPr>
                  <w:ind w:left="360" w:hanging="360"/>
                  <w:jc w:val="left"/>
                </w:pPr>
              </w:pPrChange>
            </w:pPr>
            <w:ins w:id="1905" w:author="Author">
              <w:r w:rsidRPr="00780708">
                <w:rPr>
                  <w:rFonts w:ascii="Arial" w:hAnsi="Arial" w:cs="Arial"/>
                </w:rPr>
                <w:t>REAL</w:t>
              </w:r>
            </w:ins>
          </w:p>
          <w:p w:rsidR="00D61BAC" w:rsidRPr="00780708" w:rsidRDefault="00D61BAC" w:rsidP="00DE32BA">
            <w:pPr>
              <w:pStyle w:val="T2BaseArray"/>
              <w:numPr>
                <w:ilvl w:val="0"/>
                <w:numId w:val="20"/>
              </w:numPr>
              <w:jc w:val="left"/>
              <w:rPr>
                <w:ins w:id="1906" w:author="Author"/>
                <w:rFonts w:ascii="Arial" w:hAnsi="Arial" w:cs="Arial"/>
              </w:rPr>
              <w:pPrChange w:id="1907" w:author="Author">
                <w:pPr>
                  <w:pStyle w:val="T2BaseArray"/>
                  <w:framePr w:hSpace="141" w:wrap="around" w:vAnchor="text" w:hAnchor="margin" w:xAlign="center" w:y="92"/>
                  <w:numPr>
                    <w:numId w:val="25"/>
                  </w:numPr>
                  <w:ind w:left="360" w:hanging="360"/>
                  <w:jc w:val="left"/>
                </w:pPr>
              </w:pPrChange>
            </w:pPr>
            <w:ins w:id="1908" w:author="Author">
              <w:r w:rsidRPr="00780708">
                <w:rPr>
                  <w:rFonts w:ascii="Arial" w:hAnsi="Arial" w:cs="Arial"/>
                </w:rPr>
                <w:t>REDI</w:t>
              </w:r>
            </w:ins>
          </w:p>
          <w:p w:rsidR="00D61BAC" w:rsidRPr="00780708" w:rsidRDefault="00D61BAC" w:rsidP="00DE32BA">
            <w:pPr>
              <w:pStyle w:val="T2BaseArray"/>
              <w:numPr>
                <w:ilvl w:val="0"/>
                <w:numId w:val="20"/>
              </w:numPr>
              <w:jc w:val="left"/>
              <w:rPr>
                <w:ins w:id="1909" w:author="Author"/>
                <w:rFonts w:ascii="Arial" w:hAnsi="Arial" w:cs="Arial"/>
              </w:rPr>
              <w:pPrChange w:id="1910" w:author="Author">
                <w:pPr>
                  <w:pStyle w:val="T2BaseArray"/>
                  <w:framePr w:hSpace="141" w:wrap="around" w:vAnchor="text" w:hAnchor="margin" w:xAlign="center" w:y="92"/>
                  <w:numPr>
                    <w:numId w:val="25"/>
                  </w:numPr>
                  <w:ind w:left="360" w:hanging="360"/>
                  <w:jc w:val="left"/>
                </w:pPr>
              </w:pPrChange>
            </w:pPr>
            <w:ins w:id="1911" w:author="Author">
              <w:r w:rsidRPr="00780708">
                <w:rPr>
                  <w:rFonts w:ascii="Arial" w:hAnsi="Arial" w:cs="Arial"/>
                </w:rPr>
                <w:t>REDM</w:t>
              </w:r>
            </w:ins>
          </w:p>
          <w:p w:rsidR="00D61BAC" w:rsidRPr="00780708" w:rsidRDefault="00D61BAC" w:rsidP="00DE32BA">
            <w:pPr>
              <w:pStyle w:val="T2BaseArray"/>
              <w:numPr>
                <w:ilvl w:val="0"/>
                <w:numId w:val="20"/>
              </w:numPr>
              <w:jc w:val="left"/>
              <w:rPr>
                <w:ins w:id="1912" w:author="Author"/>
                <w:rFonts w:ascii="Arial" w:hAnsi="Arial" w:cs="Arial"/>
              </w:rPr>
              <w:pPrChange w:id="1913" w:author="Author">
                <w:pPr>
                  <w:pStyle w:val="T2BaseArray"/>
                  <w:framePr w:hSpace="141" w:wrap="around" w:vAnchor="text" w:hAnchor="margin" w:xAlign="center" w:y="92"/>
                  <w:numPr>
                    <w:numId w:val="25"/>
                  </w:numPr>
                  <w:ind w:left="360" w:hanging="360"/>
                  <w:jc w:val="left"/>
                </w:pPr>
              </w:pPrChange>
            </w:pPr>
            <w:ins w:id="1914" w:author="Author">
              <w:r w:rsidRPr="00780708">
                <w:rPr>
                  <w:rFonts w:ascii="Arial" w:hAnsi="Arial" w:cs="Arial"/>
                </w:rPr>
                <w:t>RELE</w:t>
              </w:r>
            </w:ins>
          </w:p>
          <w:p w:rsidR="00D61BAC" w:rsidRPr="00780708" w:rsidRDefault="00D61BAC" w:rsidP="00DE32BA">
            <w:pPr>
              <w:pStyle w:val="T2BaseArray"/>
              <w:numPr>
                <w:ilvl w:val="0"/>
                <w:numId w:val="20"/>
              </w:numPr>
              <w:jc w:val="left"/>
              <w:rPr>
                <w:ins w:id="1915" w:author="Author"/>
                <w:rFonts w:ascii="Arial" w:hAnsi="Arial" w:cs="Arial"/>
              </w:rPr>
              <w:pPrChange w:id="1916" w:author="Author">
                <w:pPr>
                  <w:pStyle w:val="T2BaseArray"/>
                  <w:framePr w:hSpace="141" w:wrap="around" w:vAnchor="text" w:hAnchor="margin" w:xAlign="center" w:y="92"/>
                  <w:numPr>
                    <w:numId w:val="25"/>
                  </w:numPr>
                  <w:ind w:left="360" w:hanging="360"/>
                  <w:jc w:val="left"/>
                </w:pPr>
              </w:pPrChange>
            </w:pPr>
            <w:ins w:id="1917" w:author="Author">
              <w:r w:rsidRPr="00780708">
                <w:rPr>
                  <w:rFonts w:ascii="Arial" w:hAnsi="Arial" w:cs="Arial"/>
                </w:rPr>
                <w:t>REPU</w:t>
              </w:r>
            </w:ins>
          </w:p>
          <w:p w:rsidR="00D61BAC" w:rsidRPr="00780708" w:rsidRDefault="00D61BAC" w:rsidP="00DE32BA">
            <w:pPr>
              <w:pStyle w:val="T2BaseArray"/>
              <w:numPr>
                <w:ilvl w:val="0"/>
                <w:numId w:val="20"/>
              </w:numPr>
              <w:jc w:val="left"/>
              <w:rPr>
                <w:ins w:id="1918" w:author="Author"/>
                <w:rFonts w:ascii="Arial" w:hAnsi="Arial" w:cs="Arial"/>
              </w:rPr>
              <w:pPrChange w:id="1919" w:author="Author">
                <w:pPr>
                  <w:pStyle w:val="T2BaseArray"/>
                  <w:framePr w:hSpace="141" w:wrap="around" w:vAnchor="text" w:hAnchor="margin" w:xAlign="center" w:y="92"/>
                  <w:numPr>
                    <w:numId w:val="25"/>
                  </w:numPr>
                  <w:ind w:left="360" w:hanging="360"/>
                  <w:jc w:val="left"/>
                </w:pPr>
              </w:pPrChange>
            </w:pPr>
            <w:ins w:id="1920" w:author="Author">
              <w:r w:rsidRPr="00780708">
                <w:rPr>
                  <w:rFonts w:ascii="Arial" w:hAnsi="Arial" w:cs="Arial"/>
                </w:rPr>
                <w:t>RODE</w:t>
              </w:r>
            </w:ins>
          </w:p>
          <w:p w:rsidR="00D61BAC" w:rsidRPr="00780708" w:rsidRDefault="00D61BAC" w:rsidP="00DE32BA">
            <w:pPr>
              <w:pStyle w:val="T2BaseArray"/>
              <w:numPr>
                <w:ilvl w:val="0"/>
                <w:numId w:val="20"/>
              </w:numPr>
              <w:jc w:val="left"/>
              <w:rPr>
                <w:ins w:id="1921" w:author="Author"/>
                <w:rFonts w:ascii="Arial" w:hAnsi="Arial" w:cs="Arial"/>
              </w:rPr>
              <w:pPrChange w:id="1922" w:author="Author">
                <w:pPr>
                  <w:pStyle w:val="T2BaseArray"/>
                  <w:framePr w:hSpace="141" w:wrap="around" w:vAnchor="text" w:hAnchor="margin" w:xAlign="center" w:y="92"/>
                  <w:numPr>
                    <w:numId w:val="25"/>
                  </w:numPr>
                  <w:ind w:left="360" w:hanging="360"/>
                  <w:jc w:val="left"/>
                </w:pPr>
              </w:pPrChange>
            </w:pPr>
            <w:ins w:id="1923" w:author="Author">
              <w:r w:rsidRPr="00780708">
                <w:rPr>
                  <w:rFonts w:ascii="Arial" w:hAnsi="Arial" w:cs="Arial"/>
                </w:rPr>
                <w:t>RPTO</w:t>
              </w:r>
            </w:ins>
          </w:p>
          <w:p w:rsidR="00D61BAC" w:rsidRPr="00780708" w:rsidRDefault="00D61BAC" w:rsidP="00DE32BA">
            <w:pPr>
              <w:pStyle w:val="T2BaseArray"/>
              <w:numPr>
                <w:ilvl w:val="0"/>
                <w:numId w:val="20"/>
              </w:numPr>
              <w:jc w:val="left"/>
              <w:rPr>
                <w:ins w:id="1924" w:author="Author"/>
                <w:rFonts w:ascii="Arial" w:hAnsi="Arial" w:cs="Arial"/>
              </w:rPr>
              <w:pPrChange w:id="1925" w:author="Author">
                <w:pPr>
                  <w:pStyle w:val="T2BaseArray"/>
                  <w:framePr w:hSpace="141" w:wrap="around" w:vAnchor="text" w:hAnchor="margin" w:xAlign="center" w:y="92"/>
                  <w:numPr>
                    <w:numId w:val="25"/>
                  </w:numPr>
                  <w:ind w:left="360" w:hanging="360"/>
                  <w:jc w:val="left"/>
                </w:pPr>
              </w:pPrChange>
            </w:pPr>
            <w:ins w:id="1926" w:author="Author">
              <w:r w:rsidRPr="00780708">
                <w:rPr>
                  <w:rFonts w:ascii="Arial" w:hAnsi="Arial" w:cs="Arial"/>
                </w:rPr>
                <w:t>RVPO</w:t>
              </w:r>
            </w:ins>
          </w:p>
          <w:p w:rsidR="00D61BAC" w:rsidRPr="00780708" w:rsidRDefault="00D61BAC" w:rsidP="00DE32BA">
            <w:pPr>
              <w:pStyle w:val="T2BaseArray"/>
              <w:numPr>
                <w:ilvl w:val="0"/>
                <w:numId w:val="20"/>
              </w:numPr>
              <w:jc w:val="left"/>
              <w:rPr>
                <w:ins w:id="1927" w:author="Author"/>
                <w:rFonts w:ascii="Arial" w:hAnsi="Arial" w:cs="Arial"/>
              </w:rPr>
              <w:pPrChange w:id="1928" w:author="Author">
                <w:pPr>
                  <w:pStyle w:val="T2BaseArray"/>
                  <w:framePr w:hSpace="141" w:wrap="around" w:vAnchor="text" w:hAnchor="margin" w:xAlign="center" w:y="92"/>
                  <w:numPr>
                    <w:numId w:val="25"/>
                  </w:numPr>
                  <w:ind w:left="360" w:hanging="360"/>
                  <w:jc w:val="left"/>
                </w:pPr>
              </w:pPrChange>
            </w:pPr>
            <w:ins w:id="1929" w:author="Author">
              <w:r w:rsidRPr="00780708">
                <w:rPr>
                  <w:rFonts w:ascii="Arial" w:hAnsi="Arial" w:cs="Arial"/>
                </w:rPr>
                <w:t>SBBK</w:t>
              </w:r>
            </w:ins>
          </w:p>
          <w:p w:rsidR="00D61BAC" w:rsidRPr="00780708" w:rsidRDefault="00D61BAC" w:rsidP="00DE32BA">
            <w:pPr>
              <w:pStyle w:val="T2BaseArray"/>
              <w:numPr>
                <w:ilvl w:val="0"/>
                <w:numId w:val="20"/>
              </w:numPr>
              <w:jc w:val="left"/>
              <w:rPr>
                <w:ins w:id="1930" w:author="Author"/>
                <w:rFonts w:ascii="Arial" w:hAnsi="Arial" w:cs="Arial"/>
              </w:rPr>
              <w:pPrChange w:id="1931" w:author="Author">
                <w:pPr>
                  <w:pStyle w:val="T2BaseArray"/>
                  <w:framePr w:hSpace="141" w:wrap="around" w:vAnchor="text" w:hAnchor="margin" w:xAlign="center" w:y="92"/>
                  <w:numPr>
                    <w:numId w:val="25"/>
                  </w:numPr>
                  <w:ind w:left="360" w:hanging="360"/>
                  <w:jc w:val="left"/>
                </w:pPr>
              </w:pPrChange>
            </w:pPr>
            <w:ins w:id="1932" w:author="Author">
              <w:r w:rsidRPr="00780708">
                <w:rPr>
                  <w:rFonts w:ascii="Arial" w:hAnsi="Arial" w:cs="Arial"/>
                </w:rPr>
                <w:t>SBRE</w:t>
              </w:r>
            </w:ins>
          </w:p>
          <w:p w:rsidR="00D61BAC" w:rsidRPr="00780708" w:rsidRDefault="00D61BAC" w:rsidP="00DE32BA">
            <w:pPr>
              <w:pStyle w:val="T2BaseArray"/>
              <w:numPr>
                <w:ilvl w:val="0"/>
                <w:numId w:val="20"/>
              </w:numPr>
              <w:jc w:val="left"/>
              <w:rPr>
                <w:ins w:id="1933" w:author="Author"/>
                <w:rFonts w:ascii="Arial" w:hAnsi="Arial" w:cs="Arial"/>
              </w:rPr>
              <w:pPrChange w:id="1934" w:author="Author">
                <w:pPr>
                  <w:pStyle w:val="T2BaseArray"/>
                  <w:framePr w:hSpace="141" w:wrap="around" w:vAnchor="text" w:hAnchor="margin" w:xAlign="center" w:y="92"/>
                  <w:numPr>
                    <w:numId w:val="25"/>
                  </w:numPr>
                  <w:ind w:left="360" w:hanging="360"/>
                  <w:jc w:val="left"/>
                </w:pPr>
              </w:pPrChange>
            </w:pPr>
            <w:ins w:id="1935" w:author="Author">
              <w:r w:rsidRPr="00780708">
                <w:rPr>
                  <w:rFonts w:ascii="Arial" w:hAnsi="Arial" w:cs="Arial"/>
                </w:rPr>
                <w:t>SECB</w:t>
              </w:r>
            </w:ins>
          </w:p>
          <w:p w:rsidR="00D61BAC" w:rsidRPr="00780708" w:rsidRDefault="00D61BAC" w:rsidP="00DE32BA">
            <w:pPr>
              <w:pStyle w:val="T2BaseArray"/>
              <w:numPr>
                <w:ilvl w:val="0"/>
                <w:numId w:val="20"/>
              </w:numPr>
              <w:jc w:val="left"/>
              <w:rPr>
                <w:ins w:id="1936" w:author="Author"/>
                <w:rFonts w:ascii="Arial" w:hAnsi="Arial" w:cs="Arial"/>
              </w:rPr>
              <w:pPrChange w:id="1937" w:author="Author">
                <w:pPr>
                  <w:pStyle w:val="T2BaseArray"/>
                  <w:framePr w:hSpace="141" w:wrap="around" w:vAnchor="text" w:hAnchor="margin" w:xAlign="center" w:y="92"/>
                  <w:numPr>
                    <w:numId w:val="25"/>
                  </w:numPr>
                  <w:ind w:left="360" w:hanging="360"/>
                  <w:jc w:val="left"/>
                </w:pPr>
              </w:pPrChange>
            </w:pPr>
            <w:ins w:id="1938" w:author="Author">
              <w:r w:rsidRPr="00780708">
                <w:rPr>
                  <w:rFonts w:ascii="Arial" w:hAnsi="Arial" w:cs="Arial"/>
                </w:rPr>
                <w:t>SECL</w:t>
              </w:r>
            </w:ins>
          </w:p>
          <w:p w:rsidR="00D61BAC" w:rsidRPr="00780708" w:rsidRDefault="00D61BAC" w:rsidP="00DE32BA">
            <w:pPr>
              <w:pStyle w:val="T2BaseArray"/>
              <w:numPr>
                <w:ilvl w:val="0"/>
                <w:numId w:val="20"/>
              </w:numPr>
              <w:jc w:val="left"/>
              <w:rPr>
                <w:ins w:id="1939" w:author="Author"/>
                <w:rFonts w:ascii="Arial" w:hAnsi="Arial" w:cs="Arial"/>
              </w:rPr>
              <w:pPrChange w:id="1940" w:author="Author">
                <w:pPr>
                  <w:pStyle w:val="T2BaseArray"/>
                  <w:framePr w:hSpace="141" w:wrap="around" w:vAnchor="text" w:hAnchor="margin" w:xAlign="center" w:y="92"/>
                  <w:numPr>
                    <w:numId w:val="25"/>
                  </w:numPr>
                  <w:ind w:left="360" w:hanging="360"/>
                  <w:jc w:val="left"/>
                </w:pPr>
              </w:pPrChange>
            </w:pPr>
            <w:ins w:id="1941" w:author="Author">
              <w:r w:rsidRPr="00780708">
                <w:rPr>
                  <w:rFonts w:ascii="Arial" w:hAnsi="Arial" w:cs="Arial"/>
                </w:rPr>
                <w:t>SLRE</w:t>
              </w:r>
            </w:ins>
          </w:p>
          <w:p w:rsidR="00D61BAC" w:rsidRPr="00780708" w:rsidRDefault="00D61BAC" w:rsidP="00DE32BA">
            <w:pPr>
              <w:pStyle w:val="T2BaseArray"/>
              <w:numPr>
                <w:ilvl w:val="0"/>
                <w:numId w:val="20"/>
              </w:numPr>
              <w:jc w:val="left"/>
              <w:rPr>
                <w:ins w:id="1942" w:author="Author"/>
                <w:rFonts w:ascii="Arial" w:hAnsi="Arial" w:cs="Arial"/>
              </w:rPr>
              <w:pPrChange w:id="1943" w:author="Author">
                <w:pPr>
                  <w:pStyle w:val="T2BaseArray"/>
                  <w:framePr w:hSpace="141" w:wrap="around" w:vAnchor="text" w:hAnchor="margin" w:xAlign="center" w:y="92"/>
                  <w:numPr>
                    <w:numId w:val="25"/>
                  </w:numPr>
                  <w:ind w:left="360" w:hanging="360"/>
                  <w:jc w:val="left"/>
                </w:pPr>
              </w:pPrChange>
            </w:pPr>
            <w:ins w:id="1944" w:author="Author">
              <w:r w:rsidRPr="00780708">
                <w:rPr>
                  <w:rFonts w:ascii="Arial" w:hAnsi="Arial" w:cs="Arial"/>
                </w:rPr>
                <w:t>SUBS</w:t>
              </w:r>
            </w:ins>
          </w:p>
          <w:p w:rsidR="00D61BAC" w:rsidRPr="00780708" w:rsidRDefault="00D61BAC" w:rsidP="00DE32BA">
            <w:pPr>
              <w:pStyle w:val="T2BaseArray"/>
              <w:numPr>
                <w:ilvl w:val="0"/>
                <w:numId w:val="20"/>
              </w:numPr>
              <w:jc w:val="left"/>
              <w:rPr>
                <w:ins w:id="1945" w:author="Author"/>
                <w:rFonts w:ascii="Arial" w:hAnsi="Arial" w:cs="Arial"/>
              </w:rPr>
              <w:pPrChange w:id="1946" w:author="Author">
                <w:pPr>
                  <w:pStyle w:val="T2BaseArray"/>
                  <w:framePr w:hSpace="141" w:wrap="around" w:vAnchor="text" w:hAnchor="margin" w:xAlign="center" w:y="92"/>
                  <w:numPr>
                    <w:numId w:val="25"/>
                  </w:numPr>
                  <w:ind w:left="360" w:hanging="360"/>
                  <w:jc w:val="left"/>
                </w:pPr>
              </w:pPrChange>
            </w:pPr>
            <w:ins w:id="1947" w:author="Author">
              <w:r w:rsidRPr="00780708">
                <w:rPr>
                  <w:rFonts w:ascii="Arial" w:hAnsi="Arial" w:cs="Arial"/>
                </w:rPr>
                <w:t>SYND</w:t>
              </w:r>
            </w:ins>
          </w:p>
          <w:p w:rsidR="00D61BAC" w:rsidRPr="00780708" w:rsidRDefault="00D61BAC" w:rsidP="00DE32BA">
            <w:pPr>
              <w:pStyle w:val="T2BaseArray"/>
              <w:numPr>
                <w:ilvl w:val="0"/>
                <w:numId w:val="20"/>
              </w:numPr>
              <w:jc w:val="left"/>
              <w:rPr>
                <w:ins w:id="1948" w:author="Author"/>
                <w:rFonts w:ascii="Arial" w:hAnsi="Arial" w:cs="Arial"/>
              </w:rPr>
              <w:pPrChange w:id="1949" w:author="Author">
                <w:pPr>
                  <w:pStyle w:val="T2BaseArray"/>
                  <w:framePr w:hSpace="141" w:wrap="around" w:vAnchor="text" w:hAnchor="margin" w:xAlign="center" w:y="92"/>
                  <w:numPr>
                    <w:numId w:val="25"/>
                  </w:numPr>
                  <w:ind w:left="360" w:hanging="360"/>
                  <w:jc w:val="left"/>
                </w:pPr>
              </w:pPrChange>
            </w:pPr>
            <w:ins w:id="1950" w:author="Author">
              <w:r w:rsidRPr="00780708">
                <w:rPr>
                  <w:rFonts w:ascii="Arial" w:hAnsi="Arial" w:cs="Arial"/>
                </w:rPr>
                <w:lastRenderedPageBreak/>
                <w:t>TBAC</w:t>
              </w:r>
            </w:ins>
          </w:p>
          <w:p w:rsidR="00D61BAC" w:rsidRPr="00780708" w:rsidRDefault="00D61BAC" w:rsidP="00DE32BA">
            <w:pPr>
              <w:pStyle w:val="T2BaseArray"/>
              <w:numPr>
                <w:ilvl w:val="0"/>
                <w:numId w:val="20"/>
              </w:numPr>
              <w:jc w:val="left"/>
              <w:rPr>
                <w:ins w:id="1951" w:author="Author"/>
                <w:rFonts w:ascii="Arial" w:hAnsi="Arial" w:cs="Arial"/>
              </w:rPr>
              <w:pPrChange w:id="1952" w:author="Author">
                <w:pPr>
                  <w:pStyle w:val="T2BaseArray"/>
                  <w:framePr w:hSpace="141" w:wrap="around" w:vAnchor="text" w:hAnchor="margin" w:xAlign="center" w:y="92"/>
                  <w:numPr>
                    <w:numId w:val="25"/>
                  </w:numPr>
                  <w:ind w:left="360" w:hanging="360"/>
                  <w:jc w:val="left"/>
                </w:pPr>
              </w:pPrChange>
            </w:pPr>
            <w:ins w:id="1953" w:author="Author">
              <w:r w:rsidRPr="00780708">
                <w:rPr>
                  <w:rFonts w:ascii="Arial" w:hAnsi="Arial" w:cs="Arial"/>
                </w:rPr>
                <w:t>TRAD</w:t>
              </w:r>
            </w:ins>
          </w:p>
          <w:p w:rsidR="00D61BAC" w:rsidRPr="00780708" w:rsidRDefault="00D61BAC" w:rsidP="00DE32BA">
            <w:pPr>
              <w:pStyle w:val="T2BaseArray"/>
              <w:numPr>
                <w:ilvl w:val="0"/>
                <w:numId w:val="20"/>
              </w:numPr>
              <w:jc w:val="left"/>
              <w:rPr>
                <w:ins w:id="1954" w:author="Author"/>
                <w:rFonts w:ascii="Arial" w:hAnsi="Arial" w:cs="Arial"/>
              </w:rPr>
              <w:pPrChange w:id="1955" w:author="Author">
                <w:pPr>
                  <w:pStyle w:val="T2BaseArray"/>
                  <w:framePr w:hSpace="141" w:wrap="around" w:vAnchor="text" w:hAnchor="margin" w:xAlign="center" w:y="92"/>
                  <w:numPr>
                    <w:numId w:val="25"/>
                  </w:numPr>
                  <w:ind w:left="360" w:hanging="360"/>
                  <w:jc w:val="left"/>
                </w:pPr>
              </w:pPrChange>
            </w:pPr>
            <w:ins w:id="1956" w:author="Author">
              <w:r w:rsidRPr="00780708">
                <w:rPr>
                  <w:rFonts w:ascii="Arial" w:hAnsi="Arial" w:cs="Arial"/>
                </w:rPr>
                <w:t>TRPO</w:t>
              </w:r>
            </w:ins>
          </w:p>
          <w:p w:rsidR="00D61BAC" w:rsidRPr="00780708" w:rsidRDefault="00D61BAC" w:rsidP="00DE32BA">
            <w:pPr>
              <w:pStyle w:val="T2BaseArray"/>
              <w:numPr>
                <w:ilvl w:val="0"/>
                <w:numId w:val="20"/>
              </w:numPr>
              <w:jc w:val="left"/>
              <w:rPr>
                <w:ins w:id="1957" w:author="Author"/>
                <w:rFonts w:ascii="Arial" w:hAnsi="Arial" w:cs="Arial"/>
              </w:rPr>
              <w:pPrChange w:id="1958" w:author="Author">
                <w:pPr>
                  <w:pStyle w:val="T2BaseArray"/>
                  <w:framePr w:hSpace="141" w:wrap="around" w:vAnchor="text" w:hAnchor="margin" w:xAlign="center" w:y="92"/>
                  <w:numPr>
                    <w:numId w:val="25"/>
                  </w:numPr>
                  <w:ind w:left="360" w:hanging="360"/>
                  <w:jc w:val="left"/>
                </w:pPr>
              </w:pPrChange>
            </w:pPr>
            <w:ins w:id="1959" w:author="Author">
              <w:r w:rsidRPr="00780708">
                <w:rPr>
                  <w:rFonts w:ascii="Arial" w:hAnsi="Arial" w:cs="Arial"/>
                </w:rPr>
                <w:t>TRVO</w:t>
              </w:r>
            </w:ins>
          </w:p>
          <w:p w:rsidR="00D61BAC" w:rsidRPr="00780708" w:rsidRDefault="00D61BAC" w:rsidP="00DE32BA">
            <w:pPr>
              <w:pStyle w:val="T2BaseArray"/>
              <w:numPr>
                <w:ilvl w:val="0"/>
                <w:numId w:val="20"/>
              </w:numPr>
              <w:jc w:val="left"/>
              <w:rPr>
                <w:ins w:id="1960" w:author="Author"/>
                <w:rFonts w:ascii="Arial" w:hAnsi="Arial" w:cs="Arial"/>
              </w:rPr>
              <w:pPrChange w:id="1961" w:author="Author">
                <w:pPr>
                  <w:pStyle w:val="T2BaseArray"/>
                  <w:framePr w:hSpace="141" w:wrap="around" w:vAnchor="text" w:hAnchor="margin" w:xAlign="center" w:y="92"/>
                  <w:numPr>
                    <w:numId w:val="25"/>
                  </w:numPr>
                  <w:ind w:left="360" w:hanging="360"/>
                  <w:jc w:val="left"/>
                </w:pPr>
              </w:pPrChange>
            </w:pPr>
            <w:ins w:id="1962" w:author="Author">
              <w:r w:rsidRPr="00780708">
                <w:rPr>
                  <w:rFonts w:ascii="Arial" w:hAnsi="Arial" w:cs="Arial"/>
                </w:rPr>
                <w:t>TURN</w:t>
              </w:r>
            </w:ins>
          </w:p>
        </w:tc>
        <w:tc>
          <w:tcPr>
            <w:tcW w:w="2350" w:type="dxa"/>
          </w:tcPr>
          <w:p w:rsidR="00D61BAC" w:rsidRPr="00780708" w:rsidRDefault="00D61BAC" w:rsidP="008B5B67">
            <w:pPr>
              <w:pStyle w:val="T2BaseArray"/>
              <w:ind w:left="0" w:firstLine="0"/>
              <w:jc w:val="left"/>
              <w:rPr>
                <w:ins w:id="1963" w:author="Author"/>
                <w:rFonts w:ascii="Arial" w:hAnsi="Arial" w:cs="Arial"/>
              </w:rPr>
            </w:pPr>
            <w:ins w:id="1964" w:author="Author">
              <w:r w:rsidRPr="00780708">
                <w:rPr>
                  <w:rFonts w:ascii="Arial" w:hAnsi="Arial" w:cs="Arial"/>
                </w:rPr>
                <w:lastRenderedPageBreak/>
                <w:t>Securities transaction type:</w:t>
              </w:r>
            </w:ins>
          </w:p>
          <w:p w:rsidR="00D61BAC" w:rsidRPr="00780708" w:rsidRDefault="00D61BAC" w:rsidP="00DE32BA">
            <w:pPr>
              <w:pStyle w:val="T2BaseArray"/>
              <w:numPr>
                <w:ilvl w:val="0"/>
                <w:numId w:val="21"/>
              </w:numPr>
              <w:jc w:val="left"/>
              <w:rPr>
                <w:ins w:id="1965" w:author="Author"/>
                <w:rFonts w:ascii="Arial" w:hAnsi="Arial" w:cs="Arial"/>
              </w:rPr>
              <w:pPrChange w:id="1966" w:author="Author">
                <w:pPr>
                  <w:pStyle w:val="T2BaseArray"/>
                  <w:framePr w:hSpace="141" w:wrap="around" w:vAnchor="text" w:hAnchor="margin" w:xAlign="center" w:y="92"/>
                  <w:numPr>
                    <w:numId w:val="26"/>
                  </w:numPr>
                  <w:ind w:left="360" w:hanging="360"/>
                  <w:jc w:val="left"/>
                </w:pPr>
              </w:pPrChange>
            </w:pPr>
            <w:ins w:id="1967" w:author="Author">
              <w:r w:rsidRPr="00780708">
                <w:rPr>
                  <w:rFonts w:ascii="Arial" w:hAnsi="Arial" w:cs="Arial"/>
                </w:rPr>
                <w:t>AUTO =  Auto Collateralisation</w:t>
              </w:r>
            </w:ins>
          </w:p>
          <w:p w:rsidR="00D61BAC" w:rsidRPr="00780708" w:rsidRDefault="00D61BAC" w:rsidP="00DE32BA">
            <w:pPr>
              <w:pStyle w:val="T2BaseArray"/>
              <w:numPr>
                <w:ilvl w:val="0"/>
                <w:numId w:val="21"/>
              </w:numPr>
              <w:jc w:val="left"/>
              <w:rPr>
                <w:ins w:id="1968" w:author="Author"/>
                <w:rFonts w:ascii="Arial" w:hAnsi="Arial" w:cs="Arial"/>
              </w:rPr>
              <w:pPrChange w:id="1969" w:author="Author">
                <w:pPr>
                  <w:pStyle w:val="T2BaseArray"/>
                  <w:framePr w:hSpace="141" w:wrap="around" w:vAnchor="text" w:hAnchor="margin" w:xAlign="center" w:y="92"/>
                  <w:numPr>
                    <w:numId w:val="26"/>
                  </w:numPr>
                  <w:ind w:left="360" w:hanging="360"/>
                  <w:jc w:val="left"/>
                </w:pPr>
              </w:pPrChange>
            </w:pPr>
            <w:ins w:id="1970" w:author="Author">
              <w:r w:rsidRPr="00780708">
                <w:rPr>
                  <w:rFonts w:ascii="Arial" w:hAnsi="Arial" w:cs="Arial"/>
                </w:rPr>
                <w:t>BSBK = Buy Sell Back</w:t>
              </w:r>
            </w:ins>
          </w:p>
          <w:p w:rsidR="00D61BAC" w:rsidRPr="00780708" w:rsidRDefault="00D61BAC" w:rsidP="00DE32BA">
            <w:pPr>
              <w:pStyle w:val="T2BaseArray"/>
              <w:numPr>
                <w:ilvl w:val="0"/>
                <w:numId w:val="21"/>
              </w:numPr>
              <w:jc w:val="left"/>
              <w:rPr>
                <w:ins w:id="1971" w:author="Author"/>
                <w:rFonts w:ascii="Arial" w:hAnsi="Arial" w:cs="Arial"/>
              </w:rPr>
              <w:pPrChange w:id="1972" w:author="Author">
                <w:pPr>
                  <w:pStyle w:val="T2BaseArray"/>
                  <w:framePr w:hSpace="141" w:wrap="around" w:vAnchor="text" w:hAnchor="margin" w:xAlign="center" w:y="92"/>
                  <w:numPr>
                    <w:numId w:val="26"/>
                  </w:numPr>
                  <w:ind w:left="360" w:hanging="360"/>
                  <w:jc w:val="left"/>
                </w:pPr>
              </w:pPrChange>
            </w:pPr>
            <w:ins w:id="1973" w:author="Author">
              <w:r w:rsidRPr="00780708">
                <w:rPr>
                  <w:rFonts w:ascii="Arial" w:hAnsi="Arial" w:cs="Arial"/>
                </w:rPr>
                <w:t>CLAI = Market Claim</w:t>
              </w:r>
            </w:ins>
          </w:p>
          <w:p w:rsidR="00D61BAC" w:rsidRPr="00780708" w:rsidRDefault="00D61BAC" w:rsidP="00DE32BA">
            <w:pPr>
              <w:pStyle w:val="T2BaseArray"/>
              <w:numPr>
                <w:ilvl w:val="0"/>
                <w:numId w:val="21"/>
              </w:numPr>
              <w:jc w:val="left"/>
              <w:rPr>
                <w:ins w:id="1974" w:author="Author"/>
                <w:rFonts w:ascii="Arial" w:hAnsi="Arial" w:cs="Arial"/>
              </w:rPr>
              <w:pPrChange w:id="1975" w:author="Author">
                <w:pPr>
                  <w:pStyle w:val="T2BaseArray"/>
                  <w:framePr w:hSpace="141" w:wrap="around" w:vAnchor="text" w:hAnchor="margin" w:xAlign="center" w:y="92"/>
                  <w:numPr>
                    <w:numId w:val="26"/>
                  </w:numPr>
                  <w:ind w:left="360" w:hanging="360"/>
                  <w:jc w:val="left"/>
                </w:pPr>
              </w:pPrChange>
            </w:pPr>
            <w:ins w:id="1976" w:author="Author">
              <w:r w:rsidRPr="00780708">
                <w:rPr>
                  <w:rFonts w:ascii="Arial" w:hAnsi="Arial" w:cs="Arial"/>
                </w:rPr>
                <w:lastRenderedPageBreak/>
                <w:t>CNCB = Central Bank Collateral Operation</w:t>
              </w:r>
            </w:ins>
          </w:p>
          <w:p w:rsidR="00D61BAC" w:rsidRPr="00780708" w:rsidRDefault="00D61BAC" w:rsidP="00DE32BA">
            <w:pPr>
              <w:pStyle w:val="T2BaseArray"/>
              <w:numPr>
                <w:ilvl w:val="0"/>
                <w:numId w:val="21"/>
              </w:numPr>
              <w:jc w:val="left"/>
              <w:rPr>
                <w:ins w:id="1977" w:author="Author"/>
                <w:rFonts w:ascii="Arial" w:hAnsi="Arial" w:cs="Arial"/>
              </w:rPr>
              <w:pPrChange w:id="1978" w:author="Author">
                <w:pPr>
                  <w:pStyle w:val="T2BaseArray"/>
                  <w:framePr w:hSpace="141" w:wrap="around" w:vAnchor="text" w:hAnchor="margin" w:xAlign="center" w:y="92"/>
                  <w:numPr>
                    <w:numId w:val="26"/>
                  </w:numPr>
                  <w:ind w:left="360" w:hanging="360"/>
                  <w:jc w:val="left"/>
                </w:pPr>
              </w:pPrChange>
            </w:pPr>
            <w:ins w:id="1979" w:author="Author">
              <w:r w:rsidRPr="00780708">
                <w:rPr>
                  <w:rFonts w:ascii="Arial" w:hAnsi="Arial" w:cs="Arial"/>
                </w:rPr>
                <w:t>COLI = Collateral In</w:t>
              </w:r>
            </w:ins>
          </w:p>
          <w:p w:rsidR="00D61BAC" w:rsidRPr="00780708" w:rsidRDefault="00D61BAC" w:rsidP="00DE32BA">
            <w:pPr>
              <w:pStyle w:val="T2BaseArray"/>
              <w:numPr>
                <w:ilvl w:val="0"/>
                <w:numId w:val="21"/>
              </w:numPr>
              <w:jc w:val="left"/>
              <w:rPr>
                <w:ins w:id="1980" w:author="Author"/>
                <w:rFonts w:ascii="Arial" w:hAnsi="Arial" w:cs="Arial"/>
              </w:rPr>
              <w:pPrChange w:id="1981" w:author="Author">
                <w:pPr>
                  <w:pStyle w:val="T2BaseArray"/>
                  <w:framePr w:hSpace="141" w:wrap="around" w:vAnchor="text" w:hAnchor="margin" w:xAlign="center" w:y="92"/>
                  <w:numPr>
                    <w:numId w:val="26"/>
                  </w:numPr>
                  <w:ind w:left="360" w:hanging="360"/>
                  <w:jc w:val="left"/>
                </w:pPr>
              </w:pPrChange>
            </w:pPr>
            <w:ins w:id="1982" w:author="Author">
              <w:r w:rsidRPr="00780708">
                <w:rPr>
                  <w:rFonts w:ascii="Arial" w:hAnsi="Arial" w:cs="Arial"/>
                </w:rPr>
                <w:t>COLO = Collateral Out</w:t>
              </w:r>
            </w:ins>
          </w:p>
          <w:p w:rsidR="00D61BAC" w:rsidRPr="00780708" w:rsidRDefault="00D61BAC" w:rsidP="00DE32BA">
            <w:pPr>
              <w:pStyle w:val="T2BaseArray"/>
              <w:numPr>
                <w:ilvl w:val="0"/>
                <w:numId w:val="21"/>
              </w:numPr>
              <w:jc w:val="left"/>
              <w:rPr>
                <w:ins w:id="1983" w:author="Author"/>
                <w:rFonts w:ascii="Arial" w:hAnsi="Arial" w:cs="Arial"/>
              </w:rPr>
              <w:pPrChange w:id="1984" w:author="Author">
                <w:pPr>
                  <w:pStyle w:val="T2BaseArray"/>
                  <w:framePr w:hSpace="141" w:wrap="around" w:vAnchor="text" w:hAnchor="margin" w:xAlign="center" w:y="92"/>
                  <w:numPr>
                    <w:numId w:val="26"/>
                  </w:numPr>
                  <w:ind w:left="360" w:hanging="360"/>
                  <w:jc w:val="left"/>
                </w:pPr>
              </w:pPrChange>
            </w:pPr>
            <w:ins w:id="1985" w:author="Author">
              <w:r w:rsidRPr="00780708">
                <w:rPr>
                  <w:rFonts w:ascii="Arial" w:hAnsi="Arial" w:cs="Arial"/>
                </w:rPr>
                <w:t>CONV = Depository Receipt Conversion</w:t>
              </w:r>
            </w:ins>
          </w:p>
          <w:p w:rsidR="00D61BAC" w:rsidRPr="00780708" w:rsidRDefault="00D61BAC" w:rsidP="00DE32BA">
            <w:pPr>
              <w:pStyle w:val="T2BaseArray"/>
              <w:numPr>
                <w:ilvl w:val="0"/>
                <w:numId w:val="21"/>
              </w:numPr>
              <w:jc w:val="left"/>
              <w:rPr>
                <w:ins w:id="1986" w:author="Author"/>
                <w:rFonts w:ascii="Arial" w:hAnsi="Arial" w:cs="Arial"/>
              </w:rPr>
              <w:pPrChange w:id="1987" w:author="Author">
                <w:pPr>
                  <w:pStyle w:val="T2BaseArray"/>
                  <w:framePr w:hSpace="141" w:wrap="around" w:vAnchor="text" w:hAnchor="margin" w:xAlign="center" w:y="92"/>
                  <w:numPr>
                    <w:numId w:val="26"/>
                  </w:numPr>
                  <w:ind w:left="360" w:hanging="360"/>
                  <w:jc w:val="left"/>
                </w:pPr>
              </w:pPrChange>
            </w:pPr>
            <w:ins w:id="1988" w:author="Author">
              <w:r w:rsidRPr="00780708">
                <w:rPr>
                  <w:rFonts w:ascii="Arial" w:hAnsi="Arial" w:cs="Arial"/>
                </w:rPr>
                <w:t>CORP = Corporate Action</w:t>
              </w:r>
            </w:ins>
          </w:p>
          <w:p w:rsidR="00D61BAC" w:rsidRPr="00780708" w:rsidRDefault="00D61BAC" w:rsidP="00DE32BA">
            <w:pPr>
              <w:pStyle w:val="T2BaseArray"/>
              <w:numPr>
                <w:ilvl w:val="0"/>
                <w:numId w:val="21"/>
              </w:numPr>
              <w:jc w:val="left"/>
              <w:rPr>
                <w:ins w:id="1989" w:author="Author"/>
                <w:rFonts w:ascii="Arial" w:hAnsi="Arial" w:cs="Arial"/>
              </w:rPr>
              <w:pPrChange w:id="1990" w:author="Author">
                <w:pPr>
                  <w:pStyle w:val="T2BaseArray"/>
                  <w:framePr w:hSpace="141" w:wrap="around" w:vAnchor="text" w:hAnchor="margin" w:xAlign="center" w:y="92"/>
                  <w:numPr>
                    <w:numId w:val="26"/>
                  </w:numPr>
                  <w:ind w:left="360" w:hanging="360"/>
                  <w:jc w:val="left"/>
                </w:pPr>
              </w:pPrChange>
            </w:pPr>
            <w:ins w:id="1991" w:author="Author">
              <w:r w:rsidRPr="00780708">
                <w:rPr>
                  <w:rFonts w:ascii="Arial" w:hAnsi="Arial" w:cs="Arial"/>
                </w:rPr>
                <w:t>FCTA = Factor Update</w:t>
              </w:r>
            </w:ins>
          </w:p>
          <w:p w:rsidR="00D61BAC" w:rsidRPr="00780708" w:rsidRDefault="00D61BAC" w:rsidP="00DE32BA">
            <w:pPr>
              <w:pStyle w:val="T2BaseArray"/>
              <w:numPr>
                <w:ilvl w:val="0"/>
                <w:numId w:val="21"/>
              </w:numPr>
              <w:jc w:val="left"/>
              <w:rPr>
                <w:ins w:id="1992" w:author="Author"/>
                <w:rFonts w:ascii="Arial" w:hAnsi="Arial" w:cs="Arial"/>
              </w:rPr>
              <w:pPrChange w:id="1993" w:author="Author">
                <w:pPr>
                  <w:pStyle w:val="T2BaseArray"/>
                  <w:framePr w:hSpace="141" w:wrap="around" w:vAnchor="text" w:hAnchor="margin" w:xAlign="center" w:y="92"/>
                  <w:numPr>
                    <w:numId w:val="26"/>
                  </w:numPr>
                  <w:ind w:left="360" w:hanging="360"/>
                  <w:jc w:val="left"/>
                </w:pPr>
              </w:pPrChange>
            </w:pPr>
            <w:ins w:id="1994" w:author="Author">
              <w:r w:rsidRPr="00780708">
                <w:rPr>
                  <w:rFonts w:ascii="Arial" w:hAnsi="Arial" w:cs="Arial"/>
                </w:rPr>
                <w:t>INSP = Move of Stock</w:t>
              </w:r>
            </w:ins>
          </w:p>
          <w:p w:rsidR="00D61BAC" w:rsidRPr="00780708" w:rsidRDefault="00D61BAC" w:rsidP="00DE32BA">
            <w:pPr>
              <w:pStyle w:val="T2BaseArray"/>
              <w:numPr>
                <w:ilvl w:val="0"/>
                <w:numId w:val="21"/>
              </w:numPr>
              <w:jc w:val="left"/>
              <w:rPr>
                <w:ins w:id="1995" w:author="Author"/>
                <w:rFonts w:ascii="Arial" w:hAnsi="Arial" w:cs="Arial"/>
              </w:rPr>
              <w:pPrChange w:id="1996" w:author="Author">
                <w:pPr>
                  <w:pStyle w:val="T2BaseArray"/>
                  <w:framePr w:hSpace="141" w:wrap="around" w:vAnchor="text" w:hAnchor="margin" w:xAlign="center" w:y="92"/>
                  <w:numPr>
                    <w:numId w:val="26"/>
                  </w:numPr>
                  <w:ind w:left="360" w:hanging="360"/>
                  <w:jc w:val="left"/>
                </w:pPr>
              </w:pPrChange>
            </w:pPr>
            <w:ins w:id="1997" w:author="Author">
              <w:r w:rsidRPr="00780708">
                <w:rPr>
                  <w:rFonts w:ascii="Arial" w:hAnsi="Arial" w:cs="Arial"/>
                </w:rPr>
                <w:t>ISSU = Issuance</w:t>
              </w:r>
            </w:ins>
          </w:p>
          <w:p w:rsidR="00D61BAC" w:rsidRPr="00780708" w:rsidRDefault="00D61BAC" w:rsidP="00DE32BA">
            <w:pPr>
              <w:pStyle w:val="T2BaseArray"/>
              <w:numPr>
                <w:ilvl w:val="0"/>
                <w:numId w:val="21"/>
              </w:numPr>
              <w:jc w:val="left"/>
              <w:rPr>
                <w:ins w:id="1998" w:author="Author"/>
                <w:rFonts w:ascii="Arial" w:hAnsi="Arial" w:cs="Arial"/>
              </w:rPr>
              <w:pPrChange w:id="1999" w:author="Author">
                <w:pPr>
                  <w:pStyle w:val="T2BaseArray"/>
                  <w:framePr w:hSpace="141" w:wrap="around" w:vAnchor="text" w:hAnchor="margin" w:xAlign="center" w:y="92"/>
                  <w:numPr>
                    <w:numId w:val="26"/>
                  </w:numPr>
                  <w:ind w:left="360" w:hanging="360"/>
                  <w:jc w:val="left"/>
                </w:pPr>
              </w:pPrChange>
            </w:pPr>
            <w:ins w:id="2000" w:author="Author">
              <w:r w:rsidRPr="00780708">
                <w:rPr>
                  <w:rFonts w:ascii="Arial" w:hAnsi="Arial" w:cs="Arial"/>
                </w:rPr>
                <w:t>MKDW = Mark Down</w:t>
              </w:r>
            </w:ins>
          </w:p>
          <w:p w:rsidR="00D61BAC" w:rsidRPr="00780708" w:rsidRDefault="00D61BAC" w:rsidP="00DE32BA">
            <w:pPr>
              <w:pStyle w:val="T2BaseArray"/>
              <w:numPr>
                <w:ilvl w:val="0"/>
                <w:numId w:val="21"/>
              </w:numPr>
              <w:jc w:val="left"/>
              <w:rPr>
                <w:ins w:id="2001" w:author="Author"/>
                <w:rFonts w:ascii="Arial" w:hAnsi="Arial" w:cs="Arial"/>
              </w:rPr>
              <w:pPrChange w:id="2002" w:author="Author">
                <w:pPr>
                  <w:pStyle w:val="T2BaseArray"/>
                  <w:framePr w:hSpace="141" w:wrap="around" w:vAnchor="text" w:hAnchor="margin" w:xAlign="center" w:y="92"/>
                  <w:numPr>
                    <w:numId w:val="26"/>
                  </w:numPr>
                  <w:ind w:left="360" w:hanging="360"/>
                  <w:jc w:val="left"/>
                </w:pPr>
              </w:pPrChange>
            </w:pPr>
            <w:ins w:id="2003" w:author="Author">
              <w:r w:rsidRPr="00780708">
                <w:rPr>
                  <w:rFonts w:ascii="Arial" w:hAnsi="Arial" w:cs="Arial"/>
                </w:rPr>
                <w:t>MKUP = Mark Up</w:t>
              </w:r>
            </w:ins>
          </w:p>
          <w:p w:rsidR="00D61BAC" w:rsidRPr="00780708" w:rsidRDefault="00D61BAC" w:rsidP="00DE32BA">
            <w:pPr>
              <w:pStyle w:val="T2BaseArray"/>
              <w:numPr>
                <w:ilvl w:val="0"/>
                <w:numId w:val="21"/>
              </w:numPr>
              <w:jc w:val="left"/>
              <w:rPr>
                <w:ins w:id="2004" w:author="Author"/>
                <w:rFonts w:ascii="Arial" w:hAnsi="Arial" w:cs="Arial"/>
              </w:rPr>
              <w:pPrChange w:id="2005" w:author="Author">
                <w:pPr>
                  <w:pStyle w:val="T2BaseArray"/>
                  <w:framePr w:hSpace="141" w:wrap="around" w:vAnchor="text" w:hAnchor="margin" w:xAlign="center" w:y="92"/>
                  <w:numPr>
                    <w:numId w:val="26"/>
                  </w:numPr>
                  <w:ind w:left="360" w:hanging="360"/>
                  <w:jc w:val="left"/>
                </w:pPr>
              </w:pPrChange>
            </w:pPr>
            <w:ins w:id="2006" w:author="Author">
              <w:r w:rsidRPr="00780708">
                <w:rPr>
                  <w:rFonts w:ascii="Arial" w:hAnsi="Arial" w:cs="Arial"/>
                </w:rPr>
                <w:t>NETT = Netting</w:t>
              </w:r>
            </w:ins>
          </w:p>
          <w:p w:rsidR="00D61BAC" w:rsidRPr="00780708" w:rsidRDefault="00D61BAC" w:rsidP="00DE32BA">
            <w:pPr>
              <w:pStyle w:val="T2BaseArray"/>
              <w:numPr>
                <w:ilvl w:val="0"/>
                <w:numId w:val="21"/>
              </w:numPr>
              <w:jc w:val="left"/>
              <w:rPr>
                <w:ins w:id="2007" w:author="Author"/>
                <w:rFonts w:ascii="Arial" w:hAnsi="Arial" w:cs="Arial"/>
              </w:rPr>
              <w:pPrChange w:id="2008" w:author="Author">
                <w:pPr>
                  <w:pStyle w:val="T2BaseArray"/>
                  <w:framePr w:hSpace="141" w:wrap="around" w:vAnchor="text" w:hAnchor="margin" w:xAlign="center" w:y="92"/>
                  <w:numPr>
                    <w:numId w:val="26"/>
                  </w:numPr>
                  <w:ind w:left="360" w:hanging="360"/>
                  <w:jc w:val="left"/>
                </w:pPr>
              </w:pPrChange>
            </w:pPr>
            <w:ins w:id="2009" w:author="Author">
              <w:r w:rsidRPr="00780708">
                <w:rPr>
                  <w:rFonts w:ascii="Arial" w:hAnsi="Arial" w:cs="Arial"/>
                </w:rPr>
                <w:t>NSYN = Non Syndicated</w:t>
              </w:r>
            </w:ins>
          </w:p>
          <w:p w:rsidR="00D61BAC" w:rsidRPr="00780708" w:rsidRDefault="00D61BAC" w:rsidP="00DE32BA">
            <w:pPr>
              <w:pStyle w:val="T2BaseArray"/>
              <w:numPr>
                <w:ilvl w:val="0"/>
                <w:numId w:val="21"/>
              </w:numPr>
              <w:jc w:val="left"/>
              <w:rPr>
                <w:ins w:id="2010" w:author="Author"/>
                <w:rFonts w:ascii="Arial" w:hAnsi="Arial" w:cs="Arial"/>
              </w:rPr>
              <w:pPrChange w:id="2011" w:author="Author">
                <w:pPr>
                  <w:pStyle w:val="T2BaseArray"/>
                  <w:framePr w:hSpace="141" w:wrap="around" w:vAnchor="text" w:hAnchor="margin" w:xAlign="center" w:y="92"/>
                  <w:numPr>
                    <w:numId w:val="26"/>
                  </w:numPr>
                  <w:ind w:left="360" w:hanging="360"/>
                  <w:jc w:val="left"/>
                </w:pPr>
              </w:pPrChange>
            </w:pPr>
            <w:ins w:id="2012" w:author="Author">
              <w:r w:rsidRPr="00780708">
                <w:rPr>
                  <w:rFonts w:ascii="Arial" w:hAnsi="Arial" w:cs="Arial"/>
                </w:rPr>
                <w:t>OWNE = External Account Transfer</w:t>
              </w:r>
            </w:ins>
          </w:p>
          <w:p w:rsidR="00D61BAC" w:rsidRPr="00780708" w:rsidRDefault="00D61BAC" w:rsidP="00DE32BA">
            <w:pPr>
              <w:pStyle w:val="T2BaseArray"/>
              <w:numPr>
                <w:ilvl w:val="0"/>
                <w:numId w:val="21"/>
              </w:numPr>
              <w:jc w:val="left"/>
              <w:rPr>
                <w:ins w:id="2013" w:author="Author"/>
                <w:rFonts w:ascii="Arial" w:hAnsi="Arial" w:cs="Arial"/>
              </w:rPr>
              <w:pPrChange w:id="2014" w:author="Author">
                <w:pPr>
                  <w:pStyle w:val="T2BaseArray"/>
                  <w:framePr w:hSpace="141" w:wrap="around" w:vAnchor="text" w:hAnchor="margin" w:xAlign="center" w:y="92"/>
                  <w:numPr>
                    <w:numId w:val="26"/>
                  </w:numPr>
                  <w:ind w:left="360" w:hanging="360"/>
                  <w:jc w:val="left"/>
                </w:pPr>
              </w:pPrChange>
            </w:pPr>
            <w:ins w:id="2015" w:author="Author">
              <w:r w:rsidRPr="00780708">
                <w:rPr>
                  <w:rFonts w:ascii="Arial" w:hAnsi="Arial" w:cs="Arial"/>
                </w:rPr>
                <w:t>OWNI = Internal Account Transfer</w:t>
              </w:r>
            </w:ins>
          </w:p>
          <w:p w:rsidR="00D61BAC" w:rsidRPr="00780708" w:rsidRDefault="00D61BAC" w:rsidP="00DE32BA">
            <w:pPr>
              <w:pStyle w:val="T2BaseArray"/>
              <w:numPr>
                <w:ilvl w:val="0"/>
                <w:numId w:val="21"/>
              </w:numPr>
              <w:jc w:val="left"/>
              <w:rPr>
                <w:ins w:id="2016" w:author="Author"/>
                <w:rFonts w:ascii="Arial" w:hAnsi="Arial" w:cs="Arial"/>
              </w:rPr>
              <w:pPrChange w:id="2017" w:author="Author">
                <w:pPr>
                  <w:pStyle w:val="T2BaseArray"/>
                  <w:framePr w:hSpace="141" w:wrap="around" w:vAnchor="text" w:hAnchor="margin" w:xAlign="center" w:y="92"/>
                  <w:numPr>
                    <w:numId w:val="26"/>
                  </w:numPr>
                  <w:ind w:left="360" w:hanging="360"/>
                  <w:jc w:val="left"/>
                </w:pPr>
              </w:pPrChange>
            </w:pPr>
            <w:ins w:id="2018" w:author="Author">
              <w:r w:rsidRPr="00780708">
                <w:rPr>
                  <w:rFonts w:ascii="Arial" w:hAnsi="Arial" w:cs="Arial"/>
                </w:rPr>
                <w:t>PAIR = Pair Off</w:t>
              </w:r>
            </w:ins>
          </w:p>
          <w:p w:rsidR="00D61BAC" w:rsidRPr="00780708" w:rsidRDefault="00D61BAC" w:rsidP="00DE32BA">
            <w:pPr>
              <w:pStyle w:val="T2BaseArray"/>
              <w:numPr>
                <w:ilvl w:val="0"/>
                <w:numId w:val="21"/>
              </w:numPr>
              <w:jc w:val="left"/>
              <w:rPr>
                <w:ins w:id="2019" w:author="Author"/>
                <w:rFonts w:ascii="Arial" w:hAnsi="Arial" w:cs="Arial"/>
              </w:rPr>
              <w:pPrChange w:id="2020" w:author="Author">
                <w:pPr>
                  <w:pStyle w:val="T2BaseArray"/>
                  <w:framePr w:hSpace="141" w:wrap="around" w:vAnchor="text" w:hAnchor="margin" w:xAlign="center" w:y="92"/>
                  <w:numPr>
                    <w:numId w:val="26"/>
                  </w:numPr>
                  <w:ind w:left="360" w:hanging="360"/>
                  <w:jc w:val="left"/>
                </w:pPr>
              </w:pPrChange>
            </w:pPr>
            <w:ins w:id="2021" w:author="Author">
              <w:r w:rsidRPr="00780708">
                <w:rPr>
                  <w:rFonts w:ascii="Arial" w:hAnsi="Arial" w:cs="Arial"/>
                </w:rPr>
                <w:t>PLAC = Placement</w:t>
              </w:r>
            </w:ins>
          </w:p>
          <w:p w:rsidR="00D61BAC" w:rsidRPr="00780708" w:rsidRDefault="00D61BAC" w:rsidP="00DE32BA">
            <w:pPr>
              <w:pStyle w:val="T2BaseArray"/>
              <w:numPr>
                <w:ilvl w:val="0"/>
                <w:numId w:val="21"/>
              </w:numPr>
              <w:jc w:val="left"/>
              <w:rPr>
                <w:ins w:id="2022" w:author="Author"/>
                <w:rFonts w:ascii="Arial" w:hAnsi="Arial" w:cs="Arial"/>
              </w:rPr>
              <w:pPrChange w:id="2023" w:author="Author">
                <w:pPr>
                  <w:pStyle w:val="T2BaseArray"/>
                  <w:framePr w:hSpace="141" w:wrap="around" w:vAnchor="text" w:hAnchor="margin" w:xAlign="center" w:y="92"/>
                  <w:numPr>
                    <w:numId w:val="26"/>
                  </w:numPr>
                  <w:ind w:left="360" w:hanging="360"/>
                  <w:jc w:val="left"/>
                </w:pPr>
              </w:pPrChange>
            </w:pPr>
            <w:ins w:id="2024" w:author="Author">
              <w:r w:rsidRPr="00780708">
                <w:rPr>
                  <w:rFonts w:ascii="Arial" w:hAnsi="Arial" w:cs="Arial"/>
                </w:rPr>
                <w:t>PORT = Portfolio Move</w:t>
              </w:r>
            </w:ins>
          </w:p>
          <w:p w:rsidR="00D61BAC" w:rsidRPr="00780708" w:rsidRDefault="00D61BAC" w:rsidP="00DE32BA">
            <w:pPr>
              <w:pStyle w:val="T2BaseArray"/>
              <w:numPr>
                <w:ilvl w:val="0"/>
                <w:numId w:val="21"/>
              </w:numPr>
              <w:jc w:val="left"/>
              <w:rPr>
                <w:ins w:id="2025" w:author="Author"/>
                <w:rFonts w:ascii="Arial" w:hAnsi="Arial" w:cs="Arial"/>
              </w:rPr>
              <w:pPrChange w:id="2026" w:author="Author">
                <w:pPr>
                  <w:pStyle w:val="T2BaseArray"/>
                  <w:framePr w:hSpace="141" w:wrap="around" w:vAnchor="text" w:hAnchor="margin" w:xAlign="center" w:y="92"/>
                  <w:numPr>
                    <w:numId w:val="26"/>
                  </w:numPr>
                  <w:ind w:left="360" w:hanging="360"/>
                  <w:jc w:val="left"/>
                </w:pPr>
              </w:pPrChange>
            </w:pPr>
            <w:ins w:id="2027" w:author="Author">
              <w:r w:rsidRPr="00780708">
                <w:rPr>
                  <w:rFonts w:ascii="Arial" w:hAnsi="Arial" w:cs="Arial"/>
                </w:rPr>
                <w:t>REAL = Realignment</w:t>
              </w:r>
            </w:ins>
          </w:p>
          <w:p w:rsidR="00D61BAC" w:rsidRPr="00780708" w:rsidRDefault="00D61BAC" w:rsidP="00DE32BA">
            <w:pPr>
              <w:pStyle w:val="T2BaseArray"/>
              <w:numPr>
                <w:ilvl w:val="0"/>
                <w:numId w:val="21"/>
              </w:numPr>
              <w:jc w:val="left"/>
              <w:rPr>
                <w:ins w:id="2028" w:author="Author"/>
                <w:rFonts w:ascii="Arial" w:hAnsi="Arial" w:cs="Arial"/>
              </w:rPr>
              <w:pPrChange w:id="2029" w:author="Author">
                <w:pPr>
                  <w:pStyle w:val="T2BaseArray"/>
                  <w:framePr w:hSpace="141" w:wrap="around" w:vAnchor="text" w:hAnchor="margin" w:xAlign="center" w:y="92"/>
                  <w:numPr>
                    <w:numId w:val="26"/>
                  </w:numPr>
                  <w:ind w:left="360" w:hanging="360"/>
                  <w:jc w:val="left"/>
                </w:pPr>
              </w:pPrChange>
            </w:pPr>
            <w:ins w:id="2030" w:author="Author">
              <w:r w:rsidRPr="00780708">
                <w:rPr>
                  <w:rFonts w:ascii="Arial" w:hAnsi="Arial" w:cs="Arial"/>
                </w:rPr>
                <w:t>REDI = Withdrawal</w:t>
              </w:r>
            </w:ins>
          </w:p>
          <w:p w:rsidR="00D61BAC" w:rsidRPr="00780708" w:rsidRDefault="00D61BAC" w:rsidP="00DE32BA">
            <w:pPr>
              <w:pStyle w:val="T2BaseArray"/>
              <w:numPr>
                <w:ilvl w:val="0"/>
                <w:numId w:val="21"/>
              </w:numPr>
              <w:jc w:val="left"/>
              <w:rPr>
                <w:ins w:id="2031" w:author="Author"/>
                <w:rFonts w:ascii="Arial" w:hAnsi="Arial" w:cs="Arial"/>
              </w:rPr>
              <w:pPrChange w:id="2032" w:author="Author">
                <w:pPr>
                  <w:pStyle w:val="T2BaseArray"/>
                  <w:framePr w:hSpace="141" w:wrap="around" w:vAnchor="text" w:hAnchor="margin" w:xAlign="center" w:y="92"/>
                  <w:numPr>
                    <w:numId w:val="26"/>
                  </w:numPr>
                  <w:ind w:left="360" w:hanging="360"/>
                  <w:jc w:val="left"/>
                </w:pPr>
              </w:pPrChange>
            </w:pPr>
            <w:ins w:id="2033" w:author="Author">
              <w:r w:rsidRPr="00780708">
                <w:rPr>
                  <w:rFonts w:ascii="Arial" w:hAnsi="Arial" w:cs="Arial"/>
                </w:rPr>
                <w:t>REDM = Redemption</w:t>
              </w:r>
            </w:ins>
          </w:p>
          <w:p w:rsidR="00D61BAC" w:rsidRPr="00780708" w:rsidRDefault="00D61BAC" w:rsidP="00DE32BA">
            <w:pPr>
              <w:pStyle w:val="T2BaseArray"/>
              <w:numPr>
                <w:ilvl w:val="0"/>
                <w:numId w:val="21"/>
              </w:numPr>
              <w:jc w:val="left"/>
              <w:rPr>
                <w:ins w:id="2034" w:author="Author"/>
                <w:rFonts w:ascii="Arial" w:hAnsi="Arial" w:cs="Arial"/>
              </w:rPr>
              <w:pPrChange w:id="2035" w:author="Author">
                <w:pPr>
                  <w:pStyle w:val="T2BaseArray"/>
                  <w:framePr w:hSpace="141" w:wrap="around" w:vAnchor="text" w:hAnchor="margin" w:xAlign="center" w:y="92"/>
                  <w:numPr>
                    <w:numId w:val="26"/>
                  </w:numPr>
                  <w:ind w:left="360" w:hanging="360"/>
                  <w:jc w:val="left"/>
                </w:pPr>
              </w:pPrChange>
            </w:pPr>
            <w:ins w:id="2036" w:author="Author">
              <w:r w:rsidRPr="00780708">
                <w:rPr>
                  <w:rFonts w:ascii="Arial" w:hAnsi="Arial" w:cs="Arial"/>
                </w:rPr>
                <w:t>RELE = Depository Receipt Release Cancellation</w:t>
              </w:r>
            </w:ins>
          </w:p>
          <w:p w:rsidR="00D61BAC" w:rsidRPr="00780708" w:rsidRDefault="00D61BAC" w:rsidP="00DE32BA">
            <w:pPr>
              <w:pStyle w:val="T2BaseArray"/>
              <w:numPr>
                <w:ilvl w:val="0"/>
                <w:numId w:val="21"/>
              </w:numPr>
              <w:jc w:val="left"/>
              <w:rPr>
                <w:ins w:id="2037" w:author="Author"/>
                <w:rFonts w:ascii="Arial" w:hAnsi="Arial" w:cs="Arial"/>
              </w:rPr>
              <w:pPrChange w:id="2038" w:author="Author">
                <w:pPr>
                  <w:pStyle w:val="T2BaseArray"/>
                  <w:framePr w:hSpace="141" w:wrap="around" w:vAnchor="text" w:hAnchor="margin" w:xAlign="center" w:y="92"/>
                  <w:numPr>
                    <w:numId w:val="26"/>
                  </w:numPr>
                  <w:ind w:left="360" w:hanging="360"/>
                  <w:jc w:val="left"/>
                </w:pPr>
              </w:pPrChange>
            </w:pPr>
            <w:ins w:id="2039" w:author="Author">
              <w:r w:rsidRPr="00780708">
                <w:rPr>
                  <w:rFonts w:ascii="Arial" w:hAnsi="Arial" w:cs="Arial"/>
                </w:rPr>
                <w:t>REPU = Repo</w:t>
              </w:r>
            </w:ins>
          </w:p>
          <w:p w:rsidR="00D61BAC" w:rsidRPr="00780708" w:rsidRDefault="00D61BAC" w:rsidP="00DE32BA">
            <w:pPr>
              <w:pStyle w:val="T2BaseArray"/>
              <w:numPr>
                <w:ilvl w:val="0"/>
                <w:numId w:val="21"/>
              </w:numPr>
              <w:jc w:val="left"/>
              <w:rPr>
                <w:ins w:id="2040" w:author="Author"/>
                <w:rFonts w:ascii="Arial" w:hAnsi="Arial" w:cs="Arial"/>
              </w:rPr>
              <w:pPrChange w:id="2041" w:author="Author">
                <w:pPr>
                  <w:pStyle w:val="T2BaseArray"/>
                  <w:framePr w:hSpace="141" w:wrap="around" w:vAnchor="text" w:hAnchor="margin" w:xAlign="center" w:y="92"/>
                  <w:numPr>
                    <w:numId w:val="26"/>
                  </w:numPr>
                  <w:ind w:left="360" w:hanging="360"/>
                  <w:jc w:val="left"/>
                </w:pPr>
              </w:pPrChange>
            </w:pPr>
            <w:ins w:id="2042" w:author="Author">
              <w:r w:rsidRPr="00780708">
                <w:rPr>
                  <w:rFonts w:ascii="Arial" w:hAnsi="Arial" w:cs="Arial"/>
                </w:rPr>
                <w:t>RODE = Return Delivery without Matching</w:t>
              </w:r>
            </w:ins>
          </w:p>
          <w:p w:rsidR="00D61BAC" w:rsidRPr="00780708" w:rsidRDefault="00D61BAC" w:rsidP="00DE32BA">
            <w:pPr>
              <w:pStyle w:val="T2BaseArray"/>
              <w:numPr>
                <w:ilvl w:val="0"/>
                <w:numId w:val="21"/>
              </w:numPr>
              <w:jc w:val="left"/>
              <w:rPr>
                <w:ins w:id="2043" w:author="Author"/>
                <w:rFonts w:ascii="Arial" w:hAnsi="Arial" w:cs="Arial"/>
              </w:rPr>
              <w:pPrChange w:id="2044" w:author="Author">
                <w:pPr>
                  <w:pStyle w:val="T2BaseArray"/>
                  <w:framePr w:hSpace="141" w:wrap="around" w:vAnchor="text" w:hAnchor="margin" w:xAlign="center" w:y="92"/>
                  <w:numPr>
                    <w:numId w:val="26"/>
                  </w:numPr>
                  <w:ind w:left="360" w:hanging="360"/>
                  <w:jc w:val="left"/>
                </w:pPr>
              </w:pPrChange>
            </w:pPr>
            <w:ins w:id="2045" w:author="Author">
              <w:r w:rsidRPr="00780708">
                <w:rPr>
                  <w:rFonts w:ascii="Arial" w:hAnsi="Arial" w:cs="Arial"/>
                </w:rPr>
                <w:t>RPTO = Reporting</w:t>
              </w:r>
            </w:ins>
          </w:p>
          <w:p w:rsidR="00D61BAC" w:rsidRPr="00780708" w:rsidRDefault="00D61BAC" w:rsidP="00DE32BA">
            <w:pPr>
              <w:pStyle w:val="T2BaseArray"/>
              <w:numPr>
                <w:ilvl w:val="0"/>
                <w:numId w:val="21"/>
              </w:numPr>
              <w:jc w:val="left"/>
              <w:rPr>
                <w:ins w:id="2046" w:author="Author"/>
                <w:rFonts w:ascii="Arial" w:hAnsi="Arial" w:cs="Arial"/>
              </w:rPr>
              <w:pPrChange w:id="2047" w:author="Author">
                <w:pPr>
                  <w:pStyle w:val="T2BaseArray"/>
                  <w:framePr w:hSpace="141" w:wrap="around" w:vAnchor="text" w:hAnchor="margin" w:xAlign="center" w:y="92"/>
                  <w:numPr>
                    <w:numId w:val="26"/>
                  </w:numPr>
                  <w:ind w:left="360" w:hanging="360"/>
                  <w:jc w:val="left"/>
                </w:pPr>
              </w:pPrChange>
            </w:pPr>
            <w:ins w:id="2048" w:author="Author">
              <w:r w:rsidRPr="00780708">
                <w:rPr>
                  <w:rFonts w:ascii="Arial" w:hAnsi="Arial" w:cs="Arial"/>
                </w:rPr>
                <w:t>RVPO = Reverse Repo</w:t>
              </w:r>
            </w:ins>
          </w:p>
          <w:p w:rsidR="00D61BAC" w:rsidRPr="00780708" w:rsidRDefault="00D61BAC" w:rsidP="00DE32BA">
            <w:pPr>
              <w:pStyle w:val="T2BaseArray"/>
              <w:numPr>
                <w:ilvl w:val="0"/>
                <w:numId w:val="21"/>
              </w:numPr>
              <w:jc w:val="left"/>
              <w:rPr>
                <w:ins w:id="2049" w:author="Author"/>
                <w:rFonts w:ascii="Arial" w:hAnsi="Arial" w:cs="Arial"/>
              </w:rPr>
              <w:pPrChange w:id="2050" w:author="Author">
                <w:pPr>
                  <w:pStyle w:val="T2BaseArray"/>
                  <w:framePr w:hSpace="141" w:wrap="around" w:vAnchor="text" w:hAnchor="margin" w:xAlign="center" w:y="92"/>
                  <w:numPr>
                    <w:numId w:val="26"/>
                  </w:numPr>
                  <w:ind w:left="360" w:hanging="360"/>
                  <w:jc w:val="left"/>
                </w:pPr>
              </w:pPrChange>
            </w:pPr>
            <w:ins w:id="2051" w:author="Author">
              <w:r w:rsidRPr="00780708">
                <w:rPr>
                  <w:rFonts w:ascii="Arial" w:hAnsi="Arial" w:cs="Arial"/>
                </w:rPr>
                <w:t>SBBK = Sell Buy Back</w:t>
              </w:r>
            </w:ins>
          </w:p>
          <w:p w:rsidR="00D61BAC" w:rsidRPr="00780708" w:rsidRDefault="00D61BAC" w:rsidP="00DE32BA">
            <w:pPr>
              <w:pStyle w:val="T2BaseArray"/>
              <w:numPr>
                <w:ilvl w:val="0"/>
                <w:numId w:val="21"/>
              </w:numPr>
              <w:jc w:val="left"/>
              <w:rPr>
                <w:ins w:id="2052" w:author="Author"/>
                <w:rFonts w:ascii="Arial" w:hAnsi="Arial" w:cs="Arial"/>
              </w:rPr>
              <w:pPrChange w:id="2053" w:author="Author">
                <w:pPr>
                  <w:pStyle w:val="T2BaseArray"/>
                  <w:framePr w:hSpace="141" w:wrap="around" w:vAnchor="text" w:hAnchor="margin" w:xAlign="center" w:y="92"/>
                  <w:numPr>
                    <w:numId w:val="26"/>
                  </w:numPr>
                  <w:ind w:left="360" w:hanging="360"/>
                  <w:jc w:val="left"/>
                </w:pPr>
              </w:pPrChange>
            </w:pPr>
            <w:ins w:id="2054" w:author="Author">
              <w:r w:rsidRPr="00780708">
                <w:rPr>
                  <w:rFonts w:ascii="Arial" w:hAnsi="Arial" w:cs="Arial"/>
                </w:rPr>
                <w:t>SBRE = Borrowing Reallocation</w:t>
              </w:r>
            </w:ins>
          </w:p>
          <w:p w:rsidR="00D61BAC" w:rsidRPr="00780708" w:rsidRDefault="00D61BAC" w:rsidP="00DE32BA">
            <w:pPr>
              <w:pStyle w:val="T2BaseArray"/>
              <w:numPr>
                <w:ilvl w:val="0"/>
                <w:numId w:val="21"/>
              </w:numPr>
              <w:jc w:val="left"/>
              <w:rPr>
                <w:ins w:id="2055" w:author="Author"/>
                <w:rFonts w:ascii="Arial" w:hAnsi="Arial" w:cs="Arial"/>
              </w:rPr>
              <w:pPrChange w:id="2056" w:author="Author">
                <w:pPr>
                  <w:pStyle w:val="T2BaseArray"/>
                  <w:framePr w:hSpace="141" w:wrap="around" w:vAnchor="text" w:hAnchor="margin" w:xAlign="center" w:y="92"/>
                  <w:numPr>
                    <w:numId w:val="26"/>
                  </w:numPr>
                  <w:ind w:left="360" w:hanging="360"/>
                  <w:jc w:val="left"/>
                </w:pPr>
              </w:pPrChange>
            </w:pPr>
            <w:ins w:id="2057" w:author="Author">
              <w:r w:rsidRPr="00780708">
                <w:rPr>
                  <w:rFonts w:ascii="Arial" w:hAnsi="Arial" w:cs="Arial"/>
                </w:rPr>
                <w:t>SECB = Securities Borrowing</w:t>
              </w:r>
            </w:ins>
          </w:p>
          <w:p w:rsidR="00D61BAC" w:rsidRPr="00780708" w:rsidRDefault="00D61BAC" w:rsidP="00DE32BA">
            <w:pPr>
              <w:pStyle w:val="T2BaseArray"/>
              <w:numPr>
                <w:ilvl w:val="0"/>
                <w:numId w:val="21"/>
              </w:numPr>
              <w:jc w:val="left"/>
              <w:rPr>
                <w:ins w:id="2058" w:author="Author"/>
                <w:rFonts w:ascii="Arial" w:hAnsi="Arial" w:cs="Arial"/>
              </w:rPr>
              <w:pPrChange w:id="2059" w:author="Author">
                <w:pPr>
                  <w:pStyle w:val="T2BaseArray"/>
                  <w:framePr w:hSpace="141" w:wrap="around" w:vAnchor="text" w:hAnchor="margin" w:xAlign="center" w:y="92"/>
                  <w:numPr>
                    <w:numId w:val="26"/>
                  </w:numPr>
                  <w:ind w:left="360" w:hanging="360"/>
                  <w:jc w:val="left"/>
                </w:pPr>
              </w:pPrChange>
            </w:pPr>
            <w:ins w:id="2060" w:author="Author">
              <w:r w:rsidRPr="00780708">
                <w:rPr>
                  <w:rFonts w:ascii="Arial" w:hAnsi="Arial" w:cs="Arial"/>
                </w:rPr>
                <w:lastRenderedPageBreak/>
                <w:t>SECL = Securities Lending</w:t>
              </w:r>
            </w:ins>
          </w:p>
          <w:p w:rsidR="00D61BAC" w:rsidRPr="00780708" w:rsidRDefault="00D61BAC" w:rsidP="00DE32BA">
            <w:pPr>
              <w:pStyle w:val="T2BaseArray"/>
              <w:numPr>
                <w:ilvl w:val="0"/>
                <w:numId w:val="21"/>
              </w:numPr>
              <w:jc w:val="left"/>
              <w:rPr>
                <w:ins w:id="2061" w:author="Author"/>
                <w:rFonts w:ascii="Arial" w:hAnsi="Arial" w:cs="Arial"/>
              </w:rPr>
              <w:pPrChange w:id="2062" w:author="Author">
                <w:pPr>
                  <w:pStyle w:val="T2BaseArray"/>
                  <w:framePr w:hSpace="141" w:wrap="around" w:vAnchor="text" w:hAnchor="margin" w:xAlign="center" w:y="92"/>
                  <w:numPr>
                    <w:numId w:val="26"/>
                  </w:numPr>
                  <w:ind w:left="360" w:hanging="360"/>
                  <w:jc w:val="left"/>
                </w:pPr>
              </w:pPrChange>
            </w:pPr>
            <w:ins w:id="2063" w:author="Author">
              <w:r w:rsidRPr="00780708">
                <w:rPr>
                  <w:rFonts w:ascii="Arial" w:hAnsi="Arial" w:cs="Arial"/>
                </w:rPr>
                <w:t>SLRE = Lending Reallocation</w:t>
              </w:r>
            </w:ins>
          </w:p>
          <w:p w:rsidR="00D61BAC" w:rsidRPr="00780708" w:rsidRDefault="00D61BAC" w:rsidP="00DE32BA">
            <w:pPr>
              <w:pStyle w:val="T2BaseArray"/>
              <w:numPr>
                <w:ilvl w:val="0"/>
                <w:numId w:val="21"/>
              </w:numPr>
              <w:jc w:val="left"/>
              <w:rPr>
                <w:ins w:id="2064" w:author="Author"/>
                <w:rFonts w:ascii="Arial" w:hAnsi="Arial" w:cs="Arial"/>
              </w:rPr>
              <w:pPrChange w:id="2065" w:author="Author">
                <w:pPr>
                  <w:pStyle w:val="T2BaseArray"/>
                  <w:framePr w:hSpace="141" w:wrap="around" w:vAnchor="text" w:hAnchor="margin" w:xAlign="center" w:y="92"/>
                  <w:numPr>
                    <w:numId w:val="26"/>
                  </w:numPr>
                  <w:ind w:left="360" w:hanging="360"/>
                  <w:jc w:val="left"/>
                </w:pPr>
              </w:pPrChange>
            </w:pPr>
            <w:ins w:id="2066" w:author="Author">
              <w:r w:rsidRPr="00780708">
                <w:rPr>
                  <w:rFonts w:ascii="Arial" w:hAnsi="Arial" w:cs="Arial"/>
                </w:rPr>
                <w:t>SUBS  = Subscription</w:t>
              </w:r>
            </w:ins>
          </w:p>
          <w:p w:rsidR="00D61BAC" w:rsidRPr="00780708" w:rsidRDefault="00D61BAC" w:rsidP="00DE32BA">
            <w:pPr>
              <w:pStyle w:val="T2BaseArray"/>
              <w:numPr>
                <w:ilvl w:val="0"/>
                <w:numId w:val="21"/>
              </w:numPr>
              <w:jc w:val="left"/>
              <w:rPr>
                <w:ins w:id="2067" w:author="Author"/>
                <w:rFonts w:ascii="Arial" w:hAnsi="Arial" w:cs="Arial"/>
              </w:rPr>
              <w:pPrChange w:id="2068" w:author="Author">
                <w:pPr>
                  <w:pStyle w:val="T2BaseArray"/>
                  <w:framePr w:hSpace="141" w:wrap="around" w:vAnchor="text" w:hAnchor="margin" w:xAlign="center" w:y="92"/>
                  <w:numPr>
                    <w:numId w:val="26"/>
                  </w:numPr>
                  <w:ind w:left="360" w:hanging="360"/>
                  <w:jc w:val="left"/>
                </w:pPr>
              </w:pPrChange>
            </w:pPr>
            <w:ins w:id="2069" w:author="Author">
              <w:r w:rsidRPr="00780708">
                <w:rPr>
                  <w:rFonts w:ascii="Arial" w:hAnsi="Arial" w:cs="Arial"/>
                </w:rPr>
                <w:t>SYND = Syndicate Underwriters</w:t>
              </w:r>
            </w:ins>
          </w:p>
          <w:p w:rsidR="00D61BAC" w:rsidRPr="00780708" w:rsidRDefault="00D61BAC" w:rsidP="00DE32BA">
            <w:pPr>
              <w:pStyle w:val="T2BaseArray"/>
              <w:numPr>
                <w:ilvl w:val="0"/>
                <w:numId w:val="21"/>
              </w:numPr>
              <w:jc w:val="left"/>
              <w:rPr>
                <w:ins w:id="2070" w:author="Author"/>
                <w:rFonts w:ascii="Arial" w:hAnsi="Arial" w:cs="Arial"/>
              </w:rPr>
              <w:pPrChange w:id="2071" w:author="Author">
                <w:pPr>
                  <w:pStyle w:val="T2BaseArray"/>
                  <w:framePr w:hSpace="141" w:wrap="around" w:vAnchor="text" w:hAnchor="margin" w:xAlign="center" w:y="92"/>
                  <w:numPr>
                    <w:numId w:val="26"/>
                  </w:numPr>
                  <w:ind w:left="360" w:hanging="360"/>
                  <w:jc w:val="left"/>
                </w:pPr>
              </w:pPrChange>
            </w:pPr>
            <w:ins w:id="2072" w:author="Author">
              <w:r w:rsidRPr="00780708">
                <w:rPr>
                  <w:rFonts w:ascii="Arial" w:hAnsi="Arial" w:cs="Arial"/>
                </w:rPr>
                <w:t>TBAC = TBA Closing</w:t>
              </w:r>
            </w:ins>
          </w:p>
          <w:p w:rsidR="00D61BAC" w:rsidRPr="00780708" w:rsidRDefault="00D61BAC" w:rsidP="00DE32BA">
            <w:pPr>
              <w:pStyle w:val="T2BaseArray"/>
              <w:numPr>
                <w:ilvl w:val="0"/>
                <w:numId w:val="21"/>
              </w:numPr>
              <w:jc w:val="left"/>
              <w:rPr>
                <w:ins w:id="2073" w:author="Author"/>
                <w:rFonts w:ascii="Arial" w:hAnsi="Arial" w:cs="Arial"/>
              </w:rPr>
              <w:pPrChange w:id="2074" w:author="Author">
                <w:pPr>
                  <w:pStyle w:val="T2BaseArray"/>
                  <w:framePr w:hSpace="141" w:wrap="around" w:vAnchor="text" w:hAnchor="margin" w:xAlign="center" w:y="92"/>
                  <w:numPr>
                    <w:numId w:val="26"/>
                  </w:numPr>
                  <w:ind w:left="360" w:hanging="360"/>
                  <w:jc w:val="left"/>
                </w:pPr>
              </w:pPrChange>
            </w:pPr>
            <w:ins w:id="2075" w:author="Author">
              <w:r w:rsidRPr="00780708">
                <w:rPr>
                  <w:rFonts w:ascii="Arial" w:hAnsi="Arial" w:cs="Arial"/>
                </w:rPr>
                <w:t>TRAD = Trade</w:t>
              </w:r>
            </w:ins>
          </w:p>
          <w:p w:rsidR="00D61BAC" w:rsidRPr="00780708" w:rsidRDefault="00D61BAC" w:rsidP="00DE32BA">
            <w:pPr>
              <w:pStyle w:val="T2BaseArray"/>
              <w:numPr>
                <w:ilvl w:val="0"/>
                <w:numId w:val="21"/>
              </w:numPr>
              <w:jc w:val="left"/>
              <w:rPr>
                <w:ins w:id="2076" w:author="Author"/>
                <w:rFonts w:ascii="Arial" w:hAnsi="Arial" w:cs="Arial"/>
              </w:rPr>
              <w:pPrChange w:id="2077" w:author="Author">
                <w:pPr>
                  <w:pStyle w:val="T2BaseArray"/>
                  <w:framePr w:hSpace="141" w:wrap="around" w:vAnchor="text" w:hAnchor="margin" w:xAlign="center" w:y="92"/>
                  <w:numPr>
                    <w:numId w:val="26"/>
                  </w:numPr>
                  <w:ind w:left="360" w:hanging="360"/>
                  <w:jc w:val="left"/>
                </w:pPr>
              </w:pPrChange>
            </w:pPr>
            <w:ins w:id="2078" w:author="Author">
              <w:r w:rsidRPr="00780708">
                <w:rPr>
                  <w:rFonts w:ascii="Arial" w:hAnsi="Arial" w:cs="Arial"/>
                </w:rPr>
                <w:t xml:space="preserve">TRPO = </w:t>
              </w:r>
              <w:proofErr w:type="spellStart"/>
              <w:r w:rsidRPr="00780708">
                <w:rPr>
                  <w:rFonts w:ascii="Arial" w:hAnsi="Arial" w:cs="Arial"/>
                </w:rPr>
                <w:t>Triparty</w:t>
              </w:r>
              <w:proofErr w:type="spellEnd"/>
              <w:r w:rsidRPr="00780708">
                <w:rPr>
                  <w:rFonts w:ascii="Arial" w:hAnsi="Arial" w:cs="Arial"/>
                </w:rPr>
                <w:t xml:space="preserve"> Repo</w:t>
              </w:r>
            </w:ins>
          </w:p>
          <w:p w:rsidR="00D61BAC" w:rsidRPr="00780708" w:rsidRDefault="00D61BAC" w:rsidP="00DE32BA">
            <w:pPr>
              <w:pStyle w:val="T2BaseArray"/>
              <w:numPr>
                <w:ilvl w:val="0"/>
                <w:numId w:val="21"/>
              </w:numPr>
              <w:jc w:val="left"/>
              <w:rPr>
                <w:ins w:id="2079" w:author="Author"/>
                <w:rFonts w:ascii="Arial" w:hAnsi="Arial" w:cs="Arial"/>
              </w:rPr>
              <w:pPrChange w:id="2080" w:author="Author">
                <w:pPr>
                  <w:pStyle w:val="T2BaseArray"/>
                  <w:framePr w:hSpace="141" w:wrap="around" w:vAnchor="text" w:hAnchor="margin" w:xAlign="center" w:y="92"/>
                  <w:numPr>
                    <w:numId w:val="26"/>
                  </w:numPr>
                  <w:ind w:left="360" w:hanging="360"/>
                  <w:jc w:val="left"/>
                </w:pPr>
              </w:pPrChange>
            </w:pPr>
            <w:ins w:id="2081" w:author="Author">
              <w:r w:rsidRPr="00780708">
                <w:rPr>
                  <w:rFonts w:ascii="Arial" w:hAnsi="Arial" w:cs="Arial"/>
                </w:rPr>
                <w:t xml:space="preserve">TRVO = </w:t>
              </w:r>
              <w:proofErr w:type="spellStart"/>
              <w:r w:rsidRPr="00780708">
                <w:rPr>
                  <w:rFonts w:ascii="Arial" w:hAnsi="Arial" w:cs="Arial"/>
                </w:rPr>
                <w:t>Triparty</w:t>
              </w:r>
              <w:proofErr w:type="spellEnd"/>
              <w:r w:rsidRPr="00780708">
                <w:rPr>
                  <w:rFonts w:ascii="Arial" w:hAnsi="Arial" w:cs="Arial"/>
                </w:rPr>
                <w:t xml:space="preserve"> Reverse Repo</w:t>
              </w:r>
            </w:ins>
          </w:p>
          <w:p w:rsidR="00D61BAC" w:rsidRPr="00780708" w:rsidRDefault="00D61BAC" w:rsidP="00DE32BA">
            <w:pPr>
              <w:pStyle w:val="T2BaseArray"/>
              <w:numPr>
                <w:ilvl w:val="0"/>
                <w:numId w:val="21"/>
              </w:numPr>
              <w:jc w:val="left"/>
              <w:rPr>
                <w:ins w:id="2082" w:author="Author"/>
                <w:rFonts w:ascii="Arial" w:hAnsi="Arial" w:cs="Arial"/>
              </w:rPr>
              <w:pPrChange w:id="2083" w:author="Author">
                <w:pPr>
                  <w:pStyle w:val="T2BaseArray"/>
                  <w:framePr w:hSpace="141" w:wrap="around" w:vAnchor="text" w:hAnchor="margin" w:xAlign="center" w:y="92"/>
                  <w:numPr>
                    <w:numId w:val="26"/>
                  </w:numPr>
                  <w:ind w:left="360" w:hanging="360"/>
                  <w:jc w:val="left"/>
                </w:pPr>
              </w:pPrChange>
            </w:pPr>
            <w:ins w:id="2084" w:author="Author">
              <w:r w:rsidRPr="00780708">
                <w:rPr>
                  <w:rFonts w:ascii="Arial" w:hAnsi="Arial" w:cs="Arial"/>
                </w:rPr>
                <w:t xml:space="preserve">TURN  = Turnaround </w:t>
              </w:r>
            </w:ins>
          </w:p>
        </w:tc>
        <w:tc>
          <w:tcPr>
            <w:tcW w:w="1820" w:type="dxa"/>
          </w:tcPr>
          <w:p w:rsidR="00D61BAC" w:rsidRPr="00780708" w:rsidRDefault="00D61BAC" w:rsidP="008B5B67">
            <w:pPr>
              <w:pStyle w:val="T2BaseArray"/>
              <w:ind w:left="0" w:firstLine="0"/>
              <w:jc w:val="left"/>
              <w:rPr>
                <w:ins w:id="2085" w:author="Author"/>
                <w:rFonts w:ascii="Arial" w:hAnsi="Arial" w:cs="Arial"/>
              </w:rPr>
            </w:pPr>
          </w:p>
        </w:tc>
        <w:tc>
          <w:tcPr>
            <w:tcW w:w="755" w:type="dxa"/>
          </w:tcPr>
          <w:p w:rsidR="00D61BAC" w:rsidRPr="00780708" w:rsidRDefault="00D61BAC" w:rsidP="008B5B67">
            <w:pPr>
              <w:pStyle w:val="T2BaseArray"/>
              <w:ind w:left="0" w:firstLine="0"/>
              <w:jc w:val="left"/>
              <w:rPr>
                <w:ins w:id="2086" w:author="Author"/>
                <w:rFonts w:ascii="Arial" w:hAnsi="Arial" w:cs="Arial"/>
              </w:rPr>
            </w:pPr>
            <w:ins w:id="2087" w:author="Author">
              <w:r w:rsidRPr="00780708">
                <w:rPr>
                  <w:rFonts w:ascii="Arial" w:hAnsi="Arial" w:cs="Arial"/>
                </w:rPr>
                <w:t>1..1</w:t>
              </w:r>
            </w:ins>
          </w:p>
        </w:tc>
        <w:tc>
          <w:tcPr>
            <w:tcW w:w="755" w:type="dxa"/>
          </w:tcPr>
          <w:p w:rsidR="00D61BAC" w:rsidRPr="00780708" w:rsidRDefault="00D61BAC" w:rsidP="008B5B67">
            <w:pPr>
              <w:pStyle w:val="T2BaseArray"/>
              <w:ind w:left="0" w:firstLine="0"/>
              <w:jc w:val="left"/>
              <w:rPr>
                <w:ins w:id="2088" w:author="Author"/>
                <w:rFonts w:ascii="Arial" w:hAnsi="Arial" w:cs="Arial"/>
              </w:rPr>
            </w:pPr>
          </w:p>
        </w:tc>
      </w:tr>
      <w:tr w:rsidR="00D61BAC" w:rsidRPr="00780708" w:rsidTr="008B5B67">
        <w:trPr>
          <w:ins w:id="2089" w:author="Author"/>
        </w:trPr>
        <w:tc>
          <w:tcPr>
            <w:tcW w:w="614" w:type="dxa"/>
          </w:tcPr>
          <w:p w:rsidR="00D61BAC" w:rsidRPr="00780708" w:rsidRDefault="00D61BAC" w:rsidP="008B5B67">
            <w:pPr>
              <w:pStyle w:val="T2BaseArray"/>
              <w:ind w:left="0" w:firstLine="0"/>
              <w:jc w:val="left"/>
              <w:rPr>
                <w:ins w:id="2090" w:author="Author"/>
                <w:rFonts w:ascii="Arial" w:hAnsi="Arial" w:cs="Arial"/>
              </w:rPr>
            </w:pPr>
            <w:ins w:id="2091" w:author="Author">
              <w:r w:rsidRPr="00780708">
                <w:rPr>
                  <w:rFonts w:ascii="Arial" w:hAnsi="Arial" w:cs="Arial"/>
                </w:rPr>
                <w:lastRenderedPageBreak/>
                <w:t>17</w:t>
              </w:r>
            </w:ins>
          </w:p>
        </w:tc>
        <w:tc>
          <w:tcPr>
            <w:tcW w:w="647" w:type="dxa"/>
          </w:tcPr>
          <w:p w:rsidR="00D61BAC" w:rsidRPr="00780708" w:rsidRDefault="00D61BAC" w:rsidP="008B5B67">
            <w:pPr>
              <w:pStyle w:val="T2BaseArray"/>
              <w:ind w:left="0" w:firstLine="0"/>
              <w:jc w:val="left"/>
              <w:rPr>
                <w:ins w:id="2092" w:author="Author"/>
                <w:rFonts w:ascii="Arial" w:hAnsi="Arial" w:cs="Arial"/>
              </w:rPr>
            </w:pPr>
            <w:ins w:id="2093" w:author="Author">
              <w:r w:rsidRPr="00780708">
                <w:rPr>
                  <w:rFonts w:ascii="Arial" w:hAnsi="Arial" w:cs="Arial"/>
                </w:rPr>
                <w:t>Q</w:t>
              </w:r>
            </w:ins>
          </w:p>
        </w:tc>
        <w:tc>
          <w:tcPr>
            <w:tcW w:w="1603" w:type="dxa"/>
          </w:tcPr>
          <w:p w:rsidR="00D61BAC" w:rsidRPr="00780708" w:rsidRDefault="00D61BAC" w:rsidP="008B5B67">
            <w:pPr>
              <w:pStyle w:val="T2BaseArray"/>
              <w:ind w:left="0" w:firstLine="0"/>
              <w:jc w:val="left"/>
              <w:rPr>
                <w:ins w:id="2094" w:author="Author"/>
                <w:rFonts w:ascii="Arial" w:hAnsi="Arial" w:cs="Arial"/>
              </w:rPr>
            </w:pPr>
            <w:ins w:id="2095" w:author="Author">
              <w:r w:rsidRPr="00780708">
                <w:rPr>
                  <w:rFonts w:ascii="Arial" w:hAnsi="Arial" w:cs="Arial"/>
                </w:rPr>
                <w:t>Receiving Depositary BIC</w:t>
              </w:r>
            </w:ins>
          </w:p>
        </w:tc>
        <w:tc>
          <w:tcPr>
            <w:tcW w:w="2065" w:type="dxa"/>
          </w:tcPr>
          <w:p w:rsidR="00D61BAC" w:rsidRPr="00780708" w:rsidRDefault="00D61BAC" w:rsidP="008B5B67">
            <w:pPr>
              <w:pStyle w:val="T2BaseArray"/>
              <w:ind w:left="0" w:firstLine="0"/>
              <w:jc w:val="left"/>
              <w:rPr>
                <w:ins w:id="2096" w:author="Author"/>
                <w:rFonts w:ascii="Arial" w:hAnsi="Arial" w:cs="Arial"/>
              </w:rPr>
            </w:pPr>
            <w:commentRangeStart w:id="2097"/>
            <w:ins w:id="2098" w:author="Author">
              <w:r>
                <w:rPr>
                  <w:rFonts w:ascii="Arial" w:hAnsi="Arial" w:cs="Arial"/>
                </w:rPr>
                <w:t>VAR</w:t>
              </w:r>
              <w:r w:rsidRPr="00780708">
                <w:rPr>
                  <w:rFonts w:ascii="Arial" w:hAnsi="Arial" w:cs="Arial"/>
                </w:rPr>
                <w:t>CHAR (11)</w:t>
              </w:r>
              <w:commentRangeEnd w:id="2097"/>
              <w:r>
                <w:rPr>
                  <w:rStyle w:val="CommentReference"/>
                  <w:rFonts w:ascii="Times New Roman" w:hAnsi="Times New Roman"/>
                  <w:lang w:val="fr-FR"/>
                </w:rPr>
                <w:commentReference w:id="2097"/>
              </w:r>
            </w:ins>
          </w:p>
        </w:tc>
        <w:tc>
          <w:tcPr>
            <w:tcW w:w="2350" w:type="dxa"/>
          </w:tcPr>
          <w:p w:rsidR="00D61BAC" w:rsidRPr="00780708" w:rsidRDefault="00D61BAC" w:rsidP="008B5B67">
            <w:pPr>
              <w:pStyle w:val="T2BaseArray"/>
              <w:ind w:left="0" w:firstLine="0"/>
              <w:jc w:val="left"/>
              <w:rPr>
                <w:ins w:id="2099" w:author="Author"/>
                <w:rFonts w:ascii="Arial" w:hAnsi="Arial" w:cs="Arial"/>
              </w:rPr>
            </w:pPr>
          </w:p>
        </w:tc>
        <w:tc>
          <w:tcPr>
            <w:tcW w:w="1820" w:type="dxa"/>
          </w:tcPr>
          <w:p w:rsidR="00D61BAC" w:rsidRPr="00780708" w:rsidRDefault="00D61BAC" w:rsidP="008B5B67">
            <w:pPr>
              <w:pStyle w:val="T2BaseArray"/>
              <w:ind w:left="0" w:firstLine="0"/>
              <w:jc w:val="left"/>
              <w:rPr>
                <w:ins w:id="2100" w:author="Author"/>
                <w:rFonts w:ascii="Arial" w:hAnsi="Arial" w:cs="Arial"/>
              </w:rPr>
            </w:pPr>
            <w:ins w:id="2101" w:author="Author">
              <w:r w:rsidRPr="00780708">
                <w:rPr>
                  <w:rFonts w:ascii="Arial" w:hAnsi="Arial" w:cs="Arial"/>
                </w:rPr>
                <w:t>Must occur when Securities Movement Type Code is ‘DELI’.</w:t>
              </w:r>
            </w:ins>
          </w:p>
        </w:tc>
        <w:tc>
          <w:tcPr>
            <w:tcW w:w="755" w:type="dxa"/>
          </w:tcPr>
          <w:p w:rsidR="00D61BAC" w:rsidRPr="00780708" w:rsidRDefault="00D61BAC" w:rsidP="008B5B67">
            <w:pPr>
              <w:pStyle w:val="T2BaseArray"/>
              <w:ind w:left="0" w:firstLine="0"/>
              <w:jc w:val="left"/>
              <w:rPr>
                <w:ins w:id="2102" w:author="Author"/>
                <w:rFonts w:ascii="Arial" w:hAnsi="Arial" w:cs="Arial"/>
              </w:rPr>
            </w:pPr>
            <w:ins w:id="2103"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104" w:author="Author"/>
                <w:rFonts w:ascii="Arial" w:hAnsi="Arial" w:cs="Arial"/>
              </w:rPr>
            </w:pPr>
          </w:p>
        </w:tc>
      </w:tr>
      <w:tr w:rsidR="00D61BAC" w:rsidRPr="00780708" w:rsidTr="008B5B67">
        <w:trPr>
          <w:ins w:id="2105" w:author="Author"/>
        </w:trPr>
        <w:tc>
          <w:tcPr>
            <w:tcW w:w="614" w:type="dxa"/>
          </w:tcPr>
          <w:p w:rsidR="00D61BAC" w:rsidRPr="00780708" w:rsidRDefault="00D61BAC" w:rsidP="008B5B67">
            <w:pPr>
              <w:pStyle w:val="T2BaseArray"/>
              <w:ind w:left="0" w:firstLine="0"/>
              <w:jc w:val="left"/>
              <w:rPr>
                <w:ins w:id="2106" w:author="Author"/>
                <w:rFonts w:ascii="Arial" w:hAnsi="Arial" w:cs="Arial"/>
              </w:rPr>
            </w:pPr>
            <w:ins w:id="2107" w:author="Author">
              <w:r w:rsidRPr="00780708">
                <w:rPr>
                  <w:rFonts w:ascii="Arial" w:hAnsi="Arial" w:cs="Arial"/>
                </w:rPr>
                <w:t>18</w:t>
              </w:r>
            </w:ins>
          </w:p>
        </w:tc>
        <w:tc>
          <w:tcPr>
            <w:tcW w:w="647" w:type="dxa"/>
          </w:tcPr>
          <w:p w:rsidR="00D61BAC" w:rsidRPr="00780708" w:rsidRDefault="00D61BAC" w:rsidP="008B5B67">
            <w:pPr>
              <w:pStyle w:val="T2BaseArray"/>
              <w:ind w:left="0" w:firstLine="0"/>
              <w:jc w:val="left"/>
              <w:rPr>
                <w:ins w:id="2108" w:author="Author"/>
                <w:rFonts w:ascii="Arial" w:hAnsi="Arial" w:cs="Arial"/>
              </w:rPr>
            </w:pPr>
            <w:ins w:id="2109" w:author="Author">
              <w:r w:rsidRPr="00780708">
                <w:rPr>
                  <w:rFonts w:ascii="Arial" w:hAnsi="Arial" w:cs="Arial"/>
                </w:rPr>
                <w:t>R</w:t>
              </w:r>
            </w:ins>
          </w:p>
        </w:tc>
        <w:tc>
          <w:tcPr>
            <w:tcW w:w="1603" w:type="dxa"/>
          </w:tcPr>
          <w:p w:rsidR="00D61BAC" w:rsidRPr="00780708" w:rsidRDefault="00D61BAC" w:rsidP="008B5B67">
            <w:pPr>
              <w:pStyle w:val="T2BaseArray"/>
              <w:ind w:left="0" w:firstLine="0"/>
              <w:jc w:val="left"/>
              <w:rPr>
                <w:ins w:id="2110" w:author="Author"/>
                <w:rFonts w:ascii="Arial" w:hAnsi="Arial" w:cs="Arial"/>
              </w:rPr>
            </w:pPr>
            <w:ins w:id="2111" w:author="Author">
              <w:r w:rsidRPr="00780708">
                <w:rPr>
                  <w:rFonts w:ascii="Arial" w:hAnsi="Arial" w:cs="Arial"/>
                </w:rPr>
                <w:t>T2S Receiving Party BIC</w:t>
              </w:r>
            </w:ins>
          </w:p>
        </w:tc>
        <w:tc>
          <w:tcPr>
            <w:tcW w:w="2065" w:type="dxa"/>
          </w:tcPr>
          <w:p w:rsidR="00D61BAC" w:rsidRPr="00780708" w:rsidRDefault="00D61BAC" w:rsidP="008B5B67">
            <w:pPr>
              <w:pStyle w:val="T2BaseArray"/>
              <w:ind w:left="0" w:firstLine="0"/>
              <w:jc w:val="left"/>
              <w:rPr>
                <w:ins w:id="2112" w:author="Author"/>
                <w:rFonts w:ascii="Arial" w:hAnsi="Arial" w:cs="Arial"/>
              </w:rPr>
            </w:pPr>
            <w:commentRangeStart w:id="2113"/>
            <w:ins w:id="2114" w:author="Author">
              <w:r>
                <w:rPr>
                  <w:rFonts w:ascii="Arial" w:hAnsi="Arial" w:cs="Arial"/>
                </w:rPr>
                <w:t>VAR</w:t>
              </w:r>
              <w:r w:rsidRPr="00780708">
                <w:rPr>
                  <w:rFonts w:ascii="Arial" w:hAnsi="Arial" w:cs="Arial"/>
                </w:rPr>
                <w:t>CHAR (11)</w:t>
              </w:r>
              <w:commentRangeEnd w:id="2113"/>
              <w:r>
                <w:rPr>
                  <w:rStyle w:val="CommentReference"/>
                  <w:rFonts w:ascii="Times New Roman" w:hAnsi="Times New Roman"/>
                  <w:lang w:val="fr-FR"/>
                </w:rPr>
                <w:commentReference w:id="2113"/>
              </w:r>
            </w:ins>
          </w:p>
        </w:tc>
        <w:tc>
          <w:tcPr>
            <w:tcW w:w="2350" w:type="dxa"/>
          </w:tcPr>
          <w:p w:rsidR="00D61BAC" w:rsidRPr="00780708" w:rsidRDefault="00D61BAC" w:rsidP="008B5B67">
            <w:pPr>
              <w:pStyle w:val="T2BaseArray"/>
              <w:ind w:left="0" w:firstLine="0"/>
              <w:jc w:val="left"/>
              <w:rPr>
                <w:ins w:id="2115" w:author="Author"/>
                <w:rFonts w:ascii="Arial" w:hAnsi="Arial" w:cs="Arial"/>
              </w:rPr>
            </w:pPr>
          </w:p>
        </w:tc>
        <w:tc>
          <w:tcPr>
            <w:tcW w:w="1820" w:type="dxa"/>
          </w:tcPr>
          <w:p w:rsidR="00D61BAC" w:rsidRPr="00780708" w:rsidRDefault="00D61BAC" w:rsidP="008B5B67">
            <w:pPr>
              <w:pStyle w:val="T2BaseArray"/>
              <w:ind w:left="0" w:firstLine="0"/>
              <w:jc w:val="left"/>
              <w:rPr>
                <w:ins w:id="2116" w:author="Author"/>
                <w:rFonts w:ascii="Arial" w:hAnsi="Arial" w:cs="Arial"/>
              </w:rPr>
            </w:pPr>
            <w:ins w:id="2117" w:author="Author">
              <w:r w:rsidRPr="00780708">
                <w:rPr>
                  <w:rFonts w:ascii="Arial" w:hAnsi="Arial" w:cs="Arial"/>
                </w:rPr>
                <w:t>Must occur when Securities Movement Type Code is ‘DELI’.</w:t>
              </w:r>
            </w:ins>
          </w:p>
          <w:p w:rsidR="00D61BAC" w:rsidRPr="00780708" w:rsidRDefault="00D61BAC" w:rsidP="008B5B67">
            <w:pPr>
              <w:pStyle w:val="T2BaseArray"/>
              <w:ind w:left="0" w:firstLine="0"/>
              <w:jc w:val="left"/>
              <w:rPr>
                <w:ins w:id="2118" w:author="Author"/>
                <w:rFonts w:ascii="Arial" w:hAnsi="Arial" w:cs="Arial"/>
              </w:rPr>
            </w:pPr>
            <w:ins w:id="2119" w:author="Author">
              <w:r w:rsidRPr="00780708">
                <w:rPr>
                  <w:rFonts w:ascii="Arial" w:hAnsi="Arial" w:cs="Arial"/>
                </w:rPr>
                <w:t>Must be present if Receiving CSD Participant's Client BIC is present.</w:t>
              </w:r>
            </w:ins>
          </w:p>
        </w:tc>
        <w:tc>
          <w:tcPr>
            <w:tcW w:w="755" w:type="dxa"/>
          </w:tcPr>
          <w:p w:rsidR="00D61BAC" w:rsidRPr="00780708" w:rsidRDefault="00D61BAC" w:rsidP="008B5B67">
            <w:pPr>
              <w:pStyle w:val="T2BaseArray"/>
              <w:ind w:left="0" w:firstLine="0"/>
              <w:jc w:val="left"/>
              <w:rPr>
                <w:ins w:id="2120" w:author="Author"/>
                <w:rFonts w:ascii="Arial" w:hAnsi="Arial" w:cs="Arial"/>
              </w:rPr>
            </w:pPr>
            <w:ins w:id="2121"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122" w:author="Author"/>
                <w:rFonts w:ascii="Arial" w:hAnsi="Arial" w:cs="Arial"/>
              </w:rPr>
            </w:pPr>
          </w:p>
        </w:tc>
      </w:tr>
      <w:tr w:rsidR="00D61BAC" w:rsidRPr="00780708" w:rsidTr="008B5B67">
        <w:trPr>
          <w:ins w:id="2123" w:author="Author"/>
        </w:trPr>
        <w:tc>
          <w:tcPr>
            <w:tcW w:w="614" w:type="dxa"/>
          </w:tcPr>
          <w:p w:rsidR="00D61BAC" w:rsidRPr="00780708" w:rsidRDefault="00D61BAC" w:rsidP="008B5B67">
            <w:pPr>
              <w:pStyle w:val="T2BaseArray"/>
              <w:ind w:left="0" w:firstLine="0"/>
              <w:jc w:val="left"/>
              <w:rPr>
                <w:ins w:id="2124" w:author="Author"/>
                <w:rFonts w:ascii="Arial" w:hAnsi="Arial" w:cs="Arial"/>
              </w:rPr>
            </w:pPr>
            <w:ins w:id="2125" w:author="Author">
              <w:r w:rsidRPr="00780708">
                <w:rPr>
                  <w:rFonts w:ascii="Arial" w:hAnsi="Arial" w:cs="Arial"/>
                </w:rPr>
                <w:t>19</w:t>
              </w:r>
            </w:ins>
          </w:p>
        </w:tc>
        <w:tc>
          <w:tcPr>
            <w:tcW w:w="647" w:type="dxa"/>
          </w:tcPr>
          <w:p w:rsidR="00D61BAC" w:rsidRPr="00780708" w:rsidRDefault="00D61BAC" w:rsidP="008B5B67">
            <w:pPr>
              <w:pStyle w:val="T2BaseArray"/>
              <w:ind w:left="0" w:firstLine="0"/>
              <w:jc w:val="left"/>
              <w:rPr>
                <w:ins w:id="2126" w:author="Author"/>
                <w:rFonts w:ascii="Arial" w:hAnsi="Arial" w:cs="Arial"/>
              </w:rPr>
            </w:pPr>
            <w:ins w:id="2127" w:author="Author">
              <w:r w:rsidRPr="00780708">
                <w:rPr>
                  <w:rFonts w:ascii="Arial" w:hAnsi="Arial" w:cs="Arial"/>
                </w:rPr>
                <w:t>S</w:t>
              </w:r>
            </w:ins>
          </w:p>
        </w:tc>
        <w:tc>
          <w:tcPr>
            <w:tcW w:w="1603" w:type="dxa"/>
          </w:tcPr>
          <w:p w:rsidR="00D61BAC" w:rsidRPr="00780708" w:rsidRDefault="00D61BAC" w:rsidP="008B5B67">
            <w:pPr>
              <w:pStyle w:val="T2BaseArray"/>
              <w:ind w:left="0" w:firstLine="0"/>
              <w:jc w:val="left"/>
              <w:rPr>
                <w:ins w:id="2128" w:author="Author"/>
                <w:rFonts w:ascii="Arial" w:hAnsi="Arial" w:cs="Arial"/>
              </w:rPr>
            </w:pPr>
            <w:ins w:id="2129" w:author="Author">
              <w:r w:rsidRPr="00780708">
                <w:rPr>
                  <w:rFonts w:ascii="Arial" w:hAnsi="Arial" w:cs="Arial"/>
                </w:rPr>
                <w:t>T2S Receiving Party Securities Account</w:t>
              </w:r>
            </w:ins>
          </w:p>
        </w:tc>
        <w:tc>
          <w:tcPr>
            <w:tcW w:w="2065" w:type="dxa"/>
          </w:tcPr>
          <w:p w:rsidR="00D61BAC" w:rsidRPr="00780708" w:rsidRDefault="00D61BAC" w:rsidP="008B5B67">
            <w:pPr>
              <w:pStyle w:val="T2BaseArray"/>
              <w:ind w:left="0" w:firstLine="0"/>
              <w:jc w:val="left"/>
              <w:rPr>
                <w:ins w:id="2130" w:author="Author"/>
                <w:rFonts w:ascii="Arial" w:hAnsi="Arial" w:cs="Arial"/>
              </w:rPr>
            </w:pPr>
            <w:commentRangeStart w:id="2131"/>
            <w:ins w:id="2132" w:author="Author">
              <w:r>
                <w:rPr>
                  <w:rFonts w:ascii="Arial" w:hAnsi="Arial" w:cs="Arial"/>
                </w:rPr>
                <w:t>VAR</w:t>
              </w:r>
              <w:r w:rsidRPr="00780708">
                <w:rPr>
                  <w:rFonts w:ascii="Arial" w:hAnsi="Arial" w:cs="Arial"/>
                </w:rPr>
                <w:t>CHAR (35)</w:t>
              </w:r>
              <w:commentRangeEnd w:id="2131"/>
              <w:r>
                <w:rPr>
                  <w:rStyle w:val="CommentReference"/>
                  <w:rFonts w:ascii="Times New Roman" w:hAnsi="Times New Roman"/>
                  <w:lang w:val="fr-FR"/>
                </w:rPr>
                <w:commentReference w:id="2131"/>
              </w:r>
            </w:ins>
          </w:p>
        </w:tc>
        <w:tc>
          <w:tcPr>
            <w:tcW w:w="2350" w:type="dxa"/>
          </w:tcPr>
          <w:p w:rsidR="00D61BAC" w:rsidRPr="00780708" w:rsidRDefault="00D61BAC" w:rsidP="008B5B67">
            <w:pPr>
              <w:pStyle w:val="T2BaseArray"/>
              <w:ind w:left="0" w:firstLine="0"/>
              <w:jc w:val="left"/>
              <w:rPr>
                <w:ins w:id="2133" w:author="Author"/>
                <w:rFonts w:ascii="Arial" w:hAnsi="Arial" w:cs="Arial"/>
              </w:rPr>
            </w:pPr>
          </w:p>
        </w:tc>
        <w:tc>
          <w:tcPr>
            <w:tcW w:w="1820" w:type="dxa"/>
          </w:tcPr>
          <w:p w:rsidR="00D61BAC" w:rsidRPr="00780708" w:rsidRDefault="00D61BAC" w:rsidP="008B5B67">
            <w:pPr>
              <w:pStyle w:val="T2BaseArray"/>
              <w:ind w:left="0" w:firstLine="0"/>
              <w:jc w:val="left"/>
              <w:rPr>
                <w:ins w:id="2134" w:author="Author"/>
                <w:rFonts w:ascii="Arial" w:hAnsi="Arial" w:cs="Arial"/>
              </w:rPr>
            </w:pPr>
            <w:ins w:id="2135" w:author="Author">
              <w:r w:rsidRPr="00780708">
                <w:rPr>
                  <w:rFonts w:ascii="Arial" w:hAnsi="Arial" w:cs="Arial"/>
                </w:rPr>
                <w:t>Must occur when Securities Movement Type Code is ‘DELI’ and Already matched instruction is ‘MACH’.</w:t>
              </w:r>
            </w:ins>
          </w:p>
        </w:tc>
        <w:tc>
          <w:tcPr>
            <w:tcW w:w="755" w:type="dxa"/>
          </w:tcPr>
          <w:p w:rsidR="00D61BAC" w:rsidRPr="00780708" w:rsidRDefault="00D61BAC" w:rsidP="008B5B67">
            <w:pPr>
              <w:pStyle w:val="T2BaseArray"/>
              <w:ind w:left="0" w:firstLine="0"/>
              <w:jc w:val="left"/>
              <w:rPr>
                <w:ins w:id="2136" w:author="Author"/>
                <w:rFonts w:ascii="Arial" w:hAnsi="Arial" w:cs="Arial"/>
              </w:rPr>
            </w:pPr>
            <w:ins w:id="2137"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138" w:author="Author"/>
                <w:rFonts w:ascii="Arial" w:hAnsi="Arial" w:cs="Arial"/>
              </w:rPr>
            </w:pPr>
          </w:p>
        </w:tc>
      </w:tr>
      <w:tr w:rsidR="00D61BAC" w:rsidRPr="00780708" w:rsidTr="008B5B67">
        <w:trPr>
          <w:ins w:id="2139" w:author="Author"/>
        </w:trPr>
        <w:tc>
          <w:tcPr>
            <w:tcW w:w="614" w:type="dxa"/>
          </w:tcPr>
          <w:p w:rsidR="00D61BAC" w:rsidRPr="00780708" w:rsidRDefault="00D61BAC" w:rsidP="008B5B67">
            <w:pPr>
              <w:pStyle w:val="T2BaseArray"/>
              <w:ind w:left="0" w:firstLine="0"/>
              <w:jc w:val="left"/>
              <w:rPr>
                <w:ins w:id="2140" w:author="Author"/>
                <w:rFonts w:ascii="Arial" w:hAnsi="Arial" w:cs="Arial"/>
              </w:rPr>
            </w:pPr>
            <w:ins w:id="2141" w:author="Author">
              <w:r w:rsidRPr="00780708">
                <w:rPr>
                  <w:rFonts w:ascii="Arial" w:hAnsi="Arial" w:cs="Arial"/>
                </w:rPr>
                <w:t>20</w:t>
              </w:r>
            </w:ins>
          </w:p>
        </w:tc>
        <w:tc>
          <w:tcPr>
            <w:tcW w:w="647" w:type="dxa"/>
          </w:tcPr>
          <w:p w:rsidR="00D61BAC" w:rsidRPr="00780708" w:rsidRDefault="00D61BAC" w:rsidP="008B5B67">
            <w:pPr>
              <w:pStyle w:val="T2BaseArray"/>
              <w:ind w:left="0" w:firstLine="0"/>
              <w:jc w:val="left"/>
              <w:rPr>
                <w:ins w:id="2142" w:author="Author"/>
                <w:rFonts w:ascii="Arial" w:hAnsi="Arial" w:cs="Arial"/>
              </w:rPr>
            </w:pPr>
            <w:ins w:id="2143" w:author="Author">
              <w:r w:rsidRPr="00780708">
                <w:rPr>
                  <w:rFonts w:ascii="Arial" w:hAnsi="Arial" w:cs="Arial"/>
                </w:rPr>
                <w:t>T</w:t>
              </w:r>
            </w:ins>
          </w:p>
        </w:tc>
        <w:tc>
          <w:tcPr>
            <w:tcW w:w="1603" w:type="dxa"/>
          </w:tcPr>
          <w:p w:rsidR="00D61BAC" w:rsidRPr="00780708" w:rsidRDefault="00D61BAC" w:rsidP="008B5B67">
            <w:pPr>
              <w:pStyle w:val="T2BaseArray"/>
              <w:ind w:left="0" w:firstLine="0"/>
              <w:jc w:val="left"/>
              <w:rPr>
                <w:ins w:id="2144" w:author="Author"/>
                <w:rFonts w:ascii="Arial" w:hAnsi="Arial" w:cs="Arial"/>
              </w:rPr>
            </w:pPr>
            <w:ins w:id="2145" w:author="Author">
              <w:r w:rsidRPr="00780708">
                <w:rPr>
                  <w:rFonts w:ascii="Arial" w:hAnsi="Arial" w:cs="Arial"/>
                </w:rPr>
                <w:t>Delivering Depository BIC</w:t>
              </w:r>
            </w:ins>
          </w:p>
        </w:tc>
        <w:tc>
          <w:tcPr>
            <w:tcW w:w="2065" w:type="dxa"/>
          </w:tcPr>
          <w:p w:rsidR="00D61BAC" w:rsidRPr="00780708" w:rsidRDefault="00D61BAC" w:rsidP="008B5B67">
            <w:pPr>
              <w:pStyle w:val="T2BaseArray"/>
              <w:ind w:left="0" w:firstLine="0"/>
              <w:jc w:val="left"/>
              <w:rPr>
                <w:ins w:id="2146" w:author="Author"/>
                <w:rFonts w:ascii="Arial" w:hAnsi="Arial" w:cs="Arial"/>
              </w:rPr>
            </w:pPr>
            <w:commentRangeStart w:id="2147"/>
            <w:ins w:id="2148" w:author="Author">
              <w:r>
                <w:rPr>
                  <w:rFonts w:ascii="Arial" w:hAnsi="Arial" w:cs="Arial"/>
                </w:rPr>
                <w:t>VAR</w:t>
              </w:r>
              <w:r w:rsidRPr="00780708">
                <w:rPr>
                  <w:rFonts w:ascii="Arial" w:hAnsi="Arial" w:cs="Arial"/>
                </w:rPr>
                <w:t>CHAR (11)</w:t>
              </w:r>
              <w:commentRangeEnd w:id="2147"/>
              <w:r>
                <w:rPr>
                  <w:rStyle w:val="CommentReference"/>
                  <w:rFonts w:ascii="Times New Roman" w:hAnsi="Times New Roman"/>
                  <w:lang w:val="fr-FR"/>
                </w:rPr>
                <w:commentReference w:id="2147"/>
              </w:r>
            </w:ins>
          </w:p>
        </w:tc>
        <w:tc>
          <w:tcPr>
            <w:tcW w:w="2350" w:type="dxa"/>
          </w:tcPr>
          <w:p w:rsidR="00D61BAC" w:rsidRPr="00780708" w:rsidRDefault="00D61BAC" w:rsidP="008B5B67">
            <w:pPr>
              <w:pStyle w:val="T2BaseArray"/>
              <w:ind w:left="0" w:firstLine="0"/>
              <w:jc w:val="left"/>
              <w:rPr>
                <w:ins w:id="2149" w:author="Author"/>
                <w:rFonts w:ascii="Arial" w:hAnsi="Arial" w:cs="Arial"/>
              </w:rPr>
            </w:pPr>
          </w:p>
        </w:tc>
        <w:tc>
          <w:tcPr>
            <w:tcW w:w="1820" w:type="dxa"/>
          </w:tcPr>
          <w:p w:rsidR="00D61BAC" w:rsidRPr="00780708" w:rsidRDefault="00D61BAC" w:rsidP="008B5B67">
            <w:pPr>
              <w:pStyle w:val="T2BaseArray"/>
              <w:ind w:left="0" w:firstLine="0"/>
              <w:jc w:val="left"/>
              <w:rPr>
                <w:ins w:id="2150" w:author="Author"/>
                <w:rFonts w:ascii="Arial" w:hAnsi="Arial" w:cs="Arial"/>
              </w:rPr>
            </w:pPr>
            <w:ins w:id="2151" w:author="Author">
              <w:r w:rsidRPr="00780708">
                <w:rPr>
                  <w:rFonts w:ascii="Arial" w:hAnsi="Arial" w:cs="Arial"/>
                </w:rPr>
                <w:t>Must occur when Securities Movement Type Code is ‘RECE’.</w:t>
              </w:r>
            </w:ins>
          </w:p>
        </w:tc>
        <w:tc>
          <w:tcPr>
            <w:tcW w:w="755" w:type="dxa"/>
          </w:tcPr>
          <w:p w:rsidR="00D61BAC" w:rsidRPr="00780708" w:rsidRDefault="00D61BAC" w:rsidP="008B5B67">
            <w:pPr>
              <w:pStyle w:val="T2BaseArray"/>
              <w:ind w:left="0" w:firstLine="0"/>
              <w:jc w:val="left"/>
              <w:rPr>
                <w:ins w:id="2152" w:author="Author"/>
                <w:rFonts w:ascii="Arial" w:hAnsi="Arial" w:cs="Arial"/>
              </w:rPr>
            </w:pPr>
            <w:ins w:id="2153"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154" w:author="Author"/>
                <w:rFonts w:ascii="Arial" w:hAnsi="Arial" w:cs="Arial"/>
              </w:rPr>
            </w:pPr>
          </w:p>
        </w:tc>
      </w:tr>
      <w:tr w:rsidR="00D61BAC" w:rsidRPr="00780708" w:rsidTr="008B5B67">
        <w:trPr>
          <w:ins w:id="2155" w:author="Author"/>
        </w:trPr>
        <w:tc>
          <w:tcPr>
            <w:tcW w:w="614" w:type="dxa"/>
          </w:tcPr>
          <w:p w:rsidR="00D61BAC" w:rsidRPr="00780708" w:rsidRDefault="00D61BAC" w:rsidP="008B5B67">
            <w:pPr>
              <w:pStyle w:val="T2BaseArray"/>
              <w:ind w:left="0" w:firstLine="0"/>
              <w:jc w:val="left"/>
              <w:rPr>
                <w:ins w:id="2156" w:author="Author"/>
                <w:rFonts w:ascii="Arial" w:hAnsi="Arial" w:cs="Arial"/>
              </w:rPr>
            </w:pPr>
            <w:ins w:id="2157" w:author="Author">
              <w:r w:rsidRPr="00780708">
                <w:rPr>
                  <w:rFonts w:ascii="Arial" w:hAnsi="Arial" w:cs="Arial"/>
                </w:rPr>
                <w:t>21</w:t>
              </w:r>
            </w:ins>
          </w:p>
        </w:tc>
        <w:tc>
          <w:tcPr>
            <w:tcW w:w="647" w:type="dxa"/>
          </w:tcPr>
          <w:p w:rsidR="00D61BAC" w:rsidRPr="00780708" w:rsidRDefault="00D61BAC" w:rsidP="008B5B67">
            <w:pPr>
              <w:pStyle w:val="T2BaseArray"/>
              <w:ind w:left="0" w:firstLine="0"/>
              <w:jc w:val="left"/>
              <w:rPr>
                <w:ins w:id="2158" w:author="Author"/>
                <w:rFonts w:ascii="Arial" w:hAnsi="Arial" w:cs="Arial"/>
              </w:rPr>
            </w:pPr>
            <w:ins w:id="2159" w:author="Author">
              <w:r w:rsidRPr="00780708">
                <w:rPr>
                  <w:rFonts w:ascii="Arial" w:hAnsi="Arial" w:cs="Arial"/>
                </w:rPr>
                <w:t>U</w:t>
              </w:r>
            </w:ins>
          </w:p>
        </w:tc>
        <w:tc>
          <w:tcPr>
            <w:tcW w:w="1603" w:type="dxa"/>
          </w:tcPr>
          <w:p w:rsidR="00D61BAC" w:rsidRPr="00780708" w:rsidRDefault="00D61BAC" w:rsidP="008B5B67">
            <w:pPr>
              <w:pStyle w:val="T2BaseArray"/>
              <w:ind w:left="0" w:firstLine="0"/>
              <w:jc w:val="left"/>
              <w:rPr>
                <w:ins w:id="2160" w:author="Author"/>
                <w:rFonts w:ascii="Arial" w:hAnsi="Arial" w:cs="Arial"/>
              </w:rPr>
            </w:pPr>
            <w:ins w:id="2161" w:author="Author">
              <w:r w:rsidRPr="00780708">
                <w:rPr>
                  <w:rFonts w:ascii="Arial" w:hAnsi="Arial" w:cs="Arial"/>
                </w:rPr>
                <w:t>T2S Delivering Party BIC</w:t>
              </w:r>
            </w:ins>
          </w:p>
        </w:tc>
        <w:tc>
          <w:tcPr>
            <w:tcW w:w="2065" w:type="dxa"/>
          </w:tcPr>
          <w:p w:rsidR="00D61BAC" w:rsidRPr="00780708" w:rsidRDefault="00D61BAC" w:rsidP="008B5B67">
            <w:pPr>
              <w:pStyle w:val="T2BaseArray"/>
              <w:ind w:left="0" w:firstLine="0"/>
              <w:jc w:val="left"/>
              <w:rPr>
                <w:ins w:id="2162" w:author="Author"/>
                <w:rFonts w:ascii="Arial" w:hAnsi="Arial" w:cs="Arial"/>
              </w:rPr>
            </w:pPr>
            <w:commentRangeStart w:id="2163"/>
            <w:ins w:id="2164" w:author="Author">
              <w:r>
                <w:rPr>
                  <w:rFonts w:ascii="Arial" w:hAnsi="Arial" w:cs="Arial"/>
                </w:rPr>
                <w:t>VAR</w:t>
              </w:r>
              <w:r w:rsidRPr="00780708">
                <w:rPr>
                  <w:rFonts w:ascii="Arial" w:hAnsi="Arial" w:cs="Arial"/>
                </w:rPr>
                <w:t>CHAR (11)</w:t>
              </w:r>
              <w:commentRangeEnd w:id="2163"/>
              <w:r>
                <w:rPr>
                  <w:rStyle w:val="CommentReference"/>
                  <w:rFonts w:ascii="Times New Roman" w:hAnsi="Times New Roman"/>
                  <w:lang w:val="fr-FR"/>
                </w:rPr>
                <w:commentReference w:id="2163"/>
              </w:r>
            </w:ins>
          </w:p>
        </w:tc>
        <w:tc>
          <w:tcPr>
            <w:tcW w:w="2350" w:type="dxa"/>
          </w:tcPr>
          <w:p w:rsidR="00D61BAC" w:rsidRPr="00780708" w:rsidRDefault="00D61BAC" w:rsidP="008B5B67">
            <w:pPr>
              <w:pStyle w:val="T2BaseArray"/>
              <w:ind w:left="0" w:firstLine="0"/>
              <w:jc w:val="left"/>
              <w:rPr>
                <w:ins w:id="2165" w:author="Author"/>
                <w:rFonts w:ascii="Arial" w:hAnsi="Arial" w:cs="Arial"/>
              </w:rPr>
            </w:pPr>
          </w:p>
        </w:tc>
        <w:tc>
          <w:tcPr>
            <w:tcW w:w="1820" w:type="dxa"/>
          </w:tcPr>
          <w:p w:rsidR="00D61BAC" w:rsidRPr="00780708" w:rsidRDefault="00D61BAC" w:rsidP="008B5B67">
            <w:pPr>
              <w:pStyle w:val="T2BaseArray"/>
              <w:ind w:left="0" w:firstLine="0"/>
              <w:jc w:val="left"/>
              <w:rPr>
                <w:ins w:id="2166" w:author="Author"/>
                <w:rFonts w:ascii="Arial" w:hAnsi="Arial" w:cs="Arial"/>
              </w:rPr>
            </w:pPr>
            <w:ins w:id="2167" w:author="Author">
              <w:r w:rsidRPr="00780708">
                <w:rPr>
                  <w:rFonts w:ascii="Arial" w:hAnsi="Arial" w:cs="Arial"/>
                </w:rPr>
                <w:t>Must occur when Securities Movement Type Code is ‘RECE’.</w:t>
              </w:r>
            </w:ins>
          </w:p>
          <w:p w:rsidR="00D61BAC" w:rsidRPr="00780708" w:rsidRDefault="00D61BAC" w:rsidP="008B5B67">
            <w:pPr>
              <w:pStyle w:val="T2BaseArray"/>
              <w:ind w:left="0" w:firstLine="0"/>
              <w:jc w:val="left"/>
              <w:rPr>
                <w:ins w:id="2168" w:author="Author"/>
                <w:rFonts w:ascii="Arial" w:hAnsi="Arial" w:cs="Arial"/>
              </w:rPr>
            </w:pPr>
          </w:p>
          <w:p w:rsidR="00D61BAC" w:rsidRPr="00780708" w:rsidRDefault="00D61BAC" w:rsidP="008B5B67">
            <w:pPr>
              <w:pStyle w:val="T2BaseArray"/>
              <w:ind w:left="0" w:firstLine="0"/>
              <w:jc w:val="left"/>
              <w:rPr>
                <w:ins w:id="2169" w:author="Author"/>
                <w:rFonts w:ascii="Arial" w:hAnsi="Arial" w:cs="Arial"/>
              </w:rPr>
            </w:pPr>
            <w:ins w:id="2170" w:author="Author">
              <w:r w:rsidRPr="00780708">
                <w:rPr>
                  <w:rFonts w:ascii="Arial" w:hAnsi="Arial" w:cs="Arial"/>
                </w:rPr>
                <w:t>Must be present if Delivering CSD Participant's Client BIC is present.</w:t>
              </w:r>
            </w:ins>
          </w:p>
        </w:tc>
        <w:tc>
          <w:tcPr>
            <w:tcW w:w="755" w:type="dxa"/>
          </w:tcPr>
          <w:p w:rsidR="00D61BAC" w:rsidRPr="00780708" w:rsidRDefault="00D61BAC" w:rsidP="008B5B67">
            <w:pPr>
              <w:pStyle w:val="T2BaseArray"/>
              <w:ind w:left="0" w:firstLine="0"/>
              <w:jc w:val="left"/>
              <w:rPr>
                <w:ins w:id="2171" w:author="Author"/>
                <w:rFonts w:ascii="Arial" w:hAnsi="Arial" w:cs="Arial"/>
              </w:rPr>
            </w:pPr>
            <w:ins w:id="2172"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173" w:author="Author"/>
                <w:rFonts w:ascii="Arial" w:hAnsi="Arial" w:cs="Arial"/>
              </w:rPr>
            </w:pPr>
          </w:p>
        </w:tc>
      </w:tr>
      <w:tr w:rsidR="00D61BAC" w:rsidRPr="00780708" w:rsidTr="008B5B67">
        <w:trPr>
          <w:ins w:id="2174" w:author="Author"/>
        </w:trPr>
        <w:tc>
          <w:tcPr>
            <w:tcW w:w="614" w:type="dxa"/>
          </w:tcPr>
          <w:p w:rsidR="00D61BAC" w:rsidRPr="00780708" w:rsidRDefault="00D61BAC" w:rsidP="008B5B67">
            <w:pPr>
              <w:pStyle w:val="T2BaseArray"/>
              <w:ind w:left="0" w:firstLine="0"/>
              <w:jc w:val="left"/>
              <w:rPr>
                <w:ins w:id="2175" w:author="Author"/>
                <w:rFonts w:ascii="Arial" w:hAnsi="Arial" w:cs="Arial"/>
              </w:rPr>
            </w:pPr>
            <w:ins w:id="2176" w:author="Author">
              <w:r w:rsidRPr="00780708">
                <w:rPr>
                  <w:rFonts w:ascii="Arial" w:hAnsi="Arial" w:cs="Arial"/>
                </w:rPr>
                <w:t>22</w:t>
              </w:r>
            </w:ins>
          </w:p>
        </w:tc>
        <w:tc>
          <w:tcPr>
            <w:tcW w:w="647" w:type="dxa"/>
          </w:tcPr>
          <w:p w:rsidR="00D61BAC" w:rsidRPr="00780708" w:rsidRDefault="00D61BAC" w:rsidP="008B5B67">
            <w:pPr>
              <w:pStyle w:val="T2BaseArray"/>
              <w:ind w:left="0" w:firstLine="0"/>
              <w:jc w:val="left"/>
              <w:rPr>
                <w:ins w:id="2177" w:author="Author"/>
                <w:rFonts w:ascii="Arial" w:hAnsi="Arial" w:cs="Arial"/>
              </w:rPr>
            </w:pPr>
            <w:ins w:id="2178" w:author="Author">
              <w:r w:rsidRPr="00780708">
                <w:rPr>
                  <w:rFonts w:ascii="Arial" w:hAnsi="Arial" w:cs="Arial"/>
                </w:rPr>
                <w:t>V</w:t>
              </w:r>
            </w:ins>
          </w:p>
        </w:tc>
        <w:tc>
          <w:tcPr>
            <w:tcW w:w="1603" w:type="dxa"/>
          </w:tcPr>
          <w:p w:rsidR="00D61BAC" w:rsidRPr="00780708" w:rsidRDefault="00D61BAC" w:rsidP="008B5B67">
            <w:pPr>
              <w:pStyle w:val="T2BaseArray"/>
              <w:ind w:left="0" w:firstLine="0"/>
              <w:jc w:val="left"/>
              <w:rPr>
                <w:ins w:id="2179" w:author="Author"/>
                <w:rFonts w:ascii="Arial" w:hAnsi="Arial" w:cs="Arial"/>
              </w:rPr>
            </w:pPr>
            <w:ins w:id="2180" w:author="Author">
              <w:r w:rsidRPr="00780708">
                <w:rPr>
                  <w:rFonts w:ascii="Arial" w:hAnsi="Arial" w:cs="Arial"/>
                </w:rPr>
                <w:t>T2S Delivering Party Securities Account</w:t>
              </w:r>
            </w:ins>
          </w:p>
        </w:tc>
        <w:tc>
          <w:tcPr>
            <w:tcW w:w="2065" w:type="dxa"/>
          </w:tcPr>
          <w:p w:rsidR="00D61BAC" w:rsidRPr="00780708" w:rsidRDefault="00D61BAC" w:rsidP="008B5B67">
            <w:pPr>
              <w:pStyle w:val="T2BaseArray"/>
              <w:ind w:left="0" w:firstLine="0"/>
              <w:jc w:val="left"/>
              <w:rPr>
                <w:ins w:id="2181" w:author="Author"/>
                <w:rFonts w:ascii="Arial" w:hAnsi="Arial" w:cs="Arial"/>
              </w:rPr>
            </w:pPr>
            <w:commentRangeStart w:id="2182"/>
            <w:ins w:id="2183" w:author="Author">
              <w:r>
                <w:rPr>
                  <w:rFonts w:ascii="Arial" w:hAnsi="Arial" w:cs="Arial"/>
                </w:rPr>
                <w:t>VAR</w:t>
              </w:r>
              <w:r w:rsidRPr="00780708">
                <w:rPr>
                  <w:rFonts w:ascii="Arial" w:hAnsi="Arial" w:cs="Arial"/>
                </w:rPr>
                <w:t>CHAR (35)</w:t>
              </w:r>
              <w:commentRangeEnd w:id="2182"/>
              <w:r>
                <w:rPr>
                  <w:rStyle w:val="CommentReference"/>
                  <w:rFonts w:ascii="Times New Roman" w:hAnsi="Times New Roman"/>
                  <w:lang w:val="fr-FR"/>
                </w:rPr>
                <w:commentReference w:id="2182"/>
              </w:r>
            </w:ins>
          </w:p>
        </w:tc>
        <w:tc>
          <w:tcPr>
            <w:tcW w:w="2350" w:type="dxa"/>
          </w:tcPr>
          <w:p w:rsidR="00D61BAC" w:rsidRPr="00780708" w:rsidRDefault="00D61BAC" w:rsidP="008B5B67">
            <w:pPr>
              <w:pStyle w:val="T2BaseArray"/>
              <w:ind w:left="0" w:firstLine="0"/>
              <w:jc w:val="left"/>
              <w:rPr>
                <w:ins w:id="2184" w:author="Author"/>
                <w:rFonts w:ascii="Arial" w:hAnsi="Arial" w:cs="Arial"/>
              </w:rPr>
            </w:pPr>
          </w:p>
        </w:tc>
        <w:tc>
          <w:tcPr>
            <w:tcW w:w="1820" w:type="dxa"/>
          </w:tcPr>
          <w:p w:rsidR="00D61BAC" w:rsidRPr="00780708" w:rsidRDefault="00D61BAC" w:rsidP="008B5B67">
            <w:pPr>
              <w:pStyle w:val="T2BaseArray"/>
              <w:ind w:left="0" w:firstLine="0"/>
              <w:jc w:val="left"/>
              <w:rPr>
                <w:ins w:id="2185" w:author="Author"/>
                <w:rFonts w:ascii="Arial" w:hAnsi="Arial" w:cs="Arial"/>
              </w:rPr>
            </w:pPr>
            <w:ins w:id="2186" w:author="Author">
              <w:r w:rsidRPr="00780708">
                <w:rPr>
                  <w:rFonts w:ascii="Arial" w:hAnsi="Arial" w:cs="Arial"/>
                </w:rPr>
                <w:t xml:space="preserve">Must occur when Securities Movement Type Code is ‘RECE’ and Already matched </w:t>
              </w:r>
              <w:r w:rsidRPr="00780708">
                <w:rPr>
                  <w:rFonts w:ascii="Arial" w:hAnsi="Arial" w:cs="Arial"/>
                </w:rPr>
                <w:lastRenderedPageBreak/>
                <w:t>instruction is ‘MACH’.</w:t>
              </w:r>
            </w:ins>
          </w:p>
        </w:tc>
        <w:tc>
          <w:tcPr>
            <w:tcW w:w="755" w:type="dxa"/>
          </w:tcPr>
          <w:p w:rsidR="00D61BAC" w:rsidRPr="00780708" w:rsidRDefault="00D61BAC" w:rsidP="008B5B67">
            <w:pPr>
              <w:pStyle w:val="T2BaseArray"/>
              <w:ind w:left="0" w:firstLine="0"/>
              <w:jc w:val="left"/>
              <w:rPr>
                <w:ins w:id="2187" w:author="Author"/>
                <w:rFonts w:ascii="Arial" w:hAnsi="Arial" w:cs="Arial"/>
              </w:rPr>
            </w:pPr>
            <w:ins w:id="2188" w:author="Author">
              <w:r w:rsidRPr="00780708">
                <w:rPr>
                  <w:rFonts w:ascii="Arial" w:hAnsi="Arial" w:cs="Arial"/>
                </w:rPr>
                <w:lastRenderedPageBreak/>
                <w:t>0..1</w:t>
              </w:r>
            </w:ins>
          </w:p>
        </w:tc>
        <w:tc>
          <w:tcPr>
            <w:tcW w:w="755" w:type="dxa"/>
          </w:tcPr>
          <w:p w:rsidR="00D61BAC" w:rsidRPr="00780708" w:rsidRDefault="00D61BAC" w:rsidP="008B5B67">
            <w:pPr>
              <w:pStyle w:val="T2BaseArray"/>
              <w:ind w:left="0" w:firstLine="0"/>
              <w:jc w:val="left"/>
              <w:rPr>
                <w:ins w:id="2189" w:author="Author"/>
                <w:rFonts w:ascii="Arial" w:hAnsi="Arial" w:cs="Arial"/>
              </w:rPr>
            </w:pPr>
          </w:p>
        </w:tc>
      </w:tr>
      <w:tr w:rsidR="00D61BAC" w:rsidRPr="00780708" w:rsidTr="008B5B67">
        <w:trPr>
          <w:ins w:id="2190" w:author="Author"/>
        </w:trPr>
        <w:tc>
          <w:tcPr>
            <w:tcW w:w="614" w:type="dxa"/>
          </w:tcPr>
          <w:p w:rsidR="00D61BAC" w:rsidRPr="00780708" w:rsidRDefault="00D61BAC" w:rsidP="008B5B67">
            <w:pPr>
              <w:pStyle w:val="T2BaseArray"/>
              <w:ind w:left="0" w:firstLine="0"/>
              <w:jc w:val="left"/>
              <w:rPr>
                <w:ins w:id="2191" w:author="Author"/>
                <w:rFonts w:ascii="Arial" w:hAnsi="Arial" w:cs="Arial"/>
              </w:rPr>
            </w:pPr>
            <w:ins w:id="2192" w:author="Author">
              <w:r w:rsidRPr="00780708">
                <w:rPr>
                  <w:rFonts w:ascii="Arial" w:hAnsi="Arial" w:cs="Arial"/>
                </w:rPr>
                <w:lastRenderedPageBreak/>
                <w:t>23</w:t>
              </w:r>
            </w:ins>
          </w:p>
        </w:tc>
        <w:tc>
          <w:tcPr>
            <w:tcW w:w="647" w:type="dxa"/>
          </w:tcPr>
          <w:p w:rsidR="00D61BAC" w:rsidRPr="00780708" w:rsidRDefault="00D61BAC" w:rsidP="008B5B67">
            <w:pPr>
              <w:pStyle w:val="T2BaseArray"/>
              <w:ind w:left="0" w:firstLine="0"/>
              <w:jc w:val="left"/>
              <w:rPr>
                <w:ins w:id="2193" w:author="Author"/>
                <w:rFonts w:ascii="Arial" w:hAnsi="Arial" w:cs="Arial"/>
              </w:rPr>
            </w:pPr>
            <w:ins w:id="2194" w:author="Author">
              <w:r w:rsidRPr="00780708">
                <w:rPr>
                  <w:rFonts w:ascii="Arial" w:hAnsi="Arial" w:cs="Arial"/>
                </w:rPr>
                <w:t>W</w:t>
              </w:r>
            </w:ins>
          </w:p>
        </w:tc>
        <w:tc>
          <w:tcPr>
            <w:tcW w:w="1603" w:type="dxa"/>
          </w:tcPr>
          <w:p w:rsidR="00D61BAC" w:rsidRPr="00780708" w:rsidRDefault="00D61BAC" w:rsidP="008B5B67">
            <w:pPr>
              <w:pStyle w:val="T2BaseArray"/>
              <w:ind w:left="0" w:firstLine="0"/>
              <w:jc w:val="left"/>
              <w:rPr>
                <w:ins w:id="2195" w:author="Author"/>
                <w:rFonts w:ascii="Arial" w:hAnsi="Arial" w:cs="Arial"/>
              </w:rPr>
            </w:pPr>
            <w:ins w:id="2196" w:author="Author">
              <w:r w:rsidRPr="00780708">
                <w:rPr>
                  <w:rFonts w:ascii="Arial" w:hAnsi="Arial" w:cs="Arial"/>
                </w:rPr>
                <w:t>Securities Sub-Balance Type Id</w:t>
              </w:r>
            </w:ins>
          </w:p>
        </w:tc>
        <w:tc>
          <w:tcPr>
            <w:tcW w:w="2065" w:type="dxa"/>
          </w:tcPr>
          <w:p w:rsidR="00D61BAC" w:rsidRPr="00780708" w:rsidRDefault="00D61BAC" w:rsidP="008B5B67">
            <w:pPr>
              <w:pStyle w:val="T2BaseArray"/>
              <w:ind w:left="0" w:firstLine="0"/>
              <w:jc w:val="left"/>
              <w:rPr>
                <w:ins w:id="2197" w:author="Author"/>
                <w:rFonts w:ascii="Arial" w:hAnsi="Arial" w:cs="Arial"/>
              </w:rPr>
            </w:pPr>
            <w:ins w:id="2198" w:author="Author">
              <w:r w:rsidRPr="00780708">
                <w:rPr>
                  <w:rFonts w:ascii="Arial" w:hAnsi="Arial" w:cs="Arial"/>
                </w:rPr>
                <w:t>CHAR(4)</w:t>
              </w:r>
            </w:ins>
          </w:p>
        </w:tc>
        <w:tc>
          <w:tcPr>
            <w:tcW w:w="2350" w:type="dxa"/>
          </w:tcPr>
          <w:p w:rsidR="00D61BAC" w:rsidRPr="00780708" w:rsidRDefault="00D61BAC" w:rsidP="008B5B67">
            <w:pPr>
              <w:pStyle w:val="T2BaseArray"/>
              <w:ind w:left="0" w:firstLine="0"/>
              <w:jc w:val="left"/>
              <w:rPr>
                <w:ins w:id="2199" w:author="Author"/>
                <w:rFonts w:ascii="Arial" w:hAnsi="Arial" w:cs="Arial"/>
              </w:rPr>
            </w:pPr>
            <w:ins w:id="2200" w:author="Author">
              <w:r w:rsidRPr="00780708">
                <w:rPr>
                  <w:rFonts w:ascii="Arial" w:hAnsi="Arial" w:cs="Arial"/>
                </w:rPr>
                <w:t>Set up an earmarked position.</w:t>
              </w:r>
            </w:ins>
          </w:p>
        </w:tc>
        <w:tc>
          <w:tcPr>
            <w:tcW w:w="1820" w:type="dxa"/>
          </w:tcPr>
          <w:p w:rsidR="00D61BAC" w:rsidRPr="00780708" w:rsidRDefault="00D61BAC" w:rsidP="008B5B67">
            <w:pPr>
              <w:pStyle w:val="T2BaseArray"/>
              <w:ind w:left="0" w:firstLine="0"/>
              <w:jc w:val="left"/>
              <w:rPr>
                <w:ins w:id="2201" w:author="Author"/>
                <w:rFonts w:ascii="Arial" w:hAnsi="Arial" w:cs="Arial"/>
              </w:rPr>
            </w:pPr>
            <w:ins w:id="2202" w:author="Author">
              <w:r w:rsidRPr="00780708">
                <w:rPr>
                  <w:rFonts w:ascii="Arial" w:hAnsi="Arial" w:cs="Arial"/>
                </w:rPr>
                <w:t xml:space="preserve">Can only be filled in if  Securities Movement Type Code is ‘RECE’ </w:t>
              </w:r>
            </w:ins>
          </w:p>
        </w:tc>
        <w:tc>
          <w:tcPr>
            <w:tcW w:w="755" w:type="dxa"/>
          </w:tcPr>
          <w:p w:rsidR="00D61BAC" w:rsidRPr="00780708" w:rsidRDefault="00D61BAC" w:rsidP="008B5B67">
            <w:pPr>
              <w:pStyle w:val="T2BaseArray"/>
              <w:ind w:left="0" w:firstLine="0"/>
              <w:jc w:val="left"/>
              <w:rPr>
                <w:ins w:id="2203" w:author="Author"/>
                <w:rFonts w:ascii="Arial" w:hAnsi="Arial" w:cs="Arial"/>
              </w:rPr>
            </w:pPr>
            <w:ins w:id="2204"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205" w:author="Author"/>
                <w:rFonts w:ascii="Arial" w:hAnsi="Arial" w:cs="Arial"/>
              </w:rPr>
            </w:pPr>
          </w:p>
        </w:tc>
      </w:tr>
      <w:tr w:rsidR="00D61BAC" w:rsidRPr="00780708" w:rsidTr="008B5B67">
        <w:trPr>
          <w:ins w:id="2206" w:author="Author"/>
        </w:trPr>
        <w:tc>
          <w:tcPr>
            <w:tcW w:w="614" w:type="dxa"/>
          </w:tcPr>
          <w:p w:rsidR="00D61BAC" w:rsidRPr="00780708" w:rsidRDefault="00D61BAC" w:rsidP="008B5B67">
            <w:pPr>
              <w:pStyle w:val="T2BaseArray"/>
              <w:ind w:left="0" w:firstLine="0"/>
              <w:jc w:val="left"/>
              <w:rPr>
                <w:ins w:id="2207" w:author="Author"/>
                <w:rFonts w:ascii="Arial" w:hAnsi="Arial" w:cs="Arial"/>
              </w:rPr>
            </w:pPr>
            <w:ins w:id="2208" w:author="Author">
              <w:r w:rsidRPr="00780708">
                <w:rPr>
                  <w:rFonts w:ascii="Arial" w:hAnsi="Arial" w:cs="Arial"/>
                </w:rPr>
                <w:t>24</w:t>
              </w:r>
            </w:ins>
          </w:p>
        </w:tc>
        <w:tc>
          <w:tcPr>
            <w:tcW w:w="647" w:type="dxa"/>
          </w:tcPr>
          <w:p w:rsidR="00D61BAC" w:rsidRPr="00780708" w:rsidRDefault="00D61BAC" w:rsidP="008B5B67">
            <w:pPr>
              <w:pStyle w:val="T2BaseArray"/>
              <w:ind w:left="0" w:firstLine="0"/>
              <w:jc w:val="left"/>
              <w:rPr>
                <w:ins w:id="2209" w:author="Author"/>
                <w:rFonts w:ascii="Arial" w:hAnsi="Arial" w:cs="Arial"/>
              </w:rPr>
            </w:pPr>
            <w:ins w:id="2210" w:author="Author">
              <w:r w:rsidRPr="00780708">
                <w:rPr>
                  <w:rFonts w:ascii="Arial" w:hAnsi="Arial" w:cs="Arial"/>
                </w:rPr>
                <w:t>X</w:t>
              </w:r>
            </w:ins>
          </w:p>
        </w:tc>
        <w:tc>
          <w:tcPr>
            <w:tcW w:w="1603" w:type="dxa"/>
          </w:tcPr>
          <w:p w:rsidR="00D61BAC" w:rsidRPr="00780708" w:rsidRDefault="00D61BAC" w:rsidP="008B5B67">
            <w:pPr>
              <w:pStyle w:val="T2BaseArray"/>
              <w:ind w:left="0" w:firstLine="0"/>
              <w:jc w:val="left"/>
              <w:rPr>
                <w:ins w:id="2211" w:author="Author"/>
                <w:rFonts w:ascii="Arial" w:hAnsi="Arial" w:cs="Arial"/>
              </w:rPr>
            </w:pPr>
            <w:ins w:id="2212" w:author="Author">
              <w:r w:rsidRPr="00780708">
                <w:rPr>
                  <w:rFonts w:ascii="Arial" w:hAnsi="Arial" w:cs="Arial"/>
                </w:rPr>
                <w:t>Securities Sub-Balance Type Issuer</w:t>
              </w:r>
            </w:ins>
          </w:p>
        </w:tc>
        <w:tc>
          <w:tcPr>
            <w:tcW w:w="2065" w:type="dxa"/>
          </w:tcPr>
          <w:p w:rsidR="00D61BAC" w:rsidRPr="00780708" w:rsidRDefault="00D61BAC" w:rsidP="008B5B67">
            <w:pPr>
              <w:pStyle w:val="T2BaseArray"/>
              <w:ind w:left="0" w:firstLine="0"/>
              <w:jc w:val="left"/>
              <w:rPr>
                <w:ins w:id="2213" w:author="Author"/>
                <w:rFonts w:ascii="Arial" w:hAnsi="Arial" w:cs="Arial"/>
              </w:rPr>
            </w:pPr>
            <w:ins w:id="2214" w:author="Author">
              <w:r w:rsidRPr="00780708">
                <w:rPr>
                  <w:rFonts w:ascii="Arial" w:hAnsi="Arial" w:cs="Arial"/>
                </w:rPr>
                <w:t>Possible value:</w:t>
              </w:r>
            </w:ins>
          </w:p>
          <w:p w:rsidR="00D61BAC" w:rsidRPr="00780708" w:rsidRDefault="00D61BAC" w:rsidP="00DE32BA">
            <w:pPr>
              <w:pStyle w:val="T2BaseArray"/>
              <w:numPr>
                <w:ilvl w:val="0"/>
                <w:numId w:val="14"/>
              </w:numPr>
              <w:jc w:val="left"/>
              <w:rPr>
                <w:ins w:id="2215" w:author="Author"/>
                <w:rFonts w:ascii="Arial" w:hAnsi="Arial" w:cs="Arial"/>
              </w:rPr>
              <w:pPrChange w:id="2216" w:author="Author">
                <w:pPr>
                  <w:pStyle w:val="T2BaseArray"/>
                  <w:framePr w:hSpace="141" w:wrap="around" w:vAnchor="text" w:hAnchor="margin" w:xAlign="center" w:y="92"/>
                  <w:numPr>
                    <w:numId w:val="15"/>
                  </w:numPr>
                  <w:tabs>
                    <w:tab w:val="num" w:pos="360"/>
                  </w:tabs>
                  <w:ind w:left="360" w:hanging="360"/>
                  <w:jc w:val="left"/>
                </w:pPr>
              </w:pPrChange>
            </w:pPr>
            <w:ins w:id="2217" w:author="Author">
              <w:r w:rsidRPr="00780708">
                <w:rPr>
                  <w:rFonts w:ascii="Arial" w:hAnsi="Arial" w:cs="Arial"/>
                </w:rPr>
                <w:t>T2S</w:t>
              </w:r>
            </w:ins>
          </w:p>
          <w:p w:rsidR="00D61BAC" w:rsidRPr="00780708" w:rsidRDefault="00D61BAC" w:rsidP="008B5B67">
            <w:pPr>
              <w:pStyle w:val="T2BaseArray"/>
              <w:ind w:left="0" w:firstLine="0"/>
              <w:jc w:val="left"/>
              <w:rPr>
                <w:ins w:id="2218" w:author="Author"/>
                <w:rFonts w:ascii="Arial" w:hAnsi="Arial" w:cs="Arial"/>
              </w:rPr>
            </w:pPr>
          </w:p>
        </w:tc>
        <w:tc>
          <w:tcPr>
            <w:tcW w:w="2350" w:type="dxa"/>
          </w:tcPr>
          <w:p w:rsidR="00D61BAC" w:rsidRPr="00780708" w:rsidRDefault="00D61BAC" w:rsidP="008B5B67">
            <w:pPr>
              <w:pStyle w:val="T2BaseArray"/>
              <w:ind w:left="0" w:firstLine="0"/>
              <w:jc w:val="left"/>
              <w:rPr>
                <w:ins w:id="2219" w:author="Author"/>
                <w:rFonts w:ascii="Arial" w:hAnsi="Arial" w:cs="Arial"/>
              </w:rPr>
            </w:pPr>
          </w:p>
        </w:tc>
        <w:tc>
          <w:tcPr>
            <w:tcW w:w="1820" w:type="dxa"/>
          </w:tcPr>
          <w:p w:rsidR="00D61BAC" w:rsidRPr="00780708" w:rsidRDefault="00D61BAC" w:rsidP="008B5B67">
            <w:pPr>
              <w:pStyle w:val="T2BaseArray"/>
              <w:ind w:left="0" w:firstLine="0"/>
              <w:jc w:val="left"/>
              <w:rPr>
                <w:ins w:id="2220" w:author="Author"/>
                <w:rFonts w:ascii="Arial" w:hAnsi="Arial" w:cs="Arial"/>
              </w:rPr>
            </w:pPr>
            <w:ins w:id="2221" w:author="Author">
              <w:r w:rsidRPr="00780708">
                <w:rPr>
                  <w:rFonts w:ascii="Arial" w:hAnsi="Arial" w:cs="Arial"/>
                </w:rPr>
                <w:t>Must be present if Securities Sub-Balance Type Id is present.</w:t>
              </w:r>
            </w:ins>
          </w:p>
        </w:tc>
        <w:tc>
          <w:tcPr>
            <w:tcW w:w="755" w:type="dxa"/>
          </w:tcPr>
          <w:p w:rsidR="00D61BAC" w:rsidRPr="00780708" w:rsidRDefault="00D61BAC" w:rsidP="008B5B67">
            <w:pPr>
              <w:pStyle w:val="T2BaseArray"/>
              <w:ind w:left="0" w:firstLine="0"/>
              <w:jc w:val="left"/>
              <w:rPr>
                <w:ins w:id="2222" w:author="Author"/>
                <w:rFonts w:ascii="Arial" w:hAnsi="Arial" w:cs="Arial"/>
              </w:rPr>
            </w:pPr>
            <w:ins w:id="2223"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224" w:author="Author"/>
                <w:rFonts w:ascii="Arial" w:hAnsi="Arial" w:cs="Arial"/>
              </w:rPr>
            </w:pPr>
          </w:p>
        </w:tc>
      </w:tr>
      <w:tr w:rsidR="00D61BAC" w:rsidRPr="00780708" w:rsidTr="008B5B67">
        <w:trPr>
          <w:ins w:id="2225" w:author="Author"/>
        </w:trPr>
        <w:tc>
          <w:tcPr>
            <w:tcW w:w="614" w:type="dxa"/>
          </w:tcPr>
          <w:p w:rsidR="00D61BAC" w:rsidRPr="00780708" w:rsidRDefault="00D61BAC" w:rsidP="008B5B67">
            <w:pPr>
              <w:pStyle w:val="T2BaseArray"/>
              <w:ind w:left="0" w:firstLine="0"/>
              <w:jc w:val="left"/>
              <w:rPr>
                <w:ins w:id="2226" w:author="Author"/>
                <w:rFonts w:ascii="Arial" w:hAnsi="Arial" w:cs="Arial"/>
              </w:rPr>
            </w:pPr>
            <w:ins w:id="2227" w:author="Author">
              <w:r w:rsidRPr="00780708">
                <w:rPr>
                  <w:rFonts w:ascii="Arial" w:hAnsi="Arial" w:cs="Arial"/>
                </w:rPr>
                <w:t>25</w:t>
              </w:r>
            </w:ins>
          </w:p>
        </w:tc>
        <w:tc>
          <w:tcPr>
            <w:tcW w:w="647" w:type="dxa"/>
          </w:tcPr>
          <w:p w:rsidR="00D61BAC" w:rsidRPr="00780708" w:rsidRDefault="00D61BAC" w:rsidP="008B5B67">
            <w:pPr>
              <w:pStyle w:val="T2BaseArray"/>
              <w:ind w:left="0" w:firstLine="0"/>
              <w:jc w:val="left"/>
              <w:rPr>
                <w:ins w:id="2228" w:author="Author"/>
                <w:rFonts w:ascii="Arial" w:hAnsi="Arial" w:cs="Arial"/>
              </w:rPr>
            </w:pPr>
            <w:ins w:id="2229" w:author="Author">
              <w:r w:rsidRPr="00780708">
                <w:rPr>
                  <w:rFonts w:ascii="Arial" w:hAnsi="Arial" w:cs="Arial"/>
                </w:rPr>
                <w:t>Y</w:t>
              </w:r>
            </w:ins>
          </w:p>
        </w:tc>
        <w:tc>
          <w:tcPr>
            <w:tcW w:w="1603" w:type="dxa"/>
          </w:tcPr>
          <w:p w:rsidR="00D61BAC" w:rsidRPr="00780708" w:rsidRDefault="00D61BAC" w:rsidP="008B5B67">
            <w:pPr>
              <w:pStyle w:val="T2BaseArray"/>
              <w:ind w:left="0" w:firstLine="0"/>
              <w:jc w:val="left"/>
              <w:rPr>
                <w:ins w:id="2230" w:author="Author"/>
                <w:rFonts w:ascii="Arial" w:hAnsi="Arial" w:cs="Arial"/>
              </w:rPr>
            </w:pPr>
            <w:ins w:id="2231" w:author="Author">
              <w:r w:rsidRPr="00780708">
                <w:rPr>
                  <w:rFonts w:ascii="Arial" w:hAnsi="Arial" w:cs="Arial"/>
                </w:rPr>
                <w:t>Securities Sub-Balance Type Scheme Name</w:t>
              </w:r>
            </w:ins>
          </w:p>
        </w:tc>
        <w:tc>
          <w:tcPr>
            <w:tcW w:w="2065" w:type="dxa"/>
          </w:tcPr>
          <w:p w:rsidR="00D61BAC" w:rsidRPr="00780708" w:rsidRDefault="00D61BAC" w:rsidP="008B5B67">
            <w:pPr>
              <w:pStyle w:val="T2BaseArray"/>
              <w:ind w:left="0" w:firstLine="0"/>
              <w:jc w:val="left"/>
              <w:rPr>
                <w:ins w:id="2232" w:author="Author"/>
                <w:rFonts w:ascii="Arial" w:hAnsi="Arial" w:cs="Arial"/>
              </w:rPr>
            </w:pPr>
            <w:ins w:id="2233" w:author="Author">
              <w:r w:rsidRPr="00780708">
                <w:rPr>
                  <w:rFonts w:ascii="Arial" w:hAnsi="Arial" w:cs="Arial"/>
                </w:rPr>
                <w:t>Possible value:</w:t>
              </w:r>
            </w:ins>
          </w:p>
          <w:p w:rsidR="00D61BAC" w:rsidRPr="00780708" w:rsidRDefault="00D61BAC" w:rsidP="00DE32BA">
            <w:pPr>
              <w:pStyle w:val="T2BaseArray"/>
              <w:numPr>
                <w:ilvl w:val="0"/>
                <w:numId w:val="14"/>
              </w:numPr>
              <w:jc w:val="left"/>
              <w:rPr>
                <w:ins w:id="2234" w:author="Author"/>
                <w:rFonts w:ascii="Arial" w:hAnsi="Arial" w:cs="Arial"/>
              </w:rPr>
              <w:pPrChange w:id="2235" w:author="Author">
                <w:pPr>
                  <w:pStyle w:val="T2BaseArray"/>
                  <w:framePr w:hSpace="141" w:wrap="around" w:vAnchor="text" w:hAnchor="margin" w:xAlign="center" w:y="92"/>
                  <w:numPr>
                    <w:numId w:val="15"/>
                  </w:numPr>
                  <w:tabs>
                    <w:tab w:val="num" w:pos="360"/>
                  </w:tabs>
                  <w:ind w:left="360" w:hanging="360"/>
                  <w:jc w:val="left"/>
                </w:pPr>
              </w:pPrChange>
            </w:pPr>
            <w:ins w:id="2236" w:author="Author">
              <w:r w:rsidRPr="00780708">
                <w:rPr>
                  <w:rFonts w:ascii="Arial" w:hAnsi="Arial" w:cs="Arial"/>
                </w:rPr>
                <w:t xml:space="preserve">RT </w:t>
              </w:r>
            </w:ins>
          </w:p>
        </w:tc>
        <w:tc>
          <w:tcPr>
            <w:tcW w:w="2350" w:type="dxa"/>
          </w:tcPr>
          <w:p w:rsidR="00D61BAC" w:rsidRPr="00780708" w:rsidRDefault="00D61BAC" w:rsidP="008B5B67">
            <w:pPr>
              <w:pStyle w:val="T2BaseArray"/>
              <w:ind w:left="0" w:firstLine="0"/>
              <w:jc w:val="left"/>
              <w:rPr>
                <w:ins w:id="2237" w:author="Author"/>
                <w:rFonts w:ascii="Arial" w:hAnsi="Arial" w:cs="Arial"/>
              </w:rPr>
            </w:pPr>
            <w:ins w:id="2238" w:author="Author">
              <w:r w:rsidRPr="00780708">
                <w:rPr>
                  <w:rFonts w:ascii="Arial" w:hAnsi="Arial" w:cs="Arial"/>
                </w:rPr>
                <w:t>RT  = Restriction Type</w:t>
              </w:r>
            </w:ins>
          </w:p>
        </w:tc>
        <w:tc>
          <w:tcPr>
            <w:tcW w:w="1820" w:type="dxa"/>
          </w:tcPr>
          <w:p w:rsidR="00D61BAC" w:rsidRPr="00780708" w:rsidRDefault="00D61BAC" w:rsidP="008B5B67">
            <w:pPr>
              <w:pStyle w:val="T2BaseArray"/>
              <w:ind w:left="0" w:firstLine="0"/>
              <w:jc w:val="left"/>
              <w:rPr>
                <w:ins w:id="2239" w:author="Author"/>
                <w:rFonts w:ascii="Arial" w:hAnsi="Arial" w:cs="Arial"/>
              </w:rPr>
            </w:pPr>
            <w:ins w:id="2240" w:author="Author">
              <w:r w:rsidRPr="00780708">
                <w:rPr>
                  <w:rFonts w:ascii="Arial" w:hAnsi="Arial" w:cs="Arial"/>
                </w:rPr>
                <w:t>Must be present if Securities Sub-Balance Type Id is present.</w:t>
              </w:r>
            </w:ins>
          </w:p>
        </w:tc>
        <w:tc>
          <w:tcPr>
            <w:tcW w:w="755" w:type="dxa"/>
          </w:tcPr>
          <w:p w:rsidR="00D61BAC" w:rsidRPr="00780708" w:rsidRDefault="00D61BAC" w:rsidP="008B5B67">
            <w:pPr>
              <w:pStyle w:val="T2BaseArray"/>
              <w:ind w:left="0" w:firstLine="0"/>
              <w:jc w:val="left"/>
              <w:rPr>
                <w:ins w:id="2241" w:author="Author"/>
                <w:rFonts w:ascii="Arial" w:hAnsi="Arial" w:cs="Arial"/>
              </w:rPr>
            </w:pPr>
            <w:ins w:id="2242"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243" w:author="Author"/>
                <w:rFonts w:ascii="Arial" w:hAnsi="Arial" w:cs="Arial"/>
              </w:rPr>
            </w:pPr>
          </w:p>
        </w:tc>
      </w:tr>
      <w:tr w:rsidR="00D61BAC" w:rsidRPr="00780708" w:rsidTr="008B5B67">
        <w:trPr>
          <w:ins w:id="2244" w:author="Author"/>
        </w:trPr>
        <w:tc>
          <w:tcPr>
            <w:tcW w:w="614" w:type="dxa"/>
          </w:tcPr>
          <w:p w:rsidR="00D61BAC" w:rsidRPr="00780708" w:rsidRDefault="00D61BAC" w:rsidP="008B5B67">
            <w:pPr>
              <w:pStyle w:val="T2BaseArray"/>
              <w:ind w:left="0" w:firstLine="0"/>
              <w:jc w:val="left"/>
              <w:rPr>
                <w:ins w:id="2245" w:author="Author"/>
                <w:rFonts w:ascii="Arial" w:hAnsi="Arial" w:cs="Arial"/>
              </w:rPr>
            </w:pPr>
            <w:ins w:id="2246" w:author="Author">
              <w:r w:rsidRPr="00780708">
                <w:rPr>
                  <w:rFonts w:ascii="Arial" w:hAnsi="Arial" w:cs="Arial"/>
                </w:rPr>
                <w:t>26</w:t>
              </w:r>
            </w:ins>
          </w:p>
        </w:tc>
        <w:tc>
          <w:tcPr>
            <w:tcW w:w="647" w:type="dxa"/>
          </w:tcPr>
          <w:p w:rsidR="00D61BAC" w:rsidRPr="00780708" w:rsidRDefault="00D61BAC" w:rsidP="008B5B67">
            <w:pPr>
              <w:pStyle w:val="T2BaseArray"/>
              <w:ind w:left="0" w:firstLine="0"/>
              <w:jc w:val="left"/>
              <w:rPr>
                <w:ins w:id="2247" w:author="Author"/>
                <w:rFonts w:ascii="Arial" w:hAnsi="Arial" w:cs="Arial"/>
              </w:rPr>
            </w:pPr>
            <w:ins w:id="2248" w:author="Author">
              <w:r w:rsidRPr="00780708">
                <w:rPr>
                  <w:rFonts w:ascii="Arial" w:hAnsi="Arial" w:cs="Arial"/>
                </w:rPr>
                <w:t>Z</w:t>
              </w:r>
            </w:ins>
          </w:p>
        </w:tc>
        <w:tc>
          <w:tcPr>
            <w:tcW w:w="1603" w:type="dxa"/>
          </w:tcPr>
          <w:p w:rsidR="00D61BAC" w:rsidRPr="00780708" w:rsidRDefault="00D61BAC" w:rsidP="008B5B67">
            <w:pPr>
              <w:pStyle w:val="T2BaseArray"/>
              <w:ind w:left="0" w:firstLine="0"/>
              <w:jc w:val="left"/>
              <w:rPr>
                <w:ins w:id="2249" w:author="Author"/>
                <w:rFonts w:ascii="Arial" w:hAnsi="Arial" w:cs="Arial"/>
              </w:rPr>
            </w:pPr>
            <w:ins w:id="2250" w:author="Author">
              <w:r w:rsidRPr="00780708">
                <w:rPr>
                  <w:rFonts w:ascii="Arial" w:hAnsi="Arial" w:cs="Arial"/>
                </w:rPr>
                <w:t>Corporate Action Event id</w:t>
              </w:r>
            </w:ins>
          </w:p>
        </w:tc>
        <w:tc>
          <w:tcPr>
            <w:tcW w:w="2065" w:type="dxa"/>
          </w:tcPr>
          <w:p w:rsidR="00D61BAC" w:rsidRPr="00780708" w:rsidRDefault="00D61BAC" w:rsidP="008B5B67">
            <w:pPr>
              <w:pStyle w:val="T2BaseArray"/>
              <w:ind w:left="0" w:firstLine="0"/>
              <w:jc w:val="left"/>
              <w:rPr>
                <w:ins w:id="2251" w:author="Author"/>
                <w:rFonts w:ascii="Arial" w:hAnsi="Arial" w:cs="Arial"/>
              </w:rPr>
            </w:pPr>
            <w:commentRangeStart w:id="2252"/>
            <w:ins w:id="2253" w:author="Author">
              <w:r>
                <w:rPr>
                  <w:rFonts w:ascii="Arial" w:hAnsi="Arial" w:cs="Arial"/>
                </w:rPr>
                <w:t>VAR</w:t>
              </w:r>
              <w:r w:rsidRPr="00780708">
                <w:rPr>
                  <w:rFonts w:ascii="Arial" w:hAnsi="Arial" w:cs="Arial"/>
                </w:rPr>
                <w:t>CHAR</w:t>
              </w:r>
              <w:commentRangeEnd w:id="2252"/>
              <w:r>
                <w:rPr>
                  <w:rStyle w:val="CommentReference"/>
                  <w:rFonts w:ascii="Times New Roman" w:hAnsi="Times New Roman"/>
                  <w:lang w:val="fr-FR"/>
                </w:rPr>
                <w:commentReference w:id="2252"/>
              </w:r>
              <w:r w:rsidRPr="00780708">
                <w:rPr>
                  <w:rFonts w:ascii="Arial" w:hAnsi="Arial" w:cs="Arial"/>
                </w:rPr>
                <w:t>(16)</w:t>
              </w:r>
            </w:ins>
          </w:p>
        </w:tc>
        <w:tc>
          <w:tcPr>
            <w:tcW w:w="2350" w:type="dxa"/>
          </w:tcPr>
          <w:p w:rsidR="00D61BAC" w:rsidRPr="00780708" w:rsidRDefault="00D61BAC" w:rsidP="008B5B67">
            <w:pPr>
              <w:pStyle w:val="T2BaseArray"/>
              <w:ind w:left="0" w:firstLine="0"/>
              <w:jc w:val="left"/>
              <w:rPr>
                <w:ins w:id="2254" w:author="Author"/>
                <w:rFonts w:ascii="Arial" w:hAnsi="Arial" w:cs="Arial"/>
              </w:rPr>
            </w:pPr>
            <w:ins w:id="2255" w:author="Author">
              <w:r>
                <w:rPr>
                  <w:rFonts w:ascii="Arial" w:hAnsi="Arial" w:cs="Arial"/>
                </w:rPr>
                <w:t xml:space="preserve">For migrating pending instructions with ISD in the past, this field has to be filled in with the special migration </w:t>
              </w:r>
              <w:proofErr w:type="spellStart"/>
              <w:r>
                <w:rPr>
                  <w:rFonts w:ascii="Arial" w:hAnsi="Arial" w:cs="Arial"/>
                </w:rPr>
                <w:t>codeword</w:t>
              </w:r>
              <w:proofErr w:type="spellEnd"/>
              <w:r>
                <w:rPr>
                  <w:rFonts w:ascii="Arial" w:hAnsi="Arial" w:cs="Arial"/>
                </w:rPr>
                <w:t>.</w:t>
              </w:r>
            </w:ins>
          </w:p>
        </w:tc>
        <w:tc>
          <w:tcPr>
            <w:tcW w:w="1820" w:type="dxa"/>
          </w:tcPr>
          <w:p w:rsidR="00D61BAC" w:rsidRPr="00780708" w:rsidRDefault="00D61BAC" w:rsidP="008B5B67">
            <w:pPr>
              <w:pStyle w:val="T2BaseArray"/>
              <w:ind w:left="0" w:firstLine="0"/>
              <w:jc w:val="left"/>
              <w:rPr>
                <w:ins w:id="2256" w:author="Author"/>
                <w:rFonts w:ascii="Arial" w:hAnsi="Arial" w:cs="Arial"/>
              </w:rPr>
            </w:pPr>
          </w:p>
        </w:tc>
        <w:tc>
          <w:tcPr>
            <w:tcW w:w="755" w:type="dxa"/>
          </w:tcPr>
          <w:p w:rsidR="00D61BAC" w:rsidRPr="00780708" w:rsidRDefault="00D61BAC" w:rsidP="008B5B67">
            <w:pPr>
              <w:pStyle w:val="T2BaseArray"/>
              <w:ind w:left="0" w:firstLine="0"/>
              <w:jc w:val="left"/>
              <w:rPr>
                <w:ins w:id="2257" w:author="Author"/>
                <w:rFonts w:ascii="Arial" w:hAnsi="Arial" w:cs="Arial"/>
              </w:rPr>
            </w:pPr>
            <w:ins w:id="2258"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259" w:author="Author"/>
                <w:rFonts w:ascii="Arial" w:hAnsi="Arial" w:cs="Arial"/>
              </w:rPr>
            </w:pPr>
          </w:p>
        </w:tc>
      </w:tr>
      <w:tr w:rsidR="00D61BAC" w:rsidRPr="00780708" w:rsidTr="008B5B67">
        <w:trPr>
          <w:ins w:id="2260" w:author="Author"/>
        </w:trPr>
        <w:tc>
          <w:tcPr>
            <w:tcW w:w="614" w:type="dxa"/>
          </w:tcPr>
          <w:p w:rsidR="00D61BAC" w:rsidRPr="00780708" w:rsidRDefault="00D61BAC" w:rsidP="008B5B67">
            <w:pPr>
              <w:pStyle w:val="T2BaseArray"/>
              <w:ind w:left="0" w:firstLine="0"/>
              <w:jc w:val="left"/>
              <w:rPr>
                <w:ins w:id="2261" w:author="Author"/>
                <w:rFonts w:ascii="Arial" w:hAnsi="Arial" w:cs="Arial"/>
              </w:rPr>
            </w:pPr>
            <w:ins w:id="2262" w:author="Author">
              <w:r w:rsidRPr="00780708">
                <w:rPr>
                  <w:rFonts w:ascii="Arial" w:hAnsi="Arial" w:cs="Arial"/>
                </w:rPr>
                <w:t>27</w:t>
              </w:r>
            </w:ins>
          </w:p>
        </w:tc>
        <w:tc>
          <w:tcPr>
            <w:tcW w:w="647" w:type="dxa"/>
          </w:tcPr>
          <w:p w:rsidR="00D61BAC" w:rsidRPr="00780708" w:rsidRDefault="00D61BAC" w:rsidP="008B5B67">
            <w:pPr>
              <w:pStyle w:val="T2BaseArray"/>
              <w:ind w:left="0" w:firstLine="0"/>
              <w:jc w:val="left"/>
              <w:rPr>
                <w:ins w:id="2263" w:author="Author"/>
                <w:rFonts w:ascii="Arial" w:hAnsi="Arial" w:cs="Arial"/>
              </w:rPr>
            </w:pPr>
            <w:ins w:id="2264" w:author="Author">
              <w:r w:rsidRPr="00780708">
                <w:rPr>
                  <w:rFonts w:ascii="Arial" w:hAnsi="Arial" w:cs="Arial"/>
                </w:rPr>
                <w:t>AA</w:t>
              </w:r>
            </w:ins>
          </w:p>
        </w:tc>
        <w:tc>
          <w:tcPr>
            <w:tcW w:w="1603" w:type="dxa"/>
          </w:tcPr>
          <w:p w:rsidR="00D61BAC" w:rsidRPr="00780708" w:rsidRDefault="00D61BAC" w:rsidP="008B5B67">
            <w:pPr>
              <w:pStyle w:val="T2BaseArray"/>
              <w:ind w:left="0" w:firstLine="0"/>
              <w:jc w:val="left"/>
              <w:rPr>
                <w:ins w:id="2265" w:author="Author"/>
                <w:rFonts w:ascii="Arial" w:hAnsi="Arial" w:cs="Arial"/>
              </w:rPr>
            </w:pPr>
            <w:ins w:id="2266" w:author="Author">
              <w:r w:rsidRPr="00780708">
                <w:rPr>
                  <w:rFonts w:ascii="Arial" w:hAnsi="Arial" w:cs="Arial"/>
                </w:rPr>
                <w:t>Cash Account</w:t>
              </w:r>
            </w:ins>
          </w:p>
        </w:tc>
        <w:tc>
          <w:tcPr>
            <w:tcW w:w="2065" w:type="dxa"/>
          </w:tcPr>
          <w:p w:rsidR="00D61BAC" w:rsidRPr="00780708" w:rsidRDefault="00D61BAC" w:rsidP="008B5B67">
            <w:pPr>
              <w:pStyle w:val="T2BaseArray"/>
              <w:ind w:left="0" w:firstLine="0"/>
              <w:jc w:val="left"/>
              <w:rPr>
                <w:ins w:id="2267" w:author="Author"/>
                <w:rFonts w:ascii="Arial" w:hAnsi="Arial" w:cs="Arial"/>
              </w:rPr>
            </w:pPr>
            <w:commentRangeStart w:id="2268"/>
            <w:ins w:id="2269" w:author="Author">
              <w:r>
                <w:rPr>
                  <w:rFonts w:ascii="Arial" w:hAnsi="Arial" w:cs="Arial"/>
                </w:rPr>
                <w:t>VAR</w:t>
              </w:r>
              <w:r w:rsidRPr="00780708">
                <w:rPr>
                  <w:rFonts w:ascii="Arial" w:hAnsi="Arial" w:cs="Arial"/>
                </w:rPr>
                <w:t>CHAR(34)</w:t>
              </w:r>
              <w:commentRangeEnd w:id="2268"/>
              <w:r>
                <w:rPr>
                  <w:rStyle w:val="CommentReference"/>
                  <w:rFonts w:ascii="Times New Roman" w:hAnsi="Times New Roman"/>
                  <w:lang w:val="fr-FR"/>
                </w:rPr>
                <w:commentReference w:id="2268"/>
              </w:r>
            </w:ins>
          </w:p>
        </w:tc>
        <w:tc>
          <w:tcPr>
            <w:tcW w:w="2350" w:type="dxa"/>
          </w:tcPr>
          <w:p w:rsidR="00D61BAC" w:rsidRPr="00780708" w:rsidRDefault="00D61BAC" w:rsidP="008B5B67">
            <w:pPr>
              <w:pStyle w:val="T2BaseArray"/>
              <w:ind w:left="0" w:firstLine="0"/>
              <w:jc w:val="left"/>
              <w:rPr>
                <w:ins w:id="2270" w:author="Author"/>
                <w:rFonts w:ascii="Arial" w:hAnsi="Arial" w:cs="Arial"/>
              </w:rPr>
            </w:pPr>
          </w:p>
        </w:tc>
        <w:tc>
          <w:tcPr>
            <w:tcW w:w="1820" w:type="dxa"/>
          </w:tcPr>
          <w:p w:rsidR="00D61BAC" w:rsidRPr="00780708" w:rsidRDefault="00D61BAC" w:rsidP="008B5B67">
            <w:pPr>
              <w:pStyle w:val="T2BaseArray"/>
              <w:jc w:val="left"/>
              <w:rPr>
                <w:ins w:id="2271" w:author="Author"/>
                <w:rFonts w:ascii="Arial" w:hAnsi="Arial" w:cs="Arial"/>
              </w:rPr>
            </w:pPr>
            <w:ins w:id="2272" w:author="Author">
              <w:r w:rsidRPr="00780708">
                <w:rPr>
                  <w:rFonts w:ascii="Arial" w:hAnsi="Arial" w:cs="Arial"/>
                </w:rPr>
                <w:t xml:space="preserve">Must be present if "Debtor Dedicated Cash Account Number" is present and Credit/Debit Indicator is ‘DBIT’ </w:t>
              </w:r>
            </w:ins>
          </w:p>
          <w:p w:rsidR="00D61BAC" w:rsidRPr="00780708" w:rsidRDefault="00D61BAC" w:rsidP="008B5B67">
            <w:pPr>
              <w:pStyle w:val="T2BaseArray"/>
              <w:jc w:val="left"/>
              <w:rPr>
                <w:ins w:id="2273" w:author="Author"/>
                <w:rFonts w:ascii="Arial" w:hAnsi="Arial" w:cs="Arial"/>
              </w:rPr>
            </w:pPr>
            <w:ins w:id="2274" w:author="Author">
              <w:r w:rsidRPr="00780708">
                <w:rPr>
                  <w:rFonts w:ascii="Arial" w:hAnsi="Arial" w:cs="Arial"/>
                </w:rPr>
                <w:t xml:space="preserve">Must be present if "Creditor Dedicated Cash Account Number" is present and Credit/Debit Indicator is ‘CRDT’ </w:t>
              </w:r>
            </w:ins>
          </w:p>
        </w:tc>
        <w:tc>
          <w:tcPr>
            <w:tcW w:w="755" w:type="dxa"/>
          </w:tcPr>
          <w:p w:rsidR="00D61BAC" w:rsidRPr="00780708" w:rsidRDefault="00D61BAC" w:rsidP="008B5B67">
            <w:pPr>
              <w:pStyle w:val="T2BaseArray"/>
              <w:ind w:left="0" w:firstLine="0"/>
              <w:jc w:val="left"/>
              <w:rPr>
                <w:ins w:id="2275" w:author="Author"/>
                <w:rFonts w:ascii="Arial" w:hAnsi="Arial" w:cs="Arial"/>
              </w:rPr>
            </w:pPr>
            <w:ins w:id="2276"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277" w:author="Author"/>
                <w:rFonts w:ascii="Arial" w:hAnsi="Arial" w:cs="Arial"/>
              </w:rPr>
            </w:pPr>
          </w:p>
        </w:tc>
      </w:tr>
      <w:tr w:rsidR="00D61BAC" w:rsidRPr="00780708" w:rsidTr="008B5B67">
        <w:trPr>
          <w:ins w:id="2278" w:author="Author"/>
        </w:trPr>
        <w:tc>
          <w:tcPr>
            <w:tcW w:w="614" w:type="dxa"/>
          </w:tcPr>
          <w:p w:rsidR="00D61BAC" w:rsidRPr="00780708" w:rsidRDefault="00D61BAC" w:rsidP="008B5B67">
            <w:pPr>
              <w:pStyle w:val="T2BaseArray"/>
              <w:ind w:left="0" w:firstLine="0"/>
              <w:jc w:val="left"/>
              <w:rPr>
                <w:ins w:id="2279" w:author="Author"/>
                <w:rFonts w:ascii="Arial" w:hAnsi="Arial" w:cs="Arial"/>
              </w:rPr>
            </w:pPr>
            <w:ins w:id="2280" w:author="Author">
              <w:r w:rsidRPr="00780708">
                <w:rPr>
                  <w:rFonts w:ascii="Arial" w:hAnsi="Arial" w:cs="Arial"/>
                </w:rPr>
                <w:t>28</w:t>
              </w:r>
            </w:ins>
          </w:p>
        </w:tc>
        <w:tc>
          <w:tcPr>
            <w:tcW w:w="647" w:type="dxa"/>
          </w:tcPr>
          <w:p w:rsidR="00D61BAC" w:rsidRPr="00780708" w:rsidRDefault="00D61BAC" w:rsidP="008B5B67">
            <w:pPr>
              <w:pStyle w:val="T2BaseArray"/>
              <w:ind w:left="0" w:firstLine="0"/>
              <w:jc w:val="left"/>
              <w:rPr>
                <w:ins w:id="2281" w:author="Author"/>
                <w:rFonts w:ascii="Arial" w:hAnsi="Arial" w:cs="Arial"/>
              </w:rPr>
            </w:pPr>
            <w:ins w:id="2282" w:author="Author">
              <w:r w:rsidRPr="00780708">
                <w:rPr>
                  <w:rFonts w:ascii="Arial" w:hAnsi="Arial" w:cs="Arial"/>
                </w:rPr>
                <w:t>AB</w:t>
              </w:r>
            </w:ins>
          </w:p>
        </w:tc>
        <w:tc>
          <w:tcPr>
            <w:tcW w:w="1603" w:type="dxa"/>
          </w:tcPr>
          <w:p w:rsidR="00D61BAC" w:rsidRPr="00780708" w:rsidRDefault="00D61BAC" w:rsidP="008B5B67">
            <w:pPr>
              <w:pStyle w:val="T2BaseArray"/>
              <w:ind w:left="0" w:firstLine="0"/>
              <w:jc w:val="left"/>
              <w:rPr>
                <w:ins w:id="2283" w:author="Author"/>
                <w:rFonts w:ascii="Arial" w:hAnsi="Arial" w:cs="Arial"/>
              </w:rPr>
            </w:pPr>
            <w:ins w:id="2284" w:author="Author">
              <w:r w:rsidRPr="00780708">
                <w:rPr>
                  <w:rFonts w:ascii="Arial" w:hAnsi="Arial" w:cs="Arial"/>
                </w:rPr>
                <w:t>Hold Indicator</w:t>
              </w:r>
            </w:ins>
          </w:p>
        </w:tc>
        <w:tc>
          <w:tcPr>
            <w:tcW w:w="2065" w:type="dxa"/>
          </w:tcPr>
          <w:p w:rsidR="00D61BAC" w:rsidRPr="00780708" w:rsidRDefault="00D61BAC" w:rsidP="008B5B67">
            <w:pPr>
              <w:pStyle w:val="T2BaseArray"/>
              <w:ind w:left="0" w:firstLine="0"/>
              <w:jc w:val="left"/>
              <w:rPr>
                <w:ins w:id="2285" w:author="Author"/>
                <w:rFonts w:ascii="Arial" w:hAnsi="Arial" w:cs="Arial"/>
              </w:rPr>
            </w:pPr>
            <w:ins w:id="2286" w:author="Author">
              <w:r w:rsidRPr="00780708">
                <w:rPr>
                  <w:rFonts w:ascii="Arial" w:hAnsi="Arial" w:cs="Arial"/>
                </w:rPr>
                <w:t>BOOLEAN</w:t>
              </w:r>
            </w:ins>
          </w:p>
        </w:tc>
        <w:tc>
          <w:tcPr>
            <w:tcW w:w="2350" w:type="dxa"/>
          </w:tcPr>
          <w:p w:rsidR="00D61BAC" w:rsidRPr="00780708" w:rsidRDefault="00D61BAC" w:rsidP="008B5B67">
            <w:pPr>
              <w:pStyle w:val="T2BaseArray"/>
              <w:ind w:left="0" w:firstLine="0"/>
              <w:jc w:val="left"/>
              <w:rPr>
                <w:ins w:id="2287" w:author="Author"/>
                <w:rFonts w:ascii="Arial" w:hAnsi="Arial" w:cs="Arial"/>
              </w:rPr>
            </w:pPr>
          </w:p>
        </w:tc>
        <w:tc>
          <w:tcPr>
            <w:tcW w:w="1820" w:type="dxa"/>
          </w:tcPr>
          <w:p w:rsidR="00D61BAC" w:rsidRPr="00780708" w:rsidRDefault="00D61BAC" w:rsidP="008B5B67">
            <w:pPr>
              <w:pStyle w:val="T2BaseArray"/>
              <w:ind w:left="0" w:firstLine="0"/>
              <w:jc w:val="left"/>
              <w:rPr>
                <w:ins w:id="2288" w:author="Author"/>
                <w:rFonts w:ascii="Arial" w:hAnsi="Arial" w:cs="Arial"/>
              </w:rPr>
            </w:pPr>
          </w:p>
        </w:tc>
        <w:tc>
          <w:tcPr>
            <w:tcW w:w="755" w:type="dxa"/>
          </w:tcPr>
          <w:p w:rsidR="00D61BAC" w:rsidRPr="00780708" w:rsidRDefault="00D61BAC" w:rsidP="008B5B67">
            <w:pPr>
              <w:pStyle w:val="T2BaseArray"/>
              <w:ind w:left="0" w:firstLine="0"/>
              <w:jc w:val="left"/>
              <w:rPr>
                <w:ins w:id="2289" w:author="Author"/>
                <w:rFonts w:ascii="Arial" w:hAnsi="Arial" w:cs="Arial"/>
              </w:rPr>
            </w:pPr>
            <w:ins w:id="2290"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291" w:author="Author"/>
                <w:rFonts w:ascii="Arial" w:hAnsi="Arial" w:cs="Arial"/>
              </w:rPr>
            </w:pPr>
          </w:p>
        </w:tc>
      </w:tr>
      <w:tr w:rsidR="00D61BAC" w:rsidRPr="00780708" w:rsidTr="008B5B67">
        <w:trPr>
          <w:ins w:id="2292" w:author="Author"/>
        </w:trPr>
        <w:tc>
          <w:tcPr>
            <w:tcW w:w="614" w:type="dxa"/>
          </w:tcPr>
          <w:p w:rsidR="00D61BAC" w:rsidRPr="00780708" w:rsidRDefault="00D61BAC" w:rsidP="008B5B67">
            <w:pPr>
              <w:pStyle w:val="T2BaseArray"/>
              <w:ind w:left="0" w:firstLine="0"/>
              <w:jc w:val="left"/>
              <w:rPr>
                <w:ins w:id="2293" w:author="Author"/>
                <w:rFonts w:ascii="Arial" w:hAnsi="Arial" w:cs="Arial"/>
              </w:rPr>
            </w:pPr>
            <w:ins w:id="2294" w:author="Author">
              <w:r w:rsidRPr="00780708">
                <w:rPr>
                  <w:rFonts w:ascii="Arial" w:hAnsi="Arial" w:cs="Arial"/>
                </w:rPr>
                <w:t>39</w:t>
              </w:r>
            </w:ins>
          </w:p>
        </w:tc>
        <w:tc>
          <w:tcPr>
            <w:tcW w:w="647" w:type="dxa"/>
          </w:tcPr>
          <w:p w:rsidR="00D61BAC" w:rsidRPr="00780708" w:rsidRDefault="00D61BAC" w:rsidP="008B5B67">
            <w:pPr>
              <w:pStyle w:val="T2BaseArray"/>
              <w:ind w:left="0" w:firstLine="0"/>
              <w:jc w:val="left"/>
              <w:rPr>
                <w:ins w:id="2295" w:author="Author"/>
                <w:rFonts w:ascii="Arial" w:hAnsi="Arial" w:cs="Arial"/>
              </w:rPr>
            </w:pPr>
            <w:ins w:id="2296" w:author="Author">
              <w:r w:rsidRPr="00780708">
                <w:rPr>
                  <w:rFonts w:ascii="Arial" w:hAnsi="Arial" w:cs="Arial"/>
                </w:rPr>
                <w:t>AC</w:t>
              </w:r>
            </w:ins>
          </w:p>
        </w:tc>
        <w:tc>
          <w:tcPr>
            <w:tcW w:w="1603" w:type="dxa"/>
          </w:tcPr>
          <w:p w:rsidR="00D61BAC" w:rsidRPr="00780708" w:rsidRDefault="00D61BAC" w:rsidP="008B5B67">
            <w:pPr>
              <w:pStyle w:val="T2BaseArray"/>
              <w:ind w:left="0" w:firstLine="0"/>
              <w:jc w:val="left"/>
              <w:rPr>
                <w:ins w:id="2297" w:author="Author"/>
                <w:rFonts w:ascii="Arial" w:hAnsi="Arial" w:cs="Arial"/>
              </w:rPr>
            </w:pPr>
            <w:ins w:id="2298" w:author="Author">
              <w:r w:rsidRPr="00780708">
                <w:rPr>
                  <w:rFonts w:ascii="Arial" w:hAnsi="Arial" w:cs="Arial"/>
                </w:rPr>
                <w:t>Priority</w:t>
              </w:r>
            </w:ins>
          </w:p>
        </w:tc>
        <w:tc>
          <w:tcPr>
            <w:tcW w:w="2065" w:type="dxa"/>
          </w:tcPr>
          <w:p w:rsidR="00D61BAC" w:rsidRPr="00780708" w:rsidRDefault="00D61BAC" w:rsidP="008B5B67">
            <w:pPr>
              <w:pStyle w:val="T2BaseArray"/>
              <w:ind w:left="0" w:firstLine="0"/>
              <w:jc w:val="left"/>
              <w:rPr>
                <w:ins w:id="2299" w:author="Author"/>
                <w:rFonts w:ascii="Arial" w:hAnsi="Arial" w:cs="Arial"/>
              </w:rPr>
            </w:pPr>
            <w:ins w:id="2300" w:author="Author">
              <w:r w:rsidRPr="00780708">
                <w:rPr>
                  <w:rFonts w:ascii="Arial" w:hAnsi="Arial" w:cs="Arial"/>
                </w:rPr>
                <w:t>Possible values:</w:t>
              </w:r>
            </w:ins>
          </w:p>
          <w:p w:rsidR="00D61BAC" w:rsidRPr="00780708" w:rsidRDefault="00D61BAC" w:rsidP="00DE32BA">
            <w:pPr>
              <w:pStyle w:val="T2BaseArray"/>
              <w:numPr>
                <w:ilvl w:val="0"/>
                <w:numId w:val="34"/>
              </w:numPr>
              <w:tabs>
                <w:tab w:val="clear" w:pos="720"/>
                <w:tab w:val="num" w:pos="376"/>
              </w:tabs>
              <w:ind w:left="376"/>
              <w:jc w:val="left"/>
              <w:rPr>
                <w:ins w:id="2301" w:author="Author"/>
                <w:rFonts w:ascii="Arial" w:hAnsi="Arial" w:cs="Arial"/>
              </w:rPr>
              <w:pPrChange w:id="2302" w:author="Author">
                <w:pPr>
                  <w:pStyle w:val="T2BaseArray"/>
                  <w:framePr w:hSpace="141" w:wrap="around" w:vAnchor="text" w:hAnchor="margin" w:xAlign="center" w:y="92"/>
                  <w:numPr>
                    <w:numId w:val="43"/>
                  </w:numPr>
                  <w:tabs>
                    <w:tab w:val="num" w:pos="376"/>
                    <w:tab w:val="num" w:pos="720"/>
                  </w:tabs>
                  <w:ind w:left="720" w:hanging="360"/>
                  <w:jc w:val="left"/>
                </w:pPr>
              </w:pPrChange>
            </w:pPr>
            <w:ins w:id="2303" w:author="Author">
              <w:r w:rsidRPr="00780708">
                <w:rPr>
                  <w:rFonts w:ascii="Arial" w:hAnsi="Arial" w:cs="Arial"/>
                </w:rPr>
                <w:t xml:space="preserve">0001 </w:t>
              </w:r>
            </w:ins>
          </w:p>
          <w:p w:rsidR="00D61BAC" w:rsidRPr="00780708" w:rsidRDefault="00D61BAC" w:rsidP="00DE32BA">
            <w:pPr>
              <w:pStyle w:val="T2BaseArray"/>
              <w:numPr>
                <w:ilvl w:val="0"/>
                <w:numId w:val="34"/>
              </w:numPr>
              <w:tabs>
                <w:tab w:val="clear" w:pos="720"/>
                <w:tab w:val="num" w:pos="376"/>
              </w:tabs>
              <w:ind w:left="376"/>
              <w:jc w:val="left"/>
              <w:rPr>
                <w:ins w:id="2304" w:author="Author"/>
                <w:rFonts w:ascii="Arial" w:hAnsi="Arial" w:cs="Arial"/>
              </w:rPr>
              <w:pPrChange w:id="2305" w:author="Author">
                <w:pPr>
                  <w:pStyle w:val="T2BaseArray"/>
                  <w:framePr w:hSpace="141" w:wrap="around" w:vAnchor="text" w:hAnchor="margin" w:xAlign="center" w:y="92"/>
                  <w:numPr>
                    <w:numId w:val="43"/>
                  </w:numPr>
                  <w:tabs>
                    <w:tab w:val="num" w:pos="376"/>
                    <w:tab w:val="num" w:pos="720"/>
                  </w:tabs>
                  <w:ind w:left="720" w:hanging="360"/>
                  <w:jc w:val="left"/>
                </w:pPr>
              </w:pPrChange>
            </w:pPr>
            <w:ins w:id="2306" w:author="Author">
              <w:r w:rsidRPr="00780708">
                <w:rPr>
                  <w:rFonts w:ascii="Arial" w:hAnsi="Arial" w:cs="Arial"/>
                </w:rPr>
                <w:t xml:space="preserve">0003 </w:t>
              </w:r>
            </w:ins>
          </w:p>
          <w:p w:rsidR="00D61BAC" w:rsidRPr="00780708" w:rsidRDefault="00D61BAC" w:rsidP="00DE32BA">
            <w:pPr>
              <w:pStyle w:val="T2BaseArray"/>
              <w:numPr>
                <w:ilvl w:val="0"/>
                <w:numId w:val="34"/>
              </w:numPr>
              <w:tabs>
                <w:tab w:val="clear" w:pos="720"/>
                <w:tab w:val="num" w:pos="376"/>
              </w:tabs>
              <w:ind w:left="376"/>
              <w:jc w:val="left"/>
              <w:rPr>
                <w:ins w:id="2307" w:author="Author"/>
                <w:rFonts w:ascii="Arial" w:hAnsi="Arial" w:cs="Arial"/>
              </w:rPr>
              <w:pPrChange w:id="2308" w:author="Author">
                <w:pPr>
                  <w:pStyle w:val="T2BaseArray"/>
                  <w:framePr w:hSpace="141" w:wrap="around" w:vAnchor="text" w:hAnchor="margin" w:xAlign="center" w:y="92"/>
                  <w:numPr>
                    <w:numId w:val="43"/>
                  </w:numPr>
                  <w:tabs>
                    <w:tab w:val="num" w:pos="376"/>
                    <w:tab w:val="num" w:pos="720"/>
                  </w:tabs>
                  <w:ind w:left="720" w:hanging="360"/>
                  <w:jc w:val="left"/>
                </w:pPr>
              </w:pPrChange>
            </w:pPr>
            <w:ins w:id="2309" w:author="Author">
              <w:r w:rsidRPr="00780708">
                <w:rPr>
                  <w:rFonts w:ascii="Arial" w:hAnsi="Arial" w:cs="Arial"/>
                </w:rPr>
                <w:t>0004</w:t>
              </w:r>
            </w:ins>
          </w:p>
        </w:tc>
        <w:tc>
          <w:tcPr>
            <w:tcW w:w="2350" w:type="dxa"/>
          </w:tcPr>
          <w:p w:rsidR="00D61BAC" w:rsidRPr="00780708" w:rsidRDefault="00D61BAC" w:rsidP="008B5B67">
            <w:pPr>
              <w:pStyle w:val="T2BaseArray"/>
              <w:jc w:val="left"/>
              <w:rPr>
                <w:ins w:id="2310" w:author="Author"/>
                <w:rFonts w:ascii="Arial" w:hAnsi="Arial" w:cs="Arial"/>
              </w:rPr>
            </w:pPr>
            <w:ins w:id="2311" w:author="Author">
              <w:r w:rsidRPr="00780708">
                <w:rPr>
                  <w:rFonts w:ascii="Arial" w:hAnsi="Arial" w:cs="Arial"/>
                </w:rPr>
                <w:t>Values for priority:</w:t>
              </w:r>
            </w:ins>
          </w:p>
          <w:p w:rsidR="00D61BAC" w:rsidRPr="00780708" w:rsidRDefault="00D61BAC" w:rsidP="00DE32BA">
            <w:pPr>
              <w:pStyle w:val="T2BaseArray"/>
              <w:numPr>
                <w:ilvl w:val="0"/>
                <w:numId w:val="39"/>
              </w:numPr>
              <w:tabs>
                <w:tab w:val="clear" w:pos="720"/>
                <w:tab w:val="num" w:pos="291"/>
              </w:tabs>
              <w:ind w:left="291" w:hanging="291"/>
              <w:jc w:val="left"/>
              <w:rPr>
                <w:ins w:id="2312" w:author="Author"/>
                <w:rFonts w:ascii="Arial" w:hAnsi="Arial" w:cs="Arial"/>
              </w:rPr>
              <w:pPrChange w:id="2313" w:author="Author">
                <w:pPr>
                  <w:pStyle w:val="T2BaseArray"/>
                  <w:framePr w:hSpace="141" w:wrap="around" w:vAnchor="text" w:hAnchor="margin" w:xAlign="center" w:y="92"/>
                  <w:numPr>
                    <w:numId w:val="44"/>
                  </w:numPr>
                  <w:tabs>
                    <w:tab w:val="num" w:pos="291"/>
                    <w:tab w:val="num" w:pos="360"/>
                    <w:tab w:val="num" w:pos="720"/>
                  </w:tabs>
                  <w:ind w:left="720" w:hanging="360"/>
                  <w:jc w:val="left"/>
                </w:pPr>
              </w:pPrChange>
            </w:pPr>
            <w:ins w:id="2314" w:author="Author">
              <w:r w:rsidRPr="00780708">
                <w:rPr>
                  <w:rFonts w:ascii="Arial" w:hAnsi="Arial" w:cs="Arial"/>
                </w:rPr>
                <w:t>0001 = Reserved</w:t>
              </w:r>
            </w:ins>
          </w:p>
          <w:p w:rsidR="00D61BAC" w:rsidRPr="00780708" w:rsidRDefault="00D61BAC" w:rsidP="00DE32BA">
            <w:pPr>
              <w:pStyle w:val="T2BaseArray"/>
              <w:numPr>
                <w:ilvl w:val="0"/>
                <w:numId w:val="39"/>
              </w:numPr>
              <w:tabs>
                <w:tab w:val="clear" w:pos="720"/>
                <w:tab w:val="num" w:pos="291"/>
              </w:tabs>
              <w:ind w:left="291" w:hanging="291"/>
              <w:jc w:val="left"/>
              <w:rPr>
                <w:ins w:id="2315" w:author="Author"/>
                <w:rFonts w:ascii="Arial" w:hAnsi="Arial" w:cs="Arial"/>
              </w:rPr>
              <w:pPrChange w:id="2316" w:author="Author">
                <w:pPr>
                  <w:pStyle w:val="T2BaseArray"/>
                  <w:framePr w:hSpace="141" w:wrap="around" w:vAnchor="text" w:hAnchor="margin" w:xAlign="center" w:y="92"/>
                  <w:numPr>
                    <w:numId w:val="44"/>
                  </w:numPr>
                  <w:tabs>
                    <w:tab w:val="num" w:pos="291"/>
                    <w:tab w:val="num" w:pos="360"/>
                    <w:tab w:val="num" w:pos="720"/>
                  </w:tabs>
                  <w:ind w:left="720" w:hanging="360"/>
                  <w:jc w:val="left"/>
                </w:pPr>
              </w:pPrChange>
            </w:pPr>
            <w:ins w:id="2317" w:author="Author">
              <w:r w:rsidRPr="00780708">
                <w:rPr>
                  <w:rFonts w:ascii="Arial" w:hAnsi="Arial" w:cs="Arial"/>
                </w:rPr>
                <w:t>0003 = High</w:t>
              </w:r>
            </w:ins>
          </w:p>
          <w:p w:rsidR="00D61BAC" w:rsidRPr="00780708" w:rsidRDefault="00D61BAC" w:rsidP="00DE32BA">
            <w:pPr>
              <w:pStyle w:val="T2BaseArray"/>
              <w:numPr>
                <w:ilvl w:val="0"/>
                <w:numId w:val="39"/>
              </w:numPr>
              <w:tabs>
                <w:tab w:val="clear" w:pos="720"/>
                <w:tab w:val="num" w:pos="291"/>
              </w:tabs>
              <w:ind w:left="291" w:hanging="291"/>
              <w:jc w:val="left"/>
              <w:rPr>
                <w:ins w:id="2318" w:author="Author"/>
                <w:rFonts w:ascii="Arial" w:hAnsi="Arial" w:cs="Arial"/>
              </w:rPr>
              <w:pPrChange w:id="2319" w:author="Author">
                <w:pPr>
                  <w:pStyle w:val="T2BaseArray"/>
                  <w:framePr w:hSpace="141" w:wrap="around" w:vAnchor="text" w:hAnchor="margin" w:xAlign="center" w:y="92"/>
                  <w:numPr>
                    <w:numId w:val="44"/>
                  </w:numPr>
                  <w:tabs>
                    <w:tab w:val="num" w:pos="291"/>
                    <w:tab w:val="num" w:pos="360"/>
                    <w:tab w:val="num" w:pos="720"/>
                  </w:tabs>
                  <w:ind w:left="720" w:hanging="360"/>
                  <w:jc w:val="left"/>
                </w:pPr>
              </w:pPrChange>
            </w:pPr>
            <w:ins w:id="2320" w:author="Author">
              <w:r w:rsidRPr="00780708">
                <w:rPr>
                  <w:rFonts w:ascii="Arial" w:hAnsi="Arial" w:cs="Arial"/>
                </w:rPr>
                <w:t>0004 = Normal</w:t>
              </w:r>
            </w:ins>
          </w:p>
        </w:tc>
        <w:tc>
          <w:tcPr>
            <w:tcW w:w="1820" w:type="dxa"/>
          </w:tcPr>
          <w:p w:rsidR="00D61BAC" w:rsidRPr="00780708" w:rsidRDefault="00D61BAC" w:rsidP="008B5B67">
            <w:pPr>
              <w:pStyle w:val="T2BaseArray"/>
              <w:ind w:left="0" w:firstLine="0"/>
              <w:jc w:val="left"/>
              <w:rPr>
                <w:ins w:id="2321" w:author="Author"/>
                <w:rFonts w:ascii="Arial" w:hAnsi="Arial" w:cs="Arial"/>
              </w:rPr>
            </w:pPr>
          </w:p>
        </w:tc>
        <w:tc>
          <w:tcPr>
            <w:tcW w:w="755" w:type="dxa"/>
          </w:tcPr>
          <w:p w:rsidR="00D61BAC" w:rsidRPr="00780708" w:rsidRDefault="00D61BAC" w:rsidP="008B5B67">
            <w:pPr>
              <w:pStyle w:val="T2BaseArray"/>
              <w:ind w:left="0" w:firstLine="0"/>
              <w:jc w:val="left"/>
              <w:rPr>
                <w:ins w:id="2322" w:author="Author"/>
                <w:rFonts w:ascii="Arial" w:hAnsi="Arial" w:cs="Arial"/>
              </w:rPr>
            </w:pPr>
            <w:ins w:id="2323"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324" w:author="Author"/>
                <w:rFonts w:ascii="Arial" w:hAnsi="Arial" w:cs="Arial"/>
              </w:rPr>
            </w:pPr>
          </w:p>
        </w:tc>
      </w:tr>
      <w:tr w:rsidR="00D61BAC" w:rsidRPr="00780708" w:rsidTr="008B5B67">
        <w:trPr>
          <w:ins w:id="2325" w:author="Author"/>
        </w:trPr>
        <w:tc>
          <w:tcPr>
            <w:tcW w:w="614" w:type="dxa"/>
          </w:tcPr>
          <w:p w:rsidR="00D61BAC" w:rsidRPr="00780708" w:rsidRDefault="00D61BAC" w:rsidP="008B5B67">
            <w:pPr>
              <w:pStyle w:val="T2BaseArray"/>
              <w:ind w:left="0" w:firstLine="0"/>
              <w:jc w:val="left"/>
              <w:rPr>
                <w:ins w:id="2326" w:author="Author"/>
                <w:rFonts w:ascii="Arial" w:hAnsi="Arial" w:cs="Arial"/>
              </w:rPr>
            </w:pPr>
            <w:ins w:id="2327" w:author="Author">
              <w:r w:rsidRPr="00780708">
                <w:rPr>
                  <w:rFonts w:ascii="Arial" w:hAnsi="Arial" w:cs="Arial"/>
                </w:rPr>
                <w:t>30</w:t>
              </w:r>
            </w:ins>
          </w:p>
        </w:tc>
        <w:tc>
          <w:tcPr>
            <w:tcW w:w="647" w:type="dxa"/>
          </w:tcPr>
          <w:p w:rsidR="00D61BAC" w:rsidRPr="00780708" w:rsidRDefault="00D61BAC" w:rsidP="008B5B67">
            <w:pPr>
              <w:pStyle w:val="T2BaseArray"/>
              <w:ind w:left="0" w:firstLine="0"/>
              <w:jc w:val="left"/>
              <w:rPr>
                <w:ins w:id="2328" w:author="Author"/>
                <w:rFonts w:ascii="Arial" w:hAnsi="Arial" w:cs="Arial"/>
              </w:rPr>
            </w:pPr>
            <w:ins w:id="2329" w:author="Author">
              <w:r w:rsidRPr="00780708">
                <w:rPr>
                  <w:rFonts w:ascii="Arial" w:hAnsi="Arial" w:cs="Arial"/>
                </w:rPr>
                <w:t>AD</w:t>
              </w:r>
            </w:ins>
          </w:p>
        </w:tc>
        <w:tc>
          <w:tcPr>
            <w:tcW w:w="1603" w:type="dxa"/>
          </w:tcPr>
          <w:p w:rsidR="00D61BAC" w:rsidRPr="00780708" w:rsidRDefault="00D61BAC" w:rsidP="008B5B67">
            <w:pPr>
              <w:pStyle w:val="T2BaseArray"/>
              <w:ind w:left="0" w:firstLine="0"/>
              <w:jc w:val="left"/>
              <w:rPr>
                <w:ins w:id="2330" w:author="Author"/>
                <w:rFonts w:ascii="Arial" w:hAnsi="Arial" w:cs="Arial"/>
              </w:rPr>
            </w:pPr>
            <w:ins w:id="2331" w:author="Author">
              <w:r w:rsidRPr="00780708">
                <w:rPr>
                  <w:rFonts w:ascii="Arial" w:hAnsi="Arial" w:cs="Arial"/>
                </w:rPr>
                <w:t>Partial Indicator</w:t>
              </w:r>
            </w:ins>
          </w:p>
        </w:tc>
        <w:tc>
          <w:tcPr>
            <w:tcW w:w="2065" w:type="dxa"/>
          </w:tcPr>
          <w:p w:rsidR="00D61BAC" w:rsidRPr="00780708" w:rsidRDefault="00D61BAC" w:rsidP="008B5B67">
            <w:pPr>
              <w:pStyle w:val="T2BaseArray"/>
              <w:jc w:val="left"/>
              <w:rPr>
                <w:ins w:id="2332" w:author="Author"/>
                <w:rFonts w:ascii="Arial" w:hAnsi="Arial" w:cs="Arial"/>
              </w:rPr>
            </w:pPr>
            <w:ins w:id="2333" w:author="Author">
              <w:r w:rsidRPr="00780708">
                <w:rPr>
                  <w:rFonts w:ascii="Arial" w:hAnsi="Arial" w:cs="Arial"/>
                </w:rPr>
                <w:t>Possible values:</w:t>
              </w:r>
            </w:ins>
          </w:p>
          <w:p w:rsidR="00D61BAC" w:rsidRPr="00780708" w:rsidRDefault="00D61BAC" w:rsidP="00DE32BA">
            <w:pPr>
              <w:pStyle w:val="T2BaseArray"/>
              <w:numPr>
                <w:ilvl w:val="0"/>
                <w:numId w:val="34"/>
              </w:numPr>
              <w:tabs>
                <w:tab w:val="clear" w:pos="720"/>
                <w:tab w:val="num" w:pos="376"/>
              </w:tabs>
              <w:ind w:left="376"/>
              <w:jc w:val="left"/>
              <w:rPr>
                <w:ins w:id="2334" w:author="Author"/>
                <w:rFonts w:ascii="Arial" w:hAnsi="Arial" w:cs="Arial"/>
              </w:rPr>
              <w:pPrChange w:id="2335" w:author="Author">
                <w:pPr>
                  <w:pStyle w:val="T2BaseArray"/>
                  <w:framePr w:hSpace="141" w:wrap="around" w:vAnchor="text" w:hAnchor="margin" w:xAlign="center" w:y="92"/>
                  <w:numPr>
                    <w:numId w:val="43"/>
                  </w:numPr>
                  <w:tabs>
                    <w:tab w:val="num" w:pos="376"/>
                    <w:tab w:val="num" w:pos="720"/>
                  </w:tabs>
                  <w:ind w:left="720" w:hanging="360"/>
                  <w:jc w:val="left"/>
                </w:pPr>
              </w:pPrChange>
            </w:pPr>
            <w:ins w:id="2336" w:author="Author">
              <w:r w:rsidRPr="00780708">
                <w:rPr>
                  <w:rFonts w:ascii="Arial" w:hAnsi="Arial" w:cs="Arial"/>
                </w:rPr>
                <w:t>NPAR</w:t>
              </w:r>
            </w:ins>
          </w:p>
          <w:p w:rsidR="00D61BAC" w:rsidRPr="00780708" w:rsidRDefault="00D61BAC" w:rsidP="00DE32BA">
            <w:pPr>
              <w:pStyle w:val="T2BaseArray"/>
              <w:numPr>
                <w:ilvl w:val="0"/>
                <w:numId w:val="34"/>
              </w:numPr>
              <w:tabs>
                <w:tab w:val="clear" w:pos="720"/>
                <w:tab w:val="num" w:pos="376"/>
              </w:tabs>
              <w:ind w:left="376"/>
              <w:jc w:val="left"/>
              <w:rPr>
                <w:ins w:id="2337" w:author="Author"/>
                <w:rFonts w:ascii="Arial" w:hAnsi="Arial" w:cs="Arial"/>
              </w:rPr>
              <w:pPrChange w:id="2338" w:author="Author">
                <w:pPr>
                  <w:pStyle w:val="T2BaseArray"/>
                  <w:framePr w:hSpace="141" w:wrap="around" w:vAnchor="text" w:hAnchor="margin" w:xAlign="center" w:y="92"/>
                  <w:numPr>
                    <w:numId w:val="43"/>
                  </w:numPr>
                  <w:tabs>
                    <w:tab w:val="num" w:pos="376"/>
                    <w:tab w:val="num" w:pos="720"/>
                  </w:tabs>
                  <w:ind w:left="720" w:hanging="360"/>
                  <w:jc w:val="left"/>
                </w:pPr>
              </w:pPrChange>
            </w:pPr>
            <w:ins w:id="2339" w:author="Author">
              <w:r w:rsidRPr="00780708">
                <w:rPr>
                  <w:rFonts w:ascii="Arial" w:hAnsi="Arial" w:cs="Arial"/>
                </w:rPr>
                <w:t>PARC</w:t>
              </w:r>
            </w:ins>
          </w:p>
          <w:p w:rsidR="00D61BAC" w:rsidRPr="00780708" w:rsidRDefault="00D61BAC" w:rsidP="00DE32BA">
            <w:pPr>
              <w:pStyle w:val="T2BaseArray"/>
              <w:numPr>
                <w:ilvl w:val="0"/>
                <w:numId w:val="34"/>
              </w:numPr>
              <w:tabs>
                <w:tab w:val="clear" w:pos="720"/>
                <w:tab w:val="num" w:pos="376"/>
              </w:tabs>
              <w:ind w:left="376"/>
              <w:jc w:val="left"/>
              <w:rPr>
                <w:ins w:id="2340" w:author="Author"/>
                <w:rFonts w:ascii="Arial" w:hAnsi="Arial" w:cs="Arial"/>
              </w:rPr>
              <w:pPrChange w:id="2341" w:author="Author">
                <w:pPr>
                  <w:pStyle w:val="T2BaseArray"/>
                  <w:framePr w:hSpace="141" w:wrap="around" w:vAnchor="text" w:hAnchor="margin" w:xAlign="center" w:y="92"/>
                  <w:numPr>
                    <w:numId w:val="43"/>
                  </w:numPr>
                  <w:tabs>
                    <w:tab w:val="num" w:pos="376"/>
                    <w:tab w:val="num" w:pos="720"/>
                  </w:tabs>
                  <w:ind w:left="720" w:hanging="360"/>
                  <w:jc w:val="left"/>
                </w:pPr>
              </w:pPrChange>
            </w:pPr>
            <w:ins w:id="2342" w:author="Author">
              <w:r w:rsidRPr="00780708">
                <w:rPr>
                  <w:rFonts w:ascii="Arial" w:hAnsi="Arial" w:cs="Arial"/>
                </w:rPr>
                <w:t>PARQ</w:t>
              </w:r>
            </w:ins>
          </w:p>
          <w:p w:rsidR="00D61BAC" w:rsidRPr="00780708" w:rsidRDefault="00D61BAC" w:rsidP="00DE32BA">
            <w:pPr>
              <w:pStyle w:val="T2BaseArray"/>
              <w:numPr>
                <w:ilvl w:val="0"/>
                <w:numId w:val="34"/>
              </w:numPr>
              <w:tabs>
                <w:tab w:val="clear" w:pos="720"/>
                <w:tab w:val="num" w:pos="376"/>
              </w:tabs>
              <w:ind w:left="376"/>
              <w:jc w:val="left"/>
              <w:rPr>
                <w:ins w:id="2343" w:author="Author"/>
                <w:rFonts w:ascii="Arial" w:hAnsi="Arial" w:cs="Arial"/>
              </w:rPr>
              <w:pPrChange w:id="2344" w:author="Author">
                <w:pPr>
                  <w:pStyle w:val="T2BaseArray"/>
                  <w:framePr w:hSpace="141" w:wrap="around" w:vAnchor="text" w:hAnchor="margin" w:xAlign="center" w:y="92"/>
                  <w:numPr>
                    <w:numId w:val="43"/>
                  </w:numPr>
                  <w:tabs>
                    <w:tab w:val="num" w:pos="376"/>
                    <w:tab w:val="num" w:pos="720"/>
                  </w:tabs>
                  <w:ind w:left="720" w:hanging="360"/>
                  <w:jc w:val="left"/>
                </w:pPr>
              </w:pPrChange>
            </w:pPr>
            <w:ins w:id="2345" w:author="Author">
              <w:r w:rsidRPr="00780708">
                <w:rPr>
                  <w:rFonts w:ascii="Arial" w:hAnsi="Arial" w:cs="Arial"/>
                </w:rPr>
                <w:t>PART</w:t>
              </w:r>
            </w:ins>
          </w:p>
        </w:tc>
        <w:tc>
          <w:tcPr>
            <w:tcW w:w="2350" w:type="dxa"/>
          </w:tcPr>
          <w:p w:rsidR="00D61BAC" w:rsidRPr="00780708" w:rsidRDefault="00D61BAC" w:rsidP="008B5B67">
            <w:pPr>
              <w:pStyle w:val="T2BaseArray"/>
              <w:jc w:val="left"/>
              <w:rPr>
                <w:ins w:id="2346" w:author="Author"/>
                <w:rFonts w:ascii="Arial" w:hAnsi="Arial" w:cs="Arial"/>
              </w:rPr>
            </w:pPr>
            <w:ins w:id="2347" w:author="Author">
              <w:r w:rsidRPr="00780708">
                <w:rPr>
                  <w:rFonts w:ascii="Arial" w:hAnsi="Arial" w:cs="Arial"/>
                </w:rPr>
                <w:t>Threshold type and type of partial settlement:</w:t>
              </w:r>
            </w:ins>
          </w:p>
          <w:p w:rsidR="00D61BAC" w:rsidRPr="00780708" w:rsidRDefault="00D61BAC" w:rsidP="00DE32BA">
            <w:pPr>
              <w:pStyle w:val="T2BaseArray"/>
              <w:numPr>
                <w:ilvl w:val="0"/>
                <w:numId w:val="34"/>
              </w:numPr>
              <w:tabs>
                <w:tab w:val="clear" w:pos="720"/>
                <w:tab w:val="num" w:pos="376"/>
              </w:tabs>
              <w:ind w:left="376"/>
              <w:jc w:val="left"/>
              <w:rPr>
                <w:ins w:id="2348" w:author="Author"/>
                <w:rFonts w:ascii="Arial" w:hAnsi="Arial" w:cs="Arial"/>
              </w:rPr>
              <w:pPrChange w:id="2349" w:author="Author">
                <w:pPr>
                  <w:pStyle w:val="T2BaseArray"/>
                  <w:framePr w:hSpace="141" w:wrap="around" w:vAnchor="text" w:hAnchor="margin" w:xAlign="center" w:y="92"/>
                  <w:numPr>
                    <w:numId w:val="43"/>
                  </w:numPr>
                  <w:tabs>
                    <w:tab w:val="num" w:pos="376"/>
                    <w:tab w:val="num" w:pos="720"/>
                  </w:tabs>
                  <w:ind w:left="720" w:hanging="360"/>
                  <w:jc w:val="left"/>
                </w:pPr>
              </w:pPrChange>
            </w:pPr>
            <w:ins w:id="2350" w:author="Author">
              <w:r w:rsidRPr="00780708">
                <w:rPr>
                  <w:rFonts w:ascii="Arial" w:hAnsi="Arial" w:cs="Arial"/>
                </w:rPr>
                <w:t xml:space="preserve">NPAR = </w:t>
              </w:r>
              <w:proofErr w:type="spellStart"/>
              <w:r w:rsidRPr="00780708">
                <w:rPr>
                  <w:rFonts w:ascii="Arial" w:hAnsi="Arial" w:cs="Arial"/>
                </w:rPr>
                <w:t>PartialNotAllowed</w:t>
              </w:r>
              <w:proofErr w:type="spellEnd"/>
            </w:ins>
          </w:p>
          <w:p w:rsidR="00D61BAC" w:rsidRPr="00780708" w:rsidRDefault="00D61BAC" w:rsidP="00DE32BA">
            <w:pPr>
              <w:pStyle w:val="T2BaseArray"/>
              <w:numPr>
                <w:ilvl w:val="0"/>
                <w:numId w:val="34"/>
              </w:numPr>
              <w:tabs>
                <w:tab w:val="clear" w:pos="720"/>
                <w:tab w:val="num" w:pos="376"/>
              </w:tabs>
              <w:ind w:left="376"/>
              <w:jc w:val="left"/>
              <w:rPr>
                <w:ins w:id="2351" w:author="Author"/>
                <w:rFonts w:ascii="Arial" w:hAnsi="Arial" w:cs="Arial"/>
              </w:rPr>
              <w:pPrChange w:id="2352" w:author="Author">
                <w:pPr>
                  <w:pStyle w:val="T2BaseArray"/>
                  <w:framePr w:hSpace="141" w:wrap="around" w:vAnchor="text" w:hAnchor="margin" w:xAlign="center" w:y="92"/>
                  <w:numPr>
                    <w:numId w:val="43"/>
                  </w:numPr>
                  <w:tabs>
                    <w:tab w:val="num" w:pos="376"/>
                    <w:tab w:val="num" w:pos="720"/>
                  </w:tabs>
                  <w:ind w:left="720" w:hanging="360"/>
                  <w:jc w:val="left"/>
                </w:pPr>
              </w:pPrChange>
            </w:pPr>
            <w:ins w:id="2353" w:author="Author">
              <w:r w:rsidRPr="00780708">
                <w:rPr>
                  <w:rFonts w:ascii="Arial" w:hAnsi="Arial" w:cs="Arial"/>
                </w:rPr>
                <w:t xml:space="preserve">PARC = </w:t>
              </w:r>
              <w:proofErr w:type="spellStart"/>
              <w:r w:rsidRPr="00780708">
                <w:rPr>
                  <w:rFonts w:ascii="Arial" w:hAnsi="Arial" w:cs="Arial"/>
                </w:rPr>
                <w:t>PartialSettlementCashThresholdAllowed</w:t>
              </w:r>
              <w:proofErr w:type="spellEnd"/>
            </w:ins>
          </w:p>
          <w:p w:rsidR="00D61BAC" w:rsidRPr="00780708" w:rsidRDefault="00D61BAC" w:rsidP="00DE32BA">
            <w:pPr>
              <w:pStyle w:val="T2BaseArray"/>
              <w:numPr>
                <w:ilvl w:val="0"/>
                <w:numId w:val="34"/>
              </w:numPr>
              <w:tabs>
                <w:tab w:val="clear" w:pos="720"/>
                <w:tab w:val="num" w:pos="376"/>
              </w:tabs>
              <w:ind w:left="376"/>
              <w:jc w:val="left"/>
              <w:rPr>
                <w:ins w:id="2354" w:author="Author"/>
                <w:rFonts w:ascii="Arial" w:hAnsi="Arial" w:cs="Arial"/>
              </w:rPr>
              <w:pPrChange w:id="2355" w:author="Author">
                <w:pPr>
                  <w:pStyle w:val="T2BaseArray"/>
                  <w:framePr w:hSpace="141" w:wrap="around" w:vAnchor="text" w:hAnchor="margin" w:xAlign="center" w:y="92"/>
                  <w:numPr>
                    <w:numId w:val="43"/>
                  </w:numPr>
                  <w:tabs>
                    <w:tab w:val="num" w:pos="376"/>
                    <w:tab w:val="num" w:pos="720"/>
                  </w:tabs>
                  <w:ind w:left="720" w:hanging="360"/>
                  <w:jc w:val="left"/>
                </w:pPr>
              </w:pPrChange>
            </w:pPr>
            <w:ins w:id="2356" w:author="Author">
              <w:r w:rsidRPr="00780708">
                <w:rPr>
                  <w:rFonts w:ascii="Arial" w:hAnsi="Arial" w:cs="Arial"/>
                </w:rPr>
                <w:lastRenderedPageBreak/>
                <w:t xml:space="preserve">PARQ = </w:t>
              </w:r>
              <w:proofErr w:type="spellStart"/>
              <w:r w:rsidRPr="00780708">
                <w:rPr>
                  <w:rFonts w:ascii="Arial" w:hAnsi="Arial" w:cs="Arial"/>
                </w:rPr>
                <w:t>PartialSettlementQuantityThresholdAllowed</w:t>
              </w:r>
              <w:proofErr w:type="spellEnd"/>
            </w:ins>
          </w:p>
          <w:p w:rsidR="00D61BAC" w:rsidRPr="00780708" w:rsidRDefault="00D61BAC" w:rsidP="00DE32BA">
            <w:pPr>
              <w:pStyle w:val="T2BaseArray"/>
              <w:numPr>
                <w:ilvl w:val="0"/>
                <w:numId w:val="34"/>
              </w:numPr>
              <w:tabs>
                <w:tab w:val="clear" w:pos="720"/>
                <w:tab w:val="num" w:pos="376"/>
              </w:tabs>
              <w:ind w:left="376"/>
              <w:jc w:val="left"/>
              <w:rPr>
                <w:ins w:id="2357" w:author="Author"/>
                <w:rFonts w:ascii="Arial" w:hAnsi="Arial" w:cs="Arial"/>
              </w:rPr>
              <w:pPrChange w:id="2358" w:author="Author">
                <w:pPr>
                  <w:pStyle w:val="T2BaseArray"/>
                  <w:framePr w:hSpace="141" w:wrap="around" w:vAnchor="text" w:hAnchor="margin" w:xAlign="center" w:y="92"/>
                  <w:numPr>
                    <w:numId w:val="43"/>
                  </w:numPr>
                  <w:tabs>
                    <w:tab w:val="num" w:pos="376"/>
                    <w:tab w:val="num" w:pos="720"/>
                  </w:tabs>
                  <w:ind w:left="720" w:hanging="360"/>
                  <w:jc w:val="left"/>
                </w:pPr>
              </w:pPrChange>
            </w:pPr>
            <w:ins w:id="2359" w:author="Author">
              <w:r w:rsidRPr="00780708">
                <w:rPr>
                  <w:rFonts w:ascii="Arial" w:hAnsi="Arial" w:cs="Arial"/>
                </w:rPr>
                <w:t xml:space="preserve">PART = </w:t>
              </w:r>
              <w:proofErr w:type="spellStart"/>
              <w:r w:rsidRPr="00780708">
                <w:rPr>
                  <w:rFonts w:ascii="Arial" w:hAnsi="Arial" w:cs="Arial"/>
                </w:rPr>
                <w:t>PartialAllowed</w:t>
              </w:r>
              <w:proofErr w:type="spellEnd"/>
            </w:ins>
          </w:p>
        </w:tc>
        <w:tc>
          <w:tcPr>
            <w:tcW w:w="1820" w:type="dxa"/>
          </w:tcPr>
          <w:p w:rsidR="00D61BAC" w:rsidRPr="00780708" w:rsidRDefault="00D61BAC" w:rsidP="008B5B67">
            <w:pPr>
              <w:pStyle w:val="T2BaseArray"/>
              <w:ind w:left="0" w:firstLine="0"/>
              <w:jc w:val="left"/>
              <w:rPr>
                <w:ins w:id="2360" w:author="Author"/>
                <w:rFonts w:ascii="Arial" w:hAnsi="Arial" w:cs="Arial"/>
              </w:rPr>
            </w:pPr>
          </w:p>
        </w:tc>
        <w:tc>
          <w:tcPr>
            <w:tcW w:w="755" w:type="dxa"/>
          </w:tcPr>
          <w:p w:rsidR="00D61BAC" w:rsidRPr="00780708" w:rsidRDefault="00D61BAC" w:rsidP="008B5B67">
            <w:pPr>
              <w:pStyle w:val="T2BaseArray"/>
              <w:ind w:left="0" w:firstLine="0"/>
              <w:jc w:val="left"/>
              <w:rPr>
                <w:ins w:id="2361" w:author="Author"/>
                <w:rFonts w:ascii="Arial" w:hAnsi="Arial" w:cs="Arial"/>
              </w:rPr>
            </w:pPr>
            <w:ins w:id="2362"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363" w:author="Author"/>
                <w:rFonts w:ascii="Arial" w:hAnsi="Arial" w:cs="Arial"/>
              </w:rPr>
            </w:pPr>
          </w:p>
        </w:tc>
      </w:tr>
      <w:tr w:rsidR="00D61BAC" w:rsidRPr="00780708" w:rsidTr="008B5B67">
        <w:trPr>
          <w:ins w:id="2364" w:author="Author"/>
        </w:trPr>
        <w:tc>
          <w:tcPr>
            <w:tcW w:w="614" w:type="dxa"/>
          </w:tcPr>
          <w:p w:rsidR="00D61BAC" w:rsidRPr="00780708" w:rsidRDefault="00D61BAC" w:rsidP="008B5B67">
            <w:pPr>
              <w:pStyle w:val="T2BaseArray"/>
              <w:ind w:left="0" w:firstLine="0"/>
              <w:jc w:val="left"/>
              <w:rPr>
                <w:ins w:id="2365" w:author="Author"/>
                <w:rFonts w:ascii="Arial" w:hAnsi="Arial" w:cs="Arial"/>
              </w:rPr>
            </w:pPr>
            <w:ins w:id="2366" w:author="Author">
              <w:r w:rsidRPr="00780708">
                <w:rPr>
                  <w:rFonts w:ascii="Arial" w:hAnsi="Arial" w:cs="Arial"/>
                </w:rPr>
                <w:lastRenderedPageBreak/>
                <w:t>31</w:t>
              </w:r>
            </w:ins>
          </w:p>
        </w:tc>
        <w:tc>
          <w:tcPr>
            <w:tcW w:w="647" w:type="dxa"/>
          </w:tcPr>
          <w:p w:rsidR="00D61BAC" w:rsidRPr="00780708" w:rsidRDefault="00D61BAC" w:rsidP="008B5B67">
            <w:pPr>
              <w:pStyle w:val="T2BaseArray"/>
              <w:ind w:left="0" w:firstLine="0"/>
              <w:jc w:val="left"/>
              <w:rPr>
                <w:ins w:id="2367" w:author="Author"/>
                <w:rFonts w:ascii="Arial" w:hAnsi="Arial" w:cs="Arial"/>
              </w:rPr>
            </w:pPr>
            <w:ins w:id="2368" w:author="Author">
              <w:r w:rsidRPr="00780708">
                <w:rPr>
                  <w:rFonts w:ascii="Arial" w:hAnsi="Arial" w:cs="Arial"/>
                </w:rPr>
                <w:t>AE</w:t>
              </w:r>
            </w:ins>
          </w:p>
        </w:tc>
        <w:tc>
          <w:tcPr>
            <w:tcW w:w="1603" w:type="dxa"/>
          </w:tcPr>
          <w:p w:rsidR="00D61BAC" w:rsidRPr="00780708" w:rsidRDefault="00D61BAC" w:rsidP="008B5B67">
            <w:pPr>
              <w:pStyle w:val="T2BaseArray"/>
              <w:ind w:left="0" w:firstLine="0"/>
              <w:jc w:val="left"/>
              <w:rPr>
                <w:ins w:id="2369" w:author="Author"/>
                <w:rFonts w:ascii="Arial" w:hAnsi="Arial" w:cs="Arial"/>
              </w:rPr>
            </w:pPr>
            <w:ins w:id="2370" w:author="Author">
              <w:r w:rsidRPr="00780708">
                <w:rPr>
                  <w:rFonts w:ascii="Arial" w:hAnsi="Arial" w:cs="Arial"/>
                </w:rPr>
                <w:t>Modification/Cancellation allowed</w:t>
              </w:r>
            </w:ins>
          </w:p>
        </w:tc>
        <w:tc>
          <w:tcPr>
            <w:tcW w:w="2065" w:type="dxa"/>
          </w:tcPr>
          <w:p w:rsidR="00D61BAC" w:rsidRPr="00780708" w:rsidRDefault="00D61BAC" w:rsidP="008B5B67">
            <w:pPr>
              <w:pStyle w:val="T2BaseArray"/>
              <w:ind w:left="0" w:firstLine="0"/>
              <w:jc w:val="left"/>
              <w:rPr>
                <w:ins w:id="2371" w:author="Author"/>
                <w:rFonts w:ascii="Arial" w:hAnsi="Arial" w:cs="Arial"/>
              </w:rPr>
            </w:pPr>
            <w:ins w:id="2372" w:author="Author">
              <w:r w:rsidRPr="00780708">
                <w:rPr>
                  <w:rFonts w:ascii="Arial" w:hAnsi="Arial" w:cs="Arial"/>
                </w:rPr>
                <w:t>BOOLEAN</w:t>
              </w:r>
            </w:ins>
          </w:p>
        </w:tc>
        <w:tc>
          <w:tcPr>
            <w:tcW w:w="2350" w:type="dxa"/>
          </w:tcPr>
          <w:p w:rsidR="00D61BAC" w:rsidRPr="00780708" w:rsidRDefault="00D61BAC" w:rsidP="008B5B67">
            <w:pPr>
              <w:pStyle w:val="T2BaseArray"/>
              <w:ind w:left="0" w:firstLine="0"/>
              <w:jc w:val="left"/>
              <w:rPr>
                <w:ins w:id="2373" w:author="Author"/>
                <w:rFonts w:ascii="Arial" w:hAnsi="Arial" w:cs="Arial"/>
              </w:rPr>
            </w:pPr>
            <w:ins w:id="2374" w:author="Author">
              <w:r>
                <w:rPr>
                  <w:rFonts w:ascii="Arial" w:hAnsi="Arial" w:cs="Arial"/>
                </w:rPr>
                <w:t>If not specified, default value is true.</w:t>
              </w:r>
            </w:ins>
          </w:p>
        </w:tc>
        <w:tc>
          <w:tcPr>
            <w:tcW w:w="1820" w:type="dxa"/>
          </w:tcPr>
          <w:p w:rsidR="00D61BAC" w:rsidRPr="00780708" w:rsidRDefault="00D61BAC" w:rsidP="008B5B67">
            <w:pPr>
              <w:pStyle w:val="T2BaseArray"/>
              <w:ind w:left="0" w:firstLine="0"/>
              <w:jc w:val="left"/>
              <w:rPr>
                <w:ins w:id="2375" w:author="Author"/>
                <w:rFonts w:ascii="Arial" w:hAnsi="Arial" w:cs="Arial"/>
              </w:rPr>
            </w:pPr>
          </w:p>
        </w:tc>
        <w:tc>
          <w:tcPr>
            <w:tcW w:w="755" w:type="dxa"/>
          </w:tcPr>
          <w:p w:rsidR="00D61BAC" w:rsidRPr="00780708" w:rsidRDefault="00D61BAC" w:rsidP="008B5B67">
            <w:pPr>
              <w:pStyle w:val="T2BaseArray"/>
              <w:ind w:left="0" w:firstLine="0"/>
              <w:jc w:val="left"/>
              <w:rPr>
                <w:ins w:id="2376" w:author="Author"/>
                <w:rFonts w:ascii="Arial" w:hAnsi="Arial" w:cs="Arial"/>
              </w:rPr>
            </w:pPr>
            <w:ins w:id="2377"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378" w:author="Author"/>
                <w:rFonts w:ascii="Arial" w:hAnsi="Arial" w:cs="Arial"/>
              </w:rPr>
            </w:pPr>
          </w:p>
        </w:tc>
      </w:tr>
      <w:tr w:rsidR="00D61BAC" w:rsidRPr="00780708" w:rsidTr="008B5B67">
        <w:trPr>
          <w:ins w:id="2379" w:author="Author"/>
        </w:trPr>
        <w:tc>
          <w:tcPr>
            <w:tcW w:w="614" w:type="dxa"/>
          </w:tcPr>
          <w:p w:rsidR="00D61BAC" w:rsidRPr="00780708" w:rsidRDefault="00D61BAC" w:rsidP="008B5B67">
            <w:pPr>
              <w:pStyle w:val="T2BaseArray"/>
              <w:ind w:left="0" w:firstLine="0"/>
              <w:jc w:val="left"/>
              <w:rPr>
                <w:ins w:id="2380" w:author="Author"/>
                <w:rFonts w:ascii="Arial" w:hAnsi="Arial" w:cs="Arial"/>
              </w:rPr>
            </w:pPr>
            <w:ins w:id="2381" w:author="Author">
              <w:r w:rsidRPr="00780708">
                <w:rPr>
                  <w:rFonts w:ascii="Arial" w:hAnsi="Arial" w:cs="Arial"/>
                </w:rPr>
                <w:t>32</w:t>
              </w:r>
            </w:ins>
          </w:p>
        </w:tc>
        <w:tc>
          <w:tcPr>
            <w:tcW w:w="647" w:type="dxa"/>
          </w:tcPr>
          <w:p w:rsidR="00D61BAC" w:rsidRPr="00780708" w:rsidRDefault="00D61BAC" w:rsidP="008B5B67">
            <w:pPr>
              <w:pStyle w:val="T2BaseArray"/>
              <w:ind w:left="0" w:firstLine="0"/>
              <w:jc w:val="left"/>
              <w:rPr>
                <w:ins w:id="2382" w:author="Author"/>
                <w:rFonts w:ascii="Arial" w:hAnsi="Arial" w:cs="Arial"/>
              </w:rPr>
            </w:pPr>
            <w:ins w:id="2383" w:author="Author">
              <w:r w:rsidRPr="00780708">
                <w:rPr>
                  <w:rFonts w:ascii="Arial" w:hAnsi="Arial" w:cs="Arial"/>
                </w:rPr>
                <w:t>AF</w:t>
              </w:r>
            </w:ins>
          </w:p>
        </w:tc>
        <w:tc>
          <w:tcPr>
            <w:tcW w:w="1603" w:type="dxa"/>
          </w:tcPr>
          <w:p w:rsidR="00D61BAC" w:rsidRPr="00780708" w:rsidRDefault="00D61BAC" w:rsidP="008B5B67">
            <w:pPr>
              <w:pStyle w:val="T2BaseArray"/>
              <w:ind w:left="0" w:firstLine="0"/>
              <w:jc w:val="left"/>
              <w:rPr>
                <w:ins w:id="2384" w:author="Author"/>
                <w:rFonts w:ascii="Arial" w:hAnsi="Arial" w:cs="Arial"/>
              </w:rPr>
            </w:pPr>
            <w:ins w:id="2385" w:author="Author">
              <w:r w:rsidRPr="00780708">
                <w:rPr>
                  <w:rFonts w:ascii="Arial" w:hAnsi="Arial" w:cs="Arial"/>
                </w:rPr>
                <w:t>Delivering CSD Participant's Client BIC</w:t>
              </w:r>
            </w:ins>
          </w:p>
        </w:tc>
        <w:tc>
          <w:tcPr>
            <w:tcW w:w="2065" w:type="dxa"/>
          </w:tcPr>
          <w:p w:rsidR="00D61BAC" w:rsidRPr="00780708" w:rsidRDefault="00D61BAC" w:rsidP="008B5B67">
            <w:pPr>
              <w:pStyle w:val="T2BaseArray"/>
              <w:ind w:left="0" w:firstLine="0"/>
              <w:jc w:val="left"/>
              <w:rPr>
                <w:ins w:id="2386" w:author="Author"/>
                <w:rFonts w:ascii="Arial" w:hAnsi="Arial" w:cs="Arial"/>
              </w:rPr>
            </w:pPr>
            <w:commentRangeStart w:id="2387"/>
            <w:ins w:id="2388" w:author="Author">
              <w:r>
                <w:rPr>
                  <w:rFonts w:ascii="Arial" w:hAnsi="Arial" w:cs="Arial"/>
                </w:rPr>
                <w:t>VAR</w:t>
              </w:r>
              <w:r w:rsidRPr="00780708">
                <w:rPr>
                  <w:rFonts w:ascii="Arial" w:hAnsi="Arial" w:cs="Arial"/>
                </w:rPr>
                <w:t>CHAR(11)</w:t>
              </w:r>
              <w:commentRangeEnd w:id="2387"/>
              <w:r>
                <w:rPr>
                  <w:rStyle w:val="CommentReference"/>
                  <w:rFonts w:ascii="Times New Roman" w:hAnsi="Times New Roman"/>
                  <w:lang w:val="fr-FR"/>
                </w:rPr>
                <w:commentReference w:id="2387"/>
              </w:r>
            </w:ins>
          </w:p>
        </w:tc>
        <w:tc>
          <w:tcPr>
            <w:tcW w:w="2350" w:type="dxa"/>
          </w:tcPr>
          <w:p w:rsidR="00D61BAC" w:rsidRPr="00780708" w:rsidRDefault="00D61BAC" w:rsidP="008B5B67">
            <w:pPr>
              <w:pStyle w:val="T2BaseArray"/>
              <w:ind w:left="0" w:firstLine="0"/>
              <w:jc w:val="left"/>
              <w:rPr>
                <w:ins w:id="2389" w:author="Author"/>
                <w:rFonts w:ascii="Arial" w:hAnsi="Arial" w:cs="Arial"/>
              </w:rPr>
            </w:pPr>
          </w:p>
        </w:tc>
        <w:tc>
          <w:tcPr>
            <w:tcW w:w="1820" w:type="dxa"/>
          </w:tcPr>
          <w:p w:rsidR="00D61BAC" w:rsidRPr="00780708" w:rsidRDefault="00D61BAC" w:rsidP="008B5B67">
            <w:pPr>
              <w:pStyle w:val="T2BaseArray"/>
              <w:ind w:left="0" w:firstLine="0"/>
              <w:jc w:val="left"/>
              <w:rPr>
                <w:ins w:id="2390" w:author="Author"/>
                <w:rFonts w:ascii="Arial" w:hAnsi="Arial" w:cs="Arial"/>
              </w:rPr>
            </w:pPr>
            <w:ins w:id="2391" w:author="Author">
              <w:r w:rsidRPr="00780708">
                <w:rPr>
                  <w:rFonts w:ascii="Arial" w:hAnsi="Arial" w:cs="Arial"/>
                </w:rPr>
                <w:t xml:space="preserve">Must be present if Delivering Party 3 BIC is present </w:t>
              </w:r>
            </w:ins>
          </w:p>
        </w:tc>
        <w:tc>
          <w:tcPr>
            <w:tcW w:w="755" w:type="dxa"/>
          </w:tcPr>
          <w:p w:rsidR="00D61BAC" w:rsidRPr="00780708" w:rsidRDefault="00D61BAC" w:rsidP="008B5B67">
            <w:pPr>
              <w:pStyle w:val="T2BaseArray"/>
              <w:ind w:left="0" w:firstLine="0"/>
              <w:jc w:val="left"/>
              <w:rPr>
                <w:ins w:id="2392" w:author="Author"/>
                <w:rFonts w:ascii="Arial" w:hAnsi="Arial" w:cs="Arial"/>
              </w:rPr>
            </w:pPr>
            <w:ins w:id="2393"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394" w:author="Author"/>
                <w:rFonts w:ascii="Arial" w:hAnsi="Arial" w:cs="Arial"/>
              </w:rPr>
            </w:pPr>
          </w:p>
        </w:tc>
      </w:tr>
      <w:tr w:rsidR="00D61BAC" w:rsidRPr="00780708" w:rsidTr="008B5B67">
        <w:trPr>
          <w:ins w:id="2395" w:author="Author"/>
        </w:trPr>
        <w:tc>
          <w:tcPr>
            <w:tcW w:w="614" w:type="dxa"/>
          </w:tcPr>
          <w:p w:rsidR="00D61BAC" w:rsidRPr="00780708" w:rsidRDefault="00D61BAC" w:rsidP="008B5B67">
            <w:pPr>
              <w:pStyle w:val="T2BaseArray"/>
              <w:ind w:left="0" w:firstLine="0"/>
              <w:jc w:val="left"/>
              <w:rPr>
                <w:ins w:id="2396" w:author="Author"/>
                <w:rFonts w:ascii="Arial" w:hAnsi="Arial" w:cs="Arial"/>
              </w:rPr>
            </w:pPr>
            <w:ins w:id="2397" w:author="Author">
              <w:r w:rsidRPr="00780708">
                <w:rPr>
                  <w:rFonts w:ascii="Arial" w:hAnsi="Arial" w:cs="Arial"/>
                </w:rPr>
                <w:t>33</w:t>
              </w:r>
            </w:ins>
          </w:p>
        </w:tc>
        <w:tc>
          <w:tcPr>
            <w:tcW w:w="647" w:type="dxa"/>
          </w:tcPr>
          <w:p w:rsidR="00D61BAC" w:rsidRPr="00780708" w:rsidRDefault="00D61BAC" w:rsidP="008B5B67">
            <w:pPr>
              <w:pStyle w:val="T2BaseArray"/>
              <w:ind w:left="0" w:firstLine="0"/>
              <w:jc w:val="left"/>
              <w:rPr>
                <w:ins w:id="2398" w:author="Author"/>
                <w:rFonts w:ascii="Arial" w:hAnsi="Arial" w:cs="Arial"/>
              </w:rPr>
            </w:pPr>
            <w:ins w:id="2399" w:author="Author">
              <w:r w:rsidRPr="00780708">
                <w:rPr>
                  <w:rFonts w:ascii="Arial" w:hAnsi="Arial" w:cs="Arial"/>
                </w:rPr>
                <w:t>AG</w:t>
              </w:r>
            </w:ins>
          </w:p>
        </w:tc>
        <w:tc>
          <w:tcPr>
            <w:tcW w:w="1603" w:type="dxa"/>
          </w:tcPr>
          <w:p w:rsidR="00D61BAC" w:rsidRPr="00780708" w:rsidRDefault="00D61BAC" w:rsidP="008B5B67">
            <w:pPr>
              <w:pStyle w:val="T2BaseArray"/>
              <w:ind w:left="0" w:firstLine="0"/>
              <w:jc w:val="left"/>
              <w:rPr>
                <w:ins w:id="2400" w:author="Author"/>
                <w:rFonts w:ascii="Arial" w:hAnsi="Arial" w:cs="Arial"/>
              </w:rPr>
            </w:pPr>
            <w:ins w:id="2401" w:author="Author">
              <w:r w:rsidRPr="00780708">
                <w:rPr>
                  <w:rFonts w:ascii="Arial" w:hAnsi="Arial" w:cs="Arial"/>
                </w:rPr>
                <w:t>Delivering Party 3 BIC</w:t>
              </w:r>
            </w:ins>
          </w:p>
        </w:tc>
        <w:tc>
          <w:tcPr>
            <w:tcW w:w="2065" w:type="dxa"/>
          </w:tcPr>
          <w:p w:rsidR="00D61BAC" w:rsidRPr="00780708" w:rsidRDefault="00D61BAC" w:rsidP="008B5B67">
            <w:pPr>
              <w:pStyle w:val="T2BaseArray"/>
              <w:ind w:left="0" w:firstLine="0"/>
              <w:jc w:val="left"/>
              <w:rPr>
                <w:ins w:id="2402" w:author="Author"/>
                <w:rFonts w:ascii="Arial" w:hAnsi="Arial" w:cs="Arial"/>
              </w:rPr>
            </w:pPr>
            <w:commentRangeStart w:id="2403"/>
            <w:ins w:id="2404" w:author="Author">
              <w:r>
                <w:rPr>
                  <w:rFonts w:ascii="Arial" w:hAnsi="Arial" w:cs="Arial"/>
                </w:rPr>
                <w:t>VAR</w:t>
              </w:r>
              <w:r w:rsidRPr="00780708">
                <w:rPr>
                  <w:rFonts w:ascii="Arial" w:hAnsi="Arial" w:cs="Arial"/>
                </w:rPr>
                <w:t>CHAR(11)</w:t>
              </w:r>
              <w:commentRangeEnd w:id="2403"/>
              <w:r>
                <w:rPr>
                  <w:rStyle w:val="CommentReference"/>
                  <w:rFonts w:ascii="Times New Roman" w:hAnsi="Times New Roman"/>
                  <w:lang w:val="fr-FR"/>
                </w:rPr>
                <w:commentReference w:id="2403"/>
              </w:r>
            </w:ins>
          </w:p>
        </w:tc>
        <w:tc>
          <w:tcPr>
            <w:tcW w:w="2350" w:type="dxa"/>
          </w:tcPr>
          <w:p w:rsidR="00D61BAC" w:rsidRPr="00780708" w:rsidRDefault="00D61BAC" w:rsidP="008B5B67">
            <w:pPr>
              <w:pStyle w:val="T2BaseArray"/>
              <w:ind w:left="0" w:firstLine="0"/>
              <w:jc w:val="left"/>
              <w:rPr>
                <w:ins w:id="2405" w:author="Author"/>
                <w:rFonts w:ascii="Arial" w:hAnsi="Arial" w:cs="Arial"/>
              </w:rPr>
            </w:pPr>
          </w:p>
        </w:tc>
        <w:tc>
          <w:tcPr>
            <w:tcW w:w="1820" w:type="dxa"/>
          </w:tcPr>
          <w:p w:rsidR="00D61BAC" w:rsidRPr="00780708" w:rsidRDefault="00D61BAC" w:rsidP="008B5B67">
            <w:pPr>
              <w:pStyle w:val="T2BaseArray"/>
              <w:ind w:left="0" w:firstLine="0"/>
              <w:jc w:val="left"/>
              <w:rPr>
                <w:ins w:id="2406" w:author="Author"/>
                <w:rFonts w:ascii="Arial" w:hAnsi="Arial" w:cs="Arial"/>
              </w:rPr>
            </w:pPr>
            <w:ins w:id="2407" w:author="Author">
              <w:r w:rsidRPr="00780708">
                <w:rPr>
                  <w:rFonts w:ascii="Arial" w:hAnsi="Arial" w:cs="Arial"/>
                </w:rPr>
                <w:t>Must be present if Delivering Party 4 BIC is present</w:t>
              </w:r>
            </w:ins>
          </w:p>
        </w:tc>
        <w:tc>
          <w:tcPr>
            <w:tcW w:w="755" w:type="dxa"/>
          </w:tcPr>
          <w:p w:rsidR="00D61BAC" w:rsidRPr="00780708" w:rsidRDefault="00D61BAC" w:rsidP="008B5B67">
            <w:pPr>
              <w:pStyle w:val="T2BaseArray"/>
              <w:ind w:left="0" w:firstLine="0"/>
              <w:jc w:val="left"/>
              <w:rPr>
                <w:ins w:id="2408" w:author="Author"/>
                <w:rFonts w:ascii="Arial" w:hAnsi="Arial" w:cs="Arial"/>
              </w:rPr>
            </w:pPr>
            <w:ins w:id="2409"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410" w:author="Author"/>
                <w:rFonts w:ascii="Arial" w:hAnsi="Arial" w:cs="Arial"/>
              </w:rPr>
            </w:pPr>
          </w:p>
        </w:tc>
      </w:tr>
      <w:tr w:rsidR="00D61BAC" w:rsidRPr="00780708" w:rsidTr="008B5B67">
        <w:trPr>
          <w:ins w:id="2411" w:author="Author"/>
        </w:trPr>
        <w:tc>
          <w:tcPr>
            <w:tcW w:w="614" w:type="dxa"/>
          </w:tcPr>
          <w:p w:rsidR="00D61BAC" w:rsidRPr="00780708" w:rsidRDefault="00D61BAC" w:rsidP="008B5B67">
            <w:pPr>
              <w:pStyle w:val="T2BaseArray"/>
              <w:ind w:left="0" w:firstLine="0"/>
              <w:jc w:val="left"/>
              <w:rPr>
                <w:ins w:id="2412" w:author="Author"/>
                <w:rFonts w:ascii="Arial" w:hAnsi="Arial" w:cs="Arial"/>
              </w:rPr>
            </w:pPr>
            <w:ins w:id="2413" w:author="Author">
              <w:r w:rsidRPr="00780708">
                <w:rPr>
                  <w:rFonts w:ascii="Arial" w:hAnsi="Arial" w:cs="Arial"/>
                </w:rPr>
                <w:t>34</w:t>
              </w:r>
            </w:ins>
          </w:p>
        </w:tc>
        <w:tc>
          <w:tcPr>
            <w:tcW w:w="647" w:type="dxa"/>
          </w:tcPr>
          <w:p w:rsidR="00D61BAC" w:rsidRPr="00780708" w:rsidRDefault="00D61BAC" w:rsidP="008B5B67">
            <w:pPr>
              <w:pStyle w:val="T2BaseArray"/>
              <w:ind w:left="0" w:firstLine="0"/>
              <w:jc w:val="left"/>
              <w:rPr>
                <w:ins w:id="2414" w:author="Author"/>
                <w:rFonts w:ascii="Arial" w:hAnsi="Arial" w:cs="Arial"/>
              </w:rPr>
            </w:pPr>
            <w:ins w:id="2415" w:author="Author">
              <w:r w:rsidRPr="00780708">
                <w:rPr>
                  <w:rFonts w:ascii="Arial" w:hAnsi="Arial" w:cs="Arial"/>
                </w:rPr>
                <w:t>AH</w:t>
              </w:r>
            </w:ins>
          </w:p>
        </w:tc>
        <w:tc>
          <w:tcPr>
            <w:tcW w:w="1603" w:type="dxa"/>
          </w:tcPr>
          <w:p w:rsidR="00D61BAC" w:rsidRPr="00780708" w:rsidRDefault="00D61BAC" w:rsidP="008B5B67">
            <w:pPr>
              <w:pStyle w:val="T2BaseArray"/>
              <w:ind w:left="0" w:firstLine="0"/>
              <w:jc w:val="left"/>
              <w:rPr>
                <w:ins w:id="2416" w:author="Author"/>
                <w:rFonts w:ascii="Arial" w:hAnsi="Arial" w:cs="Arial"/>
              </w:rPr>
            </w:pPr>
            <w:ins w:id="2417" w:author="Author">
              <w:r w:rsidRPr="00780708">
                <w:rPr>
                  <w:rFonts w:ascii="Arial" w:hAnsi="Arial" w:cs="Arial"/>
                </w:rPr>
                <w:t>Delivering Party 4 BIC</w:t>
              </w:r>
            </w:ins>
          </w:p>
        </w:tc>
        <w:tc>
          <w:tcPr>
            <w:tcW w:w="2065" w:type="dxa"/>
          </w:tcPr>
          <w:p w:rsidR="00D61BAC" w:rsidRPr="00780708" w:rsidRDefault="00D61BAC" w:rsidP="008B5B67">
            <w:pPr>
              <w:pStyle w:val="T2BaseArray"/>
              <w:ind w:left="0" w:firstLine="0"/>
              <w:jc w:val="left"/>
              <w:rPr>
                <w:ins w:id="2418" w:author="Author"/>
                <w:rFonts w:ascii="Arial" w:hAnsi="Arial" w:cs="Arial"/>
              </w:rPr>
            </w:pPr>
            <w:commentRangeStart w:id="2419"/>
            <w:ins w:id="2420" w:author="Author">
              <w:r>
                <w:rPr>
                  <w:rFonts w:ascii="Arial" w:hAnsi="Arial" w:cs="Arial"/>
                </w:rPr>
                <w:t>VAR</w:t>
              </w:r>
              <w:r w:rsidRPr="00780708">
                <w:rPr>
                  <w:rFonts w:ascii="Arial" w:hAnsi="Arial" w:cs="Arial"/>
                </w:rPr>
                <w:t>CHAR(11)</w:t>
              </w:r>
              <w:commentRangeEnd w:id="2419"/>
              <w:r>
                <w:rPr>
                  <w:rStyle w:val="CommentReference"/>
                  <w:rFonts w:ascii="Times New Roman" w:hAnsi="Times New Roman"/>
                  <w:lang w:val="fr-FR"/>
                </w:rPr>
                <w:commentReference w:id="2419"/>
              </w:r>
            </w:ins>
          </w:p>
        </w:tc>
        <w:tc>
          <w:tcPr>
            <w:tcW w:w="2350" w:type="dxa"/>
          </w:tcPr>
          <w:p w:rsidR="00D61BAC" w:rsidRPr="00780708" w:rsidRDefault="00D61BAC" w:rsidP="008B5B67">
            <w:pPr>
              <w:pStyle w:val="T2BaseArray"/>
              <w:ind w:left="0" w:firstLine="0"/>
              <w:jc w:val="left"/>
              <w:rPr>
                <w:ins w:id="2421" w:author="Author"/>
                <w:rFonts w:ascii="Arial" w:hAnsi="Arial" w:cs="Arial"/>
              </w:rPr>
            </w:pPr>
          </w:p>
        </w:tc>
        <w:tc>
          <w:tcPr>
            <w:tcW w:w="1820" w:type="dxa"/>
          </w:tcPr>
          <w:p w:rsidR="00D61BAC" w:rsidRPr="00780708" w:rsidRDefault="00D61BAC" w:rsidP="008B5B67">
            <w:pPr>
              <w:pStyle w:val="T2BaseArray"/>
              <w:ind w:left="0" w:firstLine="0"/>
              <w:jc w:val="left"/>
              <w:rPr>
                <w:ins w:id="2422" w:author="Author"/>
                <w:rFonts w:ascii="Arial" w:hAnsi="Arial" w:cs="Arial"/>
              </w:rPr>
            </w:pPr>
          </w:p>
        </w:tc>
        <w:tc>
          <w:tcPr>
            <w:tcW w:w="755" w:type="dxa"/>
          </w:tcPr>
          <w:p w:rsidR="00D61BAC" w:rsidRPr="00780708" w:rsidRDefault="00D61BAC" w:rsidP="008B5B67">
            <w:pPr>
              <w:pStyle w:val="T2BaseArray"/>
              <w:ind w:left="0" w:firstLine="0"/>
              <w:jc w:val="left"/>
              <w:rPr>
                <w:ins w:id="2423" w:author="Author"/>
                <w:rFonts w:ascii="Arial" w:hAnsi="Arial" w:cs="Arial"/>
              </w:rPr>
            </w:pPr>
            <w:ins w:id="2424"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425" w:author="Author"/>
                <w:rFonts w:ascii="Arial" w:hAnsi="Arial" w:cs="Arial"/>
              </w:rPr>
            </w:pPr>
          </w:p>
        </w:tc>
      </w:tr>
      <w:tr w:rsidR="00D61BAC" w:rsidRPr="00780708" w:rsidTr="008B5B67">
        <w:trPr>
          <w:ins w:id="2426" w:author="Author"/>
        </w:trPr>
        <w:tc>
          <w:tcPr>
            <w:tcW w:w="614" w:type="dxa"/>
          </w:tcPr>
          <w:p w:rsidR="00D61BAC" w:rsidRPr="00780708" w:rsidRDefault="00D61BAC" w:rsidP="008B5B67">
            <w:pPr>
              <w:pStyle w:val="T2BaseArray"/>
              <w:ind w:left="0" w:firstLine="0"/>
              <w:jc w:val="left"/>
              <w:rPr>
                <w:ins w:id="2427" w:author="Author"/>
                <w:rFonts w:ascii="Arial" w:hAnsi="Arial" w:cs="Arial"/>
              </w:rPr>
            </w:pPr>
            <w:ins w:id="2428" w:author="Author">
              <w:r w:rsidRPr="00780708">
                <w:rPr>
                  <w:rFonts w:ascii="Arial" w:hAnsi="Arial" w:cs="Arial"/>
                </w:rPr>
                <w:t>35</w:t>
              </w:r>
            </w:ins>
          </w:p>
        </w:tc>
        <w:tc>
          <w:tcPr>
            <w:tcW w:w="647" w:type="dxa"/>
          </w:tcPr>
          <w:p w:rsidR="00D61BAC" w:rsidRPr="00780708" w:rsidRDefault="00D61BAC" w:rsidP="008B5B67">
            <w:pPr>
              <w:pStyle w:val="T2BaseArray"/>
              <w:ind w:left="0" w:firstLine="0"/>
              <w:jc w:val="left"/>
              <w:rPr>
                <w:ins w:id="2429" w:author="Author"/>
                <w:rFonts w:ascii="Arial" w:hAnsi="Arial" w:cs="Arial"/>
              </w:rPr>
            </w:pPr>
            <w:ins w:id="2430" w:author="Author">
              <w:r w:rsidRPr="00780708">
                <w:rPr>
                  <w:rFonts w:ascii="Arial" w:hAnsi="Arial" w:cs="Arial"/>
                </w:rPr>
                <w:t>AI</w:t>
              </w:r>
            </w:ins>
          </w:p>
        </w:tc>
        <w:tc>
          <w:tcPr>
            <w:tcW w:w="1603" w:type="dxa"/>
          </w:tcPr>
          <w:p w:rsidR="00D61BAC" w:rsidRPr="00780708" w:rsidRDefault="00D61BAC" w:rsidP="008B5B67">
            <w:pPr>
              <w:pStyle w:val="T2BaseArray"/>
              <w:ind w:left="0" w:firstLine="0"/>
              <w:jc w:val="left"/>
              <w:rPr>
                <w:ins w:id="2431" w:author="Author"/>
                <w:rFonts w:ascii="Arial" w:hAnsi="Arial" w:cs="Arial"/>
              </w:rPr>
            </w:pPr>
            <w:ins w:id="2432" w:author="Author">
              <w:r w:rsidRPr="00780708">
                <w:rPr>
                  <w:rFonts w:ascii="Arial" w:hAnsi="Arial" w:cs="Arial"/>
                </w:rPr>
                <w:t>Receiving CSD Participant's Client BIC</w:t>
              </w:r>
            </w:ins>
          </w:p>
        </w:tc>
        <w:tc>
          <w:tcPr>
            <w:tcW w:w="2065" w:type="dxa"/>
          </w:tcPr>
          <w:p w:rsidR="00D61BAC" w:rsidRPr="00780708" w:rsidRDefault="00D61BAC" w:rsidP="008B5B67">
            <w:pPr>
              <w:pStyle w:val="T2BaseArray"/>
              <w:ind w:left="0" w:firstLine="0"/>
              <w:jc w:val="left"/>
              <w:rPr>
                <w:ins w:id="2433" w:author="Author"/>
                <w:rFonts w:ascii="Arial" w:hAnsi="Arial" w:cs="Arial"/>
              </w:rPr>
            </w:pPr>
            <w:commentRangeStart w:id="2434"/>
            <w:ins w:id="2435" w:author="Author">
              <w:r>
                <w:rPr>
                  <w:rFonts w:ascii="Arial" w:hAnsi="Arial" w:cs="Arial"/>
                </w:rPr>
                <w:t>VAR</w:t>
              </w:r>
              <w:r w:rsidRPr="00780708">
                <w:rPr>
                  <w:rFonts w:ascii="Arial" w:hAnsi="Arial" w:cs="Arial"/>
                </w:rPr>
                <w:t>CHAR(11)</w:t>
              </w:r>
              <w:commentRangeEnd w:id="2434"/>
              <w:r>
                <w:rPr>
                  <w:rStyle w:val="CommentReference"/>
                  <w:rFonts w:ascii="Times New Roman" w:hAnsi="Times New Roman"/>
                  <w:lang w:val="fr-FR"/>
                </w:rPr>
                <w:commentReference w:id="2434"/>
              </w:r>
            </w:ins>
          </w:p>
        </w:tc>
        <w:tc>
          <w:tcPr>
            <w:tcW w:w="2350" w:type="dxa"/>
          </w:tcPr>
          <w:p w:rsidR="00D61BAC" w:rsidRPr="00780708" w:rsidRDefault="00D61BAC" w:rsidP="008B5B67">
            <w:pPr>
              <w:pStyle w:val="T2BaseArray"/>
              <w:ind w:left="0" w:firstLine="0"/>
              <w:jc w:val="left"/>
              <w:rPr>
                <w:ins w:id="2436" w:author="Author"/>
                <w:rFonts w:ascii="Arial" w:hAnsi="Arial" w:cs="Arial"/>
              </w:rPr>
            </w:pPr>
          </w:p>
        </w:tc>
        <w:tc>
          <w:tcPr>
            <w:tcW w:w="1820" w:type="dxa"/>
          </w:tcPr>
          <w:p w:rsidR="00D61BAC" w:rsidRPr="00780708" w:rsidRDefault="00D61BAC" w:rsidP="008B5B67">
            <w:pPr>
              <w:pStyle w:val="T2BaseArray"/>
              <w:ind w:left="0" w:firstLine="0"/>
              <w:jc w:val="left"/>
              <w:rPr>
                <w:ins w:id="2437" w:author="Author"/>
                <w:rFonts w:ascii="Arial" w:hAnsi="Arial" w:cs="Arial"/>
              </w:rPr>
            </w:pPr>
            <w:ins w:id="2438" w:author="Author">
              <w:r w:rsidRPr="00780708">
                <w:rPr>
                  <w:rFonts w:ascii="Arial" w:hAnsi="Arial" w:cs="Arial"/>
                </w:rPr>
                <w:t>Must be present if Receiving Party 3 BIC is present</w:t>
              </w:r>
            </w:ins>
          </w:p>
        </w:tc>
        <w:tc>
          <w:tcPr>
            <w:tcW w:w="755" w:type="dxa"/>
          </w:tcPr>
          <w:p w:rsidR="00D61BAC" w:rsidRPr="00780708" w:rsidRDefault="00D61BAC" w:rsidP="008B5B67">
            <w:pPr>
              <w:pStyle w:val="T2BaseArray"/>
              <w:ind w:left="0" w:firstLine="0"/>
              <w:jc w:val="left"/>
              <w:rPr>
                <w:ins w:id="2439" w:author="Author"/>
                <w:rFonts w:ascii="Arial" w:hAnsi="Arial" w:cs="Arial"/>
              </w:rPr>
            </w:pPr>
            <w:ins w:id="2440"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441" w:author="Author"/>
                <w:rFonts w:ascii="Arial" w:hAnsi="Arial" w:cs="Arial"/>
              </w:rPr>
            </w:pPr>
          </w:p>
        </w:tc>
      </w:tr>
      <w:tr w:rsidR="00D61BAC" w:rsidRPr="00780708" w:rsidTr="008B5B67">
        <w:trPr>
          <w:ins w:id="2442" w:author="Author"/>
        </w:trPr>
        <w:tc>
          <w:tcPr>
            <w:tcW w:w="614" w:type="dxa"/>
          </w:tcPr>
          <w:p w:rsidR="00D61BAC" w:rsidRPr="00780708" w:rsidRDefault="00D61BAC" w:rsidP="008B5B67">
            <w:pPr>
              <w:pStyle w:val="T2BaseArray"/>
              <w:ind w:left="0" w:firstLine="0"/>
              <w:jc w:val="left"/>
              <w:rPr>
                <w:ins w:id="2443" w:author="Author"/>
                <w:rFonts w:ascii="Arial" w:hAnsi="Arial" w:cs="Arial"/>
              </w:rPr>
            </w:pPr>
            <w:ins w:id="2444" w:author="Author">
              <w:r w:rsidRPr="00780708">
                <w:rPr>
                  <w:rFonts w:ascii="Arial" w:hAnsi="Arial" w:cs="Arial"/>
                </w:rPr>
                <w:t>36</w:t>
              </w:r>
            </w:ins>
          </w:p>
        </w:tc>
        <w:tc>
          <w:tcPr>
            <w:tcW w:w="647" w:type="dxa"/>
          </w:tcPr>
          <w:p w:rsidR="00D61BAC" w:rsidRPr="00780708" w:rsidRDefault="00D61BAC" w:rsidP="008B5B67">
            <w:pPr>
              <w:pStyle w:val="T2BaseArray"/>
              <w:ind w:left="0" w:firstLine="0"/>
              <w:jc w:val="left"/>
              <w:rPr>
                <w:ins w:id="2445" w:author="Author"/>
                <w:rFonts w:ascii="Arial" w:hAnsi="Arial" w:cs="Arial"/>
              </w:rPr>
            </w:pPr>
            <w:ins w:id="2446" w:author="Author">
              <w:r w:rsidRPr="00780708">
                <w:rPr>
                  <w:rFonts w:ascii="Arial" w:hAnsi="Arial" w:cs="Arial"/>
                </w:rPr>
                <w:t>AJ</w:t>
              </w:r>
            </w:ins>
          </w:p>
        </w:tc>
        <w:tc>
          <w:tcPr>
            <w:tcW w:w="1603" w:type="dxa"/>
          </w:tcPr>
          <w:p w:rsidR="00D61BAC" w:rsidRPr="00780708" w:rsidRDefault="00D61BAC" w:rsidP="008B5B67">
            <w:pPr>
              <w:pStyle w:val="T2BaseArray"/>
              <w:ind w:left="0" w:firstLine="0"/>
              <w:jc w:val="left"/>
              <w:rPr>
                <w:ins w:id="2447" w:author="Author"/>
                <w:rFonts w:ascii="Arial" w:hAnsi="Arial" w:cs="Arial"/>
              </w:rPr>
            </w:pPr>
            <w:ins w:id="2448" w:author="Author">
              <w:r w:rsidRPr="00780708">
                <w:rPr>
                  <w:rFonts w:ascii="Arial" w:hAnsi="Arial" w:cs="Arial"/>
                </w:rPr>
                <w:t>Receiving Party 3 BIC</w:t>
              </w:r>
            </w:ins>
          </w:p>
        </w:tc>
        <w:tc>
          <w:tcPr>
            <w:tcW w:w="2065" w:type="dxa"/>
          </w:tcPr>
          <w:p w:rsidR="00D61BAC" w:rsidRPr="00780708" w:rsidRDefault="00D61BAC" w:rsidP="008B5B67">
            <w:pPr>
              <w:pStyle w:val="T2BaseArray"/>
              <w:ind w:left="0" w:firstLine="0"/>
              <w:jc w:val="left"/>
              <w:rPr>
                <w:ins w:id="2449" w:author="Author"/>
                <w:rFonts w:ascii="Arial" w:hAnsi="Arial" w:cs="Arial"/>
              </w:rPr>
            </w:pPr>
            <w:commentRangeStart w:id="2450"/>
            <w:ins w:id="2451" w:author="Author">
              <w:r>
                <w:rPr>
                  <w:rFonts w:ascii="Arial" w:hAnsi="Arial" w:cs="Arial"/>
                </w:rPr>
                <w:t>VAR</w:t>
              </w:r>
              <w:r w:rsidRPr="00780708">
                <w:rPr>
                  <w:rFonts w:ascii="Arial" w:hAnsi="Arial" w:cs="Arial"/>
                </w:rPr>
                <w:t>CHAR(11)</w:t>
              </w:r>
              <w:commentRangeEnd w:id="2450"/>
              <w:r>
                <w:rPr>
                  <w:rStyle w:val="CommentReference"/>
                  <w:rFonts w:ascii="Times New Roman" w:hAnsi="Times New Roman"/>
                  <w:lang w:val="fr-FR"/>
                </w:rPr>
                <w:commentReference w:id="2450"/>
              </w:r>
            </w:ins>
          </w:p>
        </w:tc>
        <w:tc>
          <w:tcPr>
            <w:tcW w:w="2350" w:type="dxa"/>
          </w:tcPr>
          <w:p w:rsidR="00D61BAC" w:rsidRPr="00780708" w:rsidRDefault="00D61BAC" w:rsidP="008B5B67">
            <w:pPr>
              <w:pStyle w:val="T2BaseArray"/>
              <w:ind w:left="0" w:firstLine="0"/>
              <w:jc w:val="left"/>
              <w:rPr>
                <w:ins w:id="2452" w:author="Author"/>
                <w:rFonts w:ascii="Arial" w:hAnsi="Arial" w:cs="Arial"/>
              </w:rPr>
            </w:pPr>
          </w:p>
        </w:tc>
        <w:tc>
          <w:tcPr>
            <w:tcW w:w="1820" w:type="dxa"/>
          </w:tcPr>
          <w:p w:rsidR="00D61BAC" w:rsidRPr="00780708" w:rsidRDefault="00D61BAC" w:rsidP="008B5B67">
            <w:pPr>
              <w:pStyle w:val="T2BaseArray"/>
              <w:ind w:left="0" w:firstLine="0"/>
              <w:jc w:val="left"/>
              <w:rPr>
                <w:ins w:id="2453" w:author="Author"/>
                <w:rFonts w:ascii="Arial" w:hAnsi="Arial" w:cs="Arial"/>
              </w:rPr>
            </w:pPr>
            <w:ins w:id="2454" w:author="Author">
              <w:r w:rsidRPr="00780708">
                <w:rPr>
                  <w:rFonts w:ascii="Arial" w:hAnsi="Arial" w:cs="Arial"/>
                </w:rPr>
                <w:t>Must be present if Receiving Party 4 BIC is present</w:t>
              </w:r>
            </w:ins>
          </w:p>
        </w:tc>
        <w:tc>
          <w:tcPr>
            <w:tcW w:w="755" w:type="dxa"/>
          </w:tcPr>
          <w:p w:rsidR="00D61BAC" w:rsidRPr="00780708" w:rsidRDefault="00D61BAC" w:rsidP="008B5B67">
            <w:pPr>
              <w:pStyle w:val="T2BaseArray"/>
              <w:ind w:left="0" w:firstLine="0"/>
              <w:jc w:val="left"/>
              <w:rPr>
                <w:ins w:id="2455" w:author="Author"/>
                <w:rFonts w:ascii="Arial" w:hAnsi="Arial" w:cs="Arial"/>
              </w:rPr>
            </w:pPr>
            <w:ins w:id="2456"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457" w:author="Author"/>
                <w:rFonts w:ascii="Arial" w:hAnsi="Arial" w:cs="Arial"/>
              </w:rPr>
            </w:pPr>
          </w:p>
        </w:tc>
      </w:tr>
      <w:tr w:rsidR="00D61BAC" w:rsidRPr="00780708" w:rsidTr="008B5B67">
        <w:trPr>
          <w:ins w:id="2458" w:author="Author"/>
        </w:trPr>
        <w:tc>
          <w:tcPr>
            <w:tcW w:w="614" w:type="dxa"/>
          </w:tcPr>
          <w:p w:rsidR="00D61BAC" w:rsidRPr="00780708" w:rsidRDefault="00D61BAC" w:rsidP="008B5B67">
            <w:pPr>
              <w:pStyle w:val="T2BaseArray"/>
              <w:ind w:left="0" w:firstLine="0"/>
              <w:jc w:val="left"/>
              <w:rPr>
                <w:ins w:id="2459" w:author="Author"/>
                <w:rFonts w:ascii="Arial" w:hAnsi="Arial" w:cs="Arial"/>
              </w:rPr>
            </w:pPr>
            <w:ins w:id="2460" w:author="Author">
              <w:r w:rsidRPr="00780708">
                <w:rPr>
                  <w:rFonts w:ascii="Arial" w:hAnsi="Arial" w:cs="Arial"/>
                </w:rPr>
                <w:t>37</w:t>
              </w:r>
            </w:ins>
          </w:p>
        </w:tc>
        <w:tc>
          <w:tcPr>
            <w:tcW w:w="647" w:type="dxa"/>
          </w:tcPr>
          <w:p w:rsidR="00D61BAC" w:rsidRPr="00780708" w:rsidRDefault="00D61BAC" w:rsidP="008B5B67">
            <w:pPr>
              <w:pStyle w:val="T2BaseArray"/>
              <w:ind w:left="0" w:firstLine="0"/>
              <w:jc w:val="left"/>
              <w:rPr>
                <w:ins w:id="2461" w:author="Author"/>
                <w:rFonts w:ascii="Arial" w:hAnsi="Arial" w:cs="Arial"/>
              </w:rPr>
            </w:pPr>
            <w:ins w:id="2462" w:author="Author">
              <w:r w:rsidRPr="00780708">
                <w:rPr>
                  <w:rFonts w:ascii="Arial" w:hAnsi="Arial" w:cs="Arial"/>
                </w:rPr>
                <w:t>AK</w:t>
              </w:r>
            </w:ins>
          </w:p>
        </w:tc>
        <w:tc>
          <w:tcPr>
            <w:tcW w:w="1603" w:type="dxa"/>
          </w:tcPr>
          <w:p w:rsidR="00D61BAC" w:rsidRPr="00780708" w:rsidRDefault="00D61BAC" w:rsidP="008B5B67">
            <w:pPr>
              <w:pStyle w:val="T2BaseArray"/>
              <w:ind w:left="0" w:firstLine="0"/>
              <w:jc w:val="left"/>
              <w:rPr>
                <w:ins w:id="2463" w:author="Author"/>
                <w:rFonts w:ascii="Arial" w:hAnsi="Arial" w:cs="Arial"/>
              </w:rPr>
            </w:pPr>
            <w:ins w:id="2464" w:author="Author">
              <w:r w:rsidRPr="00780708">
                <w:rPr>
                  <w:rFonts w:ascii="Arial" w:hAnsi="Arial" w:cs="Arial"/>
                </w:rPr>
                <w:t>Receiving Party 4 BIC</w:t>
              </w:r>
            </w:ins>
          </w:p>
        </w:tc>
        <w:tc>
          <w:tcPr>
            <w:tcW w:w="2065" w:type="dxa"/>
          </w:tcPr>
          <w:p w:rsidR="00D61BAC" w:rsidRPr="00780708" w:rsidRDefault="00D61BAC" w:rsidP="008B5B67">
            <w:pPr>
              <w:pStyle w:val="T2BaseArray"/>
              <w:ind w:left="0" w:firstLine="0"/>
              <w:jc w:val="left"/>
              <w:rPr>
                <w:ins w:id="2465" w:author="Author"/>
                <w:rFonts w:ascii="Arial" w:hAnsi="Arial" w:cs="Arial"/>
              </w:rPr>
            </w:pPr>
            <w:commentRangeStart w:id="2466"/>
            <w:ins w:id="2467" w:author="Author">
              <w:r>
                <w:rPr>
                  <w:rFonts w:ascii="Arial" w:hAnsi="Arial" w:cs="Arial"/>
                </w:rPr>
                <w:t>VAR</w:t>
              </w:r>
              <w:r w:rsidRPr="00780708">
                <w:rPr>
                  <w:rFonts w:ascii="Arial" w:hAnsi="Arial" w:cs="Arial"/>
                </w:rPr>
                <w:t>CHAR(11)</w:t>
              </w:r>
              <w:commentRangeEnd w:id="2466"/>
              <w:r>
                <w:rPr>
                  <w:rStyle w:val="CommentReference"/>
                  <w:rFonts w:ascii="Times New Roman" w:hAnsi="Times New Roman"/>
                  <w:lang w:val="fr-FR"/>
                </w:rPr>
                <w:commentReference w:id="2466"/>
              </w:r>
            </w:ins>
          </w:p>
        </w:tc>
        <w:tc>
          <w:tcPr>
            <w:tcW w:w="2350" w:type="dxa"/>
          </w:tcPr>
          <w:p w:rsidR="00D61BAC" w:rsidRPr="00780708" w:rsidRDefault="00D61BAC" w:rsidP="008B5B67">
            <w:pPr>
              <w:pStyle w:val="T2BaseArray"/>
              <w:ind w:left="0" w:firstLine="0"/>
              <w:jc w:val="left"/>
              <w:rPr>
                <w:ins w:id="2468" w:author="Author"/>
                <w:rFonts w:ascii="Arial" w:hAnsi="Arial" w:cs="Arial"/>
              </w:rPr>
            </w:pPr>
          </w:p>
        </w:tc>
        <w:tc>
          <w:tcPr>
            <w:tcW w:w="1820" w:type="dxa"/>
          </w:tcPr>
          <w:p w:rsidR="00D61BAC" w:rsidRPr="00780708" w:rsidRDefault="00D61BAC" w:rsidP="008B5B67">
            <w:pPr>
              <w:pStyle w:val="T2BaseArray"/>
              <w:ind w:left="0" w:firstLine="0"/>
              <w:jc w:val="left"/>
              <w:rPr>
                <w:ins w:id="2469" w:author="Author"/>
                <w:rFonts w:ascii="Arial" w:hAnsi="Arial" w:cs="Arial"/>
              </w:rPr>
            </w:pPr>
          </w:p>
        </w:tc>
        <w:tc>
          <w:tcPr>
            <w:tcW w:w="755" w:type="dxa"/>
          </w:tcPr>
          <w:p w:rsidR="00D61BAC" w:rsidRPr="00780708" w:rsidRDefault="00D61BAC" w:rsidP="008B5B67">
            <w:pPr>
              <w:pStyle w:val="T2BaseArray"/>
              <w:ind w:left="0" w:firstLine="0"/>
              <w:jc w:val="left"/>
              <w:rPr>
                <w:ins w:id="2470" w:author="Author"/>
                <w:rFonts w:ascii="Arial" w:hAnsi="Arial" w:cs="Arial"/>
              </w:rPr>
            </w:pPr>
            <w:ins w:id="2471"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472" w:author="Author"/>
                <w:rFonts w:ascii="Arial" w:hAnsi="Arial" w:cs="Arial"/>
              </w:rPr>
            </w:pPr>
          </w:p>
        </w:tc>
      </w:tr>
      <w:tr w:rsidR="00D61BAC" w:rsidRPr="00780708" w:rsidTr="008B5B67">
        <w:trPr>
          <w:ins w:id="2473" w:author="Author"/>
        </w:trPr>
        <w:tc>
          <w:tcPr>
            <w:tcW w:w="614" w:type="dxa"/>
          </w:tcPr>
          <w:p w:rsidR="00D61BAC" w:rsidRPr="00780708" w:rsidRDefault="00D61BAC" w:rsidP="008B5B67">
            <w:pPr>
              <w:pStyle w:val="T2BaseArray"/>
              <w:ind w:left="0" w:firstLine="0"/>
              <w:jc w:val="left"/>
              <w:rPr>
                <w:ins w:id="2474" w:author="Author"/>
                <w:rFonts w:ascii="Arial" w:hAnsi="Arial" w:cs="Arial"/>
              </w:rPr>
            </w:pPr>
            <w:ins w:id="2475" w:author="Author">
              <w:r w:rsidRPr="00780708">
                <w:rPr>
                  <w:rFonts w:ascii="Arial" w:hAnsi="Arial" w:cs="Arial"/>
                </w:rPr>
                <w:t>38</w:t>
              </w:r>
            </w:ins>
          </w:p>
        </w:tc>
        <w:tc>
          <w:tcPr>
            <w:tcW w:w="647" w:type="dxa"/>
          </w:tcPr>
          <w:p w:rsidR="00D61BAC" w:rsidRPr="00780708" w:rsidRDefault="00D61BAC" w:rsidP="008B5B67">
            <w:pPr>
              <w:pStyle w:val="T2BaseArray"/>
              <w:ind w:left="0" w:firstLine="0"/>
              <w:jc w:val="left"/>
              <w:rPr>
                <w:ins w:id="2476" w:author="Author"/>
                <w:rFonts w:ascii="Arial" w:hAnsi="Arial" w:cs="Arial"/>
              </w:rPr>
            </w:pPr>
            <w:ins w:id="2477" w:author="Author">
              <w:r w:rsidRPr="00780708">
                <w:rPr>
                  <w:rFonts w:ascii="Arial" w:hAnsi="Arial" w:cs="Arial"/>
                </w:rPr>
                <w:t>AL</w:t>
              </w:r>
            </w:ins>
          </w:p>
        </w:tc>
        <w:tc>
          <w:tcPr>
            <w:tcW w:w="1603" w:type="dxa"/>
          </w:tcPr>
          <w:p w:rsidR="00D61BAC" w:rsidRPr="00780708" w:rsidRDefault="00D61BAC" w:rsidP="008B5B67">
            <w:pPr>
              <w:pStyle w:val="T2BaseArray"/>
              <w:ind w:left="0" w:firstLine="0"/>
              <w:jc w:val="left"/>
              <w:rPr>
                <w:ins w:id="2478" w:author="Author"/>
                <w:rFonts w:ascii="Arial" w:hAnsi="Arial" w:cs="Arial"/>
              </w:rPr>
            </w:pPr>
            <w:ins w:id="2479" w:author="Author">
              <w:r w:rsidRPr="00780708">
                <w:rPr>
                  <w:rFonts w:ascii="Arial" w:hAnsi="Arial" w:cs="Arial"/>
                </w:rPr>
                <w:t>Debtor Party BIC</w:t>
              </w:r>
            </w:ins>
          </w:p>
        </w:tc>
        <w:tc>
          <w:tcPr>
            <w:tcW w:w="2065" w:type="dxa"/>
          </w:tcPr>
          <w:p w:rsidR="00D61BAC" w:rsidRPr="00780708" w:rsidRDefault="00D61BAC" w:rsidP="008B5B67">
            <w:pPr>
              <w:pStyle w:val="T2BaseArray"/>
              <w:ind w:left="0" w:firstLine="0"/>
              <w:jc w:val="left"/>
              <w:rPr>
                <w:ins w:id="2480" w:author="Author"/>
                <w:rFonts w:ascii="Arial" w:hAnsi="Arial" w:cs="Arial"/>
              </w:rPr>
            </w:pPr>
            <w:commentRangeStart w:id="2481"/>
            <w:ins w:id="2482" w:author="Author">
              <w:r>
                <w:rPr>
                  <w:rFonts w:ascii="Arial" w:hAnsi="Arial" w:cs="Arial"/>
                </w:rPr>
                <w:t>VAR</w:t>
              </w:r>
              <w:r w:rsidRPr="00780708">
                <w:rPr>
                  <w:rFonts w:ascii="Arial" w:hAnsi="Arial" w:cs="Arial"/>
                </w:rPr>
                <w:t>CHAR(11)</w:t>
              </w:r>
              <w:commentRangeEnd w:id="2481"/>
              <w:r>
                <w:rPr>
                  <w:rStyle w:val="CommentReference"/>
                  <w:rFonts w:ascii="Times New Roman" w:hAnsi="Times New Roman"/>
                  <w:lang w:val="fr-FR"/>
                </w:rPr>
                <w:commentReference w:id="2481"/>
              </w:r>
            </w:ins>
          </w:p>
        </w:tc>
        <w:tc>
          <w:tcPr>
            <w:tcW w:w="2350" w:type="dxa"/>
          </w:tcPr>
          <w:p w:rsidR="00D61BAC" w:rsidRPr="00780708" w:rsidRDefault="00D61BAC" w:rsidP="008B5B67">
            <w:pPr>
              <w:pStyle w:val="T2BaseArray"/>
              <w:ind w:left="0" w:firstLine="0"/>
              <w:jc w:val="left"/>
              <w:rPr>
                <w:ins w:id="2483" w:author="Author"/>
                <w:rFonts w:ascii="Arial" w:hAnsi="Arial" w:cs="Arial"/>
              </w:rPr>
            </w:pPr>
          </w:p>
        </w:tc>
        <w:tc>
          <w:tcPr>
            <w:tcW w:w="1820" w:type="dxa"/>
          </w:tcPr>
          <w:p w:rsidR="00D61BAC" w:rsidRPr="00780708" w:rsidRDefault="00D61BAC" w:rsidP="008B5B67">
            <w:pPr>
              <w:pStyle w:val="T2BaseArray"/>
              <w:ind w:left="0" w:firstLine="0"/>
              <w:jc w:val="left"/>
              <w:rPr>
                <w:ins w:id="2484" w:author="Author"/>
                <w:rFonts w:ascii="Arial" w:hAnsi="Arial" w:cs="Arial"/>
              </w:rPr>
            </w:pPr>
          </w:p>
        </w:tc>
        <w:tc>
          <w:tcPr>
            <w:tcW w:w="755" w:type="dxa"/>
          </w:tcPr>
          <w:p w:rsidR="00D61BAC" w:rsidRPr="00780708" w:rsidRDefault="00D61BAC" w:rsidP="008B5B67">
            <w:pPr>
              <w:pStyle w:val="T2BaseArray"/>
              <w:ind w:left="0" w:firstLine="0"/>
              <w:jc w:val="left"/>
              <w:rPr>
                <w:ins w:id="2485" w:author="Author"/>
                <w:rFonts w:ascii="Arial" w:hAnsi="Arial" w:cs="Arial"/>
              </w:rPr>
            </w:pPr>
            <w:ins w:id="2486"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487" w:author="Author"/>
                <w:rFonts w:ascii="Arial" w:hAnsi="Arial" w:cs="Arial"/>
              </w:rPr>
            </w:pPr>
          </w:p>
        </w:tc>
      </w:tr>
      <w:tr w:rsidR="00D61BAC" w:rsidRPr="00780708" w:rsidTr="008B5B67">
        <w:trPr>
          <w:ins w:id="2488" w:author="Author"/>
        </w:trPr>
        <w:tc>
          <w:tcPr>
            <w:tcW w:w="614" w:type="dxa"/>
          </w:tcPr>
          <w:p w:rsidR="00D61BAC" w:rsidRPr="00780708" w:rsidRDefault="00D61BAC" w:rsidP="008B5B67">
            <w:pPr>
              <w:pStyle w:val="T2BaseArray"/>
              <w:ind w:left="0" w:firstLine="0"/>
              <w:jc w:val="left"/>
              <w:rPr>
                <w:ins w:id="2489" w:author="Author"/>
                <w:rFonts w:ascii="Arial" w:hAnsi="Arial" w:cs="Arial"/>
              </w:rPr>
            </w:pPr>
            <w:ins w:id="2490" w:author="Author">
              <w:r w:rsidRPr="00780708">
                <w:rPr>
                  <w:rFonts w:ascii="Arial" w:hAnsi="Arial" w:cs="Arial"/>
                </w:rPr>
                <w:t>39</w:t>
              </w:r>
            </w:ins>
          </w:p>
        </w:tc>
        <w:tc>
          <w:tcPr>
            <w:tcW w:w="647" w:type="dxa"/>
          </w:tcPr>
          <w:p w:rsidR="00D61BAC" w:rsidRPr="00780708" w:rsidRDefault="00D61BAC" w:rsidP="008B5B67">
            <w:pPr>
              <w:pStyle w:val="T2BaseArray"/>
              <w:ind w:left="0" w:firstLine="0"/>
              <w:jc w:val="left"/>
              <w:rPr>
                <w:ins w:id="2491" w:author="Author"/>
                <w:rFonts w:ascii="Arial" w:hAnsi="Arial" w:cs="Arial"/>
              </w:rPr>
            </w:pPr>
            <w:ins w:id="2492" w:author="Author">
              <w:r w:rsidRPr="00780708">
                <w:rPr>
                  <w:rFonts w:ascii="Arial" w:hAnsi="Arial" w:cs="Arial"/>
                </w:rPr>
                <w:t>AM</w:t>
              </w:r>
            </w:ins>
          </w:p>
        </w:tc>
        <w:tc>
          <w:tcPr>
            <w:tcW w:w="1603" w:type="dxa"/>
          </w:tcPr>
          <w:p w:rsidR="00D61BAC" w:rsidRPr="00780708" w:rsidRDefault="00D61BAC" w:rsidP="008B5B67">
            <w:pPr>
              <w:pStyle w:val="T2BaseArray"/>
              <w:ind w:left="0" w:firstLine="0"/>
              <w:jc w:val="left"/>
              <w:rPr>
                <w:ins w:id="2493" w:author="Author"/>
                <w:rFonts w:ascii="Arial" w:hAnsi="Arial" w:cs="Arial"/>
              </w:rPr>
            </w:pPr>
            <w:ins w:id="2494" w:author="Author">
              <w:r w:rsidRPr="00780708">
                <w:rPr>
                  <w:rFonts w:ascii="Arial" w:hAnsi="Arial" w:cs="Arial"/>
                </w:rPr>
                <w:t>Debtor Dedicated Cash Account Number</w:t>
              </w:r>
            </w:ins>
          </w:p>
        </w:tc>
        <w:tc>
          <w:tcPr>
            <w:tcW w:w="2065" w:type="dxa"/>
          </w:tcPr>
          <w:p w:rsidR="00D61BAC" w:rsidRPr="00780708" w:rsidRDefault="00D61BAC" w:rsidP="008B5B67">
            <w:pPr>
              <w:pStyle w:val="T2BaseArray"/>
              <w:ind w:left="0" w:firstLine="0"/>
              <w:jc w:val="left"/>
              <w:rPr>
                <w:ins w:id="2495" w:author="Author"/>
                <w:rFonts w:ascii="Arial" w:hAnsi="Arial" w:cs="Arial"/>
              </w:rPr>
            </w:pPr>
            <w:commentRangeStart w:id="2496"/>
            <w:ins w:id="2497" w:author="Author">
              <w:r>
                <w:rPr>
                  <w:rFonts w:ascii="Arial" w:hAnsi="Arial" w:cs="Arial"/>
                </w:rPr>
                <w:t>VAR</w:t>
              </w:r>
              <w:r w:rsidRPr="00780708">
                <w:rPr>
                  <w:rFonts w:ascii="Arial" w:hAnsi="Arial" w:cs="Arial"/>
                </w:rPr>
                <w:t>CHAR(34)</w:t>
              </w:r>
              <w:commentRangeEnd w:id="2496"/>
              <w:r>
                <w:rPr>
                  <w:rStyle w:val="CommentReference"/>
                  <w:rFonts w:ascii="Times New Roman" w:hAnsi="Times New Roman"/>
                  <w:lang w:val="fr-FR"/>
                </w:rPr>
                <w:commentReference w:id="2496"/>
              </w:r>
            </w:ins>
          </w:p>
        </w:tc>
        <w:tc>
          <w:tcPr>
            <w:tcW w:w="2350" w:type="dxa"/>
          </w:tcPr>
          <w:p w:rsidR="00D61BAC" w:rsidRPr="00780708" w:rsidRDefault="00D61BAC" w:rsidP="008B5B67">
            <w:pPr>
              <w:pStyle w:val="T2BaseArray"/>
              <w:ind w:left="0" w:firstLine="0"/>
              <w:jc w:val="left"/>
              <w:rPr>
                <w:ins w:id="2498" w:author="Author"/>
                <w:rFonts w:ascii="Arial" w:hAnsi="Arial" w:cs="Arial"/>
              </w:rPr>
            </w:pPr>
          </w:p>
        </w:tc>
        <w:tc>
          <w:tcPr>
            <w:tcW w:w="1820" w:type="dxa"/>
          </w:tcPr>
          <w:p w:rsidR="00D61BAC" w:rsidRPr="00780708" w:rsidRDefault="00D61BAC" w:rsidP="008B5B67">
            <w:pPr>
              <w:pStyle w:val="T2BaseArray"/>
              <w:ind w:left="0" w:firstLine="0"/>
              <w:jc w:val="left"/>
              <w:rPr>
                <w:ins w:id="2499" w:author="Author"/>
                <w:rFonts w:ascii="Arial" w:hAnsi="Arial" w:cs="Arial"/>
              </w:rPr>
            </w:pPr>
          </w:p>
        </w:tc>
        <w:tc>
          <w:tcPr>
            <w:tcW w:w="755" w:type="dxa"/>
          </w:tcPr>
          <w:p w:rsidR="00D61BAC" w:rsidRPr="00780708" w:rsidRDefault="00D61BAC" w:rsidP="008B5B67">
            <w:pPr>
              <w:pStyle w:val="T2BaseArray"/>
              <w:ind w:left="0" w:firstLine="0"/>
              <w:jc w:val="left"/>
              <w:rPr>
                <w:ins w:id="2500" w:author="Author"/>
                <w:rFonts w:ascii="Arial" w:hAnsi="Arial" w:cs="Arial"/>
              </w:rPr>
            </w:pPr>
            <w:ins w:id="2501"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502" w:author="Author"/>
                <w:rFonts w:ascii="Arial" w:hAnsi="Arial" w:cs="Arial"/>
              </w:rPr>
            </w:pPr>
          </w:p>
        </w:tc>
      </w:tr>
      <w:tr w:rsidR="00D61BAC" w:rsidRPr="00780708" w:rsidTr="008B5B67">
        <w:trPr>
          <w:ins w:id="2503" w:author="Author"/>
        </w:trPr>
        <w:tc>
          <w:tcPr>
            <w:tcW w:w="614" w:type="dxa"/>
          </w:tcPr>
          <w:p w:rsidR="00D61BAC" w:rsidRPr="00780708" w:rsidRDefault="00D61BAC" w:rsidP="008B5B67">
            <w:pPr>
              <w:pStyle w:val="T2BaseArray"/>
              <w:ind w:left="0" w:firstLine="0"/>
              <w:jc w:val="left"/>
              <w:rPr>
                <w:ins w:id="2504" w:author="Author"/>
                <w:rFonts w:ascii="Arial" w:hAnsi="Arial" w:cs="Arial"/>
              </w:rPr>
            </w:pPr>
            <w:ins w:id="2505" w:author="Author">
              <w:r w:rsidRPr="00780708">
                <w:rPr>
                  <w:rFonts w:ascii="Arial" w:hAnsi="Arial" w:cs="Arial"/>
                </w:rPr>
                <w:t>40</w:t>
              </w:r>
            </w:ins>
          </w:p>
        </w:tc>
        <w:tc>
          <w:tcPr>
            <w:tcW w:w="647" w:type="dxa"/>
          </w:tcPr>
          <w:p w:rsidR="00D61BAC" w:rsidRPr="00780708" w:rsidRDefault="00D61BAC" w:rsidP="008B5B67">
            <w:pPr>
              <w:pStyle w:val="T2BaseArray"/>
              <w:ind w:left="0" w:firstLine="0"/>
              <w:jc w:val="left"/>
              <w:rPr>
                <w:ins w:id="2506" w:author="Author"/>
                <w:rFonts w:ascii="Arial" w:hAnsi="Arial" w:cs="Arial"/>
              </w:rPr>
            </w:pPr>
            <w:ins w:id="2507" w:author="Author">
              <w:r w:rsidRPr="00780708">
                <w:rPr>
                  <w:rFonts w:ascii="Arial" w:hAnsi="Arial" w:cs="Arial"/>
                </w:rPr>
                <w:t>AN</w:t>
              </w:r>
            </w:ins>
          </w:p>
        </w:tc>
        <w:tc>
          <w:tcPr>
            <w:tcW w:w="1603" w:type="dxa"/>
          </w:tcPr>
          <w:p w:rsidR="00D61BAC" w:rsidRPr="00780708" w:rsidRDefault="00D61BAC" w:rsidP="008B5B67">
            <w:pPr>
              <w:pStyle w:val="T2BaseArray"/>
              <w:ind w:left="0" w:firstLine="0"/>
              <w:jc w:val="left"/>
              <w:rPr>
                <w:ins w:id="2508" w:author="Author"/>
                <w:rFonts w:ascii="Arial" w:hAnsi="Arial" w:cs="Arial"/>
              </w:rPr>
            </w:pPr>
            <w:ins w:id="2509" w:author="Author">
              <w:r w:rsidRPr="00780708">
                <w:rPr>
                  <w:rFonts w:ascii="Arial" w:hAnsi="Arial" w:cs="Arial"/>
                </w:rPr>
                <w:t>Creditor Party BIC</w:t>
              </w:r>
            </w:ins>
          </w:p>
        </w:tc>
        <w:tc>
          <w:tcPr>
            <w:tcW w:w="2065" w:type="dxa"/>
          </w:tcPr>
          <w:p w:rsidR="00D61BAC" w:rsidRPr="00780708" w:rsidRDefault="00D61BAC" w:rsidP="008B5B67">
            <w:pPr>
              <w:pStyle w:val="T2BaseArray"/>
              <w:ind w:left="0" w:firstLine="0"/>
              <w:jc w:val="left"/>
              <w:rPr>
                <w:ins w:id="2510" w:author="Author"/>
                <w:rFonts w:ascii="Arial" w:hAnsi="Arial" w:cs="Arial"/>
              </w:rPr>
            </w:pPr>
            <w:commentRangeStart w:id="2511"/>
            <w:ins w:id="2512" w:author="Author">
              <w:r>
                <w:rPr>
                  <w:rFonts w:ascii="Arial" w:hAnsi="Arial" w:cs="Arial"/>
                </w:rPr>
                <w:t>VAR</w:t>
              </w:r>
              <w:r w:rsidRPr="00780708">
                <w:rPr>
                  <w:rFonts w:ascii="Arial" w:hAnsi="Arial" w:cs="Arial"/>
                </w:rPr>
                <w:t>CHAR(11)</w:t>
              </w:r>
              <w:commentRangeEnd w:id="2511"/>
              <w:r>
                <w:rPr>
                  <w:rStyle w:val="CommentReference"/>
                  <w:rFonts w:ascii="Times New Roman" w:hAnsi="Times New Roman"/>
                  <w:lang w:val="fr-FR"/>
                </w:rPr>
                <w:commentReference w:id="2511"/>
              </w:r>
            </w:ins>
          </w:p>
        </w:tc>
        <w:tc>
          <w:tcPr>
            <w:tcW w:w="2350" w:type="dxa"/>
          </w:tcPr>
          <w:p w:rsidR="00D61BAC" w:rsidRPr="00780708" w:rsidRDefault="00D61BAC" w:rsidP="008B5B67">
            <w:pPr>
              <w:pStyle w:val="T2BaseArray"/>
              <w:ind w:left="0" w:firstLine="0"/>
              <w:jc w:val="left"/>
              <w:rPr>
                <w:ins w:id="2513" w:author="Author"/>
                <w:rFonts w:ascii="Arial" w:hAnsi="Arial" w:cs="Arial"/>
              </w:rPr>
            </w:pPr>
          </w:p>
        </w:tc>
        <w:tc>
          <w:tcPr>
            <w:tcW w:w="1820" w:type="dxa"/>
          </w:tcPr>
          <w:p w:rsidR="00D61BAC" w:rsidRPr="00780708" w:rsidRDefault="00D61BAC" w:rsidP="008B5B67">
            <w:pPr>
              <w:pStyle w:val="T2BaseArray"/>
              <w:ind w:left="0" w:firstLine="0"/>
              <w:jc w:val="left"/>
              <w:rPr>
                <w:ins w:id="2514" w:author="Author"/>
                <w:rFonts w:ascii="Arial" w:hAnsi="Arial" w:cs="Arial"/>
              </w:rPr>
            </w:pPr>
          </w:p>
        </w:tc>
        <w:tc>
          <w:tcPr>
            <w:tcW w:w="755" w:type="dxa"/>
          </w:tcPr>
          <w:p w:rsidR="00D61BAC" w:rsidRPr="00780708" w:rsidRDefault="00D61BAC" w:rsidP="008B5B67">
            <w:pPr>
              <w:pStyle w:val="T2BaseArray"/>
              <w:ind w:left="0" w:firstLine="0"/>
              <w:jc w:val="left"/>
              <w:rPr>
                <w:ins w:id="2515" w:author="Author"/>
                <w:rFonts w:ascii="Arial" w:hAnsi="Arial" w:cs="Arial"/>
              </w:rPr>
            </w:pPr>
            <w:ins w:id="2516"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517" w:author="Author"/>
                <w:rFonts w:ascii="Arial" w:hAnsi="Arial" w:cs="Arial"/>
              </w:rPr>
            </w:pPr>
          </w:p>
        </w:tc>
      </w:tr>
      <w:tr w:rsidR="00D61BAC" w:rsidRPr="00780708" w:rsidTr="008B5B67">
        <w:trPr>
          <w:ins w:id="2518" w:author="Author"/>
        </w:trPr>
        <w:tc>
          <w:tcPr>
            <w:tcW w:w="614" w:type="dxa"/>
          </w:tcPr>
          <w:p w:rsidR="00D61BAC" w:rsidRPr="00780708" w:rsidRDefault="00D61BAC" w:rsidP="008B5B67">
            <w:pPr>
              <w:pStyle w:val="T2BaseArray"/>
              <w:ind w:left="0" w:firstLine="0"/>
              <w:jc w:val="left"/>
              <w:rPr>
                <w:ins w:id="2519" w:author="Author"/>
                <w:rFonts w:ascii="Arial" w:hAnsi="Arial" w:cs="Arial"/>
              </w:rPr>
            </w:pPr>
            <w:ins w:id="2520" w:author="Author">
              <w:r w:rsidRPr="00780708">
                <w:rPr>
                  <w:rFonts w:ascii="Arial" w:hAnsi="Arial" w:cs="Arial"/>
                </w:rPr>
                <w:t>41</w:t>
              </w:r>
            </w:ins>
          </w:p>
        </w:tc>
        <w:tc>
          <w:tcPr>
            <w:tcW w:w="647" w:type="dxa"/>
          </w:tcPr>
          <w:p w:rsidR="00D61BAC" w:rsidRPr="00780708" w:rsidRDefault="00D61BAC" w:rsidP="008B5B67">
            <w:pPr>
              <w:pStyle w:val="T2BaseArray"/>
              <w:ind w:left="0" w:firstLine="0"/>
              <w:jc w:val="left"/>
              <w:rPr>
                <w:ins w:id="2521" w:author="Author"/>
                <w:rFonts w:ascii="Arial" w:hAnsi="Arial" w:cs="Arial"/>
              </w:rPr>
            </w:pPr>
            <w:ins w:id="2522" w:author="Author">
              <w:r w:rsidRPr="00780708">
                <w:rPr>
                  <w:rFonts w:ascii="Arial" w:hAnsi="Arial" w:cs="Arial"/>
                </w:rPr>
                <w:t>AO</w:t>
              </w:r>
            </w:ins>
          </w:p>
        </w:tc>
        <w:tc>
          <w:tcPr>
            <w:tcW w:w="1603" w:type="dxa"/>
          </w:tcPr>
          <w:p w:rsidR="00D61BAC" w:rsidRPr="00780708" w:rsidRDefault="00D61BAC" w:rsidP="008B5B67">
            <w:pPr>
              <w:pStyle w:val="T2BaseArray"/>
              <w:ind w:left="0" w:firstLine="0"/>
              <w:jc w:val="left"/>
              <w:rPr>
                <w:ins w:id="2523" w:author="Author"/>
                <w:rFonts w:ascii="Arial" w:hAnsi="Arial" w:cs="Arial"/>
              </w:rPr>
            </w:pPr>
            <w:ins w:id="2524" w:author="Author">
              <w:r w:rsidRPr="00780708">
                <w:rPr>
                  <w:rFonts w:ascii="Arial" w:hAnsi="Arial" w:cs="Arial"/>
                </w:rPr>
                <w:t>Creditor Dedicated Cash Account Number</w:t>
              </w:r>
            </w:ins>
          </w:p>
        </w:tc>
        <w:tc>
          <w:tcPr>
            <w:tcW w:w="2065" w:type="dxa"/>
          </w:tcPr>
          <w:p w:rsidR="00D61BAC" w:rsidRPr="00780708" w:rsidRDefault="00D61BAC" w:rsidP="008B5B67">
            <w:pPr>
              <w:pStyle w:val="T2BaseArray"/>
              <w:ind w:left="0" w:firstLine="0"/>
              <w:jc w:val="left"/>
              <w:rPr>
                <w:ins w:id="2525" w:author="Author"/>
                <w:rFonts w:ascii="Arial" w:hAnsi="Arial" w:cs="Arial"/>
              </w:rPr>
            </w:pPr>
            <w:commentRangeStart w:id="2526"/>
            <w:ins w:id="2527" w:author="Author">
              <w:r>
                <w:rPr>
                  <w:rFonts w:ascii="Arial" w:hAnsi="Arial" w:cs="Arial"/>
                </w:rPr>
                <w:t>VAR</w:t>
              </w:r>
              <w:r w:rsidRPr="00780708">
                <w:rPr>
                  <w:rFonts w:ascii="Arial" w:hAnsi="Arial" w:cs="Arial"/>
                </w:rPr>
                <w:t>CHAR(34)</w:t>
              </w:r>
              <w:commentRangeEnd w:id="2526"/>
              <w:r>
                <w:rPr>
                  <w:rStyle w:val="CommentReference"/>
                  <w:rFonts w:ascii="Times New Roman" w:hAnsi="Times New Roman"/>
                  <w:lang w:val="fr-FR"/>
                </w:rPr>
                <w:commentReference w:id="2526"/>
              </w:r>
            </w:ins>
          </w:p>
        </w:tc>
        <w:tc>
          <w:tcPr>
            <w:tcW w:w="2350" w:type="dxa"/>
          </w:tcPr>
          <w:p w:rsidR="00D61BAC" w:rsidRPr="00780708" w:rsidRDefault="00D61BAC" w:rsidP="008B5B67">
            <w:pPr>
              <w:pStyle w:val="T2BaseArray"/>
              <w:ind w:left="0" w:firstLine="0"/>
              <w:jc w:val="left"/>
              <w:rPr>
                <w:ins w:id="2528" w:author="Author"/>
                <w:rFonts w:ascii="Arial" w:hAnsi="Arial" w:cs="Arial"/>
              </w:rPr>
            </w:pPr>
          </w:p>
        </w:tc>
        <w:tc>
          <w:tcPr>
            <w:tcW w:w="1820" w:type="dxa"/>
          </w:tcPr>
          <w:p w:rsidR="00D61BAC" w:rsidRPr="00780708" w:rsidRDefault="00D61BAC" w:rsidP="008B5B67">
            <w:pPr>
              <w:pStyle w:val="T2BaseArray"/>
              <w:ind w:left="0" w:firstLine="0"/>
              <w:jc w:val="left"/>
              <w:rPr>
                <w:ins w:id="2529" w:author="Author"/>
                <w:rFonts w:ascii="Arial" w:hAnsi="Arial" w:cs="Arial"/>
              </w:rPr>
            </w:pPr>
          </w:p>
        </w:tc>
        <w:tc>
          <w:tcPr>
            <w:tcW w:w="755" w:type="dxa"/>
          </w:tcPr>
          <w:p w:rsidR="00D61BAC" w:rsidRPr="00780708" w:rsidRDefault="00D61BAC" w:rsidP="008B5B67">
            <w:pPr>
              <w:pStyle w:val="T2BaseArray"/>
              <w:ind w:left="0" w:firstLine="0"/>
              <w:jc w:val="left"/>
              <w:rPr>
                <w:ins w:id="2530" w:author="Author"/>
                <w:rFonts w:ascii="Arial" w:hAnsi="Arial" w:cs="Arial"/>
              </w:rPr>
            </w:pPr>
            <w:ins w:id="2531"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532" w:author="Author"/>
                <w:rFonts w:ascii="Arial" w:hAnsi="Arial" w:cs="Arial"/>
              </w:rPr>
            </w:pPr>
          </w:p>
        </w:tc>
      </w:tr>
      <w:tr w:rsidR="00D61BAC" w:rsidRPr="00780708" w:rsidTr="008B5B67">
        <w:trPr>
          <w:ins w:id="2533" w:author="Author"/>
        </w:trPr>
        <w:tc>
          <w:tcPr>
            <w:tcW w:w="614" w:type="dxa"/>
          </w:tcPr>
          <w:p w:rsidR="00D61BAC" w:rsidRPr="00780708" w:rsidRDefault="00D61BAC" w:rsidP="008B5B67">
            <w:pPr>
              <w:pStyle w:val="T2BaseArray"/>
              <w:ind w:left="0" w:firstLine="0"/>
              <w:jc w:val="left"/>
              <w:rPr>
                <w:ins w:id="2534" w:author="Author"/>
                <w:rFonts w:ascii="Arial" w:hAnsi="Arial" w:cs="Arial"/>
              </w:rPr>
            </w:pPr>
            <w:ins w:id="2535" w:author="Author">
              <w:r w:rsidRPr="00780708">
                <w:rPr>
                  <w:rFonts w:ascii="Arial" w:hAnsi="Arial" w:cs="Arial"/>
                </w:rPr>
                <w:t>42</w:t>
              </w:r>
            </w:ins>
          </w:p>
        </w:tc>
        <w:tc>
          <w:tcPr>
            <w:tcW w:w="647" w:type="dxa"/>
          </w:tcPr>
          <w:p w:rsidR="00D61BAC" w:rsidRPr="00780708" w:rsidRDefault="00D61BAC" w:rsidP="008B5B67">
            <w:pPr>
              <w:pStyle w:val="T2BaseArray"/>
              <w:ind w:left="0" w:firstLine="0"/>
              <w:jc w:val="left"/>
              <w:rPr>
                <w:ins w:id="2536" w:author="Author"/>
                <w:rFonts w:ascii="Arial" w:hAnsi="Arial" w:cs="Arial"/>
              </w:rPr>
            </w:pPr>
            <w:ins w:id="2537" w:author="Author">
              <w:r w:rsidRPr="00780708">
                <w:rPr>
                  <w:rFonts w:ascii="Arial" w:hAnsi="Arial" w:cs="Arial"/>
                </w:rPr>
                <w:t>AP</w:t>
              </w:r>
            </w:ins>
          </w:p>
        </w:tc>
        <w:tc>
          <w:tcPr>
            <w:tcW w:w="1603" w:type="dxa"/>
          </w:tcPr>
          <w:p w:rsidR="00D61BAC" w:rsidRPr="00780708" w:rsidRDefault="00D61BAC" w:rsidP="008B5B67">
            <w:pPr>
              <w:pStyle w:val="T2BaseArray"/>
              <w:ind w:left="0" w:firstLine="0"/>
              <w:jc w:val="left"/>
              <w:rPr>
                <w:ins w:id="2538" w:author="Author"/>
                <w:rFonts w:ascii="Arial" w:hAnsi="Arial" w:cs="Arial"/>
              </w:rPr>
            </w:pPr>
            <w:ins w:id="2539" w:author="Author">
              <w:r w:rsidRPr="00780708">
                <w:rPr>
                  <w:rFonts w:ascii="Arial" w:hAnsi="Arial" w:cs="Arial"/>
                </w:rPr>
                <w:t>Settlement Amount</w:t>
              </w:r>
            </w:ins>
          </w:p>
        </w:tc>
        <w:tc>
          <w:tcPr>
            <w:tcW w:w="2065" w:type="dxa"/>
          </w:tcPr>
          <w:p w:rsidR="00D61BAC" w:rsidRPr="00780708" w:rsidRDefault="00D61BAC" w:rsidP="008B5B67">
            <w:pPr>
              <w:pStyle w:val="T2BaseArray"/>
              <w:ind w:left="0" w:firstLine="0"/>
              <w:jc w:val="left"/>
              <w:rPr>
                <w:ins w:id="2540" w:author="Author"/>
                <w:rFonts w:ascii="Arial" w:hAnsi="Arial" w:cs="Arial"/>
              </w:rPr>
            </w:pPr>
            <w:ins w:id="2541" w:author="Author">
              <w:r w:rsidRPr="00780708">
                <w:rPr>
                  <w:rFonts w:ascii="Arial" w:hAnsi="Arial" w:cs="Arial"/>
                </w:rPr>
                <w:t>DEC(14,5)</w:t>
              </w:r>
            </w:ins>
          </w:p>
        </w:tc>
        <w:tc>
          <w:tcPr>
            <w:tcW w:w="2350" w:type="dxa"/>
          </w:tcPr>
          <w:p w:rsidR="00D61BAC" w:rsidRPr="00780708" w:rsidRDefault="00D61BAC" w:rsidP="008B5B67">
            <w:pPr>
              <w:pStyle w:val="T2BaseArray"/>
              <w:ind w:left="0" w:firstLine="0"/>
              <w:jc w:val="left"/>
              <w:rPr>
                <w:ins w:id="2542" w:author="Author"/>
                <w:rFonts w:ascii="Arial" w:hAnsi="Arial" w:cs="Arial"/>
              </w:rPr>
            </w:pPr>
          </w:p>
        </w:tc>
        <w:tc>
          <w:tcPr>
            <w:tcW w:w="1820" w:type="dxa"/>
          </w:tcPr>
          <w:p w:rsidR="00D61BAC" w:rsidRPr="00780708" w:rsidRDefault="00D61BAC" w:rsidP="008B5B67">
            <w:pPr>
              <w:pStyle w:val="T2BaseArray"/>
              <w:ind w:left="0" w:firstLine="0"/>
              <w:jc w:val="left"/>
              <w:rPr>
                <w:ins w:id="2543" w:author="Author"/>
                <w:rFonts w:ascii="Arial" w:hAnsi="Arial" w:cs="Arial"/>
              </w:rPr>
            </w:pPr>
            <w:ins w:id="2544" w:author="Author">
              <w:r w:rsidRPr="00780708">
                <w:rPr>
                  <w:rFonts w:ascii="Arial" w:hAnsi="Arial" w:cs="Arial"/>
                </w:rPr>
                <w:t>Must occur when Payment Type Code is ‘APMT’</w:t>
              </w:r>
            </w:ins>
          </w:p>
        </w:tc>
        <w:tc>
          <w:tcPr>
            <w:tcW w:w="755" w:type="dxa"/>
          </w:tcPr>
          <w:p w:rsidR="00D61BAC" w:rsidRPr="00780708" w:rsidRDefault="00D61BAC" w:rsidP="008B5B67">
            <w:pPr>
              <w:pStyle w:val="T2BaseArray"/>
              <w:ind w:left="0" w:firstLine="0"/>
              <w:jc w:val="left"/>
              <w:rPr>
                <w:ins w:id="2545" w:author="Author"/>
                <w:rFonts w:ascii="Arial" w:hAnsi="Arial" w:cs="Arial"/>
              </w:rPr>
            </w:pPr>
            <w:ins w:id="2546"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547" w:author="Author"/>
                <w:rFonts w:ascii="Arial" w:hAnsi="Arial" w:cs="Arial"/>
              </w:rPr>
            </w:pPr>
          </w:p>
        </w:tc>
      </w:tr>
      <w:tr w:rsidR="00D61BAC" w:rsidRPr="00780708" w:rsidTr="008B5B67">
        <w:trPr>
          <w:ins w:id="2548" w:author="Author"/>
        </w:trPr>
        <w:tc>
          <w:tcPr>
            <w:tcW w:w="614" w:type="dxa"/>
          </w:tcPr>
          <w:p w:rsidR="00D61BAC" w:rsidRPr="00780708" w:rsidRDefault="00D61BAC" w:rsidP="008B5B67">
            <w:pPr>
              <w:pStyle w:val="T2BaseArray"/>
              <w:ind w:left="0" w:firstLine="0"/>
              <w:jc w:val="left"/>
              <w:rPr>
                <w:ins w:id="2549" w:author="Author"/>
                <w:rFonts w:ascii="Arial" w:hAnsi="Arial" w:cs="Arial"/>
              </w:rPr>
            </w:pPr>
            <w:ins w:id="2550" w:author="Author">
              <w:r w:rsidRPr="00780708">
                <w:rPr>
                  <w:rFonts w:ascii="Arial" w:hAnsi="Arial" w:cs="Arial"/>
                </w:rPr>
                <w:t>43</w:t>
              </w:r>
            </w:ins>
          </w:p>
        </w:tc>
        <w:tc>
          <w:tcPr>
            <w:tcW w:w="647" w:type="dxa"/>
          </w:tcPr>
          <w:p w:rsidR="00D61BAC" w:rsidRPr="00780708" w:rsidRDefault="00D61BAC" w:rsidP="008B5B67">
            <w:pPr>
              <w:pStyle w:val="T2BaseArray"/>
              <w:ind w:left="0" w:firstLine="0"/>
              <w:jc w:val="left"/>
              <w:rPr>
                <w:ins w:id="2551" w:author="Author"/>
                <w:rFonts w:ascii="Arial" w:hAnsi="Arial" w:cs="Arial"/>
              </w:rPr>
            </w:pPr>
            <w:ins w:id="2552" w:author="Author">
              <w:r w:rsidRPr="00780708">
                <w:rPr>
                  <w:rFonts w:ascii="Arial" w:hAnsi="Arial" w:cs="Arial"/>
                </w:rPr>
                <w:t>AQ</w:t>
              </w:r>
            </w:ins>
          </w:p>
        </w:tc>
        <w:tc>
          <w:tcPr>
            <w:tcW w:w="1603" w:type="dxa"/>
          </w:tcPr>
          <w:p w:rsidR="00D61BAC" w:rsidRPr="00780708" w:rsidRDefault="00D61BAC" w:rsidP="008B5B67">
            <w:pPr>
              <w:pStyle w:val="T2BaseArray"/>
              <w:ind w:left="0" w:firstLine="0"/>
              <w:jc w:val="left"/>
              <w:rPr>
                <w:ins w:id="2553" w:author="Author"/>
                <w:rFonts w:ascii="Arial" w:hAnsi="Arial" w:cs="Arial"/>
              </w:rPr>
            </w:pPr>
            <w:ins w:id="2554" w:author="Author">
              <w:r w:rsidRPr="00780708">
                <w:rPr>
                  <w:rFonts w:ascii="Arial" w:hAnsi="Arial" w:cs="Arial"/>
                </w:rPr>
                <w:t>Currency</w:t>
              </w:r>
            </w:ins>
          </w:p>
        </w:tc>
        <w:tc>
          <w:tcPr>
            <w:tcW w:w="2065" w:type="dxa"/>
          </w:tcPr>
          <w:p w:rsidR="00D61BAC" w:rsidRPr="00780708" w:rsidRDefault="00D61BAC" w:rsidP="008B5B67">
            <w:pPr>
              <w:pStyle w:val="T2BaseArray"/>
              <w:ind w:left="0" w:firstLine="0"/>
              <w:jc w:val="left"/>
              <w:rPr>
                <w:ins w:id="2555" w:author="Author"/>
                <w:rFonts w:ascii="Arial" w:hAnsi="Arial" w:cs="Arial"/>
              </w:rPr>
            </w:pPr>
            <w:ins w:id="2556" w:author="Author">
              <w:r w:rsidRPr="00780708">
                <w:rPr>
                  <w:rFonts w:ascii="Arial" w:hAnsi="Arial" w:cs="Arial"/>
                </w:rPr>
                <w:t>CHAR(3)</w:t>
              </w:r>
            </w:ins>
          </w:p>
        </w:tc>
        <w:tc>
          <w:tcPr>
            <w:tcW w:w="2350" w:type="dxa"/>
          </w:tcPr>
          <w:p w:rsidR="00D61BAC" w:rsidRPr="00780708" w:rsidRDefault="00D61BAC" w:rsidP="008B5B67">
            <w:pPr>
              <w:pStyle w:val="T2BaseArray"/>
              <w:ind w:left="0" w:firstLine="0"/>
              <w:jc w:val="left"/>
              <w:rPr>
                <w:ins w:id="2557" w:author="Author"/>
                <w:rFonts w:ascii="Arial" w:hAnsi="Arial" w:cs="Arial"/>
              </w:rPr>
            </w:pPr>
          </w:p>
        </w:tc>
        <w:tc>
          <w:tcPr>
            <w:tcW w:w="1820" w:type="dxa"/>
          </w:tcPr>
          <w:p w:rsidR="00D61BAC" w:rsidRPr="00780708" w:rsidRDefault="00D61BAC" w:rsidP="008B5B67">
            <w:pPr>
              <w:pStyle w:val="T2BaseArray"/>
              <w:ind w:left="0" w:firstLine="0"/>
              <w:jc w:val="left"/>
              <w:rPr>
                <w:ins w:id="2558" w:author="Author"/>
                <w:rFonts w:ascii="Arial" w:hAnsi="Arial" w:cs="Arial"/>
              </w:rPr>
            </w:pPr>
            <w:ins w:id="2559" w:author="Author">
              <w:r w:rsidRPr="00780708">
                <w:rPr>
                  <w:rFonts w:ascii="Arial" w:hAnsi="Arial" w:cs="Arial"/>
                </w:rPr>
                <w:t>Must occur when Payment Type Code is ‘APMT’</w:t>
              </w:r>
            </w:ins>
          </w:p>
        </w:tc>
        <w:tc>
          <w:tcPr>
            <w:tcW w:w="755" w:type="dxa"/>
          </w:tcPr>
          <w:p w:rsidR="00D61BAC" w:rsidRPr="00780708" w:rsidRDefault="00D61BAC" w:rsidP="008B5B67">
            <w:pPr>
              <w:pStyle w:val="T2BaseArray"/>
              <w:ind w:left="0" w:firstLine="0"/>
              <w:jc w:val="left"/>
              <w:rPr>
                <w:ins w:id="2560" w:author="Author"/>
                <w:rFonts w:ascii="Arial" w:hAnsi="Arial" w:cs="Arial"/>
              </w:rPr>
            </w:pPr>
            <w:ins w:id="2561"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562" w:author="Author"/>
                <w:rFonts w:ascii="Arial" w:hAnsi="Arial" w:cs="Arial"/>
              </w:rPr>
            </w:pPr>
          </w:p>
        </w:tc>
      </w:tr>
      <w:tr w:rsidR="00D61BAC" w:rsidRPr="00780708" w:rsidTr="008B5B67">
        <w:trPr>
          <w:ins w:id="2563" w:author="Author"/>
        </w:trPr>
        <w:tc>
          <w:tcPr>
            <w:tcW w:w="614" w:type="dxa"/>
          </w:tcPr>
          <w:p w:rsidR="00D61BAC" w:rsidRPr="00780708" w:rsidRDefault="00D61BAC" w:rsidP="008B5B67">
            <w:pPr>
              <w:pStyle w:val="T2BaseArray"/>
              <w:ind w:left="0" w:firstLine="0"/>
              <w:jc w:val="left"/>
              <w:rPr>
                <w:ins w:id="2564" w:author="Author"/>
                <w:rFonts w:ascii="Arial" w:hAnsi="Arial" w:cs="Arial"/>
              </w:rPr>
            </w:pPr>
            <w:ins w:id="2565" w:author="Author">
              <w:r w:rsidRPr="00780708">
                <w:rPr>
                  <w:rFonts w:ascii="Arial" w:hAnsi="Arial" w:cs="Arial"/>
                </w:rPr>
                <w:t>44</w:t>
              </w:r>
            </w:ins>
          </w:p>
        </w:tc>
        <w:tc>
          <w:tcPr>
            <w:tcW w:w="647" w:type="dxa"/>
          </w:tcPr>
          <w:p w:rsidR="00D61BAC" w:rsidRPr="00780708" w:rsidRDefault="00D61BAC" w:rsidP="008B5B67">
            <w:pPr>
              <w:pStyle w:val="T2BaseArray"/>
              <w:ind w:left="0" w:firstLine="0"/>
              <w:jc w:val="left"/>
              <w:rPr>
                <w:ins w:id="2566" w:author="Author"/>
                <w:rFonts w:ascii="Arial" w:hAnsi="Arial" w:cs="Arial"/>
              </w:rPr>
            </w:pPr>
            <w:ins w:id="2567" w:author="Author">
              <w:r w:rsidRPr="00780708">
                <w:rPr>
                  <w:rFonts w:ascii="Arial" w:hAnsi="Arial" w:cs="Arial"/>
                </w:rPr>
                <w:t>AR</w:t>
              </w:r>
            </w:ins>
          </w:p>
        </w:tc>
        <w:tc>
          <w:tcPr>
            <w:tcW w:w="1603" w:type="dxa"/>
          </w:tcPr>
          <w:p w:rsidR="00D61BAC" w:rsidRPr="00780708" w:rsidRDefault="00D61BAC" w:rsidP="008B5B67">
            <w:pPr>
              <w:pStyle w:val="T2BaseArray"/>
              <w:ind w:left="0" w:firstLine="0"/>
              <w:jc w:val="left"/>
              <w:rPr>
                <w:ins w:id="2568" w:author="Author"/>
                <w:rFonts w:ascii="Arial" w:hAnsi="Arial" w:cs="Arial"/>
              </w:rPr>
            </w:pPr>
            <w:ins w:id="2569" w:author="Author">
              <w:r w:rsidRPr="00780708">
                <w:rPr>
                  <w:rFonts w:ascii="Arial" w:hAnsi="Arial" w:cs="Arial"/>
                </w:rPr>
                <w:t>Credit/Debit Indicator</w:t>
              </w:r>
            </w:ins>
          </w:p>
        </w:tc>
        <w:tc>
          <w:tcPr>
            <w:tcW w:w="2065" w:type="dxa"/>
          </w:tcPr>
          <w:p w:rsidR="00D61BAC" w:rsidRPr="00780708" w:rsidRDefault="00D61BAC" w:rsidP="008B5B67">
            <w:pPr>
              <w:pStyle w:val="T2BaseArray"/>
              <w:jc w:val="left"/>
              <w:rPr>
                <w:ins w:id="2570" w:author="Author"/>
                <w:rFonts w:ascii="Arial" w:hAnsi="Arial" w:cs="Arial"/>
              </w:rPr>
            </w:pPr>
            <w:ins w:id="2571" w:author="Author">
              <w:r w:rsidRPr="00780708">
                <w:rPr>
                  <w:rFonts w:ascii="Arial" w:hAnsi="Arial" w:cs="Arial"/>
                </w:rPr>
                <w:t>Possible values:</w:t>
              </w:r>
            </w:ins>
          </w:p>
          <w:p w:rsidR="00D61BAC" w:rsidRPr="00780708" w:rsidRDefault="00D61BAC" w:rsidP="00DE32BA">
            <w:pPr>
              <w:pStyle w:val="T2BaseArray"/>
              <w:numPr>
                <w:ilvl w:val="0"/>
                <w:numId w:val="34"/>
              </w:numPr>
              <w:tabs>
                <w:tab w:val="clear" w:pos="720"/>
                <w:tab w:val="num" w:pos="376"/>
              </w:tabs>
              <w:ind w:left="376"/>
              <w:jc w:val="left"/>
              <w:rPr>
                <w:ins w:id="2572" w:author="Author"/>
                <w:rFonts w:ascii="Arial" w:hAnsi="Arial" w:cs="Arial"/>
              </w:rPr>
              <w:pPrChange w:id="2573" w:author="Author">
                <w:pPr>
                  <w:pStyle w:val="T2BaseArray"/>
                  <w:framePr w:hSpace="141" w:wrap="around" w:vAnchor="text" w:hAnchor="margin" w:xAlign="center" w:y="92"/>
                  <w:numPr>
                    <w:numId w:val="43"/>
                  </w:numPr>
                  <w:tabs>
                    <w:tab w:val="num" w:pos="376"/>
                    <w:tab w:val="num" w:pos="720"/>
                  </w:tabs>
                  <w:ind w:left="720" w:hanging="360"/>
                  <w:jc w:val="left"/>
                </w:pPr>
              </w:pPrChange>
            </w:pPr>
            <w:ins w:id="2574" w:author="Author">
              <w:r w:rsidRPr="00780708">
                <w:rPr>
                  <w:rFonts w:ascii="Arial" w:hAnsi="Arial" w:cs="Arial"/>
                </w:rPr>
                <w:t>CRDT</w:t>
              </w:r>
            </w:ins>
          </w:p>
          <w:p w:rsidR="00D61BAC" w:rsidRPr="00780708" w:rsidRDefault="00D61BAC" w:rsidP="00DE32BA">
            <w:pPr>
              <w:pStyle w:val="T2BaseArray"/>
              <w:numPr>
                <w:ilvl w:val="0"/>
                <w:numId w:val="34"/>
              </w:numPr>
              <w:tabs>
                <w:tab w:val="clear" w:pos="720"/>
                <w:tab w:val="num" w:pos="376"/>
              </w:tabs>
              <w:ind w:left="376"/>
              <w:jc w:val="left"/>
              <w:rPr>
                <w:ins w:id="2575" w:author="Author"/>
                <w:rFonts w:ascii="Arial" w:hAnsi="Arial" w:cs="Arial"/>
              </w:rPr>
              <w:pPrChange w:id="2576" w:author="Author">
                <w:pPr>
                  <w:pStyle w:val="T2BaseArray"/>
                  <w:framePr w:hSpace="141" w:wrap="around" w:vAnchor="text" w:hAnchor="margin" w:xAlign="center" w:y="92"/>
                  <w:numPr>
                    <w:numId w:val="43"/>
                  </w:numPr>
                  <w:tabs>
                    <w:tab w:val="num" w:pos="376"/>
                    <w:tab w:val="num" w:pos="720"/>
                  </w:tabs>
                  <w:ind w:left="720" w:hanging="360"/>
                  <w:jc w:val="left"/>
                </w:pPr>
              </w:pPrChange>
            </w:pPr>
            <w:ins w:id="2577" w:author="Author">
              <w:r w:rsidRPr="00780708">
                <w:rPr>
                  <w:rFonts w:ascii="Arial" w:hAnsi="Arial" w:cs="Arial"/>
                </w:rPr>
                <w:t>DBIT</w:t>
              </w:r>
            </w:ins>
          </w:p>
        </w:tc>
        <w:tc>
          <w:tcPr>
            <w:tcW w:w="2350" w:type="dxa"/>
          </w:tcPr>
          <w:p w:rsidR="00D61BAC" w:rsidRPr="00780708" w:rsidRDefault="00D61BAC" w:rsidP="008B5B67">
            <w:pPr>
              <w:pStyle w:val="T2BaseArray"/>
              <w:jc w:val="left"/>
              <w:rPr>
                <w:ins w:id="2578" w:author="Author"/>
                <w:rFonts w:ascii="Arial" w:hAnsi="Arial" w:cs="Arial"/>
              </w:rPr>
            </w:pPr>
            <w:ins w:id="2579" w:author="Author">
              <w:r w:rsidRPr="00780708">
                <w:rPr>
                  <w:rFonts w:ascii="Arial" w:hAnsi="Arial" w:cs="Arial"/>
                </w:rPr>
                <w:t>Credit/Debit code:</w:t>
              </w:r>
            </w:ins>
          </w:p>
          <w:p w:rsidR="00D61BAC" w:rsidRPr="00780708" w:rsidRDefault="00D61BAC" w:rsidP="00DE32BA">
            <w:pPr>
              <w:pStyle w:val="T2BaseArray"/>
              <w:numPr>
                <w:ilvl w:val="0"/>
                <w:numId w:val="34"/>
              </w:numPr>
              <w:tabs>
                <w:tab w:val="clear" w:pos="720"/>
                <w:tab w:val="num" w:pos="376"/>
              </w:tabs>
              <w:ind w:left="376"/>
              <w:jc w:val="left"/>
              <w:rPr>
                <w:ins w:id="2580" w:author="Author"/>
                <w:rFonts w:ascii="Arial" w:hAnsi="Arial" w:cs="Arial"/>
              </w:rPr>
              <w:pPrChange w:id="2581" w:author="Author">
                <w:pPr>
                  <w:pStyle w:val="T2BaseArray"/>
                  <w:framePr w:hSpace="141" w:wrap="around" w:vAnchor="text" w:hAnchor="margin" w:xAlign="center" w:y="92"/>
                  <w:numPr>
                    <w:numId w:val="43"/>
                  </w:numPr>
                  <w:tabs>
                    <w:tab w:val="num" w:pos="376"/>
                    <w:tab w:val="num" w:pos="720"/>
                  </w:tabs>
                  <w:ind w:left="720" w:hanging="360"/>
                  <w:jc w:val="left"/>
                </w:pPr>
              </w:pPrChange>
            </w:pPr>
            <w:ins w:id="2582" w:author="Author">
              <w:r w:rsidRPr="00780708">
                <w:rPr>
                  <w:rFonts w:ascii="Arial" w:hAnsi="Arial" w:cs="Arial"/>
                </w:rPr>
                <w:t>CRDT = Credit</w:t>
              </w:r>
            </w:ins>
          </w:p>
          <w:p w:rsidR="00D61BAC" w:rsidRPr="00780708" w:rsidRDefault="00D61BAC" w:rsidP="00DE32BA">
            <w:pPr>
              <w:pStyle w:val="T2BaseArray"/>
              <w:numPr>
                <w:ilvl w:val="0"/>
                <w:numId w:val="34"/>
              </w:numPr>
              <w:tabs>
                <w:tab w:val="clear" w:pos="720"/>
                <w:tab w:val="num" w:pos="376"/>
              </w:tabs>
              <w:ind w:left="376"/>
              <w:jc w:val="left"/>
              <w:rPr>
                <w:ins w:id="2583" w:author="Author"/>
                <w:rFonts w:ascii="Arial" w:hAnsi="Arial" w:cs="Arial"/>
              </w:rPr>
              <w:pPrChange w:id="2584" w:author="Author">
                <w:pPr>
                  <w:pStyle w:val="T2BaseArray"/>
                  <w:framePr w:hSpace="141" w:wrap="around" w:vAnchor="text" w:hAnchor="margin" w:xAlign="center" w:y="92"/>
                  <w:numPr>
                    <w:numId w:val="43"/>
                  </w:numPr>
                  <w:tabs>
                    <w:tab w:val="num" w:pos="376"/>
                    <w:tab w:val="num" w:pos="720"/>
                  </w:tabs>
                  <w:ind w:left="720" w:hanging="360"/>
                  <w:jc w:val="left"/>
                </w:pPr>
              </w:pPrChange>
            </w:pPr>
            <w:ins w:id="2585" w:author="Author">
              <w:r w:rsidRPr="00780708">
                <w:rPr>
                  <w:rFonts w:ascii="Arial" w:hAnsi="Arial" w:cs="Arial"/>
                </w:rPr>
                <w:t>DBIT = Debit</w:t>
              </w:r>
            </w:ins>
          </w:p>
        </w:tc>
        <w:tc>
          <w:tcPr>
            <w:tcW w:w="1820" w:type="dxa"/>
          </w:tcPr>
          <w:p w:rsidR="00D61BAC" w:rsidRPr="00780708" w:rsidRDefault="00D61BAC" w:rsidP="008B5B67">
            <w:pPr>
              <w:pStyle w:val="T2BaseArray"/>
              <w:ind w:left="0" w:firstLine="0"/>
              <w:jc w:val="left"/>
              <w:rPr>
                <w:ins w:id="2586" w:author="Author"/>
                <w:rFonts w:ascii="Arial" w:hAnsi="Arial" w:cs="Arial"/>
              </w:rPr>
            </w:pPr>
            <w:ins w:id="2587" w:author="Author">
              <w:r w:rsidRPr="00780708">
                <w:rPr>
                  <w:rFonts w:ascii="Arial" w:hAnsi="Arial" w:cs="Arial"/>
                </w:rPr>
                <w:t>Must occur when Payment Type Code is ‘APMT’</w:t>
              </w:r>
            </w:ins>
          </w:p>
        </w:tc>
        <w:tc>
          <w:tcPr>
            <w:tcW w:w="755" w:type="dxa"/>
          </w:tcPr>
          <w:p w:rsidR="00D61BAC" w:rsidRPr="00780708" w:rsidRDefault="00D61BAC" w:rsidP="008B5B67">
            <w:pPr>
              <w:pStyle w:val="T2BaseArray"/>
              <w:ind w:left="0" w:firstLine="0"/>
              <w:jc w:val="left"/>
              <w:rPr>
                <w:ins w:id="2588" w:author="Author"/>
                <w:rFonts w:ascii="Arial" w:hAnsi="Arial" w:cs="Arial"/>
              </w:rPr>
            </w:pPr>
            <w:ins w:id="2589"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590" w:author="Author"/>
                <w:rFonts w:ascii="Arial" w:hAnsi="Arial" w:cs="Arial"/>
              </w:rPr>
            </w:pPr>
          </w:p>
        </w:tc>
      </w:tr>
      <w:tr w:rsidR="00D61BAC" w:rsidRPr="00780708" w:rsidTr="008B5B67">
        <w:trPr>
          <w:ins w:id="2591" w:author="Author"/>
        </w:trPr>
        <w:tc>
          <w:tcPr>
            <w:tcW w:w="614" w:type="dxa"/>
          </w:tcPr>
          <w:p w:rsidR="00D61BAC" w:rsidRPr="00780708" w:rsidRDefault="00D61BAC" w:rsidP="008B5B67">
            <w:pPr>
              <w:pStyle w:val="T2BaseArray"/>
              <w:ind w:left="0" w:firstLine="0"/>
              <w:jc w:val="left"/>
              <w:rPr>
                <w:ins w:id="2592" w:author="Author"/>
                <w:rFonts w:ascii="Arial" w:hAnsi="Arial" w:cs="Arial"/>
              </w:rPr>
            </w:pPr>
            <w:ins w:id="2593" w:author="Author">
              <w:r w:rsidRPr="00780708">
                <w:rPr>
                  <w:rFonts w:ascii="Arial" w:hAnsi="Arial" w:cs="Arial"/>
                </w:rPr>
                <w:t>45</w:t>
              </w:r>
            </w:ins>
          </w:p>
        </w:tc>
        <w:tc>
          <w:tcPr>
            <w:tcW w:w="647" w:type="dxa"/>
          </w:tcPr>
          <w:p w:rsidR="00D61BAC" w:rsidRPr="00780708" w:rsidRDefault="00D61BAC" w:rsidP="008B5B67">
            <w:pPr>
              <w:pStyle w:val="T2BaseArray"/>
              <w:ind w:left="0" w:firstLine="0"/>
              <w:jc w:val="left"/>
              <w:rPr>
                <w:ins w:id="2594" w:author="Author"/>
                <w:rFonts w:ascii="Arial" w:hAnsi="Arial" w:cs="Arial"/>
              </w:rPr>
            </w:pPr>
            <w:ins w:id="2595" w:author="Author">
              <w:r w:rsidRPr="00780708">
                <w:rPr>
                  <w:rFonts w:ascii="Arial" w:hAnsi="Arial" w:cs="Arial"/>
                </w:rPr>
                <w:t>AS</w:t>
              </w:r>
            </w:ins>
          </w:p>
        </w:tc>
        <w:tc>
          <w:tcPr>
            <w:tcW w:w="1603" w:type="dxa"/>
          </w:tcPr>
          <w:p w:rsidR="00D61BAC" w:rsidRPr="00780708" w:rsidRDefault="00D61BAC" w:rsidP="008B5B67">
            <w:pPr>
              <w:pStyle w:val="T2BaseArray"/>
              <w:ind w:left="0" w:firstLine="0"/>
              <w:jc w:val="left"/>
              <w:rPr>
                <w:ins w:id="2596" w:author="Author"/>
                <w:rFonts w:ascii="Arial" w:hAnsi="Arial" w:cs="Arial"/>
              </w:rPr>
            </w:pPr>
            <w:ins w:id="2597" w:author="Author">
              <w:r w:rsidRPr="00780708">
                <w:rPr>
                  <w:rFonts w:ascii="Arial" w:hAnsi="Arial" w:cs="Arial"/>
                </w:rPr>
                <w:t>Link Instruction Counter</w:t>
              </w:r>
            </w:ins>
          </w:p>
        </w:tc>
        <w:tc>
          <w:tcPr>
            <w:tcW w:w="2065" w:type="dxa"/>
          </w:tcPr>
          <w:p w:rsidR="00D61BAC" w:rsidRPr="00780708" w:rsidRDefault="00D61BAC" w:rsidP="008B5B67">
            <w:pPr>
              <w:pStyle w:val="T2BaseArray"/>
              <w:ind w:left="0" w:firstLine="0"/>
              <w:jc w:val="left"/>
              <w:rPr>
                <w:ins w:id="2598" w:author="Author"/>
                <w:rFonts w:ascii="Arial" w:hAnsi="Arial" w:cs="Arial"/>
              </w:rPr>
            </w:pPr>
            <w:ins w:id="2599" w:author="Author">
              <w:r w:rsidRPr="00780708">
                <w:rPr>
                  <w:rFonts w:ascii="Arial" w:hAnsi="Arial" w:cs="Arial"/>
                </w:rPr>
                <w:t>NUMERIC (3)</w:t>
              </w:r>
            </w:ins>
          </w:p>
        </w:tc>
        <w:tc>
          <w:tcPr>
            <w:tcW w:w="2350" w:type="dxa"/>
          </w:tcPr>
          <w:p w:rsidR="00D61BAC" w:rsidRPr="00780708" w:rsidRDefault="00D61BAC" w:rsidP="008B5B67">
            <w:pPr>
              <w:pStyle w:val="T2BaseArray"/>
              <w:ind w:left="0" w:firstLine="0"/>
              <w:jc w:val="left"/>
              <w:rPr>
                <w:ins w:id="2600" w:author="Author"/>
                <w:rFonts w:ascii="Arial" w:hAnsi="Arial" w:cs="Arial"/>
              </w:rPr>
            </w:pPr>
          </w:p>
        </w:tc>
        <w:tc>
          <w:tcPr>
            <w:tcW w:w="1820" w:type="dxa"/>
          </w:tcPr>
          <w:p w:rsidR="00D61BAC" w:rsidRPr="00780708" w:rsidRDefault="00D61BAC" w:rsidP="008B5B67">
            <w:pPr>
              <w:pStyle w:val="T2BaseArray"/>
              <w:ind w:left="0" w:firstLine="0"/>
              <w:jc w:val="left"/>
              <w:rPr>
                <w:ins w:id="2601" w:author="Author"/>
                <w:rFonts w:ascii="Arial" w:hAnsi="Arial" w:cs="Arial"/>
              </w:rPr>
            </w:pPr>
            <w:ins w:id="2602" w:author="Author">
              <w:r w:rsidRPr="00780708">
                <w:rPr>
                  <w:rFonts w:ascii="Arial" w:hAnsi="Arial" w:cs="Arial"/>
                </w:rPr>
                <w:t>Mandatory if the instruction belongs to a pool.</w:t>
              </w:r>
            </w:ins>
          </w:p>
        </w:tc>
        <w:tc>
          <w:tcPr>
            <w:tcW w:w="755" w:type="dxa"/>
          </w:tcPr>
          <w:p w:rsidR="00D61BAC" w:rsidRPr="00780708" w:rsidRDefault="00D61BAC" w:rsidP="008B5B67">
            <w:pPr>
              <w:pStyle w:val="T2BaseArray"/>
              <w:ind w:left="0" w:firstLine="0"/>
              <w:jc w:val="left"/>
              <w:rPr>
                <w:ins w:id="2603" w:author="Author"/>
                <w:rFonts w:ascii="Arial" w:hAnsi="Arial" w:cs="Arial"/>
              </w:rPr>
            </w:pPr>
            <w:ins w:id="2604" w:author="Author">
              <w:r w:rsidRPr="00780708">
                <w:rPr>
                  <w:rFonts w:ascii="Arial" w:hAnsi="Arial" w:cs="Arial"/>
                </w:rPr>
                <w:t>0..1</w:t>
              </w:r>
            </w:ins>
          </w:p>
        </w:tc>
        <w:tc>
          <w:tcPr>
            <w:tcW w:w="755" w:type="dxa"/>
          </w:tcPr>
          <w:p w:rsidR="00D61BAC" w:rsidRPr="00780708" w:rsidRDefault="00D61BAC" w:rsidP="008B5B67">
            <w:pPr>
              <w:pStyle w:val="T2BaseArray"/>
              <w:ind w:left="0" w:firstLine="0"/>
              <w:jc w:val="left"/>
              <w:rPr>
                <w:ins w:id="2605" w:author="Author"/>
                <w:rFonts w:ascii="Arial" w:hAnsi="Arial" w:cs="Arial"/>
              </w:rPr>
            </w:pPr>
          </w:p>
        </w:tc>
      </w:tr>
      <w:tr w:rsidR="00D61BAC" w:rsidRPr="00780708" w:rsidTr="008B5B67">
        <w:trPr>
          <w:ins w:id="2606" w:author="Author"/>
        </w:trPr>
        <w:tc>
          <w:tcPr>
            <w:tcW w:w="9099" w:type="dxa"/>
            <w:gridSpan w:val="6"/>
            <w:shd w:val="clear" w:color="auto" w:fill="E6E6E6"/>
          </w:tcPr>
          <w:p w:rsidR="00D61BAC" w:rsidRPr="00780708" w:rsidRDefault="00D61BAC" w:rsidP="008B5B67">
            <w:pPr>
              <w:pStyle w:val="T2BaseArray"/>
              <w:ind w:left="0" w:firstLine="0"/>
              <w:jc w:val="left"/>
              <w:rPr>
                <w:ins w:id="2607" w:author="Author"/>
                <w:rFonts w:ascii="Arial" w:hAnsi="Arial" w:cs="Arial"/>
              </w:rPr>
            </w:pPr>
            <w:ins w:id="2608" w:author="Author">
              <w:r w:rsidRPr="00780708">
                <w:rPr>
                  <w:rFonts w:ascii="Arial" w:hAnsi="Arial" w:cs="Arial"/>
                </w:rPr>
                <w:t>Group “Linkage”</w:t>
              </w:r>
            </w:ins>
          </w:p>
        </w:tc>
        <w:tc>
          <w:tcPr>
            <w:tcW w:w="755" w:type="dxa"/>
            <w:shd w:val="clear" w:color="auto" w:fill="E6E6E6"/>
          </w:tcPr>
          <w:p w:rsidR="00D61BAC" w:rsidRPr="00780708" w:rsidRDefault="00D61BAC" w:rsidP="008B5B67">
            <w:pPr>
              <w:pStyle w:val="T2BaseArray"/>
              <w:ind w:left="0" w:firstLine="0"/>
              <w:jc w:val="left"/>
              <w:rPr>
                <w:ins w:id="2609" w:author="Author"/>
                <w:rFonts w:ascii="Arial" w:hAnsi="Arial" w:cs="Arial"/>
              </w:rPr>
            </w:pPr>
            <w:ins w:id="2610" w:author="Author">
              <w:r w:rsidRPr="00780708">
                <w:rPr>
                  <w:rFonts w:ascii="Arial" w:hAnsi="Arial" w:cs="Arial"/>
                </w:rPr>
                <w:t>0..100</w:t>
              </w:r>
            </w:ins>
          </w:p>
        </w:tc>
        <w:tc>
          <w:tcPr>
            <w:tcW w:w="755" w:type="dxa"/>
            <w:shd w:val="clear" w:color="auto" w:fill="E6E6E6"/>
          </w:tcPr>
          <w:p w:rsidR="00D61BAC" w:rsidRPr="00780708" w:rsidRDefault="00D61BAC" w:rsidP="008B5B67">
            <w:pPr>
              <w:pStyle w:val="T2BaseArray"/>
              <w:ind w:left="0" w:firstLine="0"/>
              <w:jc w:val="left"/>
              <w:rPr>
                <w:ins w:id="2611" w:author="Author"/>
                <w:rFonts w:ascii="Arial" w:hAnsi="Arial" w:cs="Arial"/>
              </w:rPr>
            </w:pPr>
          </w:p>
        </w:tc>
      </w:tr>
      <w:tr w:rsidR="00D61BAC" w:rsidRPr="00780708" w:rsidTr="008B5B67">
        <w:trPr>
          <w:ins w:id="2612" w:author="Author"/>
        </w:trPr>
        <w:tc>
          <w:tcPr>
            <w:tcW w:w="614" w:type="dxa"/>
          </w:tcPr>
          <w:p w:rsidR="00D61BAC" w:rsidRPr="00780708" w:rsidRDefault="00D61BAC" w:rsidP="008B5B67">
            <w:pPr>
              <w:pStyle w:val="T2BaseArray"/>
              <w:ind w:left="0" w:firstLine="0"/>
              <w:jc w:val="left"/>
              <w:rPr>
                <w:ins w:id="2613" w:author="Author"/>
                <w:rFonts w:ascii="Arial" w:hAnsi="Arial" w:cs="Arial"/>
              </w:rPr>
            </w:pPr>
            <w:ins w:id="2614" w:author="Author">
              <w:r w:rsidRPr="00780708">
                <w:rPr>
                  <w:rFonts w:ascii="Arial" w:hAnsi="Arial" w:cs="Arial"/>
                </w:rPr>
                <w:lastRenderedPageBreak/>
                <w:t>46</w:t>
              </w:r>
            </w:ins>
          </w:p>
        </w:tc>
        <w:tc>
          <w:tcPr>
            <w:tcW w:w="647" w:type="dxa"/>
          </w:tcPr>
          <w:p w:rsidR="00D61BAC" w:rsidRPr="00780708" w:rsidRDefault="00D61BAC" w:rsidP="008B5B67">
            <w:pPr>
              <w:pStyle w:val="T2BaseArray"/>
              <w:ind w:left="0" w:firstLine="0"/>
              <w:jc w:val="left"/>
              <w:rPr>
                <w:ins w:id="2615" w:author="Author"/>
                <w:rFonts w:ascii="Arial" w:hAnsi="Arial" w:cs="Arial"/>
              </w:rPr>
            </w:pPr>
            <w:ins w:id="2616" w:author="Author">
              <w:r w:rsidRPr="00780708">
                <w:rPr>
                  <w:rFonts w:ascii="Arial" w:hAnsi="Arial" w:cs="Arial"/>
                </w:rPr>
                <w:t>AT</w:t>
              </w:r>
            </w:ins>
          </w:p>
        </w:tc>
        <w:tc>
          <w:tcPr>
            <w:tcW w:w="1603" w:type="dxa"/>
          </w:tcPr>
          <w:p w:rsidR="00D61BAC" w:rsidRPr="00780708" w:rsidRDefault="00D61BAC" w:rsidP="008B5B67">
            <w:pPr>
              <w:pStyle w:val="T2BaseArray"/>
              <w:ind w:left="0" w:firstLine="0"/>
              <w:jc w:val="left"/>
              <w:rPr>
                <w:ins w:id="2617" w:author="Author"/>
                <w:rFonts w:ascii="Arial" w:hAnsi="Arial" w:cs="Arial"/>
              </w:rPr>
            </w:pPr>
            <w:ins w:id="2618" w:author="Author">
              <w:r w:rsidRPr="00780708">
                <w:rPr>
                  <w:rFonts w:ascii="Arial" w:hAnsi="Arial" w:cs="Arial"/>
                </w:rPr>
                <w:t>Link Processing Position</w:t>
              </w:r>
            </w:ins>
          </w:p>
        </w:tc>
        <w:tc>
          <w:tcPr>
            <w:tcW w:w="2065" w:type="dxa"/>
          </w:tcPr>
          <w:p w:rsidR="00D61BAC" w:rsidRPr="00780708" w:rsidRDefault="00D61BAC" w:rsidP="008B5B67">
            <w:pPr>
              <w:pStyle w:val="T2BaseArray"/>
              <w:jc w:val="left"/>
              <w:rPr>
                <w:ins w:id="2619" w:author="Author"/>
                <w:rFonts w:ascii="Arial" w:hAnsi="Arial" w:cs="Arial"/>
              </w:rPr>
            </w:pPr>
            <w:ins w:id="2620" w:author="Author">
              <w:r w:rsidRPr="00780708">
                <w:rPr>
                  <w:rFonts w:ascii="Arial" w:hAnsi="Arial" w:cs="Arial"/>
                </w:rPr>
                <w:t>Possible values:</w:t>
              </w:r>
            </w:ins>
          </w:p>
          <w:p w:rsidR="00D61BAC" w:rsidRPr="00780708" w:rsidRDefault="00D61BAC" w:rsidP="00DE32BA">
            <w:pPr>
              <w:pStyle w:val="T2BaseArray"/>
              <w:numPr>
                <w:ilvl w:val="0"/>
                <w:numId w:val="34"/>
              </w:numPr>
              <w:tabs>
                <w:tab w:val="clear" w:pos="720"/>
                <w:tab w:val="num" w:pos="376"/>
              </w:tabs>
              <w:ind w:left="376"/>
              <w:jc w:val="left"/>
              <w:rPr>
                <w:ins w:id="2621" w:author="Author"/>
                <w:rFonts w:ascii="Arial" w:hAnsi="Arial" w:cs="Arial"/>
              </w:rPr>
              <w:pPrChange w:id="2622" w:author="Author">
                <w:pPr>
                  <w:pStyle w:val="T2BaseArray"/>
                  <w:framePr w:hSpace="141" w:wrap="around" w:vAnchor="text" w:hAnchor="margin" w:xAlign="center" w:y="92"/>
                  <w:numPr>
                    <w:numId w:val="43"/>
                  </w:numPr>
                  <w:tabs>
                    <w:tab w:val="num" w:pos="376"/>
                    <w:tab w:val="num" w:pos="720"/>
                  </w:tabs>
                  <w:ind w:left="720" w:hanging="360"/>
                  <w:jc w:val="left"/>
                </w:pPr>
              </w:pPrChange>
            </w:pPr>
            <w:ins w:id="2623" w:author="Author">
              <w:r w:rsidRPr="00780708">
                <w:rPr>
                  <w:rFonts w:ascii="Arial" w:hAnsi="Arial" w:cs="Arial"/>
                </w:rPr>
                <w:t>AFTE</w:t>
              </w:r>
            </w:ins>
          </w:p>
          <w:p w:rsidR="00D61BAC" w:rsidRPr="00780708" w:rsidRDefault="00D61BAC" w:rsidP="00DE32BA">
            <w:pPr>
              <w:pStyle w:val="T2BaseArray"/>
              <w:numPr>
                <w:ilvl w:val="0"/>
                <w:numId w:val="34"/>
              </w:numPr>
              <w:tabs>
                <w:tab w:val="clear" w:pos="720"/>
                <w:tab w:val="num" w:pos="376"/>
              </w:tabs>
              <w:ind w:left="376"/>
              <w:jc w:val="left"/>
              <w:rPr>
                <w:ins w:id="2624" w:author="Author"/>
                <w:rFonts w:ascii="Arial" w:hAnsi="Arial" w:cs="Arial"/>
              </w:rPr>
              <w:pPrChange w:id="2625" w:author="Author">
                <w:pPr>
                  <w:pStyle w:val="T2BaseArray"/>
                  <w:framePr w:hSpace="141" w:wrap="around" w:vAnchor="text" w:hAnchor="margin" w:xAlign="center" w:y="92"/>
                  <w:numPr>
                    <w:numId w:val="43"/>
                  </w:numPr>
                  <w:tabs>
                    <w:tab w:val="num" w:pos="376"/>
                    <w:tab w:val="num" w:pos="720"/>
                  </w:tabs>
                  <w:ind w:left="720" w:hanging="360"/>
                  <w:jc w:val="left"/>
                </w:pPr>
              </w:pPrChange>
            </w:pPr>
            <w:ins w:id="2626" w:author="Author">
              <w:r w:rsidRPr="00780708">
                <w:rPr>
                  <w:rFonts w:ascii="Arial" w:hAnsi="Arial" w:cs="Arial"/>
                </w:rPr>
                <w:t>BEFO</w:t>
              </w:r>
            </w:ins>
          </w:p>
          <w:p w:rsidR="00D61BAC" w:rsidRPr="00780708" w:rsidRDefault="00D61BAC" w:rsidP="00DE32BA">
            <w:pPr>
              <w:pStyle w:val="T2BaseArray"/>
              <w:numPr>
                <w:ilvl w:val="0"/>
                <w:numId w:val="34"/>
              </w:numPr>
              <w:tabs>
                <w:tab w:val="clear" w:pos="720"/>
                <w:tab w:val="num" w:pos="376"/>
              </w:tabs>
              <w:ind w:left="376"/>
              <w:jc w:val="left"/>
              <w:rPr>
                <w:ins w:id="2627" w:author="Author"/>
                <w:rFonts w:ascii="Arial" w:hAnsi="Arial" w:cs="Arial"/>
              </w:rPr>
              <w:pPrChange w:id="2628" w:author="Author">
                <w:pPr>
                  <w:pStyle w:val="T2BaseArray"/>
                  <w:framePr w:hSpace="141" w:wrap="around" w:vAnchor="text" w:hAnchor="margin" w:xAlign="center" w:y="92"/>
                  <w:numPr>
                    <w:numId w:val="43"/>
                  </w:numPr>
                  <w:tabs>
                    <w:tab w:val="num" w:pos="376"/>
                    <w:tab w:val="num" w:pos="720"/>
                  </w:tabs>
                  <w:ind w:left="720" w:hanging="360"/>
                  <w:jc w:val="left"/>
                </w:pPr>
              </w:pPrChange>
            </w:pPr>
            <w:ins w:id="2629" w:author="Author">
              <w:r w:rsidRPr="00780708">
                <w:rPr>
                  <w:rFonts w:ascii="Arial" w:hAnsi="Arial" w:cs="Arial"/>
                </w:rPr>
                <w:t>INFO</w:t>
              </w:r>
            </w:ins>
          </w:p>
          <w:p w:rsidR="00D61BAC" w:rsidRPr="00780708" w:rsidRDefault="00D61BAC" w:rsidP="00DE32BA">
            <w:pPr>
              <w:pStyle w:val="T2BaseArray"/>
              <w:numPr>
                <w:ilvl w:val="0"/>
                <w:numId w:val="34"/>
              </w:numPr>
              <w:tabs>
                <w:tab w:val="clear" w:pos="720"/>
                <w:tab w:val="num" w:pos="376"/>
              </w:tabs>
              <w:ind w:left="376"/>
              <w:jc w:val="left"/>
              <w:rPr>
                <w:ins w:id="2630" w:author="Author"/>
                <w:rFonts w:ascii="Arial" w:hAnsi="Arial" w:cs="Arial"/>
              </w:rPr>
              <w:pPrChange w:id="2631" w:author="Author">
                <w:pPr>
                  <w:pStyle w:val="T2BaseArray"/>
                  <w:framePr w:hSpace="141" w:wrap="around" w:vAnchor="text" w:hAnchor="margin" w:xAlign="center" w:y="92"/>
                  <w:numPr>
                    <w:numId w:val="43"/>
                  </w:numPr>
                  <w:tabs>
                    <w:tab w:val="num" w:pos="376"/>
                    <w:tab w:val="num" w:pos="720"/>
                  </w:tabs>
                  <w:ind w:left="720" w:hanging="360"/>
                  <w:jc w:val="left"/>
                </w:pPr>
              </w:pPrChange>
            </w:pPr>
            <w:ins w:id="2632" w:author="Author">
              <w:r w:rsidRPr="00780708">
                <w:rPr>
                  <w:rFonts w:ascii="Arial" w:hAnsi="Arial" w:cs="Arial"/>
                </w:rPr>
                <w:t>WITH</w:t>
              </w:r>
            </w:ins>
          </w:p>
        </w:tc>
        <w:tc>
          <w:tcPr>
            <w:tcW w:w="2350" w:type="dxa"/>
          </w:tcPr>
          <w:p w:rsidR="00D61BAC" w:rsidRPr="00780708" w:rsidRDefault="00D61BAC" w:rsidP="008B5B67">
            <w:pPr>
              <w:jc w:val="left"/>
              <w:rPr>
                <w:ins w:id="2633" w:author="Author"/>
                <w:rFonts w:ascii="Arial" w:hAnsi="Arial" w:cs="Arial"/>
                <w:sz w:val="18"/>
                <w:szCs w:val="18"/>
                <w:lang w:val="en-GB"/>
              </w:rPr>
            </w:pPr>
            <w:ins w:id="2634" w:author="Author">
              <w:r w:rsidRPr="00780708">
                <w:rPr>
                  <w:rFonts w:ascii="Arial" w:hAnsi="Arial" w:cs="Arial"/>
                  <w:sz w:val="18"/>
                  <w:szCs w:val="18"/>
                  <w:lang w:val="en-GB"/>
                </w:rPr>
                <w:t>Type of linkage</w:t>
              </w:r>
            </w:ins>
          </w:p>
          <w:p w:rsidR="00D61BAC" w:rsidRPr="00780708" w:rsidRDefault="00D61BAC" w:rsidP="008B5B67">
            <w:pPr>
              <w:pStyle w:val="T2BaseArray"/>
              <w:ind w:left="0" w:firstLine="0"/>
              <w:jc w:val="left"/>
              <w:rPr>
                <w:ins w:id="2635" w:author="Author"/>
                <w:rFonts w:ascii="Arial" w:hAnsi="Arial" w:cs="Arial"/>
              </w:rPr>
            </w:pPr>
          </w:p>
        </w:tc>
        <w:tc>
          <w:tcPr>
            <w:tcW w:w="1820" w:type="dxa"/>
          </w:tcPr>
          <w:p w:rsidR="00D61BAC" w:rsidRPr="00780708" w:rsidRDefault="00D61BAC" w:rsidP="008B5B67">
            <w:pPr>
              <w:pStyle w:val="T2BaseArray"/>
              <w:ind w:left="0" w:firstLine="0"/>
              <w:jc w:val="left"/>
              <w:rPr>
                <w:ins w:id="2636" w:author="Author"/>
                <w:rFonts w:ascii="Arial" w:hAnsi="Arial" w:cs="Arial"/>
              </w:rPr>
            </w:pPr>
          </w:p>
        </w:tc>
        <w:tc>
          <w:tcPr>
            <w:tcW w:w="755" w:type="dxa"/>
          </w:tcPr>
          <w:p w:rsidR="00D61BAC" w:rsidRPr="00780708" w:rsidRDefault="00D61BAC" w:rsidP="008B5B67">
            <w:pPr>
              <w:pStyle w:val="T2BaseArray"/>
              <w:ind w:left="0" w:firstLine="0"/>
              <w:jc w:val="left"/>
              <w:rPr>
                <w:ins w:id="2637" w:author="Author"/>
                <w:rFonts w:ascii="Arial" w:hAnsi="Arial" w:cs="Arial"/>
              </w:rPr>
            </w:pPr>
          </w:p>
        </w:tc>
        <w:tc>
          <w:tcPr>
            <w:tcW w:w="755" w:type="dxa"/>
          </w:tcPr>
          <w:p w:rsidR="00D61BAC" w:rsidRPr="00780708" w:rsidRDefault="00D61BAC" w:rsidP="008B5B67">
            <w:pPr>
              <w:pStyle w:val="T2BaseArray"/>
              <w:ind w:left="0" w:firstLine="0"/>
              <w:jc w:val="left"/>
              <w:rPr>
                <w:ins w:id="2638" w:author="Author"/>
                <w:rFonts w:ascii="Arial" w:hAnsi="Arial" w:cs="Arial"/>
              </w:rPr>
            </w:pPr>
            <w:ins w:id="2639" w:author="Author">
              <w:r w:rsidRPr="00780708">
                <w:rPr>
                  <w:rFonts w:ascii="Arial" w:hAnsi="Arial" w:cs="Arial"/>
                </w:rPr>
                <w:t>0..1</w:t>
              </w:r>
            </w:ins>
          </w:p>
        </w:tc>
      </w:tr>
      <w:tr w:rsidR="00D61BAC" w:rsidRPr="00780708" w:rsidTr="008B5B67">
        <w:trPr>
          <w:ins w:id="2640" w:author="Author"/>
        </w:trPr>
        <w:tc>
          <w:tcPr>
            <w:tcW w:w="614" w:type="dxa"/>
          </w:tcPr>
          <w:p w:rsidR="00D61BAC" w:rsidRPr="00780708" w:rsidRDefault="00D61BAC" w:rsidP="008B5B67">
            <w:pPr>
              <w:pStyle w:val="T2BaseArray"/>
              <w:ind w:left="0" w:firstLine="0"/>
              <w:jc w:val="left"/>
              <w:rPr>
                <w:ins w:id="2641" w:author="Author"/>
                <w:rFonts w:ascii="Arial" w:hAnsi="Arial" w:cs="Arial"/>
              </w:rPr>
            </w:pPr>
            <w:ins w:id="2642" w:author="Author">
              <w:r w:rsidRPr="00780708">
                <w:rPr>
                  <w:rFonts w:ascii="Arial" w:hAnsi="Arial" w:cs="Arial"/>
                </w:rPr>
                <w:t>47</w:t>
              </w:r>
            </w:ins>
          </w:p>
        </w:tc>
        <w:tc>
          <w:tcPr>
            <w:tcW w:w="647" w:type="dxa"/>
          </w:tcPr>
          <w:p w:rsidR="00D61BAC" w:rsidRPr="00780708" w:rsidRDefault="00D61BAC" w:rsidP="008B5B67">
            <w:pPr>
              <w:pStyle w:val="T2BaseArray"/>
              <w:ind w:left="0" w:firstLine="0"/>
              <w:jc w:val="left"/>
              <w:rPr>
                <w:ins w:id="2643" w:author="Author"/>
                <w:rFonts w:ascii="Arial" w:hAnsi="Arial" w:cs="Arial"/>
              </w:rPr>
            </w:pPr>
            <w:ins w:id="2644" w:author="Author">
              <w:r w:rsidRPr="00780708">
                <w:rPr>
                  <w:rFonts w:ascii="Arial" w:hAnsi="Arial" w:cs="Arial"/>
                </w:rPr>
                <w:t>AU</w:t>
              </w:r>
            </w:ins>
          </w:p>
        </w:tc>
        <w:tc>
          <w:tcPr>
            <w:tcW w:w="1603" w:type="dxa"/>
          </w:tcPr>
          <w:p w:rsidR="00D61BAC" w:rsidRPr="00780708" w:rsidRDefault="00D61BAC" w:rsidP="008B5B67">
            <w:pPr>
              <w:pStyle w:val="T2BaseArray"/>
              <w:ind w:left="0" w:firstLine="0"/>
              <w:jc w:val="left"/>
              <w:rPr>
                <w:ins w:id="2645" w:author="Author"/>
                <w:rFonts w:ascii="Arial" w:hAnsi="Arial" w:cs="Arial"/>
              </w:rPr>
            </w:pPr>
            <w:ins w:id="2646" w:author="Author">
              <w:r w:rsidRPr="00780708">
                <w:rPr>
                  <w:rFonts w:ascii="Arial" w:hAnsi="Arial" w:cs="Arial"/>
                </w:rPr>
                <w:t>Securities Settlement Transaction id</w:t>
              </w:r>
            </w:ins>
          </w:p>
        </w:tc>
        <w:tc>
          <w:tcPr>
            <w:tcW w:w="2065" w:type="dxa"/>
          </w:tcPr>
          <w:p w:rsidR="00D61BAC" w:rsidRPr="00780708" w:rsidRDefault="00D61BAC" w:rsidP="008B5B67">
            <w:pPr>
              <w:pStyle w:val="T2BaseArray"/>
              <w:ind w:left="0" w:firstLine="0"/>
              <w:jc w:val="left"/>
              <w:rPr>
                <w:ins w:id="2647" w:author="Author"/>
                <w:rFonts w:ascii="Arial" w:hAnsi="Arial" w:cs="Arial"/>
              </w:rPr>
            </w:pPr>
            <w:commentRangeStart w:id="2648"/>
            <w:ins w:id="2649" w:author="Author">
              <w:r>
                <w:rPr>
                  <w:rFonts w:ascii="Arial" w:hAnsi="Arial" w:cs="Arial"/>
                </w:rPr>
                <w:t>VAR</w:t>
              </w:r>
              <w:r w:rsidRPr="00780708">
                <w:rPr>
                  <w:rFonts w:ascii="Arial" w:hAnsi="Arial" w:cs="Arial"/>
                </w:rPr>
                <w:t xml:space="preserve">CHAR </w:t>
              </w:r>
              <w:commentRangeEnd w:id="2648"/>
              <w:r>
                <w:rPr>
                  <w:rStyle w:val="CommentReference"/>
                  <w:rFonts w:ascii="Times New Roman" w:hAnsi="Times New Roman"/>
                  <w:lang w:val="fr-FR"/>
                </w:rPr>
                <w:commentReference w:id="2648"/>
              </w:r>
              <w:r w:rsidRPr="00780708">
                <w:rPr>
                  <w:rFonts w:ascii="Arial" w:hAnsi="Arial" w:cs="Arial"/>
                </w:rPr>
                <w:t>(16)</w:t>
              </w:r>
            </w:ins>
          </w:p>
        </w:tc>
        <w:tc>
          <w:tcPr>
            <w:tcW w:w="2350" w:type="dxa"/>
          </w:tcPr>
          <w:p w:rsidR="00D61BAC" w:rsidRPr="00780708" w:rsidRDefault="00D61BAC" w:rsidP="008B5B67">
            <w:pPr>
              <w:pStyle w:val="T2BaseArray"/>
              <w:ind w:left="0" w:firstLine="0"/>
              <w:jc w:val="left"/>
              <w:rPr>
                <w:ins w:id="2650" w:author="Author"/>
                <w:rFonts w:ascii="Arial" w:hAnsi="Arial" w:cs="Arial"/>
              </w:rPr>
            </w:pPr>
            <w:ins w:id="2651" w:author="Author">
              <w:r w:rsidRPr="00780708">
                <w:rPr>
                  <w:rFonts w:ascii="Arial" w:hAnsi="Arial" w:cs="Arial"/>
                </w:rPr>
                <w:t>Reference of the Settlement Instruction to be linked</w:t>
              </w:r>
            </w:ins>
          </w:p>
        </w:tc>
        <w:tc>
          <w:tcPr>
            <w:tcW w:w="1820" w:type="dxa"/>
          </w:tcPr>
          <w:p w:rsidR="00D61BAC" w:rsidRPr="00780708" w:rsidRDefault="00D61BAC" w:rsidP="008B5B67">
            <w:pPr>
              <w:pStyle w:val="T2BaseArray"/>
              <w:ind w:left="0" w:firstLine="0"/>
              <w:jc w:val="left"/>
              <w:rPr>
                <w:ins w:id="2652" w:author="Author"/>
                <w:rFonts w:ascii="Arial" w:hAnsi="Arial" w:cs="Arial"/>
              </w:rPr>
            </w:pPr>
            <w:ins w:id="2653" w:author="Author">
              <w:r w:rsidRPr="00780708">
                <w:rPr>
                  <w:rFonts w:ascii="Arial" w:hAnsi="Arial" w:cs="Arial"/>
                </w:rPr>
                <w:t>Only one reference must be provided per occurrence of linkages block.</w:t>
              </w:r>
            </w:ins>
          </w:p>
        </w:tc>
        <w:tc>
          <w:tcPr>
            <w:tcW w:w="755" w:type="dxa"/>
          </w:tcPr>
          <w:p w:rsidR="00D61BAC" w:rsidRPr="00780708" w:rsidRDefault="00D61BAC" w:rsidP="008B5B67">
            <w:pPr>
              <w:pStyle w:val="T2BaseArray"/>
              <w:ind w:left="0" w:firstLine="0"/>
              <w:jc w:val="left"/>
              <w:rPr>
                <w:ins w:id="2654" w:author="Author"/>
                <w:rFonts w:ascii="Arial" w:hAnsi="Arial" w:cs="Arial"/>
              </w:rPr>
            </w:pPr>
          </w:p>
        </w:tc>
        <w:tc>
          <w:tcPr>
            <w:tcW w:w="755" w:type="dxa"/>
          </w:tcPr>
          <w:p w:rsidR="00D61BAC" w:rsidRPr="00780708" w:rsidRDefault="00D61BAC" w:rsidP="008B5B67">
            <w:pPr>
              <w:pStyle w:val="T2BaseArray"/>
              <w:ind w:left="0" w:firstLine="0"/>
              <w:jc w:val="left"/>
              <w:rPr>
                <w:ins w:id="2655" w:author="Author"/>
                <w:rFonts w:ascii="Arial" w:hAnsi="Arial" w:cs="Arial"/>
              </w:rPr>
            </w:pPr>
            <w:ins w:id="2656" w:author="Author">
              <w:r w:rsidRPr="00780708">
                <w:rPr>
                  <w:rFonts w:ascii="Arial" w:hAnsi="Arial" w:cs="Arial"/>
                </w:rPr>
                <w:t>0..1</w:t>
              </w:r>
            </w:ins>
          </w:p>
        </w:tc>
      </w:tr>
      <w:tr w:rsidR="00D61BAC" w:rsidRPr="00780708" w:rsidTr="008B5B67">
        <w:trPr>
          <w:ins w:id="2657" w:author="Author"/>
        </w:trPr>
        <w:tc>
          <w:tcPr>
            <w:tcW w:w="614" w:type="dxa"/>
          </w:tcPr>
          <w:p w:rsidR="00D61BAC" w:rsidRPr="00780708" w:rsidRDefault="00D61BAC" w:rsidP="008B5B67">
            <w:pPr>
              <w:pStyle w:val="T2BaseArray"/>
              <w:ind w:left="0" w:firstLine="0"/>
              <w:jc w:val="left"/>
              <w:rPr>
                <w:ins w:id="2658" w:author="Author"/>
                <w:rFonts w:ascii="Arial" w:hAnsi="Arial" w:cs="Arial"/>
              </w:rPr>
            </w:pPr>
            <w:ins w:id="2659" w:author="Author">
              <w:r w:rsidRPr="00780708">
                <w:rPr>
                  <w:rFonts w:ascii="Arial" w:hAnsi="Arial" w:cs="Arial"/>
                </w:rPr>
                <w:t>48</w:t>
              </w:r>
            </w:ins>
          </w:p>
        </w:tc>
        <w:tc>
          <w:tcPr>
            <w:tcW w:w="647" w:type="dxa"/>
          </w:tcPr>
          <w:p w:rsidR="00D61BAC" w:rsidRPr="00780708" w:rsidRDefault="00D61BAC" w:rsidP="008B5B67">
            <w:pPr>
              <w:pStyle w:val="T2BaseArray"/>
              <w:ind w:left="0" w:firstLine="0"/>
              <w:jc w:val="left"/>
              <w:rPr>
                <w:ins w:id="2660" w:author="Author"/>
                <w:rFonts w:ascii="Arial" w:hAnsi="Arial" w:cs="Arial"/>
              </w:rPr>
            </w:pPr>
            <w:ins w:id="2661" w:author="Author">
              <w:r w:rsidRPr="00780708">
                <w:rPr>
                  <w:rFonts w:ascii="Arial" w:hAnsi="Arial" w:cs="Arial"/>
                </w:rPr>
                <w:t>AV</w:t>
              </w:r>
            </w:ins>
          </w:p>
        </w:tc>
        <w:tc>
          <w:tcPr>
            <w:tcW w:w="1603" w:type="dxa"/>
          </w:tcPr>
          <w:p w:rsidR="00D61BAC" w:rsidRPr="00780708" w:rsidRDefault="00D61BAC" w:rsidP="008B5B67">
            <w:pPr>
              <w:pStyle w:val="T2BaseArray"/>
              <w:ind w:left="0" w:firstLine="0"/>
              <w:jc w:val="left"/>
              <w:rPr>
                <w:ins w:id="2662" w:author="Author"/>
                <w:rFonts w:ascii="Arial" w:hAnsi="Arial" w:cs="Arial"/>
              </w:rPr>
            </w:pPr>
            <w:ins w:id="2663" w:author="Author">
              <w:r w:rsidRPr="00780708">
                <w:rPr>
                  <w:rFonts w:ascii="Arial" w:hAnsi="Arial" w:cs="Arial"/>
                </w:rPr>
                <w:t>Intra Position Movement Id</w:t>
              </w:r>
            </w:ins>
          </w:p>
        </w:tc>
        <w:tc>
          <w:tcPr>
            <w:tcW w:w="2065" w:type="dxa"/>
          </w:tcPr>
          <w:p w:rsidR="00D61BAC" w:rsidRPr="00780708" w:rsidRDefault="00D61BAC" w:rsidP="008B5B67">
            <w:pPr>
              <w:pStyle w:val="T2BaseArray"/>
              <w:ind w:left="0" w:firstLine="0"/>
              <w:jc w:val="left"/>
              <w:rPr>
                <w:ins w:id="2664" w:author="Author"/>
                <w:rFonts w:ascii="Arial" w:hAnsi="Arial" w:cs="Arial"/>
              </w:rPr>
            </w:pPr>
            <w:commentRangeStart w:id="2665"/>
            <w:ins w:id="2666" w:author="Author">
              <w:r>
                <w:rPr>
                  <w:rFonts w:ascii="Arial" w:hAnsi="Arial" w:cs="Arial"/>
                </w:rPr>
                <w:t>VAR</w:t>
              </w:r>
              <w:r w:rsidRPr="00780708">
                <w:rPr>
                  <w:rFonts w:ascii="Arial" w:hAnsi="Arial" w:cs="Arial"/>
                </w:rPr>
                <w:t xml:space="preserve">CHAR </w:t>
              </w:r>
              <w:commentRangeEnd w:id="2665"/>
              <w:r>
                <w:rPr>
                  <w:rStyle w:val="CommentReference"/>
                  <w:rFonts w:ascii="Times New Roman" w:hAnsi="Times New Roman"/>
                  <w:lang w:val="fr-FR"/>
                </w:rPr>
                <w:commentReference w:id="2665"/>
              </w:r>
              <w:r w:rsidRPr="00780708">
                <w:rPr>
                  <w:rFonts w:ascii="Arial" w:hAnsi="Arial" w:cs="Arial"/>
                </w:rPr>
                <w:t>(16)</w:t>
              </w:r>
            </w:ins>
          </w:p>
        </w:tc>
        <w:tc>
          <w:tcPr>
            <w:tcW w:w="2350" w:type="dxa"/>
          </w:tcPr>
          <w:p w:rsidR="00D61BAC" w:rsidRPr="00780708" w:rsidRDefault="00D61BAC" w:rsidP="008B5B67">
            <w:pPr>
              <w:pStyle w:val="T2BaseArray"/>
              <w:ind w:left="0" w:firstLine="0"/>
              <w:jc w:val="left"/>
              <w:rPr>
                <w:ins w:id="2667" w:author="Author"/>
                <w:rFonts w:ascii="Arial" w:hAnsi="Arial" w:cs="Arial"/>
              </w:rPr>
            </w:pPr>
            <w:ins w:id="2668" w:author="Author">
              <w:r w:rsidRPr="00780708">
                <w:rPr>
                  <w:rFonts w:ascii="Arial" w:hAnsi="Arial" w:cs="Arial"/>
                </w:rPr>
                <w:t>Reference of the Securities Settlement Restriction to be linked</w:t>
              </w:r>
            </w:ins>
          </w:p>
        </w:tc>
        <w:tc>
          <w:tcPr>
            <w:tcW w:w="1820" w:type="dxa"/>
          </w:tcPr>
          <w:p w:rsidR="00D61BAC" w:rsidRPr="00780708" w:rsidRDefault="00D61BAC" w:rsidP="008B5B67">
            <w:pPr>
              <w:pStyle w:val="T2BaseArray"/>
              <w:ind w:left="0" w:firstLine="0"/>
              <w:jc w:val="left"/>
              <w:rPr>
                <w:ins w:id="2669" w:author="Author"/>
                <w:rFonts w:ascii="Arial" w:hAnsi="Arial" w:cs="Arial"/>
              </w:rPr>
            </w:pPr>
            <w:ins w:id="2670" w:author="Author">
              <w:r w:rsidRPr="00780708">
                <w:rPr>
                  <w:rFonts w:ascii="Arial" w:hAnsi="Arial" w:cs="Arial"/>
                </w:rPr>
                <w:t>Only one reference must be provided per occurrence of linkages block.</w:t>
              </w:r>
            </w:ins>
          </w:p>
        </w:tc>
        <w:tc>
          <w:tcPr>
            <w:tcW w:w="755" w:type="dxa"/>
          </w:tcPr>
          <w:p w:rsidR="00D61BAC" w:rsidRPr="00780708" w:rsidRDefault="00D61BAC" w:rsidP="008B5B67">
            <w:pPr>
              <w:pStyle w:val="T2BaseArray"/>
              <w:ind w:left="0" w:firstLine="0"/>
              <w:jc w:val="left"/>
              <w:rPr>
                <w:ins w:id="2671" w:author="Author"/>
                <w:rFonts w:ascii="Arial" w:hAnsi="Arial" w:cs="Arial"/>
              </w:rPr>
            </w:pPr>
          </w:p>
        </w:tc>
        <w:tc>
          <w:tcPr>
            <w:tcW w:w="755" w:type="dxa"/>
          </w:tcPr>
          <w:p w:rsidR="00D61BAC" w:rsidRPr="00780708" w:rsidRDefault="00D61BAC" w:rsidP="008B5B67">
            <w:pPr>
              <w:pStyle w:val="T2BaseArray"/>
              <w:ind w:left="0" w:firstLine="0"/>
              <w:jc w:val="left"/>
              <w:rPr>
                <w:ins w:id="2672" w:author="Author"/>
                <w:rFonts w:ascii="Arial" w:hAnsi="Arial" w:cs="Arial"/>
              </w:rPr>
            </w:pPr>
            <w:ins w:id="2673" w:author="Author">
              <w:r w:rsidRPr="00780708">
                <w:rPr>
                  <w:rFonts w:ascii="Arial" w:hAnsi="Arial" w:cs="Arial"/>
                </w:rPr>
                <w:t>0..1</w:t>
              </w:r>
            </w:ins>
          </w:p>
        </w:tc>
      </w:tr>
      <w:tr w:rsidR="00D61BAC" w:rsidRPr="00780708" w:rsidTr="008B5B67">
        <w:trPr>
          <w:ins w:id="2674" w:author="Author"/>
        </w:trPr>
        <w:tc>
          <w:tcPr>
            <w:tcW w:w="614" w:type="dxa"/>
          </w:tcPr>
          <w:p w:rsidR="00D61BAC" w:rsidRPr="00780708" w:rsidRDefault="00D61BAC" w:rsidP="008B5B67">
            <w:pPr>
              <w:pStyle w:val="T2BaseArray"/>
              <w:ind w:left="0" w:firstLine="0"/>
              <w:jc w:val="left"/>
              <w:rPr>
                <w:ins w:id="2675" w:author="Author"/>
                <w:rFonts w:ascii="Arial" w:hAnsi="Arial" w:cs="Arial"/>
              </w:rPr>
            </w:pPr>
            <w:ins w:id="2676" w:author="Author">
              <w:r w:rsidRPr="00780708">
                <w:rPr>
                  <w:rFonts w:ascii="Arial" w:hAnsi="Arial" w:cs="Arial"/>
                </w:rPr>
                <w:t>49</w:t>
              </w:r>
            </w:ins>
          </w:p>
        </w:tc>
        <w:tc>
          <w:tcPr>
            <w:tcW w:w="647" w:type="dxa"/>
          </w:tcPr>
          <w:p w:rsidR="00D61BAC" w:rsidRPr="00780708" w:rsidRDefault="00D61BAC" w:rsidP="008B5B67">
            <w:pPr>
              <w:pStyle w:val="T2BaseArray"/>
              <w:ind w:left="0" w:firstLine="0"/>
              <w:jc w:val="left"/>
              <w:rPr>
                <w:ins w:id="2677" w:author="Author"/>
                <w:rFonts w:ascii="Arial" w:hAnsi="Arial" w:cs="Arial"/>
              </w:rPr>
            </w:pPr>
            <w:ins w:id="2678" w:author="Author">
              <w:r w:rsidRPr="00780708">
                <w:rPr>
                  <w:rFonts w:ascii="Arial" w:hAnsi="Arial" w:cs="Arial"/>
                </w:rPr>
                <w:t>AW</w:t>
              </w:r>
            </w:ins>
          </w:p>
        </w:tc>
        <w:tc>
          <w:tcPr>
            <w:tcW w:w="1603" w:type="dxa"/>
          </w:tcPr>
          <w:p w:rsidR="00D61BAC" w:rsidRPr="00780708" w:rsidRDefault="00D61BAC" w:rsidP="008B5B67">
            <w:pPr>
              <w:pStyle w:val="T2BaseArray"/>
              <w:ind w:left="0" w:firstLine="0"/>
              <w:jc w:val="left"/>
              <w:rPr>
                <w:ins w:id="2679" w:author="Author"/>
                <w:rFonts w:ascii="Arial" w:hAnsi="Arial" w:cs="Arial"/>
              </w:rPr>
            </w:pPr>
            <w:ins w:id="2680" w:author="Author">
              <w:r w:rsidRPr="00780708">
                <w:rPr>
                  <w:rFonts w:ascii="Arial" w:hAnsi="Arial" w:cs="Arial"/>
                </w:rPr>
                <w:t>Intra Balance Movement Id</w:t>
              </w:r>
            </w:ins>
          </w:p>
        </w:tc>
        <w:tc>
          <w:tcPr>
            <w:tcW w:w="2065" w:type="dxa"/>
          </w:tcPr>
          <w:p w:rsidR="00D61BAC" w:rsidRPr="00780708" w:rsidRDefault="00D61BAC" w:rsidP="008B5B67">
            <w:pPr>
              <w:pStyle w:val="T2BaseArray"/>
              <w:ind w:left="0" w:firstLine="0"/>
              <w:jc w:val="left"/>
              <w:rPr>
                <w:ins w:id="2681" w:author="Author"/>
                <w:rFonts w:ascii="Arial" w:hAnsi="Arial" w:cs="Arial"/>
              </w:rPr>
            </w:pPr>
            <w:commentRangeStart w:id="2682"/>
            <w:ins w:id="2683" w:author="Author">
              <w:r>
                <w:rPr>
                  <w:rFonts w:ascii="Arial" w:hAnsi="Arial" w:cs="Arial"/>
                </w:rPr>
                <w:t>VAR</w:t>
              </w:r>
              <w:r w:rsidRPr="00780708">
                <w:rPr>
                  <w:rFonts w:ascii="Arial" w:hAnsi="Arial" w:cs="Arial"/>
                </w:rPr>
                <w:t xml:space="preserve">CHAR </w:t>
              </w:r>
              <w:commentRangeEnd w:id="2682"/>
              <w:r>
                <w:rPr>
                  <w:rStyle w:val="CommentReference"/>
                  <w:rFonts w:ascii="Times New Roman" w:hAnsi="Times New Roman"/>
                  <w:lang w:val="fr-FR"/>
                </w:rPr>
                <w:commentReference w:id="2682"/>
              </w:r>
              <w:r w:rsidRPr="00780708">
                <w:rPr>
                  <w:rFonts w:ascii="Arial" w:hAnsi="Arial" w:cs="Arial"/>
                </w:rPr>
                <w:t>(16)</w:t>
              </w:r>
            </w:ins>
          </w:p>
        </w:tc>
        <w:tc>
          <w:tcPr>
            <w:tcW w:w="2350" w:type="dxa"/>
          </w:tcPr>
          <w:p w:rsidR="00D61BAC" w:rsidRPr="00780708" w:rsidRDefault="00D61BAC" w:rsidP="008B5B67">
            <w:pPr>
              <w:pStyle w:val="T2BaseArray"/>
              <w:ind w:left="0" w:firstLine="0"/>
              <w:jc w:val="left"/>
              <w:rPr>
                <w:ins w:id="2684" w:author="Author"/>
                <w:rFonts w:ascii="Arial" w:hAnsi="Arial" w:cs="Arial"/>
              </w:rPr>
            </w:pPr>
            <w:ins w:id="2685" w:author="Author">
              <w:r w:rsidRPr="00780708">
                <w:rPr>
                  <w:rFonts w:ascii="Arial" w:hAnsi="Arial" w:cs="Arial"/>
                </w:rPr>
                <w:t>Reference of the Cash Settlement Restriction to be linked</w:t>
              </w:r>
            </w:ins>
          </w:p>
        </w:tc>
        <w:tc>
          <w:tcPr>
            <w:tcW w:w="1820" w:type="dxa"/>
          </w:tcPr>
          <w:p w:rsidR="00D61BAC" w:rsidRPr="00780708" w:rsidRDefault="00D61BAC" w:rsidP="008B5B67">
            <w:pPr>
              <w:pStyle w:val="T2BaseArray"/>
              <w:ind w:left="0" w:firstLine="0"/>
              <w:jc w:val="left"/>
              <w:rPr>
                <w:ins w:id="2686" w:author="Author"/>
                <w:rFonts w:ascii="Arial" w:hAnsi="Arial" w:cs="Arial"/>
              </w:rPr>
            </w:pPr>
            <w:ins w:id="2687" w:author="Author">
              <w:r w:rsidRPr="00780708">
                <w:rPr>
                  <w:rFonts w:ascii="Arial" w:hAnsi="Arial" w:cs="Arial"/>
                </w:rPr>
                <w:t>Only one reference must be provided per occurrence of linkages block.</w:t>
              </w:r>
            </w:ins>
          </w:p>
        </w:tc>
        <w:tc>
          <w:tcPr>
            <w:tcW w:w="755" w:type="dxa"/>
          </w:tcPr>
          <w:p w:rsidR="00D61BAC" w:rsidRPr="00780708" w:rsidRDefault="00D61BAC" w:rsidP="008B5B67">
            <w:pPr>
              <w:pStyle w:val="T2BaseArray"/>
              <w:ind w:left="0" w:firstLine="0"/>
              <w:jc w:val="left"/>
              <w:rPr>
                <w:ins w:id="2688" w:author="Author"/>
                <w:rFonts w:ascii="Arial" w:hAnsi="Arial" w:cs="Arial"/>
              </w:rPr>
            </w:pPr>
          </w:p>
        </w:tc>
        <w:tc>
          <w:tcPr>
            <w:tcW w:w="755" w:type="dxa"/>
          </w:tcPr>
          <w:p w:rsidR="00D61BAC" w:rsidRPr="00780708" w:rsidRDefault="00D61BAC" w:rsidP="008B5B67">
            <w:pPr>
              <w:pStyle w:val="T2BaseArray"/>
              <w:ind w:left="0" w:firstLine="0"/>
              <w:jc w:val="left"/>
              <w:rPr>
                <w:ins w:id="2689" w:author="Author"/>
                <w:rFonts w:ascii="Arial" w:hAnsi="Arial" w:cs="Arial"/>
              </w:rPr>
            </w:pPr>
            <w:ins w:id="2690" w:author="Author">
              <w:r w:rsidRPr="00780708">
                <w:rPr>
                  <w:rFonts w:ascii="Arial" w:hAnsi="Arial" w:cs="Arial"/>
                </w:rPr>
                <w:t>0..1</w:t>
              </w:r>
            </w:ins>
          </w:p>
        </w:tc>
      </w:tr>
      <w:tr w:rsidR="00D61BAC" w:rsidRPr="00780708" w:rsidTr="008B5B67">
        <w:trPr>
          <w:ins w:id="2691" w:author="Author"/>
        </w:trPr>
        <w:tc>
          <w:tcPr>
            <w:tcW w:w="614" w:type="dxa"/>
          </w:tcPr>
          <w:p w:rsidR="00D61BAC" w:rsidRPr="00780708" w:rsidRDefault="00D61BAC" w:rsidP="008B5B67">
            <w:pPr>
              <w:pStyle w:val="T2BaseArray"/>
              <w:ind w:left="0" w:firstLine="0"/>
              <w:jc w:val="left"/>
              <w:rPr>
                <w:ins w:id="2692" w:author="Author"/>
                <w:rFonts w:ascii="Arial" w:hAnsi="Arial" w:cs="Arial"/>
              </w:rPr>
            </w:pPr>
            <w:ins w:id="2693" w:author="Author">
              <w:r w:rsidRPr="00780708">
                <w:rPr>
                  <w:rFonts w:ascii="Arial" w:hAnsi="Arial" w:cs="Arial"/>
                </w:rPr>
                <w:t>50</w:t>
              </w:r>
            </w:ins>
          </w:p>
        </w:tc>
        <w:tc>
          <w:tcPr>
            <w:tcW w:w="647" w:type="dxa"/>
          </w:tcPr>
          <w:p w:rsidR="00D61BAC" w:rsidRPr="00780708" w:rsidRDefault="00D61BAC" w:rsidP="008B5B67">
            <w:pPr>
              <w:pStyle w:val="T2BaseArray"/>
              <w:ind w:left="0" w:firstLine="0"/>
              <w:jc w:val="left"/>
              <w:rPr>
                <w:ins w:id="2694" w:author="Author"/>
                <w:rFonts w:ascii="Arial" w:hAnsi="Arial" w:cs="Arial"/>
              </w:rPr>
            </w:pPr>
            <w:ins w:id="2695" w:author="Author">
              <w:r w:rsidRPr="00780708">
                <w:rPr>
                  <w:rFonts w:ascii="Arial" w:hAnsi="Arial" w:cs="Arial"/>
                </w:rPr>
                <w:t>AX</w:t>
              </w:r>
            </w:ins>
          </w:p>
        </w:tc>
        <w:tc>
          <w:tcPr>
            <w:tcW w:w="1603" w:type="dxa"/>
          </w:tcPr>
          <w:p w:rsidR="00D61BAC" w:rsidRPr="00780708" w:rsidRDefault="00D61BAC" w:rsidP="008B5B67">
            <w:pPr>
              <w:pStyle w:val="T2BaseArray"/>
              <w:ind w:left="0" w:firstLine="0"/>
              <w:jc w:val="left"/>
              <w:rPr>
                <w:ins w:id="2696" w:author="Author"/>
                <w:rFonts w:ascii="Arial" w:hAnsi="Arial" w:cs="Arial"/>
              </w:rPr>
            </w:pPr>
            <w:ins w:id="2697" w:author="Author">
              <w:r w:rsidRPr="00780708">
                <w:rPr>
                  <w:rFonts w:ascii="Arial" w:hAnsi="Arial" w:cs="Arial"/>
                </w:rPr>
                <w:t>Account Servicer  Transaction Id</w:t>
              </w:r>
            </w:ins>
          </w:p>
        </w:tc>
        <w:tc>
          <w:tcPr>
            <w:tcW w:w="2065" w:type="dxa"/>
          </w:tcPr>
          <w:p w:rsidR="00D61BAC" w:rsidRPr="00780708" w:rsidRDefault="00D61BAC" w:rsidP="008B5B67">
            <w:pPr>
              <w:pStyle w:val="T2BaseArray"/>
              <w:ind w:left="0" w:firstLine="0"/>
              <w:jc w:val="left"/>
              <w:rPr>
                <w:ins w:id="2698" w:author="Author"/>
                <w:rFonts w:ascii="Arial" w:hAnsi="Arial" w:cs="Arial"/>
              </w:rPr>
            </w:pPr>
            <w:commentRangeStart w:id="2699"/>
            <w:ins w:id="2700" w:author="Author">
              <w:r>
                <w:rPr>
                  <w:rFonts w:ascii="Arial" w:hAnsi="Arial" w:cs="Arial"/>
                </w:rPr>
                <w:t>VAR</w:t>
              </w:r>
              <w:r w:rsidRPr="00780708">
                <w:rPr>
                  <w:rFonts w:ascii="Arial" w:hAnsi="Arial" w:cs="Arial"/>
                </w:rPr>
                <w:t xml:space="preserve">CHAR </w:t>
              </w:r>
              <w:commentRangeEnd w:id="2699"/>
              <w:r>
                <w:rPr>
                  <w:rStyle w:val="CommentReference"/>
                  <w:rFonts w:ascii="Times New Roman" w:hAnsi="Times New Roman"/>
                  <w:lang w:val="fr-FR"/>
                </w:rPr>
                <w:commentReference w:id="2699"/>
              </w:r>
              <w:r w:rsidRPr="00780708">
                <w:rPr>
                  <w:rFonts w:ascii="Arial" w:hAnsi="Arial" w:cs="Arial"/>
                </w:rPr>
                <w:t>(16)</w:t>
              </w:r>
            </w:ins>
          </w:p>
        </w:tc>
        <w:tc>
          <w:tcPr>
            <w:tcW w:w="2350" w:type="dxa"/>
          </w:tcPr>
          <w:p w:rsidR="00D61BAC" w:rsidRPr="00780708" w:rsidRDefault="00D61BAC" w:rsidP="008B5B67">
            <w:pPr>
              <w:pStyle w:val="T2BaseArray"/>
              <w:ind w:left="0" w:firstLine="0"/>
              <w:jc w:val="left"/>
              <w:rPr>
                <w:ins w:id="2701" w:author="Author"/>
                <w:rFonts w:ascii="Arial" w:hAnsi="Arial" w:cs="Arial"/>
              </w:rPr>
            </w:pPr>
            <w:ins w:id="2702" w:author="Author">
              <w:r w:rsidRPr="00780708">
                <w:rPr>
                  <w:rFonts w:ascii="Arial" w:hAnsi="Arial" w:cs="Arial"/>
                </w:rPr>
                <w:t>Reference of the instructions provided by the Account Servicer</w:t>
              </w:r>
            </w:ins>
          </w:p>
        </w:tc>
        <w:tc>
          <w:tcPr>
            <w:tcW w:w="1820" w:type="dxa"/>
          </w:tcPr>
          <w:p w:rsidR="00D61BAC" w:rsidRPr="00780708" w:rsidRDefault="00D61BAC" w:rsidP="008B5B67">
            <w:pPr>
              <w:pStyle w:val="T2BaseArray"/>
              <w:ind w:left="0" w:firstLine="0"/>
              <w:jc w:val="left"/>
              <w:rPr>
                <w:ins w:id="2703" w:author="Author"/>
                <w:rFonts w:ascii="Arial" w:hAnsi="Arial" w:cs="Arial"/>
              </w:rPr>
            </w:pPr>
            <w:ins w:id="2704" w:author="Author">
              <w:r w:rsidRPr="00780708">
                <w:rPr>
                  <w:rFonts w:ascii="Arial" w:hAnsi="Arial" w:cs="Arial"/>
                </w:rPr>
                <w:t>Only one reference must be provided per occurrence of linkages block.</w:t>
              </w:r>
            </w:ins>
          </w:p>
        </w:tc>
        <w:tc>
          <w:tcPr>
            <w:tcW w:w="755" w:type="dxa"/>
          </w:tcPr>
          <w:p w:rsidR="00D61BAC" w:rsidRPr="00780708" w:rsidRDefault="00D61BAC" w:rsidP="008B5B67">
            <w:pPr>
              <w:pStyle w:val="T2BaseArray"/>
              <w:ind w:left="0" w:firstLine="0"/>
              <w:jc w:val="left"/>
              <w:rPr>
                <w:ins w:id="2705" w:author="Author"/>
                <w:rFonts w:ascii="Arial" w:hAnsi="Arial" w:cs="Arial"/>
              </w:rPr>
            </w:pPr>
          </w:p>
        </w:tc>
        <w:tc>
          <w:tcPr>
            <w:tcW w:w="755" w:type="dxa"/>
          </w:tcPr>
          <w:p w:rsidR="00D61BAC" w:rsidRPr="00780708" w:rsidRDefault="00D61BAC" w:rsidP="008B5B67">
            <w:pPr>
              <w:pStyle w:val="T2BaseArray"/>
              <w:ind w:left="0" w:firstLine="0"/>
              <w:jc w:val="left"/>
              <w:rPr>
                <w:ins w:id="2706" w:author="Author"/>
                <w:rFonts w:ascii="Arial" w:hAnsi="Arial" w:cs="Arial"/>
              </w:rPr>
            </w:pPr>
            <w:ins w:id="2707" w:author="Author">
              <w:r w:rsidRPr="00780708">
                <w:rPr>
                  <w:rFonts w:ascii="Arial" w:hAnsi="Arial" w:cs="Arial"/>
                </w:rPr>
                <w:t>0..1</w:t>
              </w:r>
            </w:ins>
          </w:p>
        </w:tc>
      </w:tr>
      <w:tr w:rsidR="00D61BAC" w:rsidRPr="00780708" w:rsidTr="008B5B67">
        <w:trPr>
          <w:ins w:id="2708" w:author="Author"/>
        </w:trPr>
        <w:tc>
          <w:tcPr>
            <w:tcW w:w="614" w:type="dxa"/>
          </w:tcPr>
          <w:p w:rsidR="00D61BAC" w:rsidRPr="00780708" w:rsidRDefault="00D61BAC" w:rsidP="008B5B67">
            <w:pPr>
              <w:pStyle w:val="T2BaseArray"/>
              <w:ind w:left="0" w:firstLine="0"/>
              <w:jc w:val="left"/>
              <w:rPr>
                <w:ins w:id="2709" w:author="Author"/>
                <w:rFonts w:ascii="Arial" w:hAnsi="Arial" w:cs="Arial"/>
              </w:rPr>
            </w:pPr>
            <w:ins w:id="2710" w:author="Author">
              <w:r w:rsidRPr="00780708">
                <w:rPr>
                  <w:rFonts w:ascii="Arial" w:hAnsi="Arial" w:cs="Arial"/>
                </w:rPr>
                <w:t>51</w:t>
              </w:r>
            </w:ins>
          </w:p>
        </w:tc>
        <w:tc>
          <w:tcPr>
            <w:tcW w:w="647" w:type="dxa"/>
          </w:tcPr>
          <w:p w:rsidR="00D61BAC" w:rsidRPr="00780708" w:rsidRDefault="00D61BAC" w:rsidP="008B5B67">
            <w:pPr>
              <w:pStyle w:val="T2BaseArray"/>
              <w:ind w:left="0" w:firstLine="0"/>
              <w:jc w:val="left"/>
              <w:rPr>
                <w:ins w:id="2711" w:author="Author"/>
                <w:rFonts w:ascii="Arial" w:hAnsi="Arial" w:cs="Arial"/>
              </w:rPr>
            </w:pPr>
            <w:ins w:id="2712" w:author="Author">
              <w:r w:rsidRPr="00780708">
                <w:rPr>
                  <w:rFonts w:ascii="Arial" w:hAnsi="Arial" w:cs="Arial"/>
                </w:rPr>
                <w:t>AY</w:t>
              </w:r>
            </w:ins>
          </w:p>
        </w:tc>
        <w:tc>
          <w:tcPr>
            <w:tcW w:w="1603" w:type="dxa"/>
          </w:tcPr>
          <w:p w:rsidR="00D61BAC" w:rsidRPr="00780708" w:rsidRDefault="00D61BAC" w:rsidP="008B5B67">
            <w:pPr>
              <w:pStyle w:val="T2BaseArray"/>
              <w:ind w:left="0" w:firstLine="0"/>
              <w:jc w:val="left"/>
              <w:rPr>
                <w:ins w:id="2713" w:author="Author"/>
                <w:rFonts w:ascii="Arial" w:hAnsi="Arial" w:cs="Arial"/>
              </w:rPr>
            </w:pPr>
            <w:ins w:id="2714" w:author="Author">
              <w:r w:rsidRPr="00780708">
                <w:rPr>
                  <w:rFonts w:ascii="Arial" w:hAnsi="Arial" w:cs="Arial"/>
                </w:rPr>
                <w:t>Market Infrastructure  Transaction Id</w:t>
              </w:r>
            </w:ins>
          </w:p>
        </w:tc>
        <w:tc>
          <w:tcPr>
            <w:tcW w:w="2065" w:type="dxa"/>
          </w:tcPr>
          <w:p w:rsidR="00D61BAC" w:rsidRPr="00780708" w:rsidRDefault="00D61BAC" w:rsidP="008B5B67">
            <w:pPr>
              <w:pStyle w:val="T2BaseArray"/>
              <w:ind w:left="0" w:firstLine="0"/>
              <w:jc w:val="left"/>
              <w:rPr>
                <w:ins w:id="2715" w:author="Author"/>
                <w:rFonts w:ascii="Arial" w:hAnsi="Arial" w:cs="Arial"/>
              </w:rPr>
            </w:pPr>
            <w:commentRangeStart w:id="2716"/>
            <w:ins w:id="2717" w:author="Author">
              <w:r>
                <w:rPr>
                  <w:rFonts w:ascii="Arial" w:hAnsi="Arial" w:cs="Arial"/>
                </w:rPr>
                <w:t>VAR</w:t>
              </w:r>
              <w:r w:rsidRPr="00780708">
                <w:rPr>
                  <w:rFonts w:ascii="Arial" w:hAnsi="Arial" w:cs="Arial"/>
                </w:rPr>
                <w:t xml:space="preserve">CHAR </w:t>
              </w:r>
              <w:commentRangeEnd w:id="2716"/>
              <w:r>
                <w:rPr>
                  <w:rStyle w:val="CommentReference"/>
                  <w:rFonts w:ascii="Times New Roman" w:hAnsi="Times New Roman"/>
                  <w:lang w:val="fr-FR"/>
                </w:rPr>
                <w:commentReference w:id="2716"/>
              </w:r>
              <w:r w:rsidRPr="00780708">
                <w:rPr>
                  <w:rFonts w:ascii="Arial" w:hAnsi="Arial" w:cs="Arial"/>
                </w:rPr>
                <w:t>(16)</w:t>
              </w:r>
            </w:ins>
          </w:p>
        </w:tc>
        <w:tc>
          <w:tcPr>
            <w:tcW w:w="2350" w:type="dxa"/>
          </w:tcPr>
          <w:p w:rsidR="00D61BAC" w:rsidRPr="00780708" w:rsidRDefault="00D61BAC" w:rsidP="008B5B67">
            <w:pPr>
              <w:pStyle w:val="T2BaseArray"/>
              <w:ind w:left="0" w:firstLine="0"/>
              <w:jc w:val="left"/>
              <w:rPr>
                <w:ins w:id="2718" w:author="Author"/>
                <w:rFonts w:ascii="Arial" w:hAnsi="Arial" w:cs="Arial"/>
              </w:rPr>
            </w:pPr>
            <w:ins w:id="2719" w:author="Author">
              <w:r w:rsidRPr="00780708">
                <w:rPr>
                  <w:rFonts w:ascii="Arial" w:hAnsi="Arial" w:cs="Arial"/>
                </w:rPr>
                <w:t>T2S reference of the instruction to be linked</w:t>
              </w:r>
            </w:ins>
          </w:p>
        </w:tc>
        <w:tc>
          <w:tcPr>
            <w:tcW w:w="1820" w:type="dxa"/>
          </w:tcPr>
          <w:p w:rsidR="00D61BAC" w:rsidRPr="00780708" w:rsidRDefault="00D61BAC" w:rsidP="008B5B67">
            <w:pPr>
              <w:pStyle w:val="T2BaseArray"/>
              <w:ind w:left="0" w:firstLine="0"/>
              <w:jc w:val="left"/>
              <w:rPr>
                <w:ins w:id="2720" w:author="Author"/>
                <w:rFonts w:ascii="Arial" w:hAnsi="Arial" w:cs="Arial"/>
              </w:rPr>
            </w:pPr>
            <w:ins w:id="2721" w:author="Author">
              <w:r w:rsidRPr="00780708">
                <w:rPr>
                  <w:rFonts w:ascii="Arial" w:hAnsi="Arial" w:cs="Arial"/>
                </w:rPr>
                <w:t>Only one reference must be provided per occurrence of linkages block.</w:t>
              </w:r>
            </w:ins>
          </w:p>
        </w:tc>
        <w:tc>
          <w:tcPr>
            <w:tcW w:w="755" w:type="dxa"/>
          </w:tcPr>
          <w:p w:rsidR="00D61BAC" w:rsidRPr="00780708" w:rsidRDefault="00D61BAC" w:rsidP="008B5B67">
            <w:pPr>
              <w:pStyle w:val="T2BaseArray"/>
              <w:ind w:left="0" w:firstLine="0"/>
              <w:jc w:val="left"/>
              <w:rPr>
                <w:ins w:id="2722" w:author="Author"/>
                <w:rFonts w:ascii="Arial" w:hAnsi="Arial" w:cs="Arial"/>
              </w:rPr>
            </w:pPr>
          </w:p>
        </w:tc>
        <w:tc>
          <w:tcPr>
            <w:tcW w:w="755" w:type="dxa"/>
          </w:tcPr>
          <w:p w:rsidR="00D61BAC" w:rsidRPr="00780708" w:rsidRDefault="00D61BAC" w:rsidP="008B5B67">
            <w:pPr>
              <w:pStyle w:val="T2BaseArray"/>
              <w:ind w:left="0" w:firstLine="0"/>
              <w:jc w:val="left"/>
              <w:rPr>
                <w:ins w:id="2723" w:author="Author"/>
                <w:rFonts w:ascii="Arial" w:hAnsi="Arial" w:cs="Arial"/>
              </w:rPr>
            </w:pPr>
            <w:ins w:id="2724" w:author="Author">
              <w:r w:rsidRPr="00780708">
                <w:rPr>
                  <w:rFonts w:ascii="Arial" w:hAnsi="Arial" w:cs="Arial"/>
                </w:rPr>
                <w:t>0..1</w:t>
              </w:r>
            </w:ins>
          </w:p>
        </w:tc>
      </w:tr>
      <w:tr w:rsidR="00D61BAC" w:rsidRPr="00780708" w:rsidTr="008B5B67">
        <w:trPr>
          <w:ins w:id="2725" w:author="Author"/>
        </w:trPr>
        <w:tc>
          <w:tcPr>
            <w:tcW w:w="614" w:type="dxa"/>
          </w:tcPr>
          <w:p w:rsidR="00D61BAC" w:rsidRPr="00780708" w:rsidRDefault="00D61BAC" w:rsidP="008B5B67">
            <w:pPr>
              <w:pStyle w:val="T2BaseArray"/>
              <w:ind w:left="0" w:firstLine="0"/>
              <w:jc w:val="left"/>
              <w:rPr>
                <w:ins w:id="2726" w:author="Author"/>
                <w:rFonts w:ascii="Arial" w:hAnsi="Arial" w:cs="Arial"/>
              </w:rPr>
            </w:pPr>
            <w:ins w:id="2727" w:author="Author">
              <w:r w:rsidRPr="00780708">
                <w:rPr>
                  <w:rFonts w:ascii="Arial" w:hAnsi="Arial" w:cs="Arial"/>
                </w:rPr>
                <w:t>52</w:t>
              </w:r>
            </w:ins>
          </w:p>
        </w:tc>
        <w:tc>
          <w:tcPr>
            <w:tcW w:w="647" w:type="dxa"/>
          </w:tcPr>
          <w:p w:rsidR="00D61BAC" w:rsidRPr="00780708" w:rsidRDefault="00D61BAC" w:rsidP="008B5B67">
            <w:pPr>
              <w:pStyle w:val="T2BaseArray"/>
              <w:ind w:left="0" w:firstLine="0"/>
              <w:jc w:val="left"/>
              <w:rPr>
                <w:ins w:id="2728" w:author="Author"/>
                <w:rFonts w:ascii="Arial" w:hAnsi="Arial" w:cs="Arial"/>
              </w:rPr>
            </w:pPr>
            <w:ins w:id="2729" w:author="Author">
              <w:r w:rsidRPr="00780708">
                <w:rPr>
                  <w:rFonts w:ascii="Arial" w:hAnsi="Arial" w:cs="Arial"/>
                </w:rPr>
                <w:t>AZ</w:t>
              </w:r>
            </w:ins>
          </w:p>
        </w:tc>
        <w:tc>
          <w:tcPr>
            <w:tcW w:w="1603" w:type="dxa"/>
          </w:tcPr>
          <w:p w:rsidR="00D61BAC" w:rsidRPr="00780708" w:rsidRDefault="00D61BAC" w:rsidP="008B5B67">
            <w:pPr>
              <w:pStyle w:val="T2BaseArray"/>
              <w:ind w:left="0" w:firstLine="0"/>
              <w:jc w:val="left"/>
              <w:rPr>
                <w:ins w:id="2730" w:author="Author"/>
                <w:rFonts w:ascii="Arial" w:hAnsi="Arial" w:cs="Arial"/>
              </w:rPr>
            </w:pPr>
            <w:ins w:id="2731" w:author="Author">
              <w:r w:rsidRPr="00780708">
                <w:rPr>
                  <w:rFonts w:ascii="Arial" w:hAnsi="Arial" w:cs="Arial"/>
                </w:rPr>
                <w:t>Pool Id</w:t>
              </w:r>
            </w:ins>
          </w:p>
        </w:tc>
        <w:tc>
          <w:tcPr>
            <w:tcW w:w="2065" w:type="dxa"/>
          </w:tcPr>
          <w:p w:rsidR="00D61BAC" w:rsidRPr="00780708" w:rsidRDefault="00D61BAC" w:rsidP="008B5B67">
            <w:pPr>
              <w:pStyle w:val="T2BaseArray"/>
              <w:ind w:left="0" w:firstLine="0"/>
              <w:jc w:val="left"/>
              <w:rPr>
                <w:ins w:id="2732" w:author="Author"/>
                <w:rFonts w:ascii="Arial" w:hAnsi="Arial" w:cs="Arial"/>
              </w:rPr>
            </w:pPr>
            <w:commentRangeStart w:id="2733"/>
            <w:ins w:id="2734" w:author="Author">
              <w:r>
                <w:rPr>
                  <w:rFonts w:ascii="Arial" w:hAnsi="Arial" w:cs="Arial"/>
                </w:rPr>
                <w:t>VAR</w:t>
              </w:r>
              <w:r w:rsidRPr="00780708">
                <w:rPr>
                  <w:rFonts w:ascii="Arial" w:hAnsi="Arial" w:cs="Arial"/>
                </w:rPr>
                <w:t xml:space="preserve">CHAR </w:t>
              </w:r>
              <w:commentRangeEnd w:id="2733"/>
              <w:r>
                <w:rPr>
                  <w:rStyle w:val="CommentReference"/>
                  <w:rFonts w:ascii="Times New Roman" w:hAnsi="Times New Roman"/>
                  <w:lang w:val="fr-FR"/>
                </w:rPr>
                <w:commentReference w:id="2733"/>
              </w:r>
              <w:r w:rsidRPr="00780708">
                <w:rPr>
                  <w:rFonts w:ascii="Arial" w:hAnsi="Arial" w:cs="Arial"/>
                </w:rPr>
                <w:t>(16)</w:t>
              </w:r>
            </w:ins>
          </w:p>
        </w:tc>
        <w:tc>
          <w:tcPr>
            <w:tcW w:w="2350" w:type="dxa"/>
          </w:tcPr>
          <w:p w:rsidR="00D61BAC" w:rsidRPr="00780708" w:rsidRDefault="00D61BAC" w:rsidP="008B5B67">
            <w:pPr>
              <w:pStyle w:val="T2BaseArray"/>
              <w:ind w:left="0" w:firstLine="0"/>
              <w:jc w:val="left"/>
              <w:rPr>
                <w:ins w:id="2735" w:author="Author"/>
                <w:rFonts w:ascii="Arial" w:hAnsi="Arial" w:cs="Arial"/>
              </w:rPr>
            </w:pPr>
            <w:ins w:id="2736" w:author="Author">
              <w:r w:rsidRPr="00780708">
                <w:rPr>
                  <w:rFonts w:ascii="Arial" w:hAnsi="Arial" w:cs="Arial"/>
                </w:rPr>
                <w:t>Pool Identification to be linked</w:t>
              </w:r>
            </w:ins>
          </w:p>
        </w:tc>
        <w:tc>
          <w:tcPr>
            <w:tcW w:w="1820" w:type="dxa"/>
          </w:tcPr>
          <w:p w:rsidR="00D61BAC" w:rsidRPr="00780708" w:rsidRDefault="00D61BAC" w:rsidP="008B5B67">
            <w:pPr>
              <w:pStyle w:val="T2BaseArray"/>
              <w:ind w:left="0" w:firstLine="0"/>
              <w:jc w:val="left"/>
              <w:rPr>
                <w:ins w:id="2737" w:author="Author"/>
                <w:rFonts w:ascii="Arial" w:hAnsi="Arial" w:cs="Arial"/>
              </w:rPr>
            </w:pPr>
            <w:ins w:id="2738" w:author="Author">
              <w:r w:rsidRPr="00780708">
                <w:rPr>
                  <w:rFonts w:ascii="Arial" w:hAnsi="Arial" w:cs="Arial"/>
                </w:rPr>
                <w:t>Only one reference must be provided per occurrence of linkages block.</w:t>
              </w:r>
            </w:ins>
          </w:p>
        </w:tc>
        <w:tc>
          <w:tcPr>
            <w:tcW w:w="755" w:type="dxa"/>
          </w:tcPr>
          <w:p w:rsidR="00D61BAC" w:rsidRPr="00780708" w:rsidRDefault="00D61BAC" w:rsidP="008B5B67">
            <w:pPr>
              <w:pStyle w:val="T2BaseArray"/>
              <w:ind w:left="0" w:firstLine="0"/>
              <w:jc w:val="left"/>
              <w:rPr>
                <w:ins w:id="2739" w:author="Author"/>
                <w:rFonts w:ascii="Arial" w:hAnsi="Arial" w:cs="Arial"/>
              </w:rPr>
            </w:pPr>
          </w:p>
        </w:tc>
        <w:tc>
          <w:tcPr>
            <w:tcW w:w="755" w:type="dxa"/>
          </w:tcPr>
          <w:p w:rsidR="00D61BAC" w:rsidRPr="00780708" w:rsidRDefault="00D61BAC" w:rsidP="008B5B67">
            <w:pPr>
              <w:pStyle w:val="T2BaseArray"/>
              <w:ind w:left="0" w:firstLine="0"/>
              <w:jc w:val="left"/>
              <w:rPr>
                <w:ins w:id="2740" w:author="Author"/>
                <w:rFonts w:ascii="Arial" w:hAnsi="Arial" w:cs="Arial"/>
              </w:rPr>
            </w:pPr>
            <w:ins w:id="2741" w:author="Author">
              <w:r w:rsidRPr="00780708">
                <w:rPr>
                  <w:rFonts w:ascii="Arial" w:hAnsi="Arial" w:cs="Arial"/>
                </w:rPr>
                <w:t>0..1</w:t>
              </w:r>
            </w:ins>
          </w:p>
        </w:tc>
      </w:tr>
      <w:tr w:rsidR="00D61BAC" w:rsidRPr="00780708" w:rsidTr="008B5B67">
        <w:trPr>
          <w:ins w:id="2742" w:author="Author"/>
        </w:trPr>
        <w:tc>
          <w:tcPr>
            <w:tcW w:w="614" w:type="dxa"/>
          </w:tcPr>
          <w:p w:rsidR="00D61BAC" w:rsidRPr="00780708" w:rsidRDefault="00D61BAC" w:rsidP="008B5B67">
            <w:pPr>
              <w:pStyle w:val="T2BaseArray"/>
              <w:ind w:left="0" w:firstLine="0"/>
              <w:jc w:val="left"/>
              <w:rPr>
                <w:ins w:id="2743" w:author="Author"/>
                <w:rFonts w:ascii="Arial" w:hAnsi="Arial" w:cs="Arial"/>
              </w:rPr>
            </w:pPr>
            <w:ins w:id="2744" w:author="Author">
              <w:r w:rsidRPr="00780708">
                <w:rPr>
                  <w:rFonts w:ascii="Arial" w:hAnsi="Arial" w:cs="Arial"/>
                </w:rPr>
                <w:t>53</w:t>
              </w:r>
            </w:ins>
          </w:p>
        </w:tc>
        <w:tc>
          <w:tcPr>
            <w:tcW w:w="647" w:type="dxa"/>
          </w:tcPr>
          <w:p w:rsidR="00D61BAC" w:rsidRPr="00780708" w:rsidRDefault="00D61BAC" w:rsidP="008B5B67">
            <w:pPr>
              <w:pStyle w:val="T2BaseArray"/>
              <w:ind w:left="0" w:firstLine="0"/>
              <w:jc w:val="left"/>
              <w:rPr>
                <w:ins w:id="2745" w:author="Author"/>
                <w:rFonts w:ascii="Arial" w:hAnsi="Arial" w:cs="Arial"/>
              </w:rPr>
            </w:pPr>
            <w:ins w:id="2746" w:author="Author">
              <w:r w:rsidRPr="00780708">
                <w:rPr>
                  <w:rFonts w:ascii="Arial" w:hAnsi="Arial" w:cs="Arial"/>
                </w:rPr>
                <w:t>BA</w:t>
              </w:r>
            </w:ins>
          </w:p>
        </w:tc>
        <w:tc>
          <w:tcPr>
            <w:tcW w:w="1603" w:type="dxa"/>
          </w:tcPr>
          <w:p w:rsidR="00D61BAC" w:rsidRPr="00780708" w:rsidRDefault="00D61BAC" w:rsidP="008B5B67">
            <w:pPr>
              <w:pStyle w:val="T2BaseArray"/>
              <w:ind w:left="0" w:firstLine="0"/>
              <w:jc w:val="left"/>
              <w:rPr>
                <w:ins w:id="2747" w:author="Author"/>
                <w:rFonts w:ascii="Arial" w:hAnsi="Arial" w:cs="Arial"/>
              </w:rPr>
            </w:pPr>
            <w:ins w:id="2748" w:author="Author">
              <w:r w:rsidRPr="00780708">
                <w:rPr>
                  <w:rFonts w:ascii="Arial" w:hAnsi="Arial" w:cs="Arial"/>
                </w:rPr>
                <w:t>Other Transaction Id</w:t>
              </w:r>
            </w:ins>
          </w:p>
        </w:tc>
        <w:tc>
          <w:tcPr>
            <w:tcW w:w="2065" w:type="dxa"/>
          </w:tcPr>
          <w:p w:rsidR="00D61BAC" w:rsidRPr="00780708" w:rsidRDefault="00D61BAC" w:rsidP="008B5B67">
            <w:pPr>
              <w:pStyle w:val="T2BaseArray"/>
              <w:ind w:left="0" w:firstLine="0"/>
              <w:jc w:val="left"/>
              <w:rPr>
                <w:ins w:id="2749" w:author="Author"/>
                <w:rFonts w:ascii="Arial" w:hAnsi="Arial" w:cs="Arial"/>
              </w:rPr>
            </w:pPr>
            <w:commentRangeStart w:id="2750"/>
            <w:ins w:id="2751" w:author="Author">
              <w:r>
                <w:rPr>
                  <w:rFonts w:ascii="Arial" w:hAnsi="Arial" w:cs="Arial"/>
                </w:rPr>
                <w:t>VAR</w:t>
              </w:r>
              <w:r w:rsidRPr="00780708">
                <w:rPr>
                  <w:rFonts w:ascii="Arial" w:hAnsi="Arial" w:cs="Arial"/>
                </w:rPr>
                <w:t xml:space="preserve">CHAR </w:t>
              </w:r>
              <w:commentRangeEnd w:id="2750"/>
              <w:r>
                <w:rPr>
                  <w:rStyle w:val="CommentReference"/>
                  <w:rFonts w:ascii="Times New Roman" w:hAnsi="Times New Roman"/>
                  <w:lang w:val="fr-FR"/>
                </w:rPr>
                <w:commentReference w:id="2750"/>
              </w:r>
              <w:r w:rsidRPr="00780708">
                <w:rPr>
                  <w:rFonts w:ascii="Arial" w:hAnsi="Arial" w:cs="Arial"/>
                </w:rPr>
                <w:t>(16)</w:t>
              </w:r>
            </w:ins>
          </w:p>
        </w:tc>
        <w:tc>
          <w:tcPr>
            <w:tcW w:w="2350" w:type="dxa"/>
          </w:tcPr>
          <w:p w:rsidR="00D61BAC" w:rsidRPr="00780708" w:rsidRDefault="00D61BAC" w:rsidP="008B5B67">
            <w:pPr>
              <w:pStyle w:val="T2BaseArray"/>
              <w:ind w:left="0" w:firstLine="0"/>
              <w:jc w:val="left"/>
              <w:rPr>
                <w:ins w:id="2752" w:author="Author"/>
                <w:rFonts w:ascii="Arial" w:hAnsi="Arial" w:cs="Arial"/>
              </w:rPr>
            </w:pPr>
            <w:ins w:id="2753" w:author="Author">
              <w:r w:rsidRPr="00780708">
                <w:rPr>
                  <w:rFonts w:ascii="Arial" w:hAnsi="Arial" w:cs="Arial"/>
                </w:rPr>
                <w:t>Reference of the instruction provided by a Third Party</w:t>
              </w:r>
            </w:ins>
          </w:p>
        </w:tc>
        <w:tc>
          <w:tcPr>
            <w:tcW w:w="1820" w:type="dxa"/>
          </w:tcPr>
          <w:p w:rsidR="00D61BAC" w:rsidRPr="00780708" w:rsidRDefault="00D61BAC" w:rsidP="008B5B67">
            <w:pPr>
              <w:pStyle w:val="T2BaseArray"/>
              <w:ind w:left="0" w:firstLine="0"/>
              <w:jc w:val="left"/>
              <w:rPr>
                <w:ins w:id="2754" w:author="Author"/>
                <w:rFonts w:ascii="Arial" w:hAnsi="Arial" w:cs="Arial"/>
              </w:rPr>
            </w:pPr>
            <w:ins w:id="2755" w:author="Author">
              <w:r w:rsidRPr="00780708">
                <w:rPr>
                  <w:rFonts w:ascii="Arial" w:hAnsi="Arial" w:cs="Arial"/>
                </w:rPr>
                <w:t>Only one reference must be provided per occurrence of linkages block.</w:t>
              </w:r>
            </w:ins>
          </w:p>
        </w:tc>
        <w:tc>
          <w:tcPr>
            <w:tcW w:w="755" w:type="dxa"/>
          </w:tcPr>
          <w:p w:rsidR="00D61BAC" w:rsidRPr="00780708" w:rsidRDefault="00D61BAC" w:rsidP="008B5B67">
            <w:pPr>
              <w:pStyle w:val="T2BaseArray"/>
              <w:ind w:left="0" w:firstLine="0"/>
              <w:jc w:val="left"/>
              <w:rPr>
                <w:ins w:id="2756" w:author="Author"/>
                <w:rFonts w:ascii="Arial" w:hAnsi="Arial" w:cs="Arial"/>
              </w:rPr>
            </w:pPr>
          </w:p>
        </w:tc>
        <w:tc>
          <w:tcPr>
            <w:tcW w:w="755" w:type="dxa"/>
          </w:tcPr>
          <w:p w:rsidR="00D61BAC" w:rsidRPr="00780708" w:rsidRDefault="00D61BAC" w:rsidP="008B5B67">
            <w:pPr>
              <w:pStyle w:val="T2BaseArray"/>
              <w:ind w:left="0" w:firstLine="0"/>
              <w:jc w:val="left"/>
              <w:rPr>
                <w:ins w:id="2757" w:author="Author"/>
                <w:rFonts w:ascii="Arial" w:hAnsi="Arial" w:cs="Arial"/>
              </w:rPr>
            </w:pPr>
            <w:ins w:id="2758" w:author="Author">
              <w:r w:rsidRPr="00780708">
                <w:rPr>
                  <w:rFonts w:ascii="Arial" w:hAnsi="Arial" w:cs="Arial"/>
                </w:rPr>
                <w:t>0..1</w:t>
              </w:r>
            </w:ins>
          </w:p>
        </w:tc>
      </w:tr>
      <w:tr w:rsidR="00D61BAC" w:rsidRPr="00780708" w:rsidTr="008B5B67">
        <w:trPr>
          <w:ins w:id="2759" w:author="Author"/>
        </w:trPr>
        <w:tc>
          <w:tcPr>
            <w:tcW w:w="614" w:type="dxa"/>
          </w:tcPr>
          <w:p w:rsidR="00D61BAC" w:rsidRPr="00780708" w:rsidRDefault="00D61BAC" w:rsidP="008B5B67">
            <w:pPr>
              <w:pStyle w:val="T2BaseArray"/>
              <w:ind w:left="0" w:firstLine="0"/>
              <w:jc w:val="left"/>
              <w:rPr>
                <w:ins w:id="2760" w:author="Author"/>
                <w:rFonts w:ascii="Arial" w:hAnsi="Arial" w:cs="Arial"/>
              </w:rPr>
            </w:pPr>
            <w:ins w:id="2761" w:author="Author">
              <w:r w:rsidRPr="00780708">
                <w:rPr>
                  <w:rFonts w:ascii="Arial" w:hAnsi="Arial" w:cs="Arial"/>
                </w:rPr>
                <w:t>54</w:t>
              </w:r>
            </w:ins>
          </w:p>
        </w:tc>
        <w:tc>
          <w:tcPr>
            <w:tcW w:w="647" w:type="dxa"/>
          </w:tcPr>
          <w:p w:rsidR="00D61BAC" w:rsidRPr="00780708" w:rsidRDefault="00D61BAC" w:rsidP="008B5B67">
            <w:pPr>
              <w:pStyle w:val="T2BaseArray"/>
              <w:ind w:left="0" w:firstLine="0"/>
              <w:jc w:val="left"/>
              <w:rPr>
                <w:ins w:id="2762" w:author="Author"/>
                <w:rFonts w:ascii="Arial" w:hAnsi="Arial" w:cs="Arial"/>
              </w:rPr>
            </w:pPr>
            <w:ins w:id="2763" w:author="Author">
              <w:r w:rsidRPr="00780708">
                <w:rPr>
                  <w:rFonts w:ascii="Arial" w:hAnsi="Arial" w:cs="Arial"/>
                </w:rPr>
                <w:t>BB</w:t>
              </w:r>
            </w:ins>
          </w:p>
        </w:tc>
        <w:tc>
          <w:tcPr>
            <w:tcW w:w="1603" w:type="dxa"/>
          </w:tcPr>
          <w:p w:rsidR="00D61BAC" w:rsidRPr="00780708" w:rsidRDefault="00D61BAC" w:rsidP="008B5B67">
            <w:pPr>
              <w:pStyle w:val="T2BaseArray"/>
              <w:ind w:left="0" w:firstLine="0"/>
              <w:jc w:val="left"/>
              <w:rPr>
                <w:ins w:id="2764" w:author="Author"/>
                <w:rFonts w:ascii="Arial" w:hAnsi="Arial" w:cs="Arial"/>
              </w:rPr>
            </w:pPr>
            <w:ins w:id="2765" w:author="Author">
              <w:r w:rsidRPr="00780708">
                <w:rPr>
                  <w:rFonts w:ascii="Arial" w:hAnsi="Arial" w:cs="Arial"/>
                </w:rPr>
                <w:t>Reference Owner BIC</w:t>
              </w:r>
            </w:ins>
          </w:p>
        </w:tc>
        <w:tc>
          <w:tcPr>
            <w:tcW w:w="2065" w:type="dxa"/>
          </w:tcPr>
          <w:p w:rsidR="00D61BAC" w:rsidRPr="00780708" w:rsidRDefault="00D61BAC" w:rsidP="008B5B67">
            <w:pPr>
              <w:pStyle w:val="T2BaseArray"/>
              <w:ind w:left="0" w:firstLine="0"/>
              <w:jc w:val="left"/>
              <w:rPr>
                <w:ins w:id="2766" w:author="Author"/>
                <w:rFonts w:ascii="Arial" w:hAnsi="Arial" w:cs="Arial"/>
              </w:rPr>
            </w:pPr>
            <w:commentRangeStart w:id="2767"/>
            <w:ins w:id="2768" w:author="Author">
              <w:r>
                <w:rPr>
                  <w:rFonts w:ascii="Arial" w:hAnsi="Arial" w:cs="Arial"/>
                </w:rPr>
                <w:t>VAR</w:t>
              </w:r>
              <w:r w:rsidRPr="00780708">
                <w:rPr>
                  <w:rFonts w:ascii="Arial" w:hAnsi="Arial" w:cs="Arial"/>
                </w:rPr>
                <w:t>CHAR (11)</w:t>
              </w:r>
              <w:commentRangeEnd w:id="2767"/>
              <w:r>
                <w:rPr>
                  <w:rStyle w:val="CommentReference"/>
                  <w:rFonts w:ascii="Times New Roman" w:hAnsi="Times New Roman"/>
                  <w:lang w:val="fr-FR"/>
                </w:rPr>
                <w:commentReference w:id="2767"/>
              </w:r>
            </w:ins>
          </w:p>
        </w:tc>
        <w:tc>
          <w:tcPr>
            <w:tcW w:w="2350" w:type="dxa"/>
          </w:tcPr>
          <w:p w:rsidR="00D61BAC" w:rsidRPr="00780708" w:rsidRDefault="00D61BAC" w:rsidP="008B5B67">
            <w:pPr>
              <w:pStyle w:val="T2BaseArray"/>
              <w:ind w:left="0" w:firstLine="0"/>
              <w:jc w:val="left"/>
              <w:rPr>
                <w:ins w:id="2769" w:author="Author"/>
                <w:rFonts w:ascii="Arial" w:hAnsi="Arial" w:cs="Arial"/>
              </w:rPr>
            </w:pPr>
            <w:ins w:id="2770" w:author="Author">
              <w:r w:rsidRPr="00780708">
                <w:rPr>
                  <w:rFonts w:ascii="Arial" w:hAnsi="Arial" w:cs="Arial"/>
                </w:rPr>
                <w:t>BIC of the reference's owner</w:t>
              </w:r>
            </w:ins>
          </w:p>
        </w:tc>
        <w:tc>
          <w:tcPr>
            <w:tcW w:w="1820" w:type="dxa"/>
          </w:tcPr>
          <w:p w:rsidR="00D61BAC" w:rsidRPr="00780708" w:rsidRDefault="00D61BAC" w:rsidP="008B5B67">
            <w:pPr>
              <w:pStyle w:val="T2BaseArray"/>
              <w:jc w:val="left"/>
              <w:rPr>
                <w:ins w:id="2771" w:author="Author"/>
                <w:rFonts w:ascii="Arial" w:hAnsi="Arial" w:cs="Arial"/>
              </w:rPr>
            </w:pPr>
            <w:ins w:id="2772" w:author="Author">
              <w:r w:rsidRPr="00780708">
                <w:rPr>
                  <w:rFonts w:ascii="Arial" w:hAnsi="Arial" w:cs="Arial"/>
                </w:rPr>
                <w:t>Must occur when one of the following fields is present:</w:t>
              </w:r>
            </w:ins>
          </w:p>
          <w:p w:rsidR="00D61BAC" w:rsidRPr="00780708" w:rsidRDefault="00D61BAC" w:rsidP="00DE32BA">
            <w:pPr>
              <w:pStyle w:val="T2BaseArray"/>
              <w:numPr>
                <w:ilvl w:val="0"/>
                <w:numId w:val="35"/>
              </w:numPr>
              <w:tabs>
                <w:tab w:val="clear" w:pos="720"/>
                <w:tab w:val="num" w:pos="281"/>
              </w:tabs>
              <w:ind w:left="281"/>
              <w:jc w:val="left"/>
              <w:rPr>
                <w:ins w:id="2773" w:author="Author"/>
                <w:rFonts w:ascii="Arial" w:hAnsi="Arial" w:cs="Arial"/>
              </w:rPr>
              <w:pPrChange w:id="2774" w:author="Author">
                <w:pPr>
                  <w:pStyle w:val="T2BaseArray"/>
                  <w:framePr w:hSpace="141" w:wrap="around" w:vAnchor="text" w:hAnchor="margin" w:xAlign="center" w:y="92"/>
                  <w:numPr>
                    <w:numId w:val="45"/>
                  </w:numPr>
                  <w:tabs>
                    <w:tab w:val="num" w:pos="281"/>
                    <w:tab w:val="num" w:pos="360"/>
                    <w:tab w:val="num" w:pos="720"/>
                  </w:tabs>
                  <w:ind w:left="720" w:hanging="360"/>
                  <w:jc w:val="left"/>
                </w:pPr>
              </w:pPrChange>
            </w:pPr>
            <w:ins w:id="2775" w:author="Author">
              <w:r w:rsidRPr="00780708">
                <w:rPr>
                  <w:rFonts w:ascii="Arial" w:hAnsi="Arial" w:cs="Arial"/>
                </w:rPr>
                <w:t>Securities Settlement Transaction Id</w:t>
              </w:r>
            </w:ins>
          </w:p>
          <w:p w:rsidR="00D61BAC" w:rsidRPr="00780708" w:rsidRDefault="00D61BAC" w:rsidP="00DE32BA">
            <w:pPr>
              <w:pStyle w:val="T2BaseArray"/>
              <w:numPr>
                <w:ilvl w:val="0"/>
                <w:numId w:val="35"/>
              </w:numPr>
              <w:tabs>
                <w:tab w:val="clear" w:pos="720"/>
                <w:tab w:val="num" w:pos="281"/>
              </w:tabs>
              <w:ind w:left="281"/>
              <w:jc w:val="left"/>
              <w:rPr>
                <w:ins w:id="2776" w:author="Author"/>
                <w:rFonts w:ascii="Arial" w:hAnsi="Arial" w:cs="Arial"/>
              </w:rPr>
              <w:pPrChange w:id="2777" w:author="Author">
                <w:pPr>
                  <w:pStyle w:val="T2BaseArray"/>
                  <w:framePr w:hSpace="141" w:wrap="around" w:vAnchor="text" w:hAnchor="margin" w:xAlign="center" w:y="92"/>
                  <w:numPr>
                    <w:numId w:val="45"/>
                  </w:numPr>
                  <w:tabs>
                    <w:tab w:val="num" w:pos="281"/>
                    <w:tab w:val="num" w:pos="360"/>
                    <w:tab w:val="num" w:pos="720"/>
                  </w:tabs>
                  <w:ind w:left="720" w:hanging="360"/>
                  <w:jc w:val="left"/>
                </w:pPr>
              </w:pPrChange>
            </w:pPr>
            <w:proofErr w:type="spellStart"/>
            <w:ins w:id="2778" w:author="Author">
              <w:r w:rsidRPr="00780708">
                <w:rPr>
                  <w:rFonts w:ascii="Arial" w:hAnsi="Arial" w:cs="Arial"/>
                </w:rPr>
                <w:t>IntraPositionMovement</w:t>
              </w:r>
              <w:proofErr w:type="spellEnd"/>
              <w:r w:rsidRPr="00780708">
                <w:rPr>
                  <w:rFonts w:ascii="Arial" w:hAnsi="Arial" w:cs="Arial"/>
                </w:rPr>
                <w:t xml:space="preserve"> Id</w:t>
              </w:r>
            </w:ins>
          </w:p>
          <w:p w:rsidR="00D61BAC" w:rsidRPr="00780708" w:rsidRDefault="00D61BAC" w:rsidP="00DE32BA">
            <w:pPr>
              <w:pStyle w:val="T2BaseArray"/>
              <w:numPr>
                <w:ilvl w:val="0"/>
                <w:numId w:val="35"/>
              </w:numPr>
              <w:tabs>
                <w:tab w:val="clear" w:pos="720"/>
                <w:tab w:val="num" w:pos="281"/>
              </w:tabs>
              <w:ind w:left="281"/>
              <w:jc w:val="left"/>
              <w:rPr>
                <w:ins w:id="2779" w:author="Author"/>
                <w:rFonts w:ascii="Arial" w:hAnsi="Arial" w:cs="Arial"/>
              </w:rPr>
              <w:pPrChange w:id="2780" w:author="Author">
                <w:pPr>
                  <w:pStyle w:val="T2BaseArray"/>
                  <w:framePr w:hSpace="141" w:wrap="around" w:vAnchor="text" w:hAnchor="margin" w:xAlign="center" w:y="92"/>
                  <w:numPr>
                    <w:numId w:val="45"/>
                  </w:numPr>
                  <w:tabs>
                    <w:tab w:val="num" w:pos="281"/>
                    <w:tab w:val="num" w:pos="360"/>
                    <w:tab w:val="num" w:pos="720"/>
                  </w:tabs>
                  <w:ind w:left="720" w:hanging="360"/>
                  <w:jc w:val="left"/>
                </w:pPr>
              </w:pPrChange>
            </w:pPr>
            <w:proofErr w:type="spellStart"/>
            <w:ins w:id="2781" w:author="Author">
              <w:r w:rsidRPr="00780708">
                <w:rPr>
                  <w:rFonts w:ascii="Arial" w:hAnsi="Arial" w:cs="Arial"/>
                </w:rPr>
                <w:t>IntraBalanceMovement</w:t>
              </w:r>
              <w:proofErr w:type="spellEnd"/>
              <w:r w:rsidRPr="00780708">
                <w:rPr>
                  <w:rFonts w:ascii="Arial" w:hAnsi="Arial" w:cs="Arial"/>
                </w:rPr>
                <w:t xml:space="preserve"> Id</w:t>
              </w:r>
            </w:ins>
          </w:p>
          <w:p w:rsidR="00D61BAC" w:rsidRPr="00780708" w:rsidRDefault="00D61BAC" w:rsidP="00DE32BA">
            <w:pPr>
              <w:pStyle w:val="T2BaseArray"/>
              <w:numPr>
                <w:ilvl w:val="0"/>
                <w:numId w:val="35"/>
              </w:numPr>
              <w:tabs>
                <w:tab w:val="clear" w:pos="720"/>
                <w:tab w:val="num" w:pos="281"/>
              </w:tabs>
              <w:ind w:left="281"/>
              <w:jc w:val="left"/>
              <w:rPr>
                <w:ins w:id="2782" w:author="Author"/>
                <w:rFonts w:ascii="Arial" w:hAnsi="Arial" w:cs="Arial"/>
              </w:rPr>
              <w:pPrChange w:id="2783" w:author="Author">
                <w:pPr>
                  <w:pStyle w:val="T2BaseArray"/>
                  <w:framePr w:hSpace="141" w:wrap="around" w:vAnchor="text" w:hAnchor="margin" w:xAlign="center" w:y="92"/>
                  <w:numPr>
                    <w:numId w:val="45"/>
                  </w:numPr>
                  <w:tabs>
                    <w:tab w:val="num" w:pos="281"/>
                    <w:tab w:val="num" w:pos="360"/>
                    <w:tab w:val="num" w:pos="720"/>
                  </w:tabs>
                  <w:ind w:left="720" w:hanging="360"/>
                  <w:jc w:val="left"/>
                </w:pPr>
              </w:pPrChange>
            </w:pPr>
            <w:proofErr w:type="spellStart"/>
            <w:ins w:id="2784" w:author="Author">
              <w:r w:rsidRPr="00780708">
                <w:rPr>
                  <w:rFonts w:ascii="Arial" w:hAnsi="Arial" w:cs="Arial"/>
                </w:rPr>
                <w:t>AccountServicer</w:t>
              </w:r>
              <w:proofErr w:type="spellEnd"/>
              <w:r w:rsidRPr="00780708">
                <w:rPr>
                  <w:rFonts w:ascii="Arial" w:hAnsi="Arial" w:cs="Arial"/>
                </w:rPr>
                <w:t xml:space="preserve"> Transaction Id</w:t>
              </w:r>
            </w:ins>
          </w:p>
          <w:p w:rsidR="00D61BAC" w:rsidRPr="00780708" w:rsidRDefault="00D61BAC" w:rsidP="00DE32BA">
            <w:pPr>
              <w:pStyle w:val="T2BaseArray"/>
              <w:numPr>
                <w:ilvl w:val="0"/>
                <w:numId w:val="35"/>
              </w:numPr>
              <w:tabs>
                <w:tab w:val="clear" w:pos="720"/>
                <w:tab w:val="num" w:pos="281"/>
              </w:tabs>
              <w:ind w:left="281"/>
              <w:jc w:val="left"/>
              <w:rPr>
                <w:ins w:id="2785" w:author="Author"/>
                <w:rFonts w:ascii="Arial" w:hAnsi="Arial" w:cs="Arial"/>
              </w:rPr>
              <w:pPrChange w:id="2786" w:author="Author">
                <w:pPr>
                  <w:pStyle w:val="T2BaseArray"/>
                  <w:framePr w:hSpace="141" w:wrap="around" w:vAnchor="text" w:hAnchor="margin" w:xAlign="center" w:y="92"/>
                  <w:numPr>
                    <w:numId w:val="45"/>
                  </w:numPr>
                  <w:tabs>
                    <w:tab w:val="num" w:pos="281"/>
                    <w:tab w:val="num" w:pos="360"/>
                    <w:tab w:val="num" w:pos="720"/>
                  </w:tabs>
                  <w:ind w:left="720" w:hanging="360"/>
                  <w:jc w:val="left"/>
                </w:pPr>
              </w:pPrChange>
            </w:pPr>
            <w:ins w:id="2787" w:author="Author">
              <w:r w:rsidRPr="00780708">
                <w:rPr>
                  <w:rFonts w:ascii="Arial" w:hAnsi="Arial" w:cs="Arial"/>
                </w:rPr>
                <w:lastRenderedPageBreak/>
                <w:t>Pool Id</w:t>
              </w:r>
            </w:ins>
          </w:p>
          <w:p w:rsidR="00D61BAC" w:rsidRPr="00780708" w:rsidRDefault="00D61BAC" w:rsidP="00DE32BA">
            <w:pPr>
              <w:pStyle w:val="T2BaseArray"/>
              <w:numPr>
                <w:ilvl w:val="0"/>
                <w:numId w:val="35"/>
              </w:numPr>
              <w:tabs>
                <w:tab w:val="clear" w:pos="720"/>
                <w:tab w:val="num" w:pos="281"/>
              </w:tabs>
              <w:ind w:left="281"/>
              <w:jc w:val="left"/>
              <w:rPr>
                <w:ins w:id="2788" w:author="Author"/>
                <w:rFonts w:ascii="Arial" w:hAnsi="Arial" w:cs="Arial"/>
              </w:rPr>
              <w:pPrChange w:id="2789" w:author="Author">
                <w:pPr>
                  <w:pStyle w:val="T2BaseArray"/>
                  <w:framePr w:hSpace="141" w:wrap="around" w:vAnchor="text" w:hAnchor="margin" w:xAlign="center" w:y="92"/>
                  <w:numPr>
                    <w:numId w:val="45"/>
                  </w:numPr>
                  <w:tabs>
                    <w:tab w:val="num" w:pos="281"/>
                    <w:tab w:val="num" w:pos="360"/>
                    <w:tab w:val="num" w:pos="720"/>
                  </w:tabs>
                  <w:ind w:left="720" w:hanging="360"/>
                  <w:jc w:val="left"/>
                </w:pPr>
              </w:pPrChange>
            </w:pPr>
            <w:ins w:id="2790" w:author="Author">
              <w:r w:rsidRPr="00780708">
                <w:rPr>
                  <w:rFonts w:ascii="Arial" w:hAnsi="Arial" w:cs="Arial"/>
                </w:rPr>
                <w:t>Other Transaction Id</w:t>
              </w:r>
            </w:ins>
          </w:p>
        </w:tc>
        <w:tc>
          <w:tcPr>
            <w:tcW w:w="755" w:type="dxa"/>
          </w:tcPr>
          <w:p w:rsidR="00D61BAC" w:rsidRPr="00780708" w:rsidRDefault="00D61BAC" w:rsidP="008B5B67">
            <w:pPr>
              <w:pStyle w:val="T2BaseArray"/>
              <w:ind w:left="0" w:firstLine="0"/>
              <w:jc w:val="left"/>
              <w:rPr>
                <w:ins w:id="2791" w:author="Author"/>
                <w:rFonts w:ascii="Arial" w:hAnsi="Arial" w:cs="Arial"/>
              </w:rPr>
            </w:pPr>
          </w:p>
        </w:tc>
        <w:tc>
          <w:tcPr>
            <w:tcW w:w="755" w:type="dxa"/>
          </w:tcPr>
          <w:p w:rsidR="00D61BAC" w:rsidRPr="00780708" w:rsidRDefault="00D61BAC" w:rsidP="008B5B67">
            <w:pPr>
              <w:pStyle w:val="T2BaseArray"/>
              <w:ind w:left="0" w:firstLine="0"/>
              <w:jc w:val="left"/>
              <w:rPr>
                <w:ins w:id="2792" w:author="Author"/>
                <w:rFonts w:ascii="Arial" w:hAnsi="Arial" w:cs="Arial"/>
              </w:rPr>
            </w:pPr>
            <w:ins w:id="2793" w:author="Author">
              <w:r w:rsidRPr="00780708">
                <w:rPr>
                  <w:rFonts w:ascii="Arial" w:hAnsi="Arial" w:cs="Arial"/>
                </w:rPr>
                <w:t>0..1</w:t>
              </w:r>
            </w:ins>
          </w:p>
        </w:tc>
      </w:tr>
      <w:tr w:rsidR="00D61BAC" w:rsidRPr="00780708" w:rsidTr="008B5B67">
        <w:trPr>
          <w:ins w:id="2794" w:author="Author"/>
        </w:trPr>
        <w:tc>
          <w:tcPr>
            <w:tcW w:w="9099" w:type="dxa"/>
            <w:gridSpan w:val="6"/>
            <w:shd w:val="clear" w:color="auto" w:fill="E6E6E6"/>
          </w:tcPr>
          <w:p w:rsidR="00D61BAC" w:rsidRPr="00780708" w:rsidRDefault="00D61BAC" w:rsidP="008B5B67">
            <w:pPr>
              <w:pStyle w:val="T2BaseArray"/>
              <w:jc w:val="left"/>
              <w:rPr>
                <w:ins w:id="2795" w:author="Author"/>
                <w:rFonts w:ascii="Arial" w:hAnsi="Arial" w:cs="Arial"/>
              </w:rPr>
            </w:pPr>
            <w:ins w:id="2796" w:author="Author">
              <w:r w:rsidRPr="00780708">
                <w:rPr>
                  <w:rFonts w:ascii="Arial" w:hAnsi="Arial" w:cs="Arial"/>
                </w:rPr>
                <w:lastRenderedPageBreak/>
                <w:t>Group “Trade Transaction Condition”</w:t>
              </w:r>
            </w:ins>
          </w:p>
        </w:tc>
        <w:tc>
          <w:tcPr>
            <w:tcW w:w="755" w:type="dxa"/>
            <w:shd w:val="clear" w:color="auto" w:fill="E6E6E6"/>
          </w:tcPr>
          <w:p w:rsidR="00D61BAC" w:rsidRPr="00780708" w:rsidRDefault="00D61BAC" w:rsidP="008B5B67">
            <w:pPr>
              <w:pStyle w:val="T2BaseArray"/>
              <w:ind w:left="0" w:firstLine="0"/>
              <w:jc w:val="left"/>
              <w:rPr>
                <w:ins w:id="2797" w:author="Author"/>
                <w:rFonts w:ascii="Arial" w:hAnsi="Arial" w:cs="Arial"/>
              </w:rPr>
            </w:pPr>
            <w:ins w:id="2798" w:author="Author">
              <w:r>
                <w:rPr>
                  <w:rFonts w:ascii="Arial" w:hAnsi="Arial" w:cs="Arial"/>
                </w:rPr>
                <w:t>0..1</w:t>
              </w:r>
            </w:ins>
          </w:p>
        </w:tc>
        <w:tc>
          <w:tcPr>
            <w:tcW w:w="755" w:type="dxa"/>
            <w:shd w:val="clear" w:color="auto" w:fill="E6E6E6"/>
          </w:tcPr>
          <w:p w:rsidR="00D61BAC" w:rsidRPr="00780708" w:rsidRDefault="00D61BAC" w:rsidP="008B5B67">
            <w:pPr>
              <w:pStyle w:val="T2BaseArray"/>
              <w:ind w:left="0" w:firstLine="0"/>
              <w:jc w:val="left"/>
              <w:rPr>
                <w:ins w:id="2799" w:author="Author"/>
                <w:rFonts w:ascii="Arial" w:hAnsi="Arial" w:cs="Arial"/>
              </w:rPr>
            </w:pPr>
          </w:p>
        </w:tc>
      </w:tr>
      <w:tr w:rsidR="00D61BAC" w:rsidRPr="00780708" w:rsidTr="008B5B67">
        <w:trPr>
          <w:ins w:id="2800" w:author="Author"/>
        </w:trPr>
        <w:tc>
          <w:tcPr>
            <w:tcW w:w="614" w:type="dxa"/>
          </w:tcPr>
          <w:p w:rsidR="00D61BAC" w:rsidRPr="00780708" w:rsidRDefault="00D61BAC" w:rsidP="008B5B67">
            <w:pPr>
              <w:pStyle w:val="T2BaseArray"/>
              <w:ind w:left="0" w:firstLine="0"/>
              <w:jc w:val="left"/>
              <w:rPr>
                <w:ins w:id="2801" w:author="Author"/>
                <w:rFonts w:ascii="Arial" w:hAnsi="Arial" w:cs="Arial"/>
              </w:rPr>
            </w:pPr>
            <w:ins w:id="2802" w:author="Author">
              <w:r w:rsidRPr="00780708">
                <w:rPr>
                  <w:rFonts w:ascii="Arial" w:hAnsi="Arial" w:cs="Arial"/>
                </w:rPr>
                <w:t>55</w:t>
              </w:r>
            </w:ins>
          </w:p>
        </w:tc>
        <w:tc>
          <w:tcPr>
            <w:tcW w:w="647" w:type="dxa"/>
          </w:tcPr>
          <w:p w:rsidR="00D61BAC" w:rsidRPr="00780708" w:rsidRDefault="00D61BAC" w:rsidP="008B5B67">
            <w:pPr>
              <w:pStyle w:val="T2BaseArray"/>
              <w:ind w:left="0" w:firstLine="0"/>
              <w:jc w:val="left"/>
              <w:rPr>
                <w:ins w:id="2803" w:author="Author"/>
                <w:rFonts w:ascii="Arial" w:hAnsi="Arial" w:cs="Arial"/>
              </w:rPr>
            </w:pPr>
            <w:ins w:id="2804" w:author="Author">
              <w:r w:rsidRPr="00780708">
                <w:rPr>
                  <w:rFonts w:ascii="Arial" w:hAnsi="Arial" w:cs="Arial"/>
                </w:rPr>
                <w:t>BC</w:t>
              </w:r>
            </w:ins>
          </w:p>
        </w:tc>
        <w:tc>
          <w:tcPr>
            <w:tcW w:w="1603" w:type="dxa"/>
          </w:tcPr>
          <w:p w:rsidR="00D61BAC" w:rsidRPr="00780708" w:rsidRDefault="00D61BAC" w:rsidP="008B5B67">
            <w:pPr>
              <w:pStyle w:val="T2BaseArray"/>
              <w:ind w:left="0" w:firstLine="0"/>
              <w:jc w:val="left"/>
              <w:rPr>
                <w:ins w:id="2805" w:author="Author"/>
                <w:rFonts w:ascii="Arial" w:hAnsi="Arial" w:cs="Arial"/>
              </w:rPr>
            </w:pPr>
            <w:ins w:id="2806" w:author="Author">
              <w:r w:rsidRPr="00780708">
                <w:rPr>
                  <w:rFonts w:ascii="Arial" w:hAnsi="Arial" w:cs="Arial"/>
                </w:rPr>
                <w:t>Trade Transaction Condition Code</w:t>
              </w:r>
            </w:ins>
          </w:p>
        </w:tc>
        <w:tc>
          <w:tcPr>
            <w:tcW w:w="2065" w:type="dxa"/>
          </w:tcPr>
          <w:p w:rsidR="00D61BAC" w:rsidRPr="00780708" w:rsidRDefault="00D61BAC" w:rsidP="008B5B67">
            <w:pPr>
              <w:pStyle w:val="T2BaseArray"/>
              <w:jc w:val="left"/>
              <w:rPr>
                <w:ins w:id="2807" w:author="Author"/>
                <w:rFonts w:ascii="Arial" w:hAnsi="Arial" w:cs="Arial"/>
              </w:rPr>
            </w:pPr>
            <w:ins w:id="2808" w:author="Author">
              <w:r w:rsidRPr="00780708">
                <w:rPr>
                  <w:rFonts w:ascii="Arial" w:hAnsi="Arial" w:cs="Arial"/>
                </w:rPr>
                <w:t>Possible values:</w:t>
              </w:r>
            </w:ins>
          </w:p>
          <w:p w:rsidR="00D61BAC" w:rsidRPr="00780708" w:rsidRDefault="00D61BAC" w:rsidP="00DE32BA">
            <w:pPr>
              <w:pStyle w:val="T2BaseArray"/>
              <w:numPr>
                <w:ilvl w:val="0"/>
                <w:numId w:val="36"/>
              </w:numPr>
              <w:tabs>
                <w:tab w:val="clear" w:pos="720"/>
                <w:tab w:val="num" w:pos="376"/>
              </w:tabs>
              <w:ind w:left="376"/>
              <w:jc w:val="left"/>
              <w:rPr>
                <w:ins w:id="2809" w:author="Author"/>
                <w:rFonts w:ascii="Arial" w:hAnsi="Arial" w:cs="Arial"/>
              </w:rPr>
              <w:pPrChange w:id="2810" w:author="Author">
                <w:pPr>
                  <w:pStyle w:val="T2BaseArray"/>
                  <w:framePr w:hSpace="141" w:wrap="around" w:vAnchor="text" w:hAnchor="margin" w:xAlign="center" w:y="92"/>
                  <w:numPr>
                    <w:numId w:val="46"/>
                  </w:numPr>
                  <w:tabs>
                    <w:tab w:val="num" w:pos="376"/>
                    <w:tab w:val="num" w:pos="720"/>
                  </w:tabs>
                  <w:ind w:left="720" w:hanging="360"/>
                  <w:jc w:val="left"/>
                </w:pPr>
              </w:pPrChange>
            </w:pPr>
            <w:ins w:id="2811" w:author="Author">
              <w:r w:rsidRPr="00780708">
                <w:rPr>
                  <w:rFonts w:ascii="Arial" w:hAnsi="Arial" w:cs="Arial"/>
                </w:rPr>
                <w:t>BCBL</w:t>
              </w:r>
            </w:ins>
          </w:p>
          <w:p w:rsidR="00D61BAC" w:rsidRPr="00780708" w:rsidRDefault="00D61BAC" w:rsidP="00DE32BA">
            <w:pPr>
              <w:pStyle w:val="T2BaseArray"/>
              <w:numPr>
                <w:ilvl w:val="0"/>
                <w:numId w:val="36"/>
              </w:numPr>
              <w:tabs>
                <w:tab w:val="clear" w:pos="720"/>
                <w:tab w:val="num" w:pos="376"/>
              </w:tabs>
              <w:ind w:left="376"/>
              <w:jc w:val="left"/>
              <w:rPr>
                <w:ins w:id="2812" w:author="Author"/>
                <w:rFonts w:ascii="Arial" w:hAnsi="Arial" w:cs="Arial"/>
              </w:rPr>
              <w:pPrChange w:id="2813" w:author="Author">
                <w:pPr>
                  <w:pStyle w:val="T2BaseArray"/>
                  <w:framePr w:hSpace="141" w:wrap="around" w:vAnchor="text" w:hAnchor="margin" w:xAlign="center" w:y="92"/>
                  <w:numPr>
                    <w:numId w:val="46"/>
                  </w:numPr>
                  <w:tabs>
                    <w:tab w:val="num" w:pos="376"/>
                    <w:tab w:val="num" w:pos="720"/>
                  </w:tabs>
                  <w:ind w:left="720" w:hanging="360"/>
                  <w:jc w:val="left"/>
                </w:pPr>
              </w:pPrChange>
            </w:pPr>
            <w:ins w:id="2814" w:author="Author">
              <w:r w:rsidRPr="00780708">
                <w:rPr>
                  <w:rFonts w:ascii="Arial" w:hAnsi="Arial" w:cs="Arial"/>
                </w:rPr>
                <w:t>BCBN</w:t>
              </w:r>
            </w:ins>
          </w:p>
          <w:p w:rsidR="00D61BAC" w:rsidRPr="00780708" w:rsidRDefault="00D61BAC" w:rsidP="00DE32BA">
            <w:pPr>
              <w:pStyle w:val="T2BaseArray"/>
              <w:numPr>
                <w:ilvl w:val="0"/>
                <w:numId w:val="36"/>
              </w:numPr>
              <w:tabs>
                <w:tab w:val="clear" w:pos="720"/>
                <w:tab w:val="num" w:pos="376"/>
              </w:tabs>
              <w:ind w:left="376"/>
              <w:jc w:val="left"/>
              <w:rPr>
                <w:ins w:id="2815" w:author="Author"/>
                <w:rFonts w:ascii="Arial" w:hAnsi="Arial" w:cs="Arial"/>
              </w:rPr>
              <w:pPrChange w:id="2816" w:author="Author">
                <w:pPr>
                  <w:pStyle w:val="T2BaseArray"/>
                  <w:framePr w:hSpace="141" w:wrap="around" w:vAnchor="text" w:hAnchor="margin" w:xAlign="center" w:y="92"/>
                  <w:numPr>
                    <w:numId w:val="46"/>
                  </w:numPr>
                  <w:tabs>
                    <w:tab w:val="num" w:pos="376"/>
                    <w:tab w:val="num" w:pos="720"/>
                  </w:tabs>
                  <w:ind w:left="720" w:hanging="360"/>
                  <w:jc w:val="left"/>
                </w:pPr>
              </w:pPrChange>
            </w:pPr>
            <w:ins w:id="2817" w:author="Author">
              <w:r w:rsidRPr="00780708">
                <w:rPr>
                  <w:rFonts w:ascii="Arial" w:hAnsi="Arial" w:cs="Arial"/>
                </w:rPr>
                <w:t>BCFD</w:t>
              </w:r>
            </w:ins>
          </w:p>
          <w:p w:rsidR="00D61BAC" w:rsidRPr="00780708" w:rsidRDefault="00D61BAC" w:rsidP="00DE32BA">
            <w:pPr>
              <w:pStyle w:val="T2BaseArray"/>
              <w:numPr>
                <w:ilvl w:val="0"/>
                <w:numId w:val="36"/>
              </w:numPr>
              <w:tabs>
                <w:tab w:val="clear" w:pos="720"/>
                <w:tab w:val="num" w:pos="376"/>
              </w:tabs>
              <w:ind w:left="376"/>
              <w:jc w:val="left"/>
              <w:rPr>
                <w:ins w:id="2818" w:author="Author"/>
                <w:rFonts w:ascii="Arial" w:hAnsi="Arial" w:cs="Arial"/>
              </w:rPr>
              <w:pPrChange w:id="2819" w:author="Author">
                <w:pPr>
                  <w:pStyle w:val="T2BaseArray"/>
                  <w:framePr w:hSpace="141" w:wrap="around" w:vAnchor="text" w:hAnchor="margin" w:xAlign="center" w:y="92"/>
                  <w:numPr>
                    <w:numId w:val="46"/>
                  </w:numPr>
                  <w:tabs>
                    <w:tab w:val="num" w:pos="376"/>
                    <w:tab w:val="num" w:pos="720"/>
                  </w:tabs>
                  <w:ind w:left="720" w:hanging="360"/>
                  <w:jc w:val="left"/>
                </w:pPr>
              </w:pPrChange>
            </w:pPr>
            <w:ins w:id="2820" w:author="Author">
              <w:r w:rsidRPr="00780708">
                <w:rPr>
                  <w:rFonts w:ascii="Arial" w:hAnsi="Arial" w:cs="Arial"/>
                </w:rPr>
                <w:t>BCPD</w:t>
              </w:r>
            </w:ins>
          </w:p>
          <w:p w:rsidR="00D61BAC" w:rsidRPr="00780708" w:rsidRDefault="00D61BAC" w:rsidP="00DE32BA">
            <w:pPr>
              <w:pStyle w:val="T2BaseArray"/>
              <w:numPr>
                <w:ilvl w:val="0"/>
                <w:numId w:val="36"/>
              </w:numPr>
              <w:tabs>
                <w:tab w:val="clear" w:pos="720"/>
                <w:tab w:val="num" w:pos="376"/>
              </w:tabs>
              <w:ind w:left="376"/>
              <w:jc w:val="left"/>
              <w:rPr>
                <w:ins w:id="2821" w:author="Author"/>
                <w:rFonts w:ascii="Arial" w:hAnsi="Arial" w:cs="Arial"/>
              </w:rPr>
              <w:pPrChange w:id="2822" w:author="Author">
                <w:pPr>
                  <w:pStyle w:val="T2BaseArray"/>
                  <w:framePr w:hSpace="141" w:wrap="around" w:vAnchor="text" w:hAnchor="margin" w:xAlign="center" w:y="92"/>
                  <w:numPr>
                    <w:numId w:val="46"/>
                  </w:numPr>
                  <w:tabs>
                    <w:tab w:val="num" w:pos="376"/>
                    <w:tab w:val="num" w:pos="720"/>
                  </w:tabs>
                  <w:ind w:left="720" w:hanging="360"/>
                  <w:jc w:val="left"/>
                </w:pPr>
              </w:pPrChange>
            </w:pPr>
            <w:ins w:id="2823" w:author="Author">
              <w:r w:rsidRPr="00780708">
                <w:rPr>
                  <w:rFonts w:ascii="Arial" w:hAnsi="Arial" w:cs="Arial"/>
                </w:rPr>
                <w:t>BCRO</w:t>
              </w:r>
            </w:ins>
          </w:p>
          <w:p w:rsidR="00D61BAC" w:rsidRPr="00780708" w:rsidRDefault="00D61BAC" w:rsidP="00DE32BA">
            <w:pPr>
              <w:pStyle w:val="T2BaseArray"/>
              <w:numPr>
                <w:ilvl w:val="0"/>
                <w:numId w:val="36"/>
              </w:numPr>
              <w:tabs>
                <w:tab w:val="clear" w:pos="720"/>
                <w:tab w:val="num" w:pos="376"/>
              </w:tabs>
              <w:ind w:left="376"/>
              <w:jc w:val="left"/>
              <w:rPr>
                <w:ins w:id="2824" w:author="Author"/>
                <w:rFonts w:ascii="Arial" w:hAnsi="Arial" w:cs="Arial"/>
              </w:rPr>
              <w:pPrChange w:id="2825" w:author="Author">
                <w:pPr>
                  <w:pStyle w:val="T2BaseArray"/>
                  <w:framePr w:hSpace="141" w:wrap="around" w:vAnchor="text" w:hAnchor="margin" w:xAlign="center" w:y="92"/>
                  <w:numPr>
                    <w:numId w:val="46"/>
                  </w:numPr>
                  <w:tabs>
                    <w:tab w:val="num" w:pos="376"/>
                    <w:tab w:val="num" w:pos="720"/>
                  </w:tabs>
                  <w:ind w:left="720" w:hanging="360"/>
                  <w:jc w:val="left"/>
                </w:pPr>
              </w:pPrChange>
            </w:pPr>
            <w:ins w:id="2826" w:author="Author">
              <w:r w:rsidRPr="00780708">
                <w:rPr>
                  <w:rFonts w:ascii="Arial" w:hAnsi="Arial" w:cs="Arial"/>
                </w:rPr>
                <w:t>BCRP</w:t>
              </w:r>
            </w:ins>
          </w:p>
          <w:p w:rsidR="00D61BAC" w:rsidRPr="00780708" w:rsidRDefault="00D61BAC" w:rsidP="00DE32BA">
            <w:pPr>
              <w:pStyle w:val="T2BaseArray"/>
              <w:numPr>
                <w:ilvl w:val="0"/>
                <w:numId w:val="36"/>
              </w:numPr>
              <w:tabs>
                <w:tab w:val="clear" w:pos="720"/>
                <w:tab w:val="num" w:pos="376"/>
              </w:tabs>
              <w:ind w:left="376"/>
              <w:jc w:val="left"/>
              <w:rPr>
                <w:ins w:id="2827" w:author="Author"/>
                <w:rFonts w:ascii="Arial" w:hAnsi="Arial" w:cs="Arial"/>
              </w:rPr>
              <w:pPrChange w:id="2828" w:author="Author">
                <w:pPr>
                  <w:pStyle w:val="T2BaseArray"/>
                  <w:framePr w:hSpace="141" w:wrap="around" w:vAnchor="text" w:hAnchor="margin" w:xAlign="center" w:y="92"/>
                  <w:numPr>
                    <w:numId w:val="46"/>
                  </w:numPr>
                  <w:tabs>
                    <w:tab w:val="num" w:pos="376"/>
                    <w:tab w:val="num" w:pos="720"/>
                  </w:tabs>
                  <w:ind w:left="720" w:hanging="360"/>
                  <w:jc w:val="left"/>
                </w:pPr>
              </w:pPrChange>
            </w:pPr>
            <w:ins w:id="2829" w:author="Author">
              <w:r w:rsidRPr="00780708">
                <w:rPr>
                  <w:rFonts w:ascii="Arial" w:hAnsi="Arial" w:cs="Arial"/>
                </w:rPr>
                <w:t>CBNS</w:t>
              </w:r>
            </w:ins>
          </w:p>
          <w:p w:rsidR="00D61BAC" w:rsidRPr="00780708" w:rsidRDefault="00D61BAC" w:rsidP="00DE32BA">
            <w:pPr>
              <w:pStyle w:val="T2BaseArray"/>
              <w:numPr>
                <w:ilvl w:val="0"/>
                <w:numId w:val="36"/>
              </w:numPr>
              <w:tabs>
                <w:tab w:val="clear" w:pos="720"/>
                <w:tab w:val="num" w:pos="376"/>
              </w:tabs>
              <w:ind w:left="376"/>
              <w:jc w:val="left"/>
              <w:rPr>
                <w:ins w:id="2830" w:author="Author"/>
                <w:rFonts w:ascii="Arial" w:hAnsi="Arial" w:cs="Arial"/>
              </w:rPr>
              <w:pPrChange w:id="2831" w:author="Author">
                <w:pPr>
                  <w:pStyle w:val="T2BaseArray"/>
                  <w:framePr w:hSpace="141" w:wrap="around" w:vAnchor="text" w:hAnchor="margin" w:xAlign="center" w:y="92"/>
                  <w:numPr>
                    <w:numId w:val="46"/>
                  </w:numPr>
                  <w:tabs>
                    <w:tab w:val="num" w:pos="376"/>
                    <w:tab w:val="num" w:pos="720"/>
                  </w:tabs>
                  <w:ind w:left="720" w:hanging="360"/>
                  <w:jc w:val="left"/>
                </w:pPr>
              </w:pPrChange>
            </w:pPr>
            <w:ins w:id="2832" w:author="Author">
              <w:r w:rsidRPr="00780708">
                <w:rPr>
                  <w:rFonts w:ascii="Arial" w:hAnsi="Arial" w:cs="Arial"/>
                </w:rPr>
                <w:t>CCPN</w:t>
              </w:r>
            </w:ins>
          </w:p>
          <w:p w:rsidR="00D61BAC" w:rsidRPr="00780708" w:rsidRDefault="00D61BAC" w:rsidP="00DE32BA">
            <w:pPr>
              <w:pStyle w:val="T2BaseArray"/>
              <w:numPr>
                <w:ilvl w:val="0"/>
                <w:numId w:val="36"/>
              </w:numPr>
              <w:tabs>
                <w:tab w:val="clear" w:pos="720"/>
                <w:tab w:val="num" w:pos="376"/>
              </w:tabs>
              <w:ind w:left="376"/>
              <w:jc w:val="left"/>
              <w:rPr>
                <w:ins w:id="2833" w:author="Author"/>
                <w:rFonts w:ascii="Arial" w:hAnsi="Arial" w:cs="Arial"/>
              </w:rPr>
              <w:pPrChange w:id="2834" w:author="Author">
                <w:pPr>
                  <w:pStyle w:val="T2BaseArray"/>
                  <w:framePr w:hSpace="141" w:wrap="around" w:vAnchor="text" w:hAnchor="margin" w:xAlign="center" w:y="92"/>
                  <w:numPr>
                    <w:numId w:val="46"/>
                  </w:numPr>
                  <w:tabs>
                    <w:tab w:val="num" w:pos="376"/>
                    <w:tab w:val="num" w:pos="720"/>
                  </w:tabs>
                  <w:ind w:left="720" w:hanging="360"/>
                  <w:jc w:val="left"/>
                </w:pPr>
              </w:pPrChange>
            </w:pPr>
            <w:ins w:id="2835" w:author="Author">
              <w:r w:rsidRPr="00780708">
                <w:rPr>
                  <w:rFonts w:ascii="Arial" w:hAnsi="Arial" w:cs="Arial"/>
                </w:rPr>
                <w:t>CDIV</w:t>
              </w:r>
            </w:ins>
          </w:p>
          <w:p w:rsidR="00D61BAC" w:rsidRPr="00780708" w:rsidRDefault="00D61BAC" w:rsidP="00DE32BA">
            <w:pPr>
              <w:pStyle w:val="T2BaseArray"/>
              <w:numPr>
                <w:ilvl w:val="0"/>
                <w:numId w:val="36"/>
              </w:numPr>
              <w:tabs>
                <w:tab w:val="clear" w:pos="720"/>
                <w:tab w:val="num" w:pos="376"/>
              </w:tabs>
              <w:ind w:left="376"/>
              <w:jc w:val="left"/>
              <w:rPr>
                <w:ins w:id="2836" w:author="Author"/>
                <w:rFonts w:ascii="Arial" w:hAnsi="Arial" w:cs="Arial"/>
              </w:rPr>
              <w:pPrChange w:id="2837" w:author="Author">
                <w:pPr>
                  <w:pStyle w:val="T2BaseArray"/>
                  <w:framePr w:hSpace="141" w:wrap="around" w:vAnchor="text" w:hAnchor="margin" w:xAlign="center" w:y="92"/>
                  <w:numPr>
                    <w:numId w:val="46"/>
                  </w:numPr>
                  <w:tabs>
                    <w:tab w:val="num" w:pos="376"/>
                    <w:tab w:val="num" w:pos="720"/>
                  </w:tabs>
                  <w:ind w:left="720" w:hanging="360"/>
                  <w:jc w:val="left"/>
                </w:pPr>
              </w:pPrChange>
            </w:pPr>
            <w:ins w:id="2838" w:author="Author">
              <w:r w:rsidRPr="00780708">
                <w:rPr>
                  <w:rFonts w:ascii="Arial" w:hAnsi="Arial" w:cs="Arial"/>
                </w:rPr>
                <w:t>CRTS</w:t>
              </w:r>
            </w:ins>
          </w:p>
          <w:p w:rsidR="00D61BAC" w:rsidRPr="00780708" w:rsidRDefault="00D61BAC" w:rsidP="00DE32BA">
            <w:pPr>
              <w:pStyle w:val="T2BaseArray"/>
              <w:numPr>
                <w:ilvl w:val="0"/>
                <w:numId w:val="36"/>
              </w:numPr>
              <w:tabs>
                <w:tab w:val="clear" w:pos="720"/>
                <w:tab w:val="num" w:pos="376"/>
              </w:tabs>
              <w:ind w:left="376"/>
              <w:jc w:val="left"/>
              <w:rPr>
                <w:ins w:id="2839" w:author="Author"/>
                <w:rFonts w:ascii="Arial" w:hAnsi="Arial" w:cs="Arial"/>
              </w:rPr>
              <w:pPrChange w:id="2840" w:author="Author">
                <w:pPr>
                  <w:pStyle w:val="T2BaseArray"/>
                  <w:framePr w:hSpace="141" w:wrap="around" w:vAnchor="text" w:hAnchor="margin" w:xAlign="center" w:y="92"/>
                  <w:numPr>
                    <w:numId w:val="46"/>
                  </w:numPr>
                  <w:tabs>
                    <w:tab w:val="num" w:pos="376"/>
                    <w:tab w:val="num" w:pos="720"/>
                  </w:tabs>
                  <w:ind w:left="720" w:hanging="360"/>
                  <w:jc w:val="left"/>
                </w:pPr>
              </w:pPrChange>
            </w:pPr>
            <w:ins w:id="2841" w:author="Author">
              <w:r w:rsidRPr="00780708">
                <w:rPr>
                  <w:rFonts w:ascii="Arial" w:hAnsi="Arial" w:cs="Arial"/>
                </w:rPr>
                <w:t>CWAR</w:t>
              </w:r>
            </w:ins>
          </w:p>
          <w:p w:rsidR="00D61BAC" w:rsidRPr="00780708" w:rsidRDefault="00D61BAC" w:rsidP="00DE32BA">
            <w:pPr>
              <w:pStyle w:val="T2BaseArray"/>
              <w:numPr>
                <w:ilvl w:val="0"/>
                <w:numId w:val="36"/>
              </w:numPr>
              <w:tabs>
                <w:tab w:val="clear" w:pos="720"/>
                <w:tab w:val="num" w:pos="376"/>
              </w:tabs>
              <w:ind w:left="376"/>
              <w:jc w:val="left"/>
              <w:rPr>
                <w:ins w:id="2842" w:author="Author"/>
                <w:rFonts w:ascii="Arial" w:hAnsi="Arial" w:cs="Arial"/>
              </w:rPr>
              <w:pPrChange w:id="2843" w:author="Author">
                <w:pPr>
                  <w:pStyle w:val="T2BaseArray"/>
                  <w:framePr w:hSpace="141" w:wrap="around" w:vAnchor="text" w:hAnchor="margin" w:xAlign="center" w:y="92"/>
                  <w:numPr>
                    <w:numId w:val="46"/>
                  </w:numPr>
                  <w:tabs>
                    <w:tab w:val="num" w:pos="376"/>
                    <w:tab w:val="num" w:pos="720"/>
                  </w:tabs>
                  <w:ind w:left="720" w:hanging="360"/>
                  <w:jc w:val="left"/>
                </w:pPr>
              </w:pPrChange>
            </w:pPr>
            <w:ins w:id="2844" w:author="Author">
              <w:r w:rsidRPr="00780708">
                <w:rPr>
                  <w:rFonts w:ascii="Arial" w:hAnsi="Arial" w:cs="Arial"/>
                </w:rPr>
                <w:t>GTDL</w:t>
              </w:r>
            </w:ins>
          </w:p>
          <w:p w:rsidR="00D61BAC" w:rsidRPr="00780708" w:rsidRDefault="00D61BAC" w:rsidP="00DE32BA">
            <w:pPr>
              <w:pStyle w:val="T2BaseArray"/>
              <w:numPr>
                <w:ilvl w:val="0"/>
                <w:numId w:val="36"/>
              </w:numPr>
              <w:tabs>
                <w:tab w:val="clear" w:pos="720"/>
                <w:tab w:val="num" w:pos="376"/>
              </w:tabs>
              <w:ind w:left="376"/>
              <w:jc w:val="left"/>
              <w:rPr>
                <w:ins w:id="2845" w:author="Author"/>
                <w:rFonts w:ascii="Arial" w:hAnsi="Arial" w:cs="Arial"/>
              </w:rPr>
              <w:pPrChange w:id="2846" w:author="Author">
                <w:pPr>
                  <w:pStyle w:val="T2BaseArray"/>
                  <w:framePr w:hSpace="141" w:wrap="around" w:vAnchor="text" w:hAnchor="margin" w:xAlign="center" w:y="92"/>
                  <w:numPr>
                    <w:numId w:val="46"/>
                  </w:numPr>
                  <w:tabs>
                    <w:tab w:val="num" w:pos="376"/>
                    <w:tab w:val="num" w:pos="720"/>
                  </w:tabs>
                  <w:ind w:left="720" w:hanging="360"/>
                  <w:jc w:val="left"/>
                </w:pPr>
              </w:pPrChange>
            </w:pPr>
            <w:ins w:id="2847" w:author="Author">
              <w:r w:rsidRPr="00780708">
                <w:rPr>
                  <w:rFonts w:ascii="Arial" w:hAnsi="Arial" w:cs="Arial"/>
                </w:rPr>
                <w:t>MAPR</w:t>
              </w:r>
            </w:ins>
          </w:p>
          <w:p w:rsidR="00D61BAC" w:rsidRPr="00780708" w:rsidRDefault="00D61BAC" w:rsidP="00DE32BA">
            <w:pPr>
              <w:pStyle w:val="T2BaseArray"/>
              <w:numPr>
                <w:ilvl w:val="0"/>
                <w:numId w:val="36"/>
              </w:numPr>
              <w:tabs>
                <w:tab w:val="clear" w:pos="720"/>
                <w:tab w:val="num" w:pos="376"/>
              </w:tabs>
              <w:ind w:left="376"/>
              <w:jc w:val="left"/>
              <w:rPr>
                <w:ins w:id="2848" w:author="Author"/>
                <w:rFonts w:ascii="Arial" w:hAnsi="Arial" w:cs="Arial"/>
              </w:rPr>
              <w:pPrChange w:id="2849" w:author="Author">
                <w:pPr>
                  <w:pStyle w:val="T2BaseArray"/>
                  <w:framePr w:hSpace="141" w:wrap="around" w:vAnchor="text" w:hAnchor="margin" w:xAlign="center" w:y="92"/>
                  <w:numPr>
                    <w:numId w:val="46"/>
                  </w:numPr>
                  <w:tabs>
                    <w:tab w:val="num" w:pos="376"/>
                    <w:tab w:val="num" w:pos="720"/>
                  </w:tabs>
                  <w:ind w:left="720" w:hanging="360"/>
                  <w:jc w:val="left"/>
                </w:pPr>
              </w:pPrChange>
            </w:pPr>
            <w:ins w:id="2850" w:author="Author">
              <w:r w:rsidRPr="00780708">
                <w:rPr>
                  <w:rFonts w:ascii="Arial" w:hAnsi="Arial" w:cs="Arial"/>
                </w:rPr>
                <w:t>NEGO</w:t>
              </w:r>
            </w:ins>
          </w:p>
          <w:p w:rsidR="00D61BAC" w:rsidRPr="00780708" w:rsidRDefault="00D61BAC" w:rsidP="00DE32BA">
            <w:pPr>
              <w:pStyle w:val="T2BaseArray"/>
              <w:numPr>
                <w:ilvl w:val="0"/>
                <w:numId w:val="36"/>
              </w:numPr>
              <w:tabs>
                <w:tab w:val="clear" w:pos="720"/>
                <w:tab w:val="num" w:pos="376"/>
              </w:tabs>
              <w:ind w:left="376"/>
              <w:jc w:val="left"/>
              <w:rPr>
                <w:ins w:id="2851" w:author="Author"/>
                <w:rFonts w:ascii="Arial" w:hAnsi="Arial" w:cs="Arial"/>
              </w:rPr>
              <w:pPrChange w:id="2852" w:author="Author">
                <w:pPr>
                  <w:pStyle w:val="T2BaseArray"/>
                  <w:framePr w:hSpace="141" w:wrap="around" w:vAnchor="text" w:hAnchor="margin" w:xAlign="center" w:y="92"/>
                  <w:numPr>
                    <w:numId w:val="46"/>
                  </w:numPr>
                  <w:tabs>
                    <w:tab w:val="num" w:pos="376"/>
                    <w:tab w:val="num" w:pos="720"/>
                  </w:tabs>
                  <w:ind w:left="720" w:hanging="360"/>
                  <w:jc w:val="left"/>
                </w:pPr>
              </w:pPrChange>
            </w:pPr>
            <w:ins w:id="2853" w:author="Author">
              <w:r w:rsidRPr="00780708">
                <w:rPr>
                  <w:rFonts w:ascii="Arial" w:hAnsi="Arial" w:cs="Arial"/>
                </w:rPr>
                <w:t>NMPR</w:t>
              </w:r>
            </w:ins>
          </w:p>
          <w:p w:rsidR="00D61BAC" w:rsidRPr="00780708" w:rsidRDefault="00D61BAC" w:rsidP="00DE32BA">
            <w:pPr>
              <w:pStyle w:val="T2BaseArray"/>
              <w:numPr>
                <w:ilvl w:val="0"/>
                <w:numId w:val="36"/>
              </w:numPr>
              <w:tabs>
                <w:tab w:val="clear" w:pos="720"/>
                <w:tab w:val="num" w:pos="376"/>
              </w:tabs>
              <w:ind w:left="376"/>
              <w:jc w:val="left"/>
              <w:rPr>
                <w:ins w:id="2854" w:author="Author"/>
                <w:rFonts w:ascii="Arial" w:hAnsi="Arial" w:cs="Arial"/>
              </w:rPr>
              <w:pPrChange w:id="2855" w:author="Author">
                <w:pPr>
                  <w:pStyle w:val="T2BaseArray"/>
                  <w:framePr w:hSpace="141" w:wrap="around" w:vAnchor="text" w:hAnchor="margin" w:xAlign="center" w:y="92"/>
                  <w:numPr>
                    <w:numId w:val="46"/>
                  </w:numPr>
                  <w:tabs>
                    <w:tab w:val="num" w:pos="376"/>
                    <w:tab w:val="num" w:pos="720"/>
                  </w:tabs>
                  <w:ind w:left="720" w:hanging="360"/>
                  <w:jc w:val="left"/>
                </w:pPr>
              </w:pPrChange>
            </w:pPr>
            <w:ins w:id="2856" w:author="Author">
              <w:r w:rsidRPr="00780708">
                <w:rPr>
                  <w:rFonts w:ascii="Arial" w:hAnsi="Arial" w:cs="Arial"/>
                </w:rPr>
                <w:t>SPCU</w:t>
              </w:r>
            </w:ins>
          </w:p>
          <w:p w:rsidR="00D61BAC" w:rsidRPr="00780708" w:rsidRDefault="00D61BAC" w:rsidP="00DE32BA">
            <w:pPr>
              <w:pStyle w:val="T2BaseArray"/>
              <w:numPr>
                <w:ilvl w:val="0"/>
                <w:numId w:val="36"/>
              </w:numPr>
              <w:tabs>
                <w:tab w:val="clear" w:pos="720"/>
                <w:tab w:val="num" w:pos="376"/>
              </w:tabs>
              <w:ind w:left="376"/>
              <w:jc w:val="left"/>
              <w:rPr>
                <w:ins w:id="2857" w:author="Author"/>
                <w:rFonts w:ascii="Arial" w:hAnsi="Arial" w:cs="Arial"/>
              </w:rPr>
              <w:pPrChange w:id="2858" w:author="Author">
                <w:pPr>
                  <w:pStyle w:val="T2BaseArray"/>
                  <w:framePr w:hSpace="141" w:wrap="around" w:vAnchor="text" w:hAnchor="margin" w:xAlign="center" w:y="92"/>
                  <w:numPr>
                    <w:numId w:val="46"/>
                  </w:numPr>
                  <w:tabs>
                    <w:tab w:val="num" w:pos="376"/>
                    <w:tab w:val="num" w:pos="720"/>
                  </w:tabs>
                  <w:ind w:left="720" w:hanging="360"/>
                  <w:jc w:val="left"/>
                </w:pPr>
              </w:pPrChange>
            </w:pPr>
            <w:ins w:id="2859" w:author="Author">
              <w:r w:rsidRPr="00780708">
                <w:rPr>
                  <w:rFonts w:ascii="Arial" w:hAnsi="Arial" w:cs="Arial"/>
                </w:rPr>
                <w:t>SPEX</w:t>
              </w:r>
            </w:ins>
          </w:p>
          <w:p w:rsidR="00D61BAC" w:rsidRPr="00780708" w:rsidRDefault="00D61BAC" w:rsidP="00DE32BA">
            <w:pPr>
              <w:pStyle w:val="T2BaseArray"/>
              <w:numPr>
                <w:ilvl w:val="0"/>
                <w:numId w:val="36"/>
              </w:numPr>
              <w:tabs>
                <w:tab w:val="clear" w:pos="720"/>
                <w:tab w:val="num" w:pos="376"/>
              </w:tabs>
              <w:ind w:left="376"/>
              <w:jc w:val="left"/>
              <w:rPr>
                <w:ins w:id="2860" w:author="Author"/>
                <w:rFonts w:ascii="Arial" w:hAnsi="Arial" w:cs="Arial"/>
              </w:rPr>
              <w:pPrChange w:id="2861" w:author="Author">
                <w:pPr>
                  <w:pStyle w:val="T2BaseArray"/>
                  <w:framePr w:hSpace="141" w:wrap="around" w:vAnchor="text" w:hAnchor="margin" w:xAlign="center" w:y="92"/>
                  <w:numPr>
                    <w:numId w:val="46"/>
                  </w:numPr>
                  <w:tabs>
                    <w:tab w:val="num" w:pos="376"/>
                    <w:tab w:val="num" w:pos="720"/>
                  </w:tabs>
                  <w:ind w:left="720" w:hanging="360"/>
                  <w:jc w:val="left"/>
                </w:pPr>
              </w:pPrChange>
            </w:pPr>
            <w:ins w:id="2862" w:author="Author">
              <w:r w:rsidRPr="00780708">
                <w:rPr>
                  <w:rFonts w:ascii="Arial" w:hAnsi="Arial" w:cs="Arial"/>
                </w:rPr>
                <w:t>XBNS</w:t>
              </w:r>
            </w:ins>
          </w:p>
          <w:p w:rsidR="00D61BAC" w:rsidRPr="00780708" w:rsidRDefault="00D61BAC" w:rsidP="00DE32BA">
            <w:pPr>
              <w:pStyle w:val="T2BaseArray"/>
              <w:numPr>
                <w:ilvl w:val="0"/>
                <w:numId w:val="36"/>
              </w:numPr>
              <w:tabs>
                <w:tab w:val="clear" w:pos="720"/>
                <w:tab w:val="num" w:pos="376"/>
              </w:tabs>
              <w:ind w:left="376"/>
              <w:jc w:val="left"/>
              <w:rPr>
                <w:ins w:id="2863" w:author="Author"/>
                <w:rFonts w:ascii="Arial" w:hAnsi="Arial" w:cs="Arial"/>
              </w:rPr>
              <w:pPrChange w:id="2864" w:author="Author">
                <w:pPr>
                  <w:pStyle w:val="T2BaseArray"/>
                  <w:framePr w:hSpace="141" w:wrap="around" w:vAnchor="text" w:hAnchor="margin" w:xAlign="center" w:y="92"/>
                  <w:numPr>
                    <w:numId w:val="46"/>
                  </w:numPr>
                  <w:tabs>
                    <w:tab w:val="num" w:pos="376"/>
                    <w:tab w:val="num" w:pos="720"/>
                  </w:tabs>
                  <w:ind w:left="720" w:hanging="360"/>
                  <w:jc w:val="left"/>
                </w:pPr>
              </w:pPrChange>
            </w:pPr>
            <w:ins w:id="2865" w:author="Author">
              <w:r w:rsidRPr="00780708">
                <w:rPr>
                  <w:rFonts w:ascii="Arial" w:hAnsi="Arial" w:cs="Arial"/>
                </w:rPr>
                <w:t>XCPN</w:t>
              </w:r>
            </w:ins>
          </w:p>
          <w:p w:rsidR="00D61BAC" w:rsidRPr="00780708" w:rsidRDefault="00D61BAC" w:rsidP="00DE32BA">
            <w:pPr>
              <w:pStyle w:val="T2BaseArray"/>
              <w:numPr>
                <w:ilvl w:val="0"/>
                <w:numId w:val="36"/>
              </w:numPr>
              <w:tabs>
                <w:tab w:val="clear" w:pos="720"/>
                <w:tab w:val="num" w:pos="376"/>
              </w:tabs>
              <w:ind w:left="376"/>
              <w:jc w:val="left"/>
              <w:rPr>
                <w:ins w:id="2866" w:author="Author"/>
                <w:rFonts w:ascii="Arial" w:hAnsi="Arial" w:cs="Arial"/>
              </w:rPr>
              <w:pPrChange w:id="2867" w:author="Author">
                <w:pPr>
                  <w:pStyle w:val="T2BaseArray"/>
                  <w:framePr w:hSpace="141" w:wrap="around" w:vAnchor="text" w:hAnchor="margin" w:xAlign="center" w:y="92"/>
                  <w:numPr>
                    <w:numId w:val="46"/>
                  </w:numPr>
                  <w:tabs>
                    <w:tab w:val="num" w:pos="376"/>
                    <w:tab w:val="num" w:pos="720"/>
                  </w:tabs>
                  <w:ind w:left="720" w:hanging="360"/>
                  <w:jc w:val="left"/>
                </w:pPr>
              </w:pPrChange>
            </w:pPr>
            <w:ins w:id="2868" w:author="Author">
              <w:r w:rsidRPr="00780708">
                <w:rPr>
                  <w:rFonts w:ascii="Arial" w:hAnsi="Arial" w:cs="Arial"/>
                </w:rPr>
                <w:t>XDIV</w:t>
              </w:r>
            </w:ins>
          </w:p>
          <w:p w:rsidR="00D61BAC" w:rsidRPr="00780708" w:rsidRDefault="00D61BAC" w:rsidP="00DE32BA">
            <w:pPr>
              <w:pStyle w:val="T2BaseArray"/>
              <w:numPr>
                <w:ilvl w:val="0"/>
                <w:numId w:val="36"/>
              </w:numPr>
              <w:tabs>
                <w:tab w:val="clear" w:pos="720"/>
                <w:tab w:val="num" w:pos="376"/>
              </w:tabs>
              <w:ind w:left="376"/>
              <w:jc w:val="left"/>
              <w:rPr>
                <w:ins w:id="2869" w:author="Author"/>
                <w:rFonts w:ascii="Arial" w:hAnsi="Arial" w:cs="Arial"/>
              </w:rPr>
              <w:pPrChange w:id="2870" w:author="Author">
                <w:pPr>
                  <w:pStyle w:val="T2BaseArray"/>
                  <w:framePr w:hSpace="141" w:wrap="around" w:vAnchor="text" w:hAnchor="margin" w:xAlign="center" w:y="92"/>
                  <w:numPr>
                    <w:numId w:val="46"/>
                  </w:numPr>
                  <w:tabs>
                    <w:tab w:val="num" w:pos="376"/>
                    <w:tab w:val="num" w:pos="720"/>
                  </w:tabs>
                  <w:ind w:left="720" w:hanging="360"/>
                  <w:jc w:val="left"/>
                </w:pPr>
              </w:pPrChange>
            </w:pPr>
            <w:ins w:id="2871" w:author="Author">
              <w:r w:rsidRPr="00780708">
                <w:rPr>
                  <w:rFonts w:ascii="Arial" w:hAnsi="Arial" w:cs="Arial"/>
                </w:rPr>
                <w:t>XRTS</w:t>
              </w:r>
            </w:ins>
          </w:p>
          <w:p w:rsidR="00D61BAC" w:rsidRPr="00780708" w:rsidRDefault="00D61BAC" w:rsidP="00DE32BA">
            <w:pPr>
              <w:pStyle w:val="T2BaseArray"/>
              <w:numPr>
                <w:ilvl w:val="0"/>
                <w:numId w:val="36"/>
              </w:numPr>
              <w:tabs>
                <w:tab w:val="clear" w:pos="720"/>
                <w:tab w:val="num" w:pos="376"/>
              </w:tabs>
              <w:ind w:left="376"/>
              <w:jc w:val="left"/>
              <w:rPr>
                <w:ins w:id="2872" w:author="Author"/>
                <w:rFonts w:ascii="Arial" w:hAnsi="Arial" w:cs="Arial"/>
              </w:rPr>
              <w:pPrChange w:id="2873" w:author="Author">
                <w:pPr>
                  <w:pStyle w:val="T2BaseArray"/>
                  <w:framePr w:hSpace="141" w:wrap="around" w:vAnchor="text" w:hAnchor="margin" w:xAlign="center" w:y="92"/>
                  <w:numPr>
                    <w:numId w:val="46"/>
                  </w:numPr>
                  <w:tabs>
                    <w:tab w:val="num" w:pos="376"/>
                    <w:tab w:val="num" w:pos="720"/>
                  </w:tabs>
                  <w:ind w:left="720" w:hanging="360"/>
                  <w:jc w:val="left"/>
                </w:pPr>
              </w:pPrChange>
            </w:pPr>
            <w:ins w:id="2874" w:author="Author">
              <w:r w:rsidRPr="00780708">
                <w:rPr>
                  <w:rFonts w:ascii="Arial" w:hAnsi="Arial" w:cs="Arial"/>
                </w:rPr>
                <w:t>XWAR</w:t>
              </w:r>
            </w:ins>
          </w:p>
        </w:tc>
        <w:tc>
          <w:tcPr>
            <w:tcW w:w="2350" w:type="dxa"/>
          </w:tcPr>
          <w:p w:rsidR="00D61BAC" w:rsidRPr="00780708" w:rsidRDefault="00D61BAC" w:rsidP="008B5B67">
            <w:pPr>
              <w:pStyle w:val="T2BaseArray"/>
              <w:jc w:val="left"/>
              <w:rPr>
                <w:ins w:id="2875" w:author="Author"/>
                <w:rFonts w:ascii="Arial" w:hAnsi="Arial" w:cs="Arial"/>
              </w:rPr>
            </w:pPr>
            <w:ins w:id="2876" w:author="Author">
              <w:r w:rsidRPr="00780708">
                <w:rPr>
                  <w:rFonts w:ascii="Arial" w:hAnsi="Arial" w:cs="Arial"/>
                </w:rPr>
                <w:t>Trade Transaction Code:</w:t>
              </w:r>
            </w:ins>
          </w:p>
          <w:p w:rsidR="00D61BAC" w:rsidRPr="00780708" w:rsidRDefault="00D61BAC" w:rsidP="00DE32BA">
            <w:pPr>
              <w:pStyle w:val="T2BaseArray"/>
              <w:numPr>
                <w:ilvl w:val="0"/>
                <w:numId w:val="37"/>
              </w:numPr>
              <w:tabs>
                <w:tab w:val="clear" w:pos="720"/>
                <w:tab w:val="num" w:pos="291"/>
              </w:tabs>
              <w:ind w:left="291" w:hanging="291"/>
              <w:jc w:val="left"/>
              <w:rPr>
                <w:ins w:id="2877" w:author="Author"/>
                <w:rFonts w:ascii="Arial" w:hAnsi="Arial" w:cs="Arial"/>
              </w:rPr>
              <w:pPrChange w:id="2878"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879" w:author="Author">
              <w:r w:rsidRPr="00780708">
                <w:rPr>
                  <w:rFonts w:ascii="Arial" w:hAnsi="Arial" w:cs="Arial"/>
                </w:rPr>
                <w:t xml:space="preserve">BCBL = </w:t>
              </w:r>
              <w:proofErr w:type="spellStart"/>
              <w:r w:rsidRPr="00780708">
                <w:rPr>
                  <w:rFonts w:ascii="Arial" w:hAnsi="Arial" w:cs="Arial"/>
                </w:rPr>
                <w:t>BoardLot</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880" w:author="Author"/>
                <w:rFonts w:ascii="Arial" w:hAnsi="Arial" w:cs="Arial"/>
              </w:rPr>
              <w:pPrChange w:id="2881"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882" w:author="Author">
              <w:r w:rsidRPr="00780708">
                <w:rPr>
                  <w:rFonts w:ascii="Arial" w:hAnsi="Arial" w:cs="Arial"/>
                </w:rPr>
                <w:t xml:space="preserve">BCBN = </w:t>
              </w:r>
              <w:proofErr w:type="spellStart"/>
              <w:r w:rsidRPr="00780708">
                <w:rPr>
                  <w:rFonts w:ascii="Arial" w:hAnsi="Arial" w:cs="Arial"/>
                </w:rPr>
                <w:t>BadName</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883" w:author="Author"/>
                <w:rFonts w:ascii="Arial" w:hAnsi="Arial" w:cs="Arial"/>
              </w:rPr>
              <w:pPrChange w:id="2884"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885" w:author="Author">
              <w:r w:rsidRPr="00780708">
                <w:rPr>
                  <w:rFonts w:ascii="Arial" w:hAnsi="Arial" w:cs="Arial"/>
                </w:rPr>
                <w:t xml:space="preserve">BCFD = </w:t>
              </w:r>
              <w:proofErr w:type="spellStart"/>
              <w:r w:rsidRPr="00780708">
                <w:rPr>
                  <w:rFonts w:ascii="Arial" w:hAnsi="Arial" w:cs="Arial"/>
                </w:rPr>
                <w:t>DeliveryForm</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886" w:author="Author"/>
                <w:rFonts w:ascii="Arial" w:hAnsi="Arial" w:cs="Arial"/>
              </w:rPr>
              <w:pPrChange w:id="2887"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888" w:author="Author">
              <w:r w:rsidRPr="00780708">
                <w:rPr>
                  <w:rFonts w:ascii="Arial" w:hAnsi="Arial" w:cs="Arial"/>
                </w:rPr>
                <w:t xml:space="preserve">BCPD = </w:t>
              </w:r>
              <w:proofErr w:type="spellStart"/>
              <w:r w:rsidRPr="00780708">
                <w:rPr>
                  <w:rFonts w:ascii="Arial" w:hAnsi="Arial" w:cs="Arial"/>
                </w:rPr>
                <w:t>DeliverCountryIncorporation</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889" w:author="Author"/>
                <w:rFonts w:ascii="Arial" w:hAnsi="Arial" w:cs="Arial"/>
              </w:rPr>
              <w:pPrChange w:id="2890"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891" w:author="Author">
              <w:r w:rsidRPr="00780708">
                <w:rPr>
                  <w:rFonts w:ascii="Arial" w:hAnsi="Arial" w:cs="Arial"/>
                </w:rPr>
                <w:t xml:space="preserve">BCRO = </w:t>
              </w:r>
              <w:proofErr w:type="spellStart"/>
              <w:r w:rsidRPr="00780708">
                <w:rPr>
                  <w:rFonts w:ascii="Arial" w:hAnsi="Arial" w:cs="Arial"/>
                </w:rPr>
                <w:t>ResultOption</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892" w:author="Author"/>
                <w:rFonts w:ascii="Arial" w:hAnsi="Arial" w:cs="Arial"/>
              </w:rPr>
              <w:pPrChange w:id="2893"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894" w:author="Author">
              <w:r w:rsidRPr="00780708">
                <w:rPr>
                  <w:rFonts w:ascii="Arial" w:hAnsi="Arial" w:cs="Arial"/>
                </w:rPr>
                <w:t xml:space="preserve">BCRP = </w:t>
              </w:r>
              <w:proofErr w:type="spellStart"/>
              <w:r w:rsidRPr="00780708">
                <w:rPr>
                  <w:rFonts w:ascii="Arial" w:hAnsi="Arial" w:cs="Arial"/>
                </w:rPr>
                <w:t>ResultRepo</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895" w:author="Author"/>
                <w:rFonts w:ascii="Arial" w:hAnsi="Arial" w:cs="Arial"/>
              </w:rPr>
              <w:pPrChange w:id="2896"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897" w:author="Author">
              <w:r w:rsidRPr="00780708">
                <w:rPr>
                  <w:rFonts w:ascii="Arial" w:hAnsi="Arial" w:cs="Arial"/>
                </w:rPr>
                <w:t xml:space="preserve">CBNS = </w:t>
              </w:r>
              <w:proofErr w:type="spellStart"/>
              <w:r w:rsidRPr="00780708">
                <w:rPr>
                  <w:rFonts w:ascii="Arial" w:hAnsi="Arial" w:cs="Arial"/>
                </w:rPr>
                <w:t>CumBonus</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898" w:author="Author"/>
                <w:rFonts w:ascii="Arial" w:hAnsi="Arial" w:cs="Arial"/>
              </w:rPr>
              <w:pPrChange w:id="2899"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900" w:author="Author">
              <w:r w:rsidRPr="00780708">
                <w:rPr>
                  <w:rFonts w:ascii="Arial" w:hAnsi="Arial" w:cs="Arial"/>
                </w:rPr>
                <w:t xml:space="preserve">CCPN = </w:t>
              </w:r>
              <w:proofErr w:type="spellStart"/>
              <w:r w:rsidRPr="00780708">
                <w:rPr>
                  <w:rFonts w:ascii="Arial" w:hAnsi="Arial" w:cs="Arial"/>
                </w:rPr>
                <w:t>CumCoupon</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901" w:author="Author"/>
                <w:rFonts w:ascii="Arial" w:hAnsi="Arial" w:cs="Arial"/>
              </w:rPr>
              <w:pPrChange w:id="2902"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903" w:author="Author">
              <w:r w:rsidRPr="00780708">
                <w:rPr>
                  <w:rFonts w:ascii="Arial" w:hAnsi="Arial" w:cs="Arial"/>
                </w:rPr>
                <w:t xml:space="preserve">CDIV = </w:t>
              </w:r>
              <w:proofErr w:type="spellStart"/>
              <w:r w:rsidRPr="00780708">
                <w:rPr>
                  <w:rFonts w:ascii="Arial" w:hAnsi="Arial" w:cs="Arial"/>
                </w:rPr>
                <w:t>CumDividend</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904" w:author="Author"/>
                <w:rFonts w:ascii="Arial" w:hAnsi="Arial" w:cs="Arial"/>
              </w:rPr>
              <w:pPrChange w:id="2905"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906" w:author="Author">
              <w:r w:rsidRPr="00780708">
                <w:rPr>
                  <w:rFonts w:ascii="Arial" w:hAnsi="Arial" w:cs="Arial"/>
                </w:rPr>
                <w:t xml:space="preserve">CRTS = </w:t>
              </w:r>
              <w:proofErr w:type="spellStart"/>
              <w:r w:rsidRPr="00780708">
                <w:rPr>
                  <w:rFonts w:ascii="Arial" w:hAnsi="Arial" w:cs="Arial"/>
                </w:rPr>
                <w:t>CumRights</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907" w:author="Author"/>
                <w:rFonts w:ascii="Arial" w:hAnsi="Arial" w:cs="Arial"/>
              </w:rPr>
              <w:pPrChange w:id="2908"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909" w:author="Author">
              <w:r w:rsidRPr="00780708">
                <w:rPr>
                  <w:rFonts w:ascii="Arial" w:hAnsi="Arial" w:cs="Arial"/>
                </w:rPr>
                <w:t xml:space="preserve">CWAR = </w:t>
              </w:r>
              <w:proofErr w:type="spellStart"/>
              <w:r w:rsidRPr="00780708">
                <w:rPr>
                  <w:rFonts w:ascii="Arial" w:hAnsi="Arial" w:cs="Arial"/>
                </w:rPr>
                <w:t>CumWarrant</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910" w:author="Author"/>
                <w:rFonts w:ascii="Arial" w:hAnsi="Arial" w:cs="Arial"/>
              </w:rPr>
              <w:pPrChange w:id="2911"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912" w:author="Author">
              <w:r w:rsidRPr="00780708">
                <w:rPr>
                  <w:rFonts w:ascii="Arial" w:hAnsi="Arial" w:cs="Arial"/>
                </w:rPr>
                <w:t xml:space="preserve">GTDL = </w:t>
              </w:r>
              <w:proofErr w:type="spellStart"/>
              <w:r w:rsidRPr="00780708">
                <w:rPr>
                  <w:rFonts w:ascii="Arial" w:hAnsi="Arial" w:cs="Arial"/>
                </w:rPr>
                <w:t>GuaranteedDelivery</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913" w:author="Author"/>
                <w:rFonts w:ascii="Arial" w:hAnsi="Arial" w:cs="Arial"/>
              </w:rPr>
              <w:pPrChange w:id="2914"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915" w:author="Author">
              <w:r w:rsidRPr="00780708">
                <w:rPr>
                  <w:rFonts w:ascii="Arial" w:hAnsi="Arial" w:cs="Arial"/>
                </w:rPr>
                <w:t xml:space="preserve">MAPR = </w:t>
              </w:r>
              <w:proofErr w:type="spellStart"/>
              <w:r w:rsidRPr="00780708">
                <w:rPr>
                  <w:rFonts w:ascii="Arial" w:hAnsi="Arial" w:cs="Arial"/>
                </w:rPr>
                <w:t>MarketPrice</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916" w:author="Author"/>
                <w:rFonts w:ascii="Arial" w:hAnsi="Arial" w:cs="Arial"/>
              </w:rPr>
              <w:pPrChange w:id="2917"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918" w:author="Author">
              <w:r w:rsidRPr="00780708">
                <w:rPr>
                  <w:rFonts w:ascii="Arial" w:hAnsi="Arial" w:cs="Arial"/>
                </w:rPr>
                <w:t xml:space="preserve">NEGO = </w:t>
              </w:r>
              <w:proofErr w:type="spellStart"/>
              <w:r w:rsidRPr="00780708">
                <w:rPr>
                  <w:rFonts w:ascii="Arial" w:hAnsi="Arial" w:cs="Arial"/>
                </w:rPr>
                <w:t>NegotiatedTrade</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919" w:author="Author"/>
                <w:rFonts w:ascii="Arial" w:hAnsi="Arial" w:cs="Arial"/>
              </w:rPr>
              <w:pPrChange w:id="2920"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921" w:author="Author">
              <w:r w:rsidRPr="00780708">
                <w:rPr>
                  <w:rFonts w:ascii="Arial" w:hAnsi="Arial" w:cs="Arial"/>
                </w:rPr>
                <w:t xml:space="preserve">NMPR = </w:t>
              </w:r>
              <w:proofErr w:type="spellStart"/>
              <w:r w:rsidRPr="00780708">
                <w:rPr>
                  <w:rFonts w:ascii="Arial" w:hAnsi="Arial" w:cs="Arial"/>
                </w:rPr>
                <w:t>NonMarketPrice</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922" w:author="Author"/>
                <w:rFonts w:ascii="Arial" w:hAnsi="Arial" w:cs="Arial"/>
              </w:rPr>
              <w:pPrChange w:id="2923"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924" w:author="Author">
              <w:r w:rsidRPr="00780708">
                <w:rPr>
                  <w:rFonts w:ascii="Arial" w:hAnsi="Arial" w:cs="Arial"/>
                </w:rPr>
                <w:t xml:space="preserve">SPCU = </w:t>
              </w:r>
              <w:proofErr w:type="spellStart"/>
              <w:r w:rsidRPr="00780708">
                <w:rPr>
                  <w:rFonts w:ascii="Arial" w:hAnsi="Arial" w:cs="Arial"/>
                </w:rPr>
                <w:t>SpecialCumDividend</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925" w:author="Author"/>
                <w:rFonts w:ascii="Arial" w:hAnsi="Arial" w:cs="Arial"/>
              </w:rPr>
              <w:pPrChange w:id="2926"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927" w:author="Author">
              <w:r w:rsidRPr="00780708">
                <w:rPr>
                  <w:rFonts w:ascii="Arial" w:hAnsi="Arial" w:cs="Arial"/>
                </w:rPr>
                <w:t xml:space="preserve">SPEX = </w:t>
              </w:r>
              <w:proofErr w:type="spellStart"/>
              <w:r w:rsidRPr="00780708">
                <w:rPr>
                  <w:rFonts w:ascii="Arial" w:hAnsi="Arial" w:cs="Arial"/>
                </w:rPr>
                <w:t>SpecialExDividend</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928" w:author="Author"/>
                <w:rFonts w:ascii="Arial" w:hAnsi="Arial" w:cs="Arial"/>
              </w:rPr>
              <w:pPrChange w:id="2929"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930" w:author="Author">
              <w:r w:rsidRPr="00780708">
                <w:rPr>
                  <w:rFonts w:ascii="Arial" w:hAnsi="Arial" w:cs="Arial"/>
                </w:rPr>
                <w:t xml:space="preserve">XBNS = </w:t>
              </w:r>
              <w:proofErr w:type="spellStart"/>
              <w:r w:rsidRPr="00780708">
                <w:rPr>
                  <w:rFonts w:ascii="Arial" w:hAnsi="Arial" w:cs="Arial"/>
                </w:rPr>
                <w:t>ExBonus</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931" w:author="Author"/>
                <w:rFonts w:ascii="Arial" w:hAnsi="Arial" w:cs="Arial"/>
              </w:rPr>
              <w:pPrChange w:id="2932"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933" w:author="Author">
              <w:r w:rsidRPr="00780708">
                <w:rPr>
                  <w:rFonts w:ascii="Arial" w:hAnsi="Arial" w:cs="Arial"/>
                </w:rPr>
                <w:t xml:space="preserve">XCPN = </w:t>
              </w:r>
              <w:proofErr w:type="spellStart"/>
              <w:r w:rsidRPr="00780708">
                <w:rPr>
                  <w:rFonts w:ascii="Arial" w:hAnsi="Arial" w:cs="Arial"/>
                </w:rPr>
                <w:t>ExCoupon</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934" w:author="Author"/>
                <w:rFonts w:ascii="Arial" w:hAnsi="Arial" w:cs="Arial"/>
              </w:rPr>
              <w:pPrChange w:id="2935"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936" w:author="Author">
              <w:r w:rsidRPr="00780708">
                <w:rPr>
                  <w:rFonts w:ascii="Arial" w:hAnsi="Arial" w:cs="Arial"/>
                </w:rPr>
                <w:t xml:space="preserve">XDIV = </w:t>
              </w:r>
              <w:proofErr w:type="spellStart"/>
              <w:r w:rsidRPr="00780708">
                <w:rPr>
                  <w:rFonts w:ascii="Arial" w:hAnsi="Arial" w:cs="Arial"/>
                </w:rPr>
                <w:t>ExDividend</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937" w:author="Author"/>
                <w:rFonts w:ascii="Arial" w:hAnsi="Arial" w:cs="Arial"/>
              </w:rPr>
              <w:pPrChange w:id="2938"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939" w:author="Author">
              <w:r w:rsidRPr="00780708">
                <w:rPr>
                  <w:rFonts w:ascii="Arial" w:hAnsi="Arial" w:cs="Arial"/>
                </w:rPr>
                <w:t xml:space="preserve">XRTS = </w:t>
              </w:r>
              <w:proofErr w:type="spellStart"/>
              <w:r w:rsidRPr="00780708">
                <w:rPr>
                  <w:rFonts w:ascii="Arial" w:hAnsi="Arial" w:cs="Arial"/>
                </w:rPr>
                <w:t>ExRights</w:t>
              </w:r>
              <w:proofErr w:type="spellEnd"/>
              <w:r w:rsidRPr="00780708">
                <w:rPr>
                  <w:rFonts w:ascii="Arial" w:hAnsi="Arial" w:cs="Arial"/>
                </w:rPr>
                <w:t xml:space="preserve">  </w:t>
              </w:r>
            </w:ins>
          </w:p>
          <w:p w:rsidR="00D61BAC" w:rsidRPr="00780708" w:rsidRDefault="00D61BAC" w:rsidP="00DE32BA">
            <w:pPr>
              <w:pStyle w:val="T2BaseArray"/>
              <w:numPr>
                <w:ilvl w:val="0"/>
                <w:numId w:val="37"/>
              </w:numPr>
              <w:tabs>
                <w:tab w:val="clear" w:pos="720"/>
                <w:tab w:val="num" w:pos="291"/>
              </w:tabs>
              <w:ind w:left="291" w:hanging="291"/>
              <w:jc w:val="left"/>
              <w:rPr>
                <w:ins w:id="2940" w:author="Author"/>
                <w:rFonts w:ascii="Arial" w:hAnsi="Arial" w:cs="Arial"/>
              </w:rPr>
              <w:pPrChange w:id="2941" w:author="Author">
                <w:pPr>
                  <w:pStyle w:val="T2BaseArray"/>
                  <w:framePr w:hSpace="141" w:wrap="around" w:vAnchor="text" w:hAnchor="margin" w:xAlign="center" w:y="92"/>
                  <w:numPr>
                    <w:numId w:val="47"/>
                  </w:numPr>
                  <w:tabs>
                    <w:tab w:val="num" w:pos="291"/>
                    <w:tab w:val="num" w:pos="360"/>
                    <w:tab w:val="num" w:pos="720"/>
                  </w:tabs>
                  <w:ind w:left="720" w:hanging="360"/>
                  <w:jc w:val="left"/>
                </w:pPr>
              </w:pPrChange>
            </w:pPr>
            <w:ins w:id="2942" w:author="Author">
              <w:r w:rsidRPr="00780708">
                <w:rPr>
                  <w:rFonts w:ascii="Arial" w:hAnsi="Arial" w:cs="Arial"/>
                </w:rPr>
                <w:t xml:space="preserve">XWAR = </w:t>
              </w:r>
              <w:proofErr w:type="spellStart"/>
              <w:r w:rsidRPr="00780708">
                <w:rPr>
                  <w:rFonts w:ascii="Arial" w:hAnsi="Arial" w:cs="Arial"/>
                </w:rPr>
                <w:t>ExWarrant</w:t>
              </w:r>
              <w:proofErr w:type="spellEnd"/>
            </w:ins>
          </w:p>
        </w:tc>
        <w:tc>
          <w:tcPr>
            <w:tcW w:w="1820" w:type="dxa"/>
          </w:tcPr>
          <w:p w:rsidR="00D61BAC" w:rsidRPr="00780708" w:rsidRDefault="00D61BAC" w:rsidP="008B5B67">
            <w:pPr>
              <w:pStyle w:val="T2BaseArray"/>
              <w:ind w:left="0" w:firstLine="0"/>
              <w:jc w:val="left"/>
              <w:rPr>
                <w:ins w:id="2943" w:author="Author"/>
                <w:rFonts w:ascii="Arial" w:hAnsi="Arial" w:cs="Arial"/>
              </w:rPr>
            </w:pPr>
          </w:p>
        </w:tc>
        <w:tc>
          <w:tcPr>
            <w:tcW w:w="755" w:type="dxa"/>
          </w:tcPr>
          <w:p w:rsidR="00D61BAC" w:rsidRPr="00780708" w:rsidRDefault="00D61BAC" w:rsidP="008B5B67">
            <w:pPr>
              <w:pStyle w:val="T2BaseArray"/>
              <w:ind w:left="0" w:firstLine="0"/>
              <w:jc w:val="left"/>
              <w:rPr>
                <w:ins w:id="2944" w:author="Author"/>
                <w:rFonts w:ascii="Arial" w:hAnsi="Arial" w:cs="Arial"/>
              </w:rPr>
            </w:pPr>
          </w:p>
        </w:tc>
        <w:tc>
          <w:tcPr>
            <w:tcW w:w="755" w:type="dxa"/>
          </w:tcPr>
          <w:p w:rsidR="00D61BAC" w:rsidRPr="00780708" w:rsidRDefault="00D61BAC" w:rsidP="008B5B67">
            <w:pPr>
              <w:pStyle w:val="T2BaseArray"/>
              <w:ind w:left="0" w:firstLine="0"/>
              <w:jc w:val="left"/>
              <w:rPr>
                <w:ins w:id="2945" w:author="Author"/>
                <w:rFonts w:ascii="Arial" w:hAnsi="Arial" w:cs="Arial"/>
              </w:rPr>
            </w:pPr>
            <w:ins w:id="2946" w:author="Author">
              <w:r w:rsidRPr="00780708">
                <w:rPr>
                  <w:rFonts w:ascii="Arial" w:hAnsi="Arial" w:cs="Arial"/>
                </w:rPr>
                <w:t>1..1</w:t>
              </w:r>
            </w:ins>
          </w:p>
        </w:tc>
      </w:tr>
      <w:tr w:rsidR="00D61BAC" w:rsidRPr="00780708" w:rsidTr="008B5B67">
        <w:trPr>
          <w:ins w:id="2947" w:author="Author"/>
        </w:trPr>
        <w:tc>
          <w:tcPr>
            <w:tcW w:w="9099" w:type="dxa"/>
            <w:gridSpan w:val="6"/>
            <w:shd w:val="clear" w:color="auto" w:fill="E6E6E6"/>
          </w:tcPr>
          <w:p w:rsidR="00D61BAC" w:rsidRPr="00780708" w:rsidRDefault="00D61BAC" w:rsidP="008B5B67">
            <w:pPr>
              <w:pStyle w:val="T2BaseArray"/>
              <w:jc w:val="left"/>
              <w:rPr>
                <w:ins w:id="2948" w:author="Author"/>
                <w:rFonts w:ascii="Arial" w:hAnsi="Arial" w:cs="Arial"/>
              </w:rPr>
            </w:pPr>
            <w:ins w:id="2949" w:author="Author">
              <w:r w:rsidRPr="00780708">
                <w:rPr>
                  <w:rFonts w:ascii="Arial" w:hAnsi="Arial" w:cs="Arial"/>
                </w:rPr>
                <w:t>Group “Hold Types”</w:t>
              </w:r>
            </w:ins>
          </w:p>
        </w:tc>
        <w:tc>
          <w:tcPr>
            <w:tcW w:w="755" w:type="dxa"/>
            <w:shd w:val="clear" w:color="auto" w:fill="E6E6E6"/>
          </w:tcPr>
          <w:p w:rsidR="00D61BAC" w:rsidRPr="00780708" w:rsidRDefault="00D61BAC" w:rsidP="008B5B67">
            <w:pPr>
              <w:pStyle w:val="T2BaseArray"/>
              <w:ind w:left="0" w:firstLine="0"/>
              <w:jc w:val="left"/>
              <w:rPr>
                <w:ins w:id="2950" w:author="Author"/>
                <w:rFonts w:ascii="Arial" w:hAnsi="Arial" w:cs="Arial"/>
              </w:rPr>
            </w:pPr>
            <w:ins w:id="2951" w:author="Author">
              <w:r w:rsidRPr="00780708">
                <w:rPr>
                  <w:rFonts w:ascii="Arial" w:hAnsi="Arial" w:cs="Arial"/>
                </w:rPr>
                <w:t>0..2</w:t>
              </w:r>
            </w:ins>
          </w:p>
        </w:tc>
        <w:tc>
          <w:tcPr>
            <w:tcW w:w="755" w:type="dxa"/>
            <w:shd w:val="clear" w:color="auto" w:fill="E6E6E6"/>
          </w:tcPr>
          <w:p w:rsidR="00D61BAC" w:rsidRPr="00780708" w:rsidRDefault="00D61BAC" w:rsidP="008B5B67">
            <w:pPr>
              <w:pStyle w:val="T2BaseArray"/>
              <w:ind w:left="0" w:firstLine="0"/>
              <w:jc w:val="left"/>
              <w:rPr>
                <w:ins w:id="2952" w:author="Author"/>
                <w:rFonts w:ascii="Arial" w:hAnsi="Arial" w:cs="Arial"/>
              </w:rPr>
            </w:pPr>
          </w:p>
        </w:tc>
      </w:tr>
      <w:tr w:rsidR="00D61BAC" w:rsidRPr="00780708" w:rsidTr="008B5B67">
        <w:trPr>
          <w:ins w:id="2953" w:author="Author"/>
        </w:trPr>
        <w:tc>
          <w:tcPr>
            <w:tcW w:w="614" w:type="dxa"/>
          </w:tcPr>
          <w:p w:rsidR="00D61BAC" w:rsidRPr="00780708" w:rsidRDefault="00D61BAC" w:rsidP="008B5B67">
            <w:pPr>
              <w:pStyle w:val="T2BaseArray"/>
              <w:ind w:left="0" w:firstLine="0"/>
              <w:jc w:val="left"/>
              <w:rPr>
                <w:ins w:id="2954" w:author="Author"/>
                <w:rFonts w:ascii="Arial" w:hAnsi="Arial" w:cs="Arial"/>
              </w:rPr>
            </w:pPr>
            <w:ins w:id="2955" w:author="Author">
              <w:r w:rsidRPr="00780708">
                <w:rPr>
                  <w:rFonts w:ascii="Arial" w:hAnsi="Arial" w:cs="Arial"/>
                </w:rPr>
                <w:t>56</w:t>
              </w:r>
            </w:ins>
          </w:p>
        </w:tc>
        <w:tc>
          <w:tcPr>
            <w:tcW w:w="647" w:type="dxa"/>
          </w:tcPr>
          <w:p w:rsidR="00D61BAC" w:rsidRPr="00780708" w:rsidRDefault="00D61BAC" w:rsidP="008B5B67">
            <w:pPr>
              <w:pStyle w:val="T2BaseArray"/>
              <w:ind w:left="0" w:firstLine="0"/>
              <w:jc w:val="left"/>
              <w:rPr>
                <w:ins w:id="2956" w:author="Author"/>
                <w:rFonts w:ascii="Arial" w:hAnsi="Arial" w:cs="Arial"/>
              </w:rPr>
            </w:pPr>
            <w:ins w:id="2957" w:author="Author">
              <w:r w:rsidRPr="00780708">
                <w:rPr>
                  <w:rFonts w:ascii="Arial" w:hAnsi="Arial" w:cs="Arial"/>
                </w:rPr>
                <w:t>BD</w:t>
              </w:r>
            </w:ins>
          </w:p>
        </w:tc>
        <w:tc>
          <w:tcPr>
            <w:tcW w:w="1603" w:type="dxa"/>
          </w:tcPr>
          <w:p w:rsidR="00D61BAC" w:rsidRPr="00780708" w:rsidRDefault="00D61BAC" w:rsidP="008B5B67">
            <w:pPr>
              <w:pStyle w:val="T2BaseArray"/>
              <w:ind w:left="0" w:firstLine="0"/>
              <w:jc w:val="left"/>
              <w:rPr>
                <w:ins w:id="2958" w:author="Author"/>
                <w:rFonts w:ascii="Arial" w:hAnsi="Arial" w:cs="Arial"/>
              </w:rPr>
            </w:pPr>
            <w:ins w:id="2959" w:author="Author">
              <w:r w:rsidRPr="00780708">
                <w:rPr>
                  <w:rFonts w:ascii="Arial" w:hAnsi="Arial" w:cs="Arial"/>
                </w:rPr>
                <w:t>Hold Status Types</w:t>
              </w:r>
            </w:ins>
          </w:p>
        </w:tc>
        <w:tc>
          <w:tcPr>
            <w:tcW w:w="2065" w:type="dxa"/>
          </w:tcPr>
          <w:p w:rsidR="00D61BAC" w:rsidRPr="00780708" w:rsidRDefault="00D61BAC" w:rsidP="008B5B67">
            <w:pPr>
              <w:pStyle w:val="T2BaseArray"/>
              <w:jc w:val="left"/>
              <w:rPr>
                <w:ins w:id="2960" w:author="Author"/>
                <w:rFonts w:ascii="Arial" w:hAnsi="Arial" w:cs="Arial"/>
              </w:rPr>
            </w:pPr>
            <w:ins w:id="2961" w:author="Author">
              <w:r w:rsidRPr="00780708">
                <w:rPr>
                  <w:rFonts w:ascii="Arial" w:hAnsi="Arial" w:cs="Arial"/>
                </w:rPr>
                <w:t>Possible values:</w:t>
              </w:r>
            </w:ins>
          </w:p>
          <w:p w:rsidR="00D61BAC" w:rsidRPr="00780708" w:rsidRDefault="00D61BAC" w:rsidP="00DE32BA">
            <w:pPr>
              <w:pStyle w:val="T2BaseArray"/>
              <w:numPr>
                <w:ilvl w:val="0"/>
                <w:numId w:val="38"/>
              </w:numPr>
              <w:tabs>
                <w:tab w:val="clear" w:pos="720"/>
                <w:tab w:val="num" w:pos="376"/>
              </w:tabs>
              <w:ind w:left="376"/>
              <w:jc w:val="left"/>
              <w:rPr>
                <w:ins w:id="2962" w:author="Author"/>
                <w:rFonts w:ascii="Arial" w:hAnsi="Arial" w:cs="Arial"/>
              </w:rPr>
              <w:pPrChange w:id="2963" w:author="Author">
                <w:pPr>
                  <w:pStyle w:val="T2BaseArray"/>
                  <w:framePr w:hSpace="141" w:wrap="around" w:vAnchor="text" w:hAnchor="margin" w:xAlign="center" w:y="92"/>
                  <w:numPr>
                    <w:numId w:val="48"/>
                  </w:numPr>
                  <w:tabs>
                    <w:tab w:val="num" w:pos="376"/>
                    <w:tab w:val="num" w:pos="720"/>
                  </w:tabs>
                  <w:ind w:left="720" w:hanging="360"/>
                  <w:jc w:val="left"/>
                </w:pPr>
              </w:pPrChange>
            </w:pPr>
            <w:ins w:id="2964" w:author="Author">
              <w:r w:rsidRPr="00780708">
                <w:rPr>
                  <w:rFonts w:ascii="Arial" w:hAnsi="Arial" w:cs="Arial"/>
                </w:rPr>
                <w:t xml:space="preserve">CSDH </w:t>
              </w:r>
            </w:ins>
          </w:p>
          <w:p w:rsidR="00D61BAC" w:rsidRPr="00780708" w:rsidRDefault="00D61BAC" w:rsidP="00DE32BA">
            <w:pPr>
              <w:pStyle w:val="T2BaseArray"/>
              <w:numPr>
                <w:ilvl w:val="0"/>
                <w:numId w:val="38"/>
              </w:numPr>
              <w:tabs>
                <w:tab w:val="clear" w:pos="720"/>
                <w:tab w:val="num" w:pos="376"/>
              </w:tabs>
              <w:ind w:left="376"/>
              <w:jc w:val="left"/>
              <w:rPr>
                <w:ins w:id="2965" w:author="Author"/>
                <w:rFonts w:ascii="Arial" w:hAnsi="Arial" w:cs="Arial"/>
              </w:rPr>
              <w:pPrChange w:id="2966" w:author="Author">
                <w:pPr>
                  <w:pStyle w:val="T2BaseArray"/>
                  <w:framePr w:hSpace="141" w:wrap="around" w:vAnchor="text" w:hAnchor="margin" w:xAlign="center" w:y="92"/>
                  <w:numPr>
                    <w:numId w:val="48"/>
                  </w:numPr>
                  <w:tabs>
                    <w:tab w:val="num" w:pos="376"/>
                    <w:tab w:val="num" w:pos="720"/>
                  </w:tabs>
                  <w:ind w:left="720" w:hanging="360"/>
                  <w:jc w:val="left"/>
                </w:pPr>
              </w:pPrChange>
            </w:pPr>
            <w:ins w:id="2967" w:author="Author">
              <w:r w:rsidRPr="00780708">
                <w:rPr>
                  <w:rFonts w:ascii="Arial" w:hAnsi="Arial" w:cs="Arial"/>
                </w:rPr>
                <w:t>PTYH</w:t>
              </w:r>
            </w:ins>
          </w:p>
        </w:tc>
        <w:tc>
          <w:tcPr>
            <w:tcW w:w="2350" w:type="dxa"/>
          </w:tcPr>
          <w:p w:rsidR="00D61BAC" w:rsidRPr="00780708" w:rsidRDefault="00D61BAC" w:rsidP="008B5B67">
            <w:pPr>
              <w:pStyle w:val="T2BaseArray"/>
              <w:jc w:val="left"/>
              <w:rPr>
                <w:ins w:id="2968" w:author="Author"/>
                <w:rFonts w:ascii="Arial" w:hAnsi="Arial" w:cs="Arial"/>
              </w:rPr>
            </w:pPr>
            <w:ins w:id="2969" w:author="Author">
              <w:r w:rsidRPr="00780708">
                <w:rPr>
                  <w:rFonts w:ascii="Arial" w:hAnsi="Arial" w:cs="Arial"/>
                </w:rPr>
                <w:t>Type of hold:</w:t>
              </w:r>
            </w:ins>
          </w:p>
          <w:p w:rsidR="00D61BAC" w:rsidRPr="00780708" w:rsidRDefault="00D61BAC" w:rsidP="00DE32BA">
            <w:pPr>
              <w:pStyle w:val="T2BaseArray"/>
              <w:numPr>
                <w:ilvl w:val="0"/>
                <w:numId w:val="39"/>
              </w:numPr>
              <w:tabs>
                <w:tab w:val="clear" w:pos="720"/>
                <w:tab w:val="num" w:pos="291"/>
              </w:tabs>
              <w:ind w:left="291" w:hanging="291"/>
              <w:jc w:val="left"/>
              <w:rPr>
                <w:ins w:id="2970" w:author="Author"/>
                <w:rFonts w:ascii="Arial" w:hAnsi="Arial" w:cs="Arial"/>
              </w:rPr>
              <w:pPrChange w:id="2971" w:author="Author">
                <w:pPr>
                  <w:pStyle w:val="T2BaseArray"/>
                  <w:framePr w:hSpace="141" w:wrap="around" w:vAnchor="text" w:hAnchor="margin" w:xAlign="center" w:y="92"/>
                  <w:numPr>
                    <w:numId w:val="44"/>
                  </w:numPr>
                  <w:tabs>
                    <w:tab w:val="num" w:pos="291"/>
                    <w:tab w:val="num" w:pos="360"/>
                    <w:tab w:val="num" w:pos="720"/>
                  </w:tabs>
                  <w:ind w:left="720" w:hanging="360"/>
                  <w:jc w:val="left"/>
                </w:pPr>
              </w:pPrChange>
            </w:pPr>
            <w:ins w:id="2972" w:author="Author">
              <w:r w:rsidRPr="00780708">
                <w:rPr>
                  <w:rFonts w:ascii="Arial" w:hAnsi="Arial" w:cs="Arial"/>
                </w:rPr>
                <w:t xml:space="preserve">CSDH = </w:t>
              </w:r>
              <w:proofErr w:type="spellStart"/>
              <w:r w:rsidRPr="00780708">
                <w:rPr>
                  <w:rFonts w:ascii="Arial" w:hAnsi="Arial" w:cs="Arial"/>
                </w:rPr>
                <w:t>CSDHold</w:t>
              </w:r>
              <w:proofErr w:type="spellEnd"/>
            </w:ins>
          </w:p>
          <w:p w:rsidR="00D61BAC" w:rsidRPr="00780708" w:rsidRDefault="00D61BAC" w:rsidP="00DE32BA">
            <w:pPr>
              <w:pStyle w:val="T2BaseArray"/>
              <w:numPr>
                <w:ilvl w:val="0"/>
                <w:numId w:val="39"/>
              </w:numPr>
              <w:tabs>
                <w:tab w:val="clear" w:pos="720"/>
                <w:tab w:val="num" w:pos="291"/>
              </w:tabs>
              <w:ind w:left="291" w:hanging="291"/>
              <w:jc w:val="left"/>
              <w:rPr>
                <w:ins w:id="2973" w:author="Author"/>
                <w:rFonts w:ascii="Arial" w:hAnsi="Arial" w:cs="Arial"/>
              </w:rPr>
              <w:pPrChange w:id="2974" w:author="Author">
                <w:pPr>
                  <w:pStyle w:val="T2BaseArray"/>
                  <w:framePr w:hSpace="141" w:wrap="around" w:vAnchor="text" w:hAnchor="margin" w:xAlign="center" w:y="92"/>
                  <w:numPr>
                    <w:numId w:val="44"/>
                  </w:numPr>
                  <w:tabs>
                    <w:tab w:val="num" w:pos="291"/>
                    <w:tab w:val="num" w:pos="360"/>
                    <w:tab w:val="num" w:pos="720"/>
                  </w:tabs>
                  <w:ind w:left="720" w:hanging="360"/>
                  <w:jc w:val="left"/>
                </w:pPr>
              </w:pPrChange>
            </w:pPr>
            <w:ins w:id="2975" w:author="Author">
              <w:r w:rsidRPr="00780708">
                <w:rPr>
                  <w:rFonts w:ascii="Arial" w:hAnsi="Arial" w:cs="Arial"/>
                </w:rPr>
                <w:t xml:space="preserve">PTYH = </w:t>
              </w:r>
              <w:proofErr w:type="spellStart"/>
              <w:r w:rsidRPr="00780708">
                <w:rPr>
                  <w:rFonts w:ascii="Arial" w:hAnsi="Arial" w:cs="Arial"/>
                </w:rPr>
                <w:t>PartyHold</w:t>
              </w:r>
              <w:proofErr w:type="spellEnd"/>
            </w:ins>
          </w:p>
        </w:tc>
        <w:tc>
          <w:tcPr>
            <w:tcW w:w="1820" w:type="dxa"/>
          </w:tcPr>
          <w:p w:rsidR="00D61BAC" w:rsidRPr="00780708" w:rsidRDefault="00D61BAC" w:rsidP="008B5B67">
            <w:pPr>
              <w:pStyle w:val="T2BaseArray"/>
              <w:jc w:val="left"/>
              <w:rPr>
                <w:ins w:id="2976" w:author="Author"/>
                <w:rFonts w:ascii="Arial" w:hAnsi="Arial" w:cs="Arial"/>
              </w:rPr>
            </w:pPr>
            <w:ins w:id="2977" w:author="Author">
              <w:r w:rsidRPr="00780708">
                <w:rPr>
                  <w:rFonts w:ascii="Arial" w:hAnsi="Arial" w:cs="Arial"/>
                </w:rPr>
                <w:t>At least one occurrence must be present if Hold Indicator is present.</w:t>
              </w:r>
            </w:ins>
          </w:p>
          <w:p w:rsidR="00D61BAC" w:rsidRPr="00780708" w:rsidRDefault="00D61BAC" w:rsidP="008B5B67">
            <w:pPr>
              <w:pStyle w:val="T2BaseArray"/>
              <w:jc w:val="left"/>
              <w:rPr>
                <w:ins w:id="2978" w:author="Author"/>
                <w:rFonts w:ascii="Arial" w:hAnsi="Arial" w:cs="Arial"/>
              </w:rPr>
            </w:pPr>
            <w:ins w:id="2979" w:author="Author">
              <w:r w:rsidRPr="00780708">
                <w:rPr>
                  <w:rFonts w:ascii="Arial" w:hAnsi="Arial" w:cs="Arial"/>
                </w:rPr>
                <w:t xml:space="preserve">If more than one Hold </w:t>
              </w:r>
              <w:r w:rsidRPr="00780708">
                <w:rPr>
                  <w:rFonts w:ascii="Arial" w:hAnsi="Arial" w:cs="Arial"/>
                </w:rPr>
                <w:lastRenderedPageBreak/>
                <w:t xml:space="preserve">Reason occurs, the same value </w:t>
              </w:r>
              <w:proofErr w:type="spellStart"/>
              <w:r w:rsidRPr="00780708">
                <w:rPr>
                  <w:rFonts w:ascii="Arial" w:hAnsi="Arial" w:cs="Arial"/>
                </w:rPr>
                <w:t>can not</w:t>
              </w:r>
              <w:proofErr w:type="spellEnd"/>
              <w:r w:rsidRPr="00780708">
                <w:rPr>
                  <w:rFonts w:ascii="Arial" w:hAnsi="Arial" w:cs="Arial"/>
                </w:rPr>
                <w:t xml:space="preserve"> be repeated within the same Instruction.</w:t>
              </w:r>
            </w:ins>
          </w:p>
        </w:tc>
        <w:tc>
          <w:tcPr>
            <w:tcW w:w="755" w:type="dxa"/>
          </w:tcPr>
          <w:p w:rsidR="00D61BAC" w:rsidRPr="00780708" w:rsidRDefault="00D61BAC" w:rsidP="008B5B67">
            <w:pPr>
              <w:pStyle w:val="T2BaseArray"/>
              <w:ind w:left="0" w:firstLine="0"/>
              <w:jc w:val="left"/>
              <w:rPr>
                <w:ins w:id="2980" w:author="Author"/>
                <w:rFonts w:ascii="Arial" w:hAnsi="Arial" w:cs="Arial"/>
              </w:rPr>
            </w:pPr>
          </w:p>
        </w:tc>
        <w:tc>
          <w:tcPr>
            <w:tcW w:w="755" w:type="dxa"/>
          </w:tcPr>
          <w:p w:rsidR="00D61BAC" w:rsidRPr="00780708" w:rsidRDefault="00D61BAC" w:rsidP="008B5B67">
            <w:pPr>
              <w:pStyle w:val="T2BaseArray"/>
              <w:ind w:left="0" w:firstLine="0"/>
              <w:jc w:val="left"/>
              <w:rPr>
                <w:ins w:id="2981" w:author="Author"/>
                <w:rFonts w:ascii="Arial" w:hAnsi="Arial" w:cs="Arial"/>
              </w:rPr>
            </w:pPr>
            <w:ins w:id="2982" w:author="Author">
              <w:r w:rsidRPr="00780708">
                <w:rPr>
                  <w:rFonts w:ascii="Arial" w:hAnsi="Arial" w:cs="Arial"/>
                </w:rPr>
                <w:t>1..1</w:t>
              </w:r>
            </w:ins>
          </w:p>
        </w:tc>
      </w:tr>
      <w:tr w:rsidR="00D61BAC" w:rsidRPr="00780708" w:rsidTr="008B5B67">
        <w:trPr>
          <w:ins w:id="2983" w:author="Author"/>
        </w:trPr>
        <w:tc>
          <w:tcPr>
            <w:tcW w:w="9099" w:type="dxa"/>
            <w:gridSpan w:val="6"/>
            <w:shd w:val="clear" w:color="auto" w:fill="E6E6E6"/>
          </w:tcPr>
          <w:p w:rsidR="00D61BAC" w:rsidRPr="00780708" w:rsidRDefault="00D61BAC" w:rsidP="008B5B67">
            <w:pPr>
              <w:pStyle w:val="T2BaseArray"/>
              <w:jc w:val="left"/>
              <w:rPr>
                <w:ins w:id="2984" w:author="Author"/>
                <w:rFonts w:ascii="Arial" w:hAnsi="Arial" w:cs="Arial"/>
              </w:rPr>
            </w:pPr>
            <w:ins w:id="2985" w:author="Author">
              <w:r w:rsidRPr="00780708">
                <w:rPr>
                  <w:rFonts w:ascii="Arial" w:hAnsi="Arial" w:cs="Arial"/>
                </w:rPr>
                <w:lastRenderedPageBreak/>
                <w:t>Group “Settlement Transaction Condition”</w:t>
              </w:r>
            </w:ins>
          </w:p>
        </w:tc>
        <w:tc>
          <w:tcPr>
            <w:tcW w:w="755" w:type="dxa"/>
            <w:shd w:val="clear" w:color="auto" w:fill="E6E6E6"/>
          </w:tcPr>
          <w:p w:rsidR="00D61BAC" w:rsidRPr="00780708" w:rsidRDefault="00D61BAC" w:rsidP="008B5B67">
            <w:pPr>
              <w:pStyle w:val="T2BaseArray"/>
              <w:ind w:left="0" w:firstLine="0"/>
              <w:jc w:val="left"/>
              <w:rPr>
                <w:ins w:id="2986" w:author="Author"/>
                <w:rFonts w:ascii="Arial" w:hAnsi="Arial" w:cs="Arial"/>
              </w:rPr>
            </w:pPr>
            <w:ins w:id="2987" w:author="Author">
              <w:r>
                <w:rPr>
                  <w:rFonts w:ascii="Arial" w:hAnsi="Arial" w:cs="Arial"/>
                </w:rPr>
                <w:t>0..</w:t>
              </w:r>
              <w:r w:rsidRPr="00780708">
                <w:rPr>
                  <w:rFonts w:ascii="Arial" w:hAnsi="Arial" w:cs="Arial"/>
                </w:rPr>
                <w:t>3</w:t>
              </w:r>
            </w:ins>
          </w:p>
        </w:tc>
        <w:tc>
          <w:tcPr>
            <w:tcW w:w="755" w:type="dxa"/>
            <w:shd w:val="clear" w:color="auto" w:fill="E6E6E6"/>
          </w:tcPr>
          <w:p w:rsidR="00D61BAC" w:rsidRPr="00780708" w:rsidRDefault="00D61BAC" w:rsidP="008B5B67">
            <w:pPr>
              <w:pStyle w:val="T2BaseArray"/>
              <w:ind w:left="0" w:firstLine="0"/>
              <w:jc w:val="left"/>
              <w:rPr>
                <w:ins w:id="2988" w:author="Author"/>
                <w:rFonts w:ascii="Arial" w:hAnsi="Arial" w:cs="Arial"/>
              </w:rPr>
            </w:pPr>
          </w:p>
        </w:tc>
      </w:tr>
      <w:tr w:rsidR="00D61BAC" w:rsidRPr="00780708" w:rsidTr="008B5B67">
        <w:trPr>
          <w:ins w:id="2989" w:author="Author"/>
        </w:trPr>
        <w:tc>
          <w:tcPr>
            <w:tcW w:w="614" w:type="dxa"/>
          </w:tcPr>
          <w:p w:rsidR="00D61BAC" w:rsidRPr="00780708" w:rsidRDefault="00D61BAC" w:rsidP="008B5B67">
            <w:pPr>
              <w:pStyle w:val="T2BaseArray"/>
              <w:ind w:left="0" w:firstLine="0"/>
              <w:jc w:val="left"/>
              <w:rPr>
                <w:ins w:id="2990" w:author="Author"/>
                <w:rFonts w:ascii="Arial" w:hAnsi="Arial" w:cs="Arial"/>
              </w:rPr>
            </w:pPr>
            <w:ins w:id="2991" w:author="Author">
              <w:r w:rsidRPr="00780708">
                <w:rPr>
                  <w:rFonts w:ascii="Arial" w:hAnsi="Arial" w:cs="Arial"/>
                </w:rPr>
                <w:t>57</w:t>
              </w:r>
            </w:ins>
          </w:p>
        </w:tc>
        <w:tc>
          <w:tcPr>
            <w:tcW w:w="647" w:type="dxa"/>
          </w:tcPr>
          <w:p w:rsidR="00D61BAC" w:rsidRPr="00780708" w:rsidRDefault="00D61BAC" w:rsidP="008B5B67">
            <w:pPr>
              <w:pStyle w:val="T2BaseArray"/>
              <w:ind w:left="0" w:firstLine="0"/>
              <w:jc w:val="left"/>
              <w:rPr>
                <w:ins w:id="2992" w:author="Author"/>
                <w:rFonts w:ascii="Arial" w:hAnsi="Arial" w:cs="Arial"/>
              </w:rPr>
            </w:pPr>
            <w:ins w:id="2993" w:author="Author">
              <w:r w:rsidRPr="00780708">
                <w:rPr>
                  <w:rFonts w:ascii="Arial" w:hAnsi="Arial" w:cs="Arial"/>
                </w:rPr>
                <w:t>BE</w:t>
              </w:r>
            </w:ins>
          </w:p>
        </w:tc>
        <w:tc>
          <w:tcPr>
            <w:tcW w:w="1603" w:type="dxa"/>
          </w:tcPr>
          <w:p w:rsidR="00D61BAC" w:rsidRPr="00780708" w:rsidRDefault="00D61BAC" w:rsidP="008B5B67">
            <w:pPr>
              <w:pStyle w:val="T2BaseArray"/>
              <w:ind w:left="0" w:firstLine="0"/>
              <w:jc w:val="left"/>
              <w:rPr>
                <w:ins w:id="2994" w:author="Author"/>
                <w:rFonts w:ascii="Arial" w:hAnsi="Arial" w:cs="Arial"/>
              </w:rPr>
            </w:pPr>
            <w:ins w:id="2995" w:author="Author">
              <w:r w:rsidRPr="00780708">
                <w:rPr>
                  <w:rFonts w:ascii="Arial" w:hAnsi="Arial" w:cs="Arial"/>
                </w:rPr>
                <w:t>Settlement Transaction Condition</w:t>
              </w:r>
            </w:ins>
          </w:p>
        </w:tc>
        <w:tc>
          <w:tcPr>
            <w:tcW w:w="2065" w:type="dxa"/>
          </w:tcPr>
          <w:p w:rsidR="00D61BAC" w:rsidRPr="00780708" w:rsidRDefault="00D61BAC" w:rsidP="008B5B67">
            <w:pPr>
              <w:pStyle w:val="T2BaseArray"/>
              <w:jc w:val="left"/>
              <w:rPr>
                <w:ins w:id="2996" w:author="Author"/>
                <w:rFonts w:ascii="Arial" w:hAnsi="Arial" w:cs="Arial"/>
              </w:rPr>
            </w:pPr>
            <w:ins w:id="2997" w:author="Author">
              <w:r w:rsidRPr="00780708">
                <w:rPr>
                  <w:rFonts w:ascii="Arial" w:hAnsi="Arial" w:cs="Arial"/>
                </w:rPr>
                <w:t>Possible values:</w:t>
              </w:r>
            </w:ins>
          </w:p>
          <w:p w:rsidR="00D61BAC" w:rsidRPr="00780708" w:rsidRDefault="00D61BAC" w:rsidP="00DE32BA">
            <w:pPr>
              <w:pStyle w:val="T2BaseArray"/>
              <w:numPr>
                <w:ilvl w:val="0"/>
                <w:numId w:val="34"/>
              </w:numPr>
              <w:tabs>
                <w:tab w:val="clear" w:pos="720"/>
                <w:tab w:val="num" w:pos="376"/>
              </w:tabs>
              <w:ind w:left="376"/>
              <w:jc w:val="left"/>
              <w:rPr>
                <w:ins w:id="2998" w:author="Author"/>
                <w:rFonts w:ascii="Arial" w:hAnsi="Arial" w:cs="Arial"/>
              </w:rPr>
              <w:pPrChange w:id="2999" w:author="Author">
                <w:pPr>
                  <w:pStyle w:val="T2BaseArray"/>
                  <w:framePr w:hSpace="141" w:wrap="around" w:vAnchor="text" w:hAnchor="margin" w:xAlign="center" w:y="92"/>
                  <w:numPr>
                    <w:numId w:val="43"/>
                  </w:numPr>
                  <w:tabs>
                    <w:tab w:val="num" w:pos="376"/>
                    <w:tab w:val="num" w:pos="720"/>
                  </w:tabs>
                  <w:ind w:left="720" w:hanging="360"/>
                  <w:jc w:val="left"/>
                </w:pPr>
              </w:pPrChange>
            </w:pPr>
            <w:ins w:id="3000" w:author="Author">
              <w:r w:rsidRPr="00780708">
                <w:rPr>
                  <w:rFonts w:ascii="Arial" w:hAnsi="Arial" w:cs="Arial"/>
                </w:rPr>
                <w:t>ADEA</w:t>
              </w:r>
            </w:ins>
          </w:p>
          <w:p w:rsidR="00D61BAC" w:rsidRPr="00780708" w:rsidRDefault="00D61BAC" w:rsidP="00DE32BA">
            <w:pPr>
              <w:pStyle w:val="T2BaseArray"/>
              <w:numPr>
                <w:ilvl w:val="0"/>
                <w:numId w:val="34"/>
              </w:numPr>
              <w:tabs>
                <w:tab w:val="clear" w:pos="720"/>
                <w:tab w:val="num" w:pos="376"/>
              </w:tabs>
              <w:ind w:left="376"/>
              <w:jc w:val="left"/>
              <w:rPr>
                <w:ins w:id="3001" w:author="Author"/>
                <w:rFonts w:ascii="Arial" w:hAnsi="Arial" w:cs="Arial"/>
              </w:rPr>
              <w:pPrChange w:id="3002" w:author="Author">
                <w:pPr>
                  <w:pStyle w:val="T2BaseArray"/>
                  <w:framePr w:hSpace="141" w:wrap="around" w:vAnchor="text" w:hAnchor="margin" w:xAlign="center" w:y="92"/>
                  <w:numPr>
                    <w:numId w:val="43"/>
                  </w:numPr>
                  <w:tabs>
                    <w:tab w:val="num" w:pos="376"/>
                    <w:tab w:val="num" w:pos="720"/>
                  </w:tabs>
                  <w:ind w:left="720" w:hanging="360"/>
                  <w:jc w:val="left"/>
                </w:pPr>
              </w:pPrChange>
            </w:pPr>
            <w:ins w:id="3003" w:author="Author">
              <w:r w:rsidRPr="00780708">
                <w:rPr>
                  <w:rFonts w:ascii="Arial" w:hAnsi="Arial" w:cs="Arial"/>
                </w:rPr>
                <w:t>ASGN</w:t>
              </w:r>
            </w:ins>
          </w:p>
          <w:p w:rsidR="00D61BAC" w:rsidRPr="00780708" w:rsidRDefault="00D61BAC" w:rsidP="00DE32BA">
            <w:pPr>
              <w:pStyle w:val="T2BaseArray"/>
              <w:numPr>
                <w:ilvl w:val="0"/>
                <w:numId w:val="34"/>
              </w:numPr>
              <w:tabs>
                <w:tab w:val="clear" w:pos="720"/>
                <w:tab w:val="num" w:pos="376"/>
              </w:tabs>
              <w:ind w:left="376"/>
              <w:jc w:val="left"/>
              <w:rPr>
                <w:ins w:id="3004" w:author="Author"/>
                <w:rFonts w:ascii="Arial" w:hAnsi="Arial" w:cs="Arial"/>
              </w:rPr>
              <w:pPrChange w:id="3005" w:author="Author">
                <w:pPr>
                  <w:pStyle w:val="T2BaseArray"/>
                  <w:framePr w:hSpace="141" w:wrap="around" w:vAnchor="text" w:hAnchor="margin" w:xAlign="center" w:y="92"/>
                  <w:numPr>
                    <w:numId w:val="43"/>
                  </w:numPr>
                  <w:tabs>
                    <w:tab w:val="num" w:pos="376"/>
                    <w:tab w:val="num" w:pos="720"/>
                  </w:tabs>
                  <w:ind w:left="720" w:hanging="360"/>
                  <w:jc w:val="left"/>
                </w:pPr>
              </w:pPrChange>
            </w:pPr>
            <w:ins w:id="3006" w:author="Author">
              <w:r w:rsidRPr="00780708">
                <w:rPr>
                  <w:rFonts w:ascii="Arial" w:hAnsi="Arial" w:cs="Arial"/>
                </w:rPr>
                <w:t>BUTC</w:t>
              </w:r>
            </w:ins>
          </w:p>
          <w:p w:rsidR="00D61BAC" w:rsidRPr="00780708" w:rsidRDefault="00D61BAC" w:rsidP="00DE32BA">
            <w:pPr>
              <w:pStyle w:val="T2BaseArray"/>
              <w:numPr>
                <w:ilvl w:val="0"/>
                <w:numId w:val="34"/>
              </w:numPr>
              <w:tabs>
                <w:tab w:val="clear" w:pos="720"/>
                <w:tab w:val="num" w:pos="376"/>
              </w:tabs>
              <w:ind w:left="376"/>
              <w:jc w:val="left"/>
              <w:rPr>
                <w:ins w:id="3007" w:author="Author"/>
                <w:rFonts w:ascii="Arial" w:hAnsi="Arial" w:cs="Arial"/>
              </w:rPr>
              <w:pPrChange w:id="3008" w:author="Author">
                <w:pPr>
                  <w:pStyle w:val="T2BaseArray"/>
                  <w:framePr w:hSpace="141" w:wrap="around" w:vAnchor="text" w:hAnchor="margin" w:xAlign="center" w:y="92"/>
                  <w:numPr>
                    <w:numId w:val="43"/>
                  </w:numPr>
                  <w:tabs>
                    <w:tab w:val="num" w:pos="376"/>
                    <w:tab w:val="num" w:pos="720"/>
                  </w:tabs>
                  <w:ind w:left="720" w:hanging="360"/>
                  <w:jc w:val="left"/>
                </w:pPr>
              </w:pPrChange>
            </w:pPr>
            <w:ins w:id="3009" w:author="Author">
              <w:r w:rsidRPr="00780708">
                <w:rPr>
                  <w:rFonts w:ascii="Arial" w:hAnsi="Arial" w:cs="Arial"/>
                </w:rPr>
                <w:t>CLEN</w:t>
              </w:r>
            </w:ins>
          </w:p>
          <w:p w:rsidR="00D61BAC" w:rsidRPr="00780708" w:rsidRDefault="00D61BAC" w:rsidP="00DE32BA">
            <w:pPr>
              <w:pStyle w:val="T2BaseArray"/>
              <w:numPr>
                <w:ilvl w:val="0"/>
                <w:numId w:val="34"/>
              </w:numPr>
              <w:tabs>
                <w:tab w:val="clear" w:pos="720"/>
                <w:tab w:val="num" w:pos="376"/>
              </w:tabs>
              <w:ind w:left="376"/>
              <w:jc w:val="left"/>
              <w:rPr>
                <w:ins w:id="3010" w:author="Author"/>
                <w:rFonts w:ascii="Arial" w:hAnsi="Arial" w:cs="Arial"/>
              </w:rPr>
              <w:pPrChange w:id="3011" w:author="Author">
                <w:pPr>
                  <w:pStyle w:val="T2BaseArray"/>
                  <w:framePr w:hSpace="141" w:wrap="around" w:vAnchor="text" w:hAnchor="margin" w:xAlign="center" w:y="92"/>
                  <w:numPr>
                    <w:numId w:val="43"/>
                  </w:numPr>
                  <w:tabs>
                    <w:tab w:val="num" w:pos="376"/>
                    <w:tab w:val="num" w:pos="720"/>
                  </w:tabs>
                  <w:ind w:left="720" w:hanging="360"/>
                  <w:jc w:val="left"/>
                </w:pPr>
              </w:pPrChange>
            </w:pPr>
            <w:ins w:id="3012" w:author="Author">
              <w:r w:rsidRPr="00780708">
                <w:rPr>
                  <w:rFonts w:ascii="Arial" w:hAnsi="Arial" w:cs="Arial"/>
                </w:rPr>
                <w:t>DIRT</w:t>
              </w:r>
            </w:ins>
          </w:p>
          <w:p w:rsidR="00D61BAC" w:rsidRPr="00780708" w:rsidRDefault="00D61BAC" w:rsidP="00DE32BA">
            <w:pPr>
              <w:pStyle w:val="T2BaseArray"/>
              <w:numPr>
                <w:ilvl w:val="0"/>
                <w:numId w:val="34"/>
              </w:numPr>
              <w:tabs>
                <w:tab w:val="clear" w:pos="720"/>
                <w:tab w:val="num" w:pos="376"/>
              </w:tabs>
              <w:ind w:left="376"/>
              <w:jc w:val="left"/>
              <w:rPr>
                <w:ins w:id="3013" w:author="Author"/>
                <w:rFonts w:ascii="Arial" w:hAnsi="Arial" w:cs="Arial"/>
              </w:rPr>
              <w:pPrChange w:id="3014" w:author="Author">
                <w:pPr>
                  <w:pStyle w:val="T2BaseArray"/>
                  <w:framePr w:hSpace="141" w:wrap="around" w:vAnchor="text" w:hAnchor="margin" w:xAlign="center" w:y="92"/>
                  <w:numPr>
                    <w:numId w:val="43"/>
                  </w:numPr>
                  <w:tabs>
                    <w:tab w:val="num" w:pos="376"/>
                    <w:tab w:val="num" w:pos="720"/>
                  </w:tabs>
                  <w:ind w:left="720" w:hanging="360"/>
                  <w:jc w:val="left"/>
                </w:pPr>
              </w:pPrChange>
            </w:pPr>
            <w:ins w:id="3015" w:author="Author">
              <w:r w:rsidRPr="00780708">
                <w:rPr>
                  <w:rFonts w:ascii="Arial" w:hAnsi="Arial" w:cs="Arial"/>
                </w:rPr>
                <w:t>DLWM</w:t>
              </w:r>
            </w:ins>
          </w:p>
          <w:p w:rsidR="00D61BAC" w:rsidRPr="00780708" w:rsidRDefault="00D61BAC" w:rsidP="00DE32BA">
            <w:pPr>
              <w:pStyle w:val="T2BaseArray"/>
              <w:numPr>
                <w:ilvl w:val="0"/>
                <w:numId w:val="34"/>
              </w:numPr>
              <w:tabs>
                <w:tab w:val="clear" w:pos="720"/>
                <w:tab w:val="num" w:pos="376"/>
              </w:tabs>
              <w:ind w:left="376"/>
              <w:jc w:val="left"/>
              <w:rPr>
                <w:ins w:id="3016" w:author="Author"/>
                <w:rFonts w:ascii="Arial" w:hAnsi="Arial" w:cs="Arial"/>
              </w:rPr>
              <w:pPrChange w:id="3017" w:author="Author">
                <w:pPr>
                  <w:pStyle w:val="T2BaseArray"/>
                  <w:framePr w:hSpace="141" w:wrap="around" w:vAnchor="text" w:hAnchor="margin" w:xAlign="center" w:y="92"/>
                  <w:numPr>
                    <w:numId w:val="43"/>
                  </w:numPr>
                  <w:tabs>
                    <w:tab w:val="num" w:pos="376"/>
                    <w:tab w:val="num" w:pos="720"/>
                  </w:tabs>
                  <w:ind w:left="720" w:hanging="360"/>
                  <w:jc w:val="left"/>
                </w:pPr>
              </w:pPrChange>
            </w:pPr>
            <w:ins w:id="3018" w:author="Author">
              <w:r w:rsidRPr="00780708">
                <w:rPr>
                  <w:rFonts w:ascii="Arial" w:hAnsi="Arial" w:cs="Arial"/>
                </w:rPr>
                <w:t>DRAW</w:t>
              </w:r>
            </w:ins>
          </w:p>
          <w:p w:rsidR="00D61BAC" w:rsidRPr="00780708" w:rsidRDefault="00D61BAC" w:rsidP="00DE32BA">
            <w:pPr>
              <w:pStyle w:val="T2BaseArray"/>
              <w:numPr>
                <w:ilvl w:val="0"/>
                <w:numId w:val="34"/>
              </w:numPr>
              <w:tabs>
                <w:tab w:val="clear" w:pos="720"/>
                <w:tab w:val="num" w:pos="376"/>
              </w:tabs>
              <w:ind w:left="376"/>
              <w:jc w:val="left"/>
              <w:rPr>
                <w:ins w:id="3019" w:author="Author"/>
                <w:rFonts w:ascii="Arial" w:hAnsi="Arial" w:cs="Arial"/>
              </w:rPr>
              <w:pPrChange w:id="3020" w:author="Author">
                <w:pPr>
                  <w:pStyle w:val="T2BaseArray"/>
                  <w:framePr w:hSpace="141" w:wrap="around" w:vAnchor="text" w:hAnchor="margin" w:xAlign="center" w:y="92"/>
                  <w:numPr>
                    <w:numId w:val="43"/>
                  </w:numPr>
                  <w:tabs>
                    <w:tab w:val="num" w:pos="376"/>
                    <w:tab w:val="num" w:pos="720"/>
                  </w:tabs>
                  <w:ind w:left="720" w:hanging="360"/>
                  <w:jc w:val="left"/>
                </w:pPr>
              </w:pPrChange>
            </w:pPr>
            <w:ins w:id="3021" w:author="Author">
              <w:r w:rsidRPr="00780708">
                <w:rPr>
                  <w:rFonts w:ascii="Arial" w:hAnsi="Arial" w:cs="Arial"/>
                </w:rPr>
                <w:t>EXER</w:t>
              </w:r>
            </w:ins>
          </w:p>
          <w:p w:rsidR="00D61BAC" w:rsidRPr="00780708" w:rsidRDefault="00D61BAC" w:rsidP="00DE32BA">
            <w:pPr>
              <w:pStyle w:val="T2BaseArray"/>
              <w:numPr>
                <w:ilvl w:val="0"/>
                <w:numId w:val="34"/>
              </w:numPr>
              <w:tabs>
                <w:tab w:val="clear" w:pos="720"/>
                <w:tab w:val="num" w:pos="376"/>
              </w:tabs>
              <w:ind w:left="376"/>
              <w:jc w:val="left"/>
              <w:rPr>
                <w:ins w:id="3022" w:author="Author"/>
                <w:rFonts w:ascii="Arial" w:hAnsi="Arial" w:cs="Arial"/>
              </w:rPr>
              <w:pPrChange w:id="3023" w:author="Author">
                <w:pPr>
                  <w:pStyle w:val="T2BaseArray"/>
                  <w:framePr w:hSpace="141" w:wrap="around" w:vAnchor="text" w:hAnchor="margin" w:xAlign="center" w:y="92"/>
                  <w:numPr>
                    <w:numId w:val="43"/>
                  </w:numPr>
                  <w:tabs>
                    <w:tab w:val="num" w:pos="376"/>
                    <w:tab w:val="num" w:pos="720"/>
                  </w:tabs>
                  <w:ind w:left="720" w:hanging="360"/>
                  <w:jc w:val="left"/>
                </w:pPr>
              </w:pPrChange>
            </w:pPr>
            <w:ins w:id="3024" w:author="Author">
              <w:r w:rsidRPr="00780708">
                <w:rPr>
                  <w:rFonts w:ascii="Arial" w:hAnsi="Arial" w:cs="Arial"/>
                </w:rPr>
                <w:t>EXPI</w:t>
              </w:r>
            </w:ins>
          </w:p>
          <w:p w:rsidR="00D61BAC" w:rsidRPr="00780708" w:rsidRDefault="00D61BAC" w:rsidP="00DE32BA">
            <w:pPr>
              <w:pStyle w:val="T2BaseArray"/>
              <w:numPr>
                <w:ilvl w:val="0"/>
                <w:numId w:val="34"/>
              </w:numPr>
              <w:tabs>
                <w:tab w:val="clear" w:pos="720"/>
                <w:tab w:val="num" w:pos="376"/>
              </w:tabs>
              <w:ind w:left="376"/>
              <w:jc w:val="left"/>
              <w:rPr>
                <w:ins w:id="3025" w:author="Author"/>
                <w:rFonts w:ascii="Arial" w:hAnsi="Arial" w:cs="Arial"/>
              </w:rPr>
              <w:pPrChange w:id="3026" w:author="Author">
                <w:pPr>
                  <w:pStyle w:val="T2BaseArray"/>
                  <w:framePr w:hSpace="141" w:wrap="around" w:vAnchor="text" w:hAnchor="margin" w:xAlign="center" w:y="92"/>
                  <w:numPr>
                    <w:numId w:val="43"/>
                  </w:numPr>
                  <w:tabs>
                    <w:tab w:val="num" w:pos="376"/>
                    <w:tab w:val="num" w:pos="720"/>
                  </w:tabs>
                  <w:ind w:left="720" w:hanging="360"/>
                  <w:jc w:val="left"/>
                </w:pPr>
              </w:pPrChange>
            </w:pPr>
            <w:ins w:id="3027" w:author="Author">
              <w:r w:rsidRPr="00780708">
                <w:rPr>
                  <w:rFonts w:ascii="Arial" w:hAnsi="Arial" w:cs="Arial"/>
                </w:rPr>
                <w:t>FRCL</w:t>
              </w:r>
            </w:ins>
          </w:p>
          <w:p w:rsidR="00D61BAC" w:rsidRPr="00780708" w:rsidRDefault="00D61BAC" w:rsidP="00DE32BA">
            <w:pPr>
              <w:pStyle w:val="T2BaseArray"/>
              <w:numPr>
                <w:ilvl w:val="0"/>
                <w:numId w:val="34"/>
              </w:numPr>
              <w:tabs>
                <w:tab w:val="clear" w:pos="720"/>
                <w:tab w:val="num" w:pos="376"/>
              </w:tabs>
              <w:ind w:left="376"/>
              <w:jc w:val="left"/>
              <w:rPr>
                <w:ins w:id="3028" w:author="Author"/>
                <w:rFonts w:ascii="Arial" w:hAnsi="Arial" w:cs="Arial"/>
              </w:rPr>
              <w:pPrChange w:id="3029" w:author="Author">
                <w:pPr>
                  <w:pStyle w:val="T2BaseArray"/>
                  <w:framePr w:hSpace="141" w:wrap="around" w:vAnchor="text" w:hAnchor="margin" w:xAlign="center" w:y="92"/>
                  <w:numPr>
                    <w:numId w:val="43"/>
                  </w:numPr>
                  <w:tabs>
                    <w:tab w:val="num" w:pos="376"/>
                    <w:tab w:val="num" w:pos="720"/>
                  </w:tabs>
                  <w:ind w:left="720" w:hanging="360"/>
                  <w:jc w:val="left"/>
                </w:pPr>
              </w:pPrChange>
            </w:pPr>
            <w:ins w:id="3030" w:author="Author">
              <w:r w:rsidRPr="00780708">
                <w:rPr>
                  <w:rFonts w:ascii="Arial" w:hAnsi="Arial" w:cs="Arial"/>
                </w:rPr>
                <w:t>KNOC</w:t>
              </w:r>
            </w:ins>
          </w:p>
          <w:p w:rsidR="00D61BAC" w:rsidRPr="00780708" w:rsidRDefault="00D61BAC" w:rsidP="00DE32BA">
            <w:pPr>
              <w:pStyle w:val="T2BaseArray"/>
              <w:numPr>
                <w:ilvl w:val="0"/>
                <w:numId w:val="34"/>
              </w:numPr>
              <w:tabs>
                <w:tab w:val="clear" w:pos="720"/>
                <w:tab w:val="num" w:pos="376"/>
              </w:tabs>
              <w:ind w:left="376"/>
              <w:jc w:val="left"/>
              <w:rPr>
                <w:ins w:id="3031" w:author="Author"/>
                <w:rFonts w:ascii="Arial" w:hAnsi="Arial" w:cs="Arial"/>
              </w:rPr>
              <w:pPrChange w:id="3032" w:author="Author">
                <w:pPr>
                  <w:pStyle w:val="T2BaseArray"/>
                  <w:framePr w:hSpace="141" w:wrap="around" w:vAnchor="text" w:hAnchor="margin" w:xAlign="center" w:y="92"/>
                  <w:numPr>
                    <w:numId w:val="43"/>
                  </w:numPr>
                  <w:tabs>
                    <w:tab w:val="num" w:pos="376"/>
                    <w:tab w:val="num" w:pos="720"/>
                  </w:tabs>
                  <w:ind w:left="720" w:hanging="360"/>
                  <w:jc w:val="left"/>
                </w:pPr>
              </w:pPrChange>
            </w:pPr>
            <w:ins w:id="3033" w:author="Author">
              <w:r w:rsidRPr="00780708">
                <w:rPr>
                  <w:rFonts w:ascii="Arial" w:hAnsi="Arial" w:cs="Arial"/>
                </w:rPr>
                <w:t>NOMC</w:t>
              </w:r>
            </w:ins>
          </w:p>
          <w:p w:rsidR="00D61BAC" w:rsidRPr="00780708" w:rsidRDefault="00D61BAC" w:rsidP="00DE32BA">
            <w:pPr>
              <w:pStyle w:val="T2BaseArray"/>
              <w:numPr>
                <w:ilvl w:val="0"/>
                <w:numId w:val="34"/>
              </w:numPr>
              <w:tabs>
                <w:tab w:val="clear" w:pos="720"/>
                <w:tab w:val="num" w:pos="376"/>
              </w:tabs>
              <w:ind w:left="376"/>
              <w:jc w:val="left"/>
              <w:rPr>
                <w:ins w:id="3034" w:author="Author"/>
                <w:rFonts w:ascii="Arial" w:hAnsi="Arial" w:cs="Arial"/>
              </w:rPr>
              <w:pPrChange w:id="3035" w:author="Author">
                <w:pPr>
                  <w:pStyle w:val="T2BaseArray"/>
                  <w:framePr w:hSpace="141" w:wrap="around" w:vAnchor="text" w:hAnchor="margin" w:xAlign="center" w:y="92"/>
                  <w:numPr>
                    <w:numId w:val="43"/>
                  </w:numPr>
                  <w:tabs>
                    <w:tab w:val="num" w:pos="376"/>
                    <w:tab w:val="num" w:pos="720"/>
                  </w:tabs>
                  <w:ind w:left="720" w:hanging="360"/>
                  <w:jc w:val="left"/>
                </w:pPr>
              </w:pPrChange>
            </w:pPr>
            <w:ins w:id="3036" w:author="Author">
              <w:r w:rsidRPr="00780708">
                <w:rPr>
                  <w:rFonts w:ascii="Arial" w:hAnsi="Arial" w:cs="Arial"/>
                </w:rPr>
                <w:t>PENS</w:t>
              </w:r>
            </w:ins>
          </w:p>
          <w:p w:rsidR="00D61BAC" w:rsidRPr="00780708" w:rsidRDefault="00D61BAC" w:rsidP="00DE32BA">
            <w:pPr>
              <w:pStyle w:val="T2BaseArray"/>
              <w:numPr>
                <w:ilvl w:val="0"/>
                <w:numId w:val="34"/>
              </w:numPr>
              <w:tabs>
                <w:tab w:val="clear" w:pos="720"/>
                <w:tab w:val="num" w:pos="376"/>
              </w:tabs>
              <w:ind w:left="376"/>
              <w:jc w:val="left"/>
              <w:rPr>
                <w:ins w:id="3037" w:author="Author"/>
                <w:rFonts w:ascii="Arial" w:hAnsi="Arial" w:cs="Arial"/>
              </w:rPr>
              <w:pPrChange w:id="3038" w:author="Author">
                <w:pPr>
                  <w:pStyle w:val="T2BaseArray"/>
                  <w:framePr w:hSpace="141" w:wrap="around" w:vAnchor="text" w:hAnchor="margin" w:xAlign="center" w:y="92"/>
                  <w:numPr>
                    <w:numId w:val="43"/>
                  </w:numPr>
                  <w:tabs>
                    <w:tab w:val="num" w:pos="376"/>
                    <w:tab w:val="num" w:pos="720"/>
                  </w:tabs>
                  <w:ind w:left="720" w:hanging="360"/>
                  <w:jc w:val="left"/>
                </w:pPr>
              </w:pPrChange>
            </w:pPr>
            <w:ins w:id="3039" w:author="Author">
              <w:r w:rsidRPr="00780708">
                <w:rPr>
                  <w:rFonts w:ascii="Arial" w:hAnsi="Arial" w:cs="Arial"/>
                </w:rPr>
                <w:t>PHYS</w:t>
              </w:r>
            </w:ins>
          </w:p>
          <w:p w:rsidR="00D61BAC" w:rsidRPr="00780708" w:rsidRDefault="00D61BAC" w:rsidP="00DE32BA">
            <w:pPr>
              <w:pStyle w:val="T2BaseArray"/>
              <w:numPr>
                <w:ilvl w:val="0"/>
                <w:numId w:val="34"/>
              </w:numPr>
              <w:tabs>
                <w:tab w:val="clear" w:pos="720"/>
                <w:tab w:val="num" w:pos="376"/>
              </w:tabs>
              <w:ind w:left="376"/>
              <w:jc w:val="left"/>
              <w:rPr>
                <w:ins w:id="3040" w:author="Author"/>
                <w:rFonts w:ascii="Arial" w:hAnsi="Arial" w:cs="Arial"/>
              </w:rPr>
              <w:pPrChange w:id="3041" w:author="Author">
                <w:pPr>
                  <w:pStyle w:val="T2BaseArray"/>
                  <w:framePr w:hSpace="141" w:wrap="around" w:vAnchor="text" w:hAnchor="margin" w:xAlign="center" w:y="92"/>
                  <w:numPr>
                    <w:numId w:val="43"/>
                  </w:numPr>
                  <w:tabs>
                    <w:tab w:val="num" w:pos="376"/>
                    <w:tab w:val="num" w:pos="720"/>
                  </w:tabs>
                  <w:ind w:left="720" w:hanging="360"/>
                  <w:jc w:val="left"/>
                </w:pPr>
              </w:pPrChange>
            </w:pPr>
            <w:ins w:id="3042" w:author="Author">
              <w:r w:rsidRPr="00780708">
                <w:rPr>
                  <w:rFonts w:ascii="Arial" w:hAnsi="Arial" w:cs="Arial"/>
                </w:rPr>
                <w:t>RESI</w:t>
              </w:r>
            </w:ins>
          </w:p>
          <w:p w:rsidR="00D61BAC" w:rsidRPr="00780708" w:rsidRDefault="00D61BAC" w:rsidP="00DE32BA">
            <w:pPr>
              <w:pStyle w:val="T2BaseArray"/>
              <w:numPr>
                <w:ilvl w:val="0"/>
                <w:numId w:val="34"/>
              </w:numPr>
              <w:tabs>
                <w:tab w:val="clear" w:pos="720"/>
                <w:tab w:val="num" w:pos="376"/>
              </w:tabs>
              <w:ind w:left="376"/>
              <w:jc w:val="left"/>
              <w:rPr>
                <w:ins w:id="3043" w:author="Author"/>
                <w:rFonts w:ascii="Arial" w:hAnsi="Arial" w:cs="Arial"/>
              </w:rPr>
              <w:pPrChange w:id="3044" w:author="Author">
                <w:pPr>
                  <w:pStyle w:val="T2BaseArray"/>
                  <w:framePr w:hSpace="141" w:wrap="around" w:vAnchor="text" w:hAnchor="margin" w:xAlign="center" w:y="92"/>
                  <w:numPr>
                    <w:numId w:val="43"/>
                  </w:numPr>
                  <w:tabs>
                    <w:tab w:val="num" w:pos="376"/>
                    <w:tab w:val="num" w:pos="720"/>
                  </w:tabs>
                  <w:ind w:left="720" w:hanging="360"/>
                  <w:jc w:val="left"/>
                </w:pPr>
              </w:pPrChange>
            </w:pPr>
            <w:ins w:id="3045" w:author="Author">
              <w:r w:rsidRPr="00780708">
                <w:rPr>
                  <w:rFonts w:ascii="Arial" w:hAnsi="Arial" w:cs="Arial"/>
                </w:rPr>
                <w:t>RHYP</w:t>
              </w:r>
            </w:ins>
          </w:p>
          <w:p w:rsidR="00D61BAC" w:rsidRPr="00780708" w:rsidRDefault="00D61BAC" w:rsidP="00DE32BA">
            <w:pPr>
              <w:pStyle w:val="T2BaseArray"/>
              <w:numPr>
                <w:ilvl w:val="0"/>
                <w:numId w:val="34"/>
              </w:numPr>
              <w:tabs>
                <w:tab w:val="clear" w:pos="720"/>
                <w:tab w:val="num" w:pos="376"/>
              </w:tabs>
              <w:ind w:left="376"/>
              <w:jc w:val="left"/>
              <w:rPr>
                <w:ins w:id="3046" w:author="Author"/>
                <w:rFonts w:ascii="Arial" w:hAnsi="Arial" w:cs="Arial"/>
              </w:rPr>
              <w:pPrChange w:id="3047" w:author="Author">
                <w:pPr>
                  <w:pStyle w:val="T2BaseArray"/>
                  <w:framePr w:hSpace="141" w:wrap="around" w:vAnchor="text" w:hAnchor="margin" w:xAlign="center" w:y="92"/>
                  <w:numPr>
                    <w:numId w:val="43"/>
                  </w:numPr>
                  <w:tabs>
                    <w:tab w:val="num" w:pos="376"/>
                    <w:tab w:val="num" w:pos="720"/>
                  </w:tabs>
                  <w:ind w:left="720" w:hanging="360"/>
                  <w:jc w:val="left"/>
                </w:pPr>
              </w:pPrChange>
            </w:pPr>
            <w:ins w:id="3048" w:author="Author">
              <w:r w:rsidRPr="00780708">
                <w:rPr>
                  <w:rFonts w:ascii="Arial" w:hAnsi="Arial" w:cs="Arial"/>
                </w:rPr>
                <w:t>RPTO</w:t>
              </w:r>
            </w:ins>
          </w:p>
          <w:p w:rsidR="00D61BAC" w:rsidRPr="00780708" w:rsidRDefault="00D61BAC" w:rsidP="00DE32BA">
            <w:pPr>
              <w:pStyle w:val="T2BaseArray"/>
              <w:numPr>
                <w:ilvl w:val="0"/>
                <w:numId w:val="34"/>
              </w:numPr>
              <w:tabs>
                <w:tab w:val="clear" w:pos="720"/>
                <w:tab w:val="num" w:pos="376"/>
              </w:tabs>
              <w:ind w:left="376"/>
              <w:jc w:val="left"/>
              <w:rPr>
                <w:ins w:id="3049" w:author="Author"/>
                <w:rFonts w:ascii="Arial" w:hAnsi="Arial" w:cs="Arial"/>
              </w:rPr>
              <w:pPrChange w:id="3050" w:author="Author">
                <w:pPr>
                  <w:pStyle w:val="T2BaseArray"/>
                  <w:framePr w:hSpace="141" w:wrap="around" w:vAnchor="text" w:hAnchor="margin" w:xAlign="center" w:y="92"/>
                  <w:numPr>
                    <w:numId w:val="43"/>
                  </w:numPr>
                  <w:tabs>
                    <w:tab w:val="num" w:pos="376"/>
                    <w:tab w:val="num" w:pos="720"/>
                  </w:tabs>
                  <w:ind w:left="720" w:hanging="360"/>
                  <w:jc w:val="left"/>
                </w:pPr>
              </w:pPrChange>
            </w:pPr>
            <w:ins w:id="3051" w:author="Author">
              <w:r w:rsidRPr="00780708">
                <w:rPr>
                  <w:rFonts w:ascii="Arial" w:hAnsi="Arial" w:cs="Arial"/>
                </w:rPr>
                <w:t>SHOR</w:t>
              </w:r>
            </w:ins>
          </w:p>
          <w:p w:rsidR="00D61BAC" w:rsidRPr="00780708" w:rsidRDefault="00D61BAC" w:rsidP="00DE32BA">
            <w:pPr>
              <w:pStyle w:val="T2BaseArray"/>
              <w:numPr>
                <w:ilvl w:val="0"/>
                <w:numId w:val="34"/>
              </w:numPr>
              <w:tabs>
                <w:tab w:val="clear" w:pos="720"/>
                <w:tab w:val="num" w:pos="376"/>
              </w:tabs>
              <w:ind w:left="376"/>
              <w:jc w:val="left"/>
              <w:rPr>
                <w:ins w:id="3052" w:author="Author"/>
                <w:rFonts w:ascii="Arial" w:hAnsi="Arial" w:cs="Arial"/>
              </w:rPr>
              <w:pPrChange w:id="3053" w:author="Author">
                <w:pPr>
                  <w:pStyle w:val="T2BaseArray"/>
                  <w:framePr w:hSpace="141" w:wrap="around" w:vAnchor="text" w:hAnchor="margin" w:xAlign="center" w:y="92"/>
                  <w:numPr>
                    <w:numId w:val="43"/>
                  </w:numPr>
                  <w:tabs>
                    <w:tab w:val="num" w:pos="376"/>
                    <w:tab w:val="num" w:pos="720"/>
                  </w:tabs>
                  <w:ind w:left="720" w:hanging="360"/>
                  <w:jc w:val="left"/>
                </w:pPr>
              </w:pPrChange>
            </w:pPr>
            <w:ins w:id="3054" w:author="Author">
              <w:r w:rsidRPr="00780708">
                <w:rPr>
                  <w:rFonts w:ascii="Arial" w:hAnsi="Arial" w:cs="Arial"/>
                </w:rPr>
                <w:t>SPDL</w:t>
              </w:r>
            </w:ins>
          </w:p>
          <w:p w:rsidR="00D61BAC" w:rsidRPr="00780708" w:rsidRDefault="00D61BAC" w:rsidP="00DE32BA">
            <w:pPr>
              <w:pStyle w:val="T2BaseArray"/>
              <w:numPr>
                <w:ilvl w:val="0"/>
                <w:numId w:val="34"/>
              </w:numPr>
              <w:tabs>
                <w:tab w:val="clear" w:pos="720"/>
                <w:tab w:val="num" w:pos="376"/>
              </w:tabs>
              <w:ind w:left="376"/>
              <w:jc w:val="left"/>
              <w:rPr>
                <w:ins w:id="3055" w:author="Author"/>
                <w:rFonts w:ascii="Arial" w:hAnsi="Arial" w:cs="Arial"/>
              </w:rPr>
              <w:pPrChange w:id="3056" w:author="Author">
                <w:pPr>
                  <w:pStyle w:val="T2BaseArray"/>
                  <w:framePr w:hSpace="141" w:wrap="around" w:vAnchor="text" w:hAnchor="margin" w:xAlign="center" w:y="92"/>
                  <w:numPr>
                    <w:numId w:val="43"/>
                  </w:numPr>
                  <w:tabs>
                    <w:tab w:val="num" w:pos="376"/>
                    <w:tab w:val="num" w:pos="720"/>
                  </w:tabs>
                  <w:ind w:left="720" w:hanging="360"/>
                  <w:jc w:val="left"/>
                </w:pPr>
              </w:pPrChange>
            </w:pPr>
            <w:ins w:id="3057" w:author="Author">
              <w:r w:rsidRPr="00780708">
                <w:rPr>
                  <w:rFonts w:ascii="Arial" w:hAnsi="Arial" w:cs="Arial"/>
                </w:rPr>
                <w:t>SPST</w:t>
              </w:r>
            </w:ins>
          </w:p>
          <w:p w:rsidR="00D61BAC" w:rsidRPr="00780708" w:rsidRDefault="00D61BAC" w:rsidP="00DE32BA">
            <w:pPr>
              <w:pStyle w:val="T2BaseArray"/>
              <w:numPr>
                <w:ilvl w:val="0"/>
                <w:numId w:val="34"/>
              </w:numPr>
              <w:tabs>
                <w:tab w:val="clear" w:pos="720"/>
                <w:tab w:val="num" w:pos="376"/>
              </w:tabs>
              <w:ind w:left="376"/>
              <w:jc w:val="left"/>
              <w:rPr>
                <w:ins w:id="3058" w:author="Author"/>
                <w:rFonts w:ascii="Arial" w:hAnsi="Arial" w:cs="Arial"/>
              </w:rPr>
              <w:pPrChange w:id="3059" w:author="Author">
                <w:pPr>
                  <w:pStyle w:val="T2BaseArray"/>
                  <w:framePr w:hSpace="141" w:wrap="around" w:vAnchor="text" w:hAnchor="margin" w:xAlign="center" w:y="92"/>
                  <w:numPr>
                    <w:numId w:val="43"/>
                  </w:numPr>
                  <w:tabs>
                    <w:tab w:val="num" w:pos="376"/>
                    <w:tab w:val="num" w:pos="720"/>
                  </w:tabs>
                  <w:ind w:left="720" w:hanging="360"/>
                  <w:jc w:val="left"/>
                </w:pPr>
              </w:pPrChange>
            </w:pPr>
            <w:ins w:id="3060" w:author="Author">
              <w:r w:rsidRPr="00780708">
                <w:rPr>
                  <w:rFonts w:ascii="Arial" w:hAnsi="Arial" w:cs="Arial"/>
                </w:rPr>
                <w:t>TRAN</w:t>
              </w:r>
            </w:ins>
          </w:p>
          <w:p w:rsidR="00D61BAC" w:rsidRPr="00780708" w:rsidRDefault="00D61BAC" w:rsidP="00DE32BA">
            <w:pPr>
              <w:pStyle w:val="T2BaseArray"/>
              <w:numPr>
                <w:ilvl w:val="0"/>
                <w:numId w:val="34"/>
              </w:numPr>
              <w:tabs>
                <w:tab w:val="clear" w:pos="720"/>
                <w:tab w:val="num" w:pos="376"/>
              </w:tabs>
              <w:ind w:left="376"/>
              <w:jc w:val="left"/>
              <w:rPr>
                <w:ins w:id="3061" w:author="Author"/>
                <w:rFonts w:ascii="Arial" w:hAnsi="Arial" w:cs="Arial"/>
              </w:rPr>
              <w:pPrChange w:id="3062" w:author="Author">
                <w:pPr>
                  <w:pStyle w:val="T2BaseArray"/>
                  <w:framePr w:hSpace="141" w:wrap="around" w:vAnchor="text" w:hAnchor="margin" w:xAlign="center" w:y="92"/>
                  <w:numPr>
                    <w:numId w:val="43"/>
                  </w:numPr>
                  <w:tabs>
                    <w:tab w:val="num" w:pos="376"/>
                    <w:tab w:val="num" w:pos="720"/>
                  </w:tabs>
                  <w:ind w:left="720" w:hanging="360"/>
                  <w:jc w:val="left"/>
                </w:pPr>
              </w:pPrChange>
            </w:pPr>
            <w:ins w:id="3063" w:author="Author">
              <w:r w:rsidRPr="00780708">
                <w:rPr>
                  <w:rFonts w:ascii="Arial" w:hAnsi="Arial" w:cs="Arial"/>
                </w:rPr>
                <w:t>TRIP</w:t>
              </w:r>
            </w:ins>
          </w:p>
          <w:p w:rsidR="00D61BAC" w:rsidRPr="00780708" w:rsidRDefault="00D61BAC" w:rsidP="00DE32BA">
            <w:pPr>
              <w:pStyle w:val="T2BaseArray"/>
              <w:numPr>
                <w:ilvl w:val="0"/>
                <w:numId w:val="34"/>
              </w:numPr>
              <w:tabs>
                <w:tab w:val="clear" w:pos="720"/>
                <w:tab w:val="num" w:pos="376"/>
              </w:tabs>
              <w:ind w:left="376"/>
              <w:jc w:val="left"/>
              <w:rPr>
                <w:ins w:id="3064" w:author="Author"/>
                <w:rFonts w:ascii="Arial" w:hAnsi="Arial" w:cs="Arial"/>
              </w:rPr>
              <w:pPrChange w:id="3065" w:author="Author">
                <w:pPr>
                  <w:pStyle w:val="T2BaseArray"/>
                  <w:framePr w:hSpace="141" w:wrap="around" w:vAnchor="text" w:hAnchor="margin" w:xAlign="center" w:y="92"/>
                  <w:numPr>
                    <w:numId w:val="43"/>
                  </w:numPr>
                  <w:tabs>
                    <w:tab w:val="num" w:pos="376"/>
                    <w:tab w:val="num" w:pos="720"/>
                  </w:tabs>
                  <w:ind w:left="720" w:hanging="360"/>
                  <w:jc w:val="left"/>
                </w:pPr>
              </w:pPrChange>
            </w:pPr>
            <w:ins w:id="3066" w:author="Author">
              <w:r w:rsidRPr="00780708">
                <w:rPr>
                  <w:rFonts w:ascii="Arial" w:hAnsi="Arial" w:cs="Arial"/>
                </w:rPr>
                <w:t>UNEX</w:t>
              </w:r>
            </w:ins>
          </w:p>
        </w:tc>
        <w:tc>
          <w:tcPr>
            <w:tcW w:w="2350" w:type="dxa"/>
          </w:tcPr>
          <w:p w:rsidR="00D61BAC" w:rsidRPr="00780708" w:rsidRDefault="00D61BAC" w:rsidP="008B5B67">
            <w:pPr>
              <w:pStyle w:val="T2BaseArray"/>
              <w:jc w:val="left"/>
              <w:rPr>
                <w:ins w:id="3067" w:author="Author"/>
                <w:rFonts w:ascii="Arial" w:hAnsi="Arial" w:cs="Arial"/>
              </w:rPr>
            </w:pPr>
            <w:ins w:id="3068" w:author="Author">
              <w:r w:rsidRPr="00780708">
                <w:rPr>
                  <w:rFonts w:ascii="Arial" w:hAnsi="Arial" w:cs="Arial"/>
                </w:rPr>
                <w:t>Settlement Transaction Condition Code:</w:t>
              </w:r>
            </w:ins>
          </w:p>
          <w:p w:rsidR="00D61BAC" w:rsidRPr="00780708" w:rsidRDefault="00D61BAC" w:rsidP="00DE32BA">
            <w:pPr>
              <w:pStyle w:val="T2BaseArray"/>
              <w:numPr>
                <w:ilvl w:val="0"/>
                <w:numId w:val="34"/>
              </w:numPr>
              <w:tabs>
                <w:tab w:val="clear" w:pos="720"/>
                <w:tab w:val="num" w:pos="376"/>
              </w:tabs>
              <w:ind w:left="376"/>
              <w:jc w:val="left"/>
              <w:rPr>
                <w:ins w:id="3069" w:author="Author"/>
                <w:rFonts w:ascii="Arial" w:hAnsi="Arial" w:cs="Arial"/>
              </w:rPr>
              <w:pPrChange w:id="3070" w:author="Author">
                <w:pPr>
                  <w:pStyle w:val="T2BaseArray"/>
                  <w:framePr w:hSpace="141" w:wrap="around" w:vAnchor="text" w:hAnchor="margin" w:xAlign="center" w:y="92"/>
                  <w:numPr>
                    <w:numId w:val="43"/>
                  </w:numPr>
                  <w:tabs>
                    <w:tab w:val="num" w:pos="376"/>
                    <w:tab w:val="num" w:pos="720"/>
                  </w:tabs>
                  <w:ind w:left="720" w:hanging="360"/>
                  <w:jc w:val="left"/>
                </w:pPr>
              </w:pPrChange>
            </w:pPr>
            <w:ins w:id="3071" w:author="Author">
              <w:r w:rsidRPr="00780708">
                <w:rPr>
                  <w:rFonts w:ascii="Arial" w:hAnsi="Arial" w:cs="Arial"/>
                </w:rPr>
                <w:t xml:space="preserve">ADEA = </w:t>
              </w:r>
              <w:proofErr w:type="spellStart"/>
              <w:r w:rsidRPr="00780708">
                <w:rPr>
                  <w:rFonts w:ascii="Arial" w:hAnsi="Arial" w:cs="Arial"/>
                </w:rPr>
                <w:t>AcceptAfterRegularSettlementDeadline</w:t>
              </w:r>
              <w:proofErr w:type="spellEnd"/>
            </w:ins>
          </w:p>
          <w:p w:rsidR="00D61BAC" w:rsidRPr="00780708" w:rsidRDefault="00D61BAC" w:rsidP="00DE32BA">
            <w:pPr>
              <w:pStyle w:val="T2BaseArray"/>
              <w:numPr>
                <w:ilvl w:val="0"/>
                <w:numId w:val="34"/>
              </w:numPr>
              <w:tabs>
                <w:tab w:val="clear" w:pos="720"/>
                <w:tab w:val="num" w:pos="376"/>
              </w:tabs>
              <w:ind w:left="376"/>
              <w:jc w:val="left"/>
              <w:rPr>
                <w:ins w:id="3072" w:author="Author"/>
                <w:rFonts w:ascii="Arial" w:hAnsi="Arial" w:cs="Arial"/>
              </w:rPr>
              <w:pPrChange w:id="3073" w:author="Author">
                <w:pPr>
                  <w:pStyle w:val="T2BaseArray"/>
                  <w:framePr w:hSpace="141" w:wrap="around" w:vAnchor="text" w:hAnchor="margin" w:xAlign="center" w:y="92"/>
                  <w:numPr>
                    <w:numId w:val="43"/>
                  </w:numPr>
                  <w:tabs>
                    <w:tab w:val="num" w:pos="376"/>
                    <w:tab w:val="num" w:pos="720"/>
                  </w:tabs>
                  <w:ind w:left="720" w:hanging="360"/>
                  <w:jc w:val="left"/>
                </w:pPr>
              </w:pPrChange>
            </w:pPr>
            <w:ins w:id="3074" w:author="Author">
              <w:r w:rsidRPr="00780708">
                <w:rPr>
                  <w:rFonts w:ascii="Arial" w:hAnsi="Arial" w:cs="Arial"/>
                </w:rPr>
                <w:t xml:space="preserve">ASGN = </w:t>
              </w:r>
              <w:proofErr w:type="spellStart"/>
              <w:r w:rsidRPr="00780708">
                <w:rPr>
                  <w:rFonts w:ascii="Arial" w:hAnsi="Arial" w:cs="Arial"/>
                </w:rPr>
                <w:t>Assignement</w:t>
              </w:r>
              <w:proofErr w:type="spellEnd"/>
            </w:ins>
          </w:p>
          <w:p w:rsidR="00D61BAC" w:rsidRPr="00780708" w:rsidRDefault="00D61BAC" w:rsidP="00DE32BA">
            <w:pPr>
              <w:pStyle w:val="T2BaseArray"/>
              <w:numPr>
                <w:ilvl w:val="0"/>
                <w:numId w:val="34"/>
              </w:numPr>
              <w:tabs>
                <w:tab w:val="clear" w:pos="720"/>
                <w:tab w:val="num" w:pos="376"/>
              </w:tabs>
              <w:ind w:left="376"/>
              <w:jc w:val="left"/>
              <w:rPr>
                <w:ins w:id="3075" w:author="Author"/>
                <w:rFonts w:ascii="Arial" w:hAnsi="Arial" w:cs="Arial"/>
              </w:rPr>
              <w:pPrChange w:id="3076" w:author="Author">
                <w:pPr>
                  <w:pStyle w:val="T2BaseArray"/>
                  <w:framePr w:hSpace="141" w:wrap="around" w:vAnchor="text" w:hAnchor="margin" w:xAlign="center" w:y="92"/>
                  <w:numPr>
                    <w:numId w:val="43"/>
                  </w:numPr>
                  <w:tabs>
                    <w:tab w:val="num" w:pos="376"/>
                    <w:tab w:val="num" w:pos="720"/>
                  </w:tabs>
                  <w:ind w:left="720" w:hanging="360"/>
                  <w:jc w:val="left"/>
                </w:pPr>
              </w:pPrChange>
            </w:pPr>
            <w:ins w:id="3077" w:author="Author">
              <w:r w:rsidRPr="00780708">
                <w:rPr>
                  <w:rFonts w:ascii="Arial" w:hAnsi="Arial" w:cs="Arial"/>
                </w:rPr>
                <w:t xml:space="preserve">BUTC = </w:t>
              </w:r>
              <w:proofErr w:type="spellStart"/>
              <w:r w:rsidRPr="00780708">
                <w:rPr>
                  <w:rFonts w:ascii="Arial" w:hAnsi="Arial" w:cs="Arial"/>
                </w:rPr>
                <w:t>BuytoCover</w:t>
              </w:r>
              <w:proofErr w:type="spellEnd"/>
            </w:ins>
          </w:p>
          <w:p w:rsidR="00D61BAC" w:rsidRPr="00780708" w:rsidRDefault="00D61BAC" w:rsidP="00DE32BA">
            <w:pPr>
              <w:pStyle w:val="T2BaseArray"/>
              <w:numPr>
                <w:ilvl w:val="0"/>
                <w:numId w:val="34"/>
              </w:numPr>
              <w:tabs>
                <w:tab w:val="clear" w:pos="720"/>
                <w:tab w:val="num" w:pos="376"/>
              </w:tabs>
              <w:ind w:left="376"/>
              <w:jc w:val="left"/>
              <w:rPr>
                <w:ins w:id="3078" w:author="Author"/>
                <w:rFonts w:ascii="Arial" w:hAnsi="Arial" w:cs="Arial"/>
              </w:rPr>
              <w:pPrChange w:id="3079" w:author="Author">
                <w:pPr>
                  <w:pStyle w:val="T2BaseArray"/>
                  <w:framePr w:hSpace="141" w:wrap="around" w:vAnchor="text" w:hAnchor="margin" w:xAlign="center" w:y="92"/>
                  <w:numPr>
                    <w:numId w:val="43"/>
                  </w:numPr>
                  <w:tabs>
                    <w:tab w:val="num" w:pos="376"/>
                    <w:tab w:val="num" w:pos="720"/>
                  </w:tabs>
                  <w:ind w:left="720" w:hanging="360"/>
                  <w:jc w:val="left"/>
                </w:pPr>
              </w:pPrChange>
            </w:pPr>
            <w:ins w:id="3080" w:author="Author">
              <w:r w:rsidRPr="00780708">
                <w:rPr>
                  <w:rFonts w:ascii="Arial" w:hAnsi="Arial" w:cs="Arial"/>
                </w:rPr>
                <w:t>CLEN = Clean</w:t>
              </w:r>
            </w:ins>
          </w:p>
          <w:p w:rsidR="00D61BAC" w:rsidRPr="00780708" w:rsidRDefault="00D61BAC" w:rsidP="00DE32BA">
            <w:pPr>
              <w:pStyle w:val="T2BaseArray"/>
              <w:numPr>
                <w:ilvl w:val="0"/>
                <w:numId w:val="34"/>
              </w:numPr>
              <w:tabs>
                <w:tab w:val="clear" w:pos="720"/>
                <w:tab w:val="num" w:pos="376"/>
              </w:tabs>
              <w:ind w:left="376"/>
              <w:jc w:val="left"/>
              <w:rPr>
                <w:ins w:id="3081" w:author="Author"/>
                <w:rFonts w:ascii="Arial" w:hAnsi="Arial" w:cs="Arial"/>
              </w:rPr>
              <w:pPrChange w:id="3082" w:author="Author">
                <w:pPr>
                  <w:pStyle w:val="T2BaseArray"/>
                  <w:framePr w:hSpace="141" w:wrap="around" w:vAnchor="text" w:hAnchor="margin" w:xAlign="center" w:y="92"/>
                  <w:numPr>
                    <w:numId w:val="43"/>
                  </w:numPr>
                  <w:tabs>
                    <w:tab w:val="num" w:pos="376"/>
                    <w:tab w:val="num" w:pos="720"/>
                  </w:tabs>
                  <w:ind w:left="720" w:hanging="360"/>
                  <w:jc w:val="left"/>
                </w:pPr>
              </w:pPrChange>
            </w:pPr>
            <w:ins w:id="3083" w:author="Author">
              <w:r w:rsidRPr="00780708">
                <w:rPr>
                  <w:rFonts w:ascii="Arial" w:hAnsi="Arial" w:cs="Arial"/>
                </w:rPr>
                <w:t>DIRT = Dirty</w:t>
              </w:r>
            </w:ins>
          </w:p>
          <w:p w:rsidR="00D61BAC" w:rsidRPr="00780708" w:rsidRDefault="00D61BAC" w:rsidP="00DE32BA">
            <w:pPr>
              <w:pStyle w:val="T2BaseArray"/>
              <w:numPr>
                <w:ilvl w:val="0"/>
                <w:numId w:val="34"/>
              </w:numPr>
              <w:tabs>
                <w:tab w:val="clear" w:pos="720"/>
                <w:tab w:val="num" w:pos="376"/>
              </w:tabs>
              <w:ind w:left="376"/>
              <w:jc w:val="left"/>
              <w:rPr>
                <w:ins w:id="3084" w:author="Author"/>
                <w:rFonts w:ascii="Arial" w:hAnsi="Arial" w:cs="Arial"/>
              </w:rPr>
              <w:pPrChange w:id="3085" w:author="Author">
                <w:pPr>
                  <w:pStyle w:val="T2BaseArray"/>
                  <w:framePr w:hSpace="141" w:wrap="around" w:vAnchor="text" w:hAnchor="margin" w:xAlign="center" w:y="92"/>
                  <w:numPr>
                    <w:numId w:val="43"/>
                  </w:numPr>
                  <w:tabs>
                    <w:tab w:val="num" w:pos="376"/>
                    <w:tab w:val="num" w:pos="720"/>
                  </w:tabs>
                  <w:ind w:left="720" w:hanging="360"/>
                  <w:jc w:val="left"/>
                </w:pPr>
              </w:pPrChange>
            </w:pPr>
            <w:ins w:id="3086" w:author="Author">
              <w:r w:rsidRPr="00780708">
                <w:rPr>
                  <w:rFonts w:ascii="Arial" w:hAnsi="Arial" w:cs="Arial"/>
                </w:rPr>
                <w:t xml:space="preserve">DLWM = </w:t>
              </w:r>
              <w:proofErr w:type="spellStart"/>
              <w:r w:rsidRPr="00780708">
                <w:rPr>
                  <w:rFonts w:ascii="Arial" w:hAnsi="Arial" w:cs="Arial"/>
                </w:rPr>
                <w:t>DeliveryWithoutMatching</w:t>
              </w:r>
              <w:proofErr w:type="spellEnd"/>
            </w:ins>
          </w:p>
          <w:p w:rsidR="00D61BAC" w:rsidRPr="00780708" w:rsidRDefault="00D61BAC" w:rsidP="00DE32BA">
            <w:pPr>
              <w:pStyle w:val="T2BaseArray"/>
              <w:numPr>
                <w:ilvl w:val="0"/>
                <w:numId w:val="34"/>
              </w:numPr>
              <w:tabs>
                <w:tab w:val="clear" w:pos="720"/>
                <w:tab w:val="num" w:pos="376"/>
              </w:tabs>
              <w:ind w:left="376"/>
              <w:jc w:val="left"/>
              <w:rPr>
                <w:ins w:id="3087" w:author="Author"/>
                <w:rFonts w:ascii="Arial" w:hAnsi="Arial" w:cs="Arial"/>
              </w:rPr>
              <w:pPrChange w:id="3088" w:author="Author">
                <w:pPr>
                  <w:pStyle w:val="T2BaseArray"/>
                  <w:framePr w:hSpace="141" w:wrap="around" w:vAnchor="text" w:hAnchor="margin" w:xAlign="center" w:y="92"/>
                  <w:numPr>
                    <w:numId w:val="43"/>
                  </w:numPr>
                  <w:tabs>
                    <w:tab w:val="num" w:pos="376"/>
                    <w:tab w:val="num" w:pos="720"/>
                  </w:tabs>
                  <w:ind w:left="720" w:hanging="360"/>
                  <w:jc w:val="left"/>
                </w:pPr>
              </w:pPrChange>
            </w:pPr>
            <w:ins w:id="3089" w:author="Author">
              <w:r w:rsidRPr="00780708">
                <w:rPr>
                  <w:rFonts w:ascii="Arial" w:hAnsi="Arial" w:cs="Arial"/>
                </w:rPr>
                <w:t>DRAW = Drawn</w:t>
              </w:r>
            </w:ins>
          </w:p>
          <w:p w:rsidR="00D61BAC" w:rsidRPr="00780708" w:rsidRDefault="00D61BAC" w:rsidP="00DE32BA">
            <w:pPr>
              <w:pStyle w:val="T2BaseArray"/>
              <w:numPr>
                <w:ilvl w:val="0"/>
                <w:numId w:val="34"/>
              </w:numPr>
              <w:tabs>
                <w:tab w:val="clear" w:pos="720"/>
                <w:tab w:val="num" w:pos="376"/>
              </w:tabs>
              <w:ind w:left="376"/>
              <w:jc w:val="left"/>
              <w:rPr>
                <w:ins w:id="3090" w:author="Author"/>
                <w:rFonts w:ascii="Arial" w:hAnsi="Arial" w:cs="Arial"/>
              </w:rPr>
              <w:pPrChange w:id="3091" w:author="Author">
                <w:pPr>
                  <w:pStyle w:val="T2BaseArray"/>
                  <w:framePr w:hSpace="141" w:wrap="around" w:vAnchor="text" w:hAnchor="margin" w:xAlign="center" w:y="92"/>
                  <w:numPr>
                    <w:numId w:val="43"/>
                  </w:numPr>
                  <w:tabs>
                    <w:tab w:val="num" w:pos="376"/>
                    <w:tab w:val="num" w:pos="720"/>
                  </w:tabs>
                  <w:ind w:left="720" w:hanging="360"/>
                  <w:jc w:val="left"/>
                </w:pPr>
              </w:pPrChange>
            </w:pPr>
            <w:ins w:id="3092" w:author="Author">
              <w:r w:rsidRPr="00780708">
                <w:rPr>
                  <w:rFonts w:ascii="Arial" w:hAnsi="Arial" w:cs="Arial"/>
                </w:rPr>
                <w:t>EXER = Exercised</w:t>
              </w:r>
            </w:ins>
          </w:p>
          <w:p w:rsidR="00D61BAC" w:rsidRPr="00780708" w:rsidRDefault="00D61BAC" w:rsidP="00DE32BA">
            <w:pPr>
              <w:pStyle w:val="T2BaseArray"/>
              <w:numPr>
                <w:ilvl w:val="0"/>
                <w:numId w:val="34"/>
              </w:numPr>
              <w:tabs>
                <w:tab w:val="clear" w:pos="720"/>
                <w:tab w:val="num" w:pos="376"/>
              </w:tabs>
              <w:ind w:left="376"/>
              <w:jc w:val="left"/>
              <w:rPr>
                <w:ins w:id="3093" w:author="Author"/>
                <w:rFonts w:ascii="Arial" w:hAnsi="Arial" w:cs="Arial"/>
              </w:rPr>
              <w:pPrChange w:id="3094" w:author="Author">
                <w:pPr>
                  <w:pStyle w:val="T2BaseArray"/>
                  <w:framePr w:hSpace="141" w:wrap="around" w:vAnchor="text" w:hAnchor="margin" w:xAlign="center" w:y="92"/>
                  <w:numPr>
                    <w:numId w:val="43"/>
                  </w:numPr>
                  <w:tabs>
                    <w:tab w:val="num" w:pos="376"/>
                    <w:tab w:val="num" w:pos="720"/>
                  </w:tabs>
                  <w:ind w:left="720" w:hanging="360"/>
                  <w:jc w:val="left"/>
                </w:pPr>
              </w:pPrChange>
            </w:pPr>
            <w:ins w:id="3095" w:author="Author">
              <w:r w:rsidRPr="00780708">
                <w:rPr>
                  <w:rFonts w:ascii="Arial" w:hAnsi="Arial" w:cs="Arial"/>
                </w:rPr>
                <w:t>EXPI = Expired</w:t>
              </w:r>
            </w:ins>
          </w:p>
          <w:p w:rsidR="00D61BAC" w:rsidRPr="00780708" w:rsidRDefault="00D61BAC" w:rsidP="00DE32BA">
            <w:pPr>
              <w:pStyle w:val="T2BaseArray"/>
              <w:numPr>
                <w:ilvl w:val="0"/>
                <w:numId w:val="34"/>
              </w:numPr>
              <w:tabs>
                <w:tab w:val="clear" w:pos="720"/>
                <w:tab w:val="num" w:pos="376"/>
              </w:tabs>
              <w:ind w:left="376"/>
              <w:jc w:val="left"/>
              <w:rPr>
                <w:ins w:id="3096" w:author="Author"/>
                <w:rFonts w:ascii="Arial" w:hAnsi="Arial" w:cs="Arial"/>
              </w:rPr>
              <w:pPrChange w:id="3097" w:author="Author">
                <w:pPr>
                  <w:pStyle w:val="T2BaseArray"/>
                  <w:framePr w:hSpace="141" w:wrap="around" w:vAnchor="text" w:hAnchor="margin" w:xAlign="center" w:y="92"/>
                  <w:numPr>
                    <w:numId w:val="43"/>
                  </w:numPr>
                  <w:tabs>
                    <w:tab w:val="num" w:pos="376"/>
                    <w:tab w:val="num" w:pos="720"/>
                  </w:tabs>
                  <w:ind w:left="720" w:hanging="360"/>
                  <w:jc w:val="left"/>
                </w:pPr>
              </w:pPrChange>
            </w:pPr>
            <w:ins w:id="3098" w:author="Author">
              <w:r w:rsidRPr="00780708">
                <w:rPr>
                  <w:rFonts w:ascii="Arial" w:hAnsi="Arial" w:cs="Arial"/>
                </w:rPr>
                <w:t xml:space="preserve">FRCL = </w:t>
              </w:r>
              <w:proofErr w:type="spellStart"/>
              <w:r w:rsidRPr="00780708">
                <w:rPr>
                  <w:rFonts w:ascii="Arial" w:hAnsi="Arial" w:cs="Arial"/>
                </w:rPr>
                <w:t>FreeCleanSettlement</w:t>
              </w:r>
              <w:proofErr w:type="spellEnd"/>
            </w:ins>
          </w:p>
          <w:p w:rsidR="00D61BAC" w:rsidRPr="00780708" w:rsidRDefault="00D61BAC" w:rsidP="00DE32BA">
            <w:pPr>
              <w:pStyle w:val="T2BaseArray"/>
              <w:numPr>
                <w:ilvl w:val="0"/>
                <w:numId w:val="34"/>
              </w:numPr>
              <w:tabs>
                <w:tab w:val="clear" w:pos="720"/>
                <w:tab w:val="num" w:pos="376"/>
              </w:tabs>
              <w:ind w:left="376"/>
              <w:jc w:val="left"/>
              <w:rPr>
                <w:ins w:id="3099" w:author="Author"/>
                <w:rFonts w:ascii="Arial" w:hAnsi="Arial" w:cs="Arial"/>
              </w:rPr>
              <w:pPrChange w:id="3100" w:author="Author">
                <w:pPr>
                  <w:pStyle w:val="T2BaseArray"/>
                  <w:framePr w:hSpace="141" w:wrap="around" w:vAnchor="text" w:hAnchor="margin" w:xAlign="center" w:y="92"/>
                  <w:numPr>
                    <w:numId w:val="43"/>
                  </w:numPr>
                  <w:tabs>
                    <w:tab w:val="num" w:pos="376"/>
                    <w:tab w:val="num" w:pos="720"/>
                  </w:tabs>
                  <w:ind w:left="720" w:hanging="360"/>
                  <w:jc w:val="left"/>
                </w:pPr>
              </w:pPrChange>
            </w:pPr>
            <w:ins w:id="3101" w:author="Author">
              <w:r w:rsidRPr="00780708">
                <w:rPr>
                  <w:rFonts w:ascii="Arial" w:hAnsi="Arial" w:cs="Arial"/>
                </w:rPr>
                <w:t xml:space="preserve">KNOC = </w:t>
              </w:r>
              <w:proofErr w:type="spellStart"/>
              <w:r w:rsidRPr="00780708">
                <w:rPr>
                  <w:rFonts w:ascii="Arial" w:hAnsi="Arial" w:cs="Arial"/>
                </w:rPr>
                <w:t>KnockedOut</w:t>
              </w:r>
              <w:proofErr w:type="spellEnd"/>
            </w:ins>
          </w:p>
          <w:p w:rsidR="00D61BAC" w:rsidRPr="00780708" w:rsidRDefault="00D61BAC" w:rsidP="00DE32BA">
            <w:pPr>
              <w:pStyle w:val="T2BaseArray"/>
              <w:numPr>
                <w:ilvl w:val="0"/>
                <w:numId w:val="34"/>
              </w:numPr>
              <w:tabs>
                <w:tab w:val="clear" w:pos="720"/>
                <w:tab w:val="num" w:pos="376"/>
              </w:tabs>
              <w:ind w:left="376"/>
              <w:jc w:val="left"/>
              <w:rPr>
                <w:ins w:id="3102" w:author="Author"/>
                <w:rFonts w:ascii="Arial" w:hAnsi="Arial" w:cs="Arial"/>
              </w:rPr>
              <w:pPrChange w:id="3103" w:author="Author">
                <w:pPr>
                  <w:pStyle w:val="T2BaseArray"/>
                  <w:framePr w:hSpace="141" w:wrap="around" w:vAnchor="text" w:hAnchor="margin" w:xAlign="center" w:y="92"/>
                  <w:numPr>
                    <w:numId w:val="43"/>
                  </w:numPr>
                  <w:tabs>
                    <w:tab w:val="num" w:pos="376"/>
                    <w:tab w:val="num" w:pos="720"/>
                  </w:tabs>
                  <w:ind w:left="720" w:hanging="360"/>
                  <w:jc w:val="left"/>
                </w:pPr>
              </w:pPrChange>
            </w:pPr>
            <w:ins w:id="3104" w:author="Author">
              <w:r w:rsidRPr="00780708">
                <w:rPr>
                  <w:rFonts w:ascii="Arial" w:hAnsi="Arial" w:cs="Arial"/>
                </w:rPr>
                <w:t xml:space="preserve">NOMC = </w:t>
              </w:r>
              <w:proofErr w:type="spellStart"/>
              <w:r w:rsidRPr="00780708">
                <w:rPr>
                  <w:rFonts w:ascii="Arial" w:hAnsi="Arial" w:cs="Arial"/>
                </w:rPr>
                <w:t>NoAutomaticMarketClaim</w:t>
              </w:r>
              <w:proofErr w:type="spellEnd"/>
            </w:ins>
          </w:p>
          <w:p w:rsidR="00D61BAC" w:rsidRPr="00780708" w:rsidRDefault="00D61BAC" w:rsidP="00DE32BA">
            <w:pPr>
              <w:pStyle w:val="T2BaseArray"/>
              <w:numPr>
                <w:ilvl w:val="0"/>
                <w:numId w:val="34"/>
              </w:numPr>
              <w:tabs>
                <w:tab w:val="clear" w:pos="720"/>
                <w:tab w:val="num" w:pos="376"/>
              </w:tabs>
              <w:ind w:left="376"/>
              <w:jc w:val="left"/>
              <w:rPr>
                <w:ins w:id="3105" w:author="Author"/>
                <w:rFonts w:ascii="Arial" w:hAnsi="Arial" w:cs="Arial"/>
              </w:rPr>
              <w:pPrChange w:id="3106" w:author="Author">
                <w:pPr>
                  <w:pStyle w:val="T2BaseArray"/>
                  <w:framePr w:hSpace="141" w:wrap="around" w:vAnchor="text" w:hAnchor="margin" w:xAlign="center" w:y="92"/>
                  <w:numPr>
                    <w:numId w:val="43"/>
                  </w:numPr>
                  <w:tabs>
                    <w:tab w:val="num" w:pos="376"/>
                    <w:tab w:val="num" w:pos="720"/>
                  </w:tabs>
                  <w:ind w:left="720" w:hanging="360"/>
                  <w:jc w:val="left"/>
                </w:pPr>
              </w:pPrChange>
            </w:pPr>
            <w:ins w:id="3107" w:author="Author">
              <w:r w:rsidRPr="00780708">
                <w:rPr>
                  <w:rFonts w:ascii="Arial" w:hAnsi="Arial" w:cs="Arial"/>
                </w:rPr>
                <w:t xml:space="preserve">PENS = </w:t>
              </w:r>
              <w:proofErr w:type="spellStart"/>
              <w:r w:rsidRPr="00780708">
                <w:rPr>
                  <w:rFonts w:ascii="Arial" w:hAnsi="Arial" w:cs="Arial"/>
                </w:rPr>
                <w:t>PendingSale</w:t>
              </w:r>
              <w:proofErr w:type="spellEnd"/>
            </w:ins>
          </w:p>
          <w:p w:rsidR="00D61BAC" w:rsidRPr="00780708" w:rsidRDefault="00D61BAC" w:rsidP="00DE32BA">
            <w:pPr>
              <w:pStyle w:val="T2BaseArray"/>
              <w:numPr>
                <w:ilvl w:val="0"/>
                <w:numId w:val="34"/>
              </w:numPr>
              <w:tabs>
                <w:tab w:val="clear" w:pos="720"/>
                <w:tab w:val="num" w:pos="376"/>
              </w:tabs>
              <w:ind w:left="376"/>
              <w:jc w:val="left"/>
              <w:rPr>
                <w:ins w:id="3108" w:author="Author"/>
                <w:rFonts w:ascii="Arial" w:hAnsi="Arial" w:cs="Arial"/>
              </w:rPr>
              <w:pPrChange w:id="3109" w:author="Author">
                <w:pPr>
                  <w:pStyle w:val="T2BaseArray"/>
                  <w:framePr w:hSpace="141" w:wrap="around" w:vAnchor="text" w:hAnchor="margin" w:xAlign="center" w:y="92"/>
                  <w:numPr>
                    <w:numId w:val="43"/>
                  </w:numPr>
                  <w:tabs>
                    <w:tab w:val="num" w:pos="376"/>
                    <w:tab w:val="num" w:pos="720"/>
                  </w:tabs>
                  <w:ind w:left="720" w:hanging="360"/>
                  <w:jc w:val="left"/>
                </w:pPr>
              </w:pPrChange>
            </w:pPr>
            <w:ins w:id="3110" w:author="Author">
              <w:r w:rsidRPr="00780708">
                <w:rPr>
                  <w:rFonts w:ascii="Arial" w:hAnsi="Arial" w:cs="Arial"/>
                </w:rPr>
                <w:t>PHYS = Physical</w:t>
              </w:r>
            </w:ins>
          </w:p>
          <w:p w:rsidR="00D61BAC" w:rsidRPr="00780708" w:rsidRDefault="00D61BAC" w:rsidP="00DE32BA">
            <w:pPr>
              <w:pStyle w:val="T2BaseArray"/>
              <w:numPr>
                <w:ilvl w:val="0"/>
                <w:numId w:val="34"/>
              </w:numPr>
              <w:tabs>
                <w:tab w:val="clear" w:pos="720"/>
                <w:tab w:val="num" w:pos="376"/>
              </w:tabs>
              <w:ind w:left="376"/>
              <w:jc w:val="left"/>
              <w:rPr>
                <w:ins w:id="3111" w:author="Author"/>
                <w:rFonts w:ascii="Arial" w:hAnsi="Arial" w:cs="Arial"/>
              </w:rPr>
              <w:pPrChange w:id="3112" w:author="Author">
                <w:pPr>
                  <w:pStyle w:val="T2BaseArray"/>
                  <w:framePr w:hSpace="141" w:wrap="around" w:vAnchor="text" w:hAnchor="margin" w:xAlign="center" w:y="92"/>
                  <w:numPr>
                    <w:numId w:val="43"/>
                  </w:numPr>
                  <w:tabs>
                    <w:tab w:val="num" w:pos="376"/>
                    <w:tab w:val="num" w:pos="720"/>
                  </w:tabs>
                  <w:ind w:left="720" w:hanging="360"/>
                  <w:jc w:val="left"/>
                </w:pPr>
              </w:pPrChange>
            </w:pPr>
            <w:ins w:id="3113" w:author="Author">
              <w:r w:rsidRPr="00780708">
                <w:rPr>
                  <w:rFonts w:ascii="Arial" w:hAnsi="Arial" w:cs="Arial"/>
                </w:rPr>
                <w:t>RESI = Residual</w:t>
              </w:r>
            </w:ins>
          </w:p>
          <w:p w:rsidR="00D61BAC" w:rsidRPr="00780708" w:rsidRDefault="00D61BAC" w:rsidP="00DE32BA">
            <w:pPr>
              <w:pStyle w:val="T2BaseArray"/>
              <w:numPr>
                <w:ilvl w:val="0"/>
                <w:numId w:val="34"/>
              </w:numPr>
              <w:tabs>
                <w:tab w:val="clear" w:pos="720"/>
                <w:tab w:val="num" w:pos="376"/>
              </w:tabs>
              <w:ind w:left="376"/>
              <w:jc w:val="left"/>
              <w:rPr>
                <w:ins w:id="3114" w:author="Author"/>
                <w:rFonts w:ascii="Arial" w:hAnsi="Arial" w:cs="Arial"/>
              </w:rPr>
              <w:pPrChange w:id="3115" w:author="Author">
                <w:pPr>
                  <w:pStyle w:val="T2BaseArray"/>
                  <w:framePr w:hSpace="141" w:wrap="around" w:vAnchor="text" w:hAnchor="margin" w:xAlign="center" w:y="92"/>
                  <w:numPr>
                    <w:numId w:val="43"/>
                  </w:numPr>
                  <w:tabs>
                    <w:tab w:val="num" w:pos="376"/>
                    <w:tab w:val="num" w:pos="720"/>
                  </w:tabs>
                  <w:ind w:left="720" w:hanging="360"/>
                  <w:jc w:val="left"/>
                </w:pPr>
              </w:pPrChange>
            </w:pPr>
            <w:ins w:id="3116" w:author="Author">
              <w:r w:rsidRPr="00780708">
                <w:rPr>
                  <w:rFonts w:ascii="Arial" w:hAnsi="Arial" w:cs="Arial"/>
                </w:rPr>
                <w:t xml:space="preserve">RHYP = </w:t>
              </w:r>
              <w:proofErr w:type="spellStart"/>
              <w:r w:rsidRPr="00780708">
                <w:rPr>
                  <w:rFonts w:ascii="Arial" w:hAnsi="Arial" w:cs="Arial"/>
                </w:rPr>
                <w:t>Rehypothecation</w:t>
              </w:r>
              <w:proofErr w:type="spellEnd"/>
            </w:ins>
          </w:p>
          <w:p w:rsidR="00D61BAC" w:rsidRPr="00780708" w:rsidRDefault="00D61BAC" w:rsidP="00DE32BA">
            <w:pPr>
              <w:pStyle w:val="T2BaseArray"/>
              <w:numPr>
                <w:ilvl w:val="0"/>
                <w:numId w:val="34"/>
              </w:numPr>
              <w:tabs>
                <w:tab w:val="clear" w:pos="720"/>
                <w:tab w:val="num" w:pos="376"/>
              </w:tabs>
              <w:ind w:left="376"/>
              <w:jc w:val="left"/>
              <w:rPr>
                <w:ins w:id="3117" w:author="Author"/>
                <w:rFonts w:ascii="Arial" w:hAnsi="Arial" w:cs="Arial"/>
              </w:rPr>
              <w:pPrChange w:id="3118" w:author="Author">
                <w:pPr>
                  <w:pStyle w:val="T2BaseArray"/>
                  <w:framePr w:hSpace="141" w:wrap="around" w:vAnchor="text" w:hAnchor="margin" w:xAlign="center" w:y="92"/>
                  <w:numPr>
                    <w:numId w:val="43"/>
                  </w:numPr>
                  <w:tabs>
                    <w:tab w:val="num" w:pos="376"/>
                    <w:tab w:val="num" w:pos="720"/>
                  </w:tabs>
                  <w:ind w:left="720" w:hanging="360"/>
                  <w:jc w:val="left"/>
                </w:pPr>
              </w:pPrChange>
            </w:pPr>
            <w:ins w:id="3119" w:author="Author">
              <w:r w:rsidRPr="00780708">
                <w:rPr>
                  <w:rFonts w:ascii="Arial" w:hAnsi="Arial" w:cs="Arial"/>
                </w:rPr>
                <w:t>RPTO = Reporting</w:t>
              </w:r>
            </w:ins>
          </w:p>
          <w:p w:rsidR="00D61BAC" w:rsidRPr="00780708" w:rsidRDefault="00D61BAC" w:rsidP="00DE32BA">
            <w:pPr>
              <w:pStyle w:val="T2BaseArray"/>
              <w:numPr>
                <w:ilvl w:val="0"/>
                <w:numId w:val="34"/>
              </w:numPr>
              <w:tabs>
                <w:tab w:val="clear" w:pos="720"/>
                <w:tab w:val="num" w:pos="376"/>
              </w:tabs>
              <w:ind w:left="376"/>
              <w:jc w:val="left"/>
              <w:rPr>
                <w:ins w:id="3120" w:author="Author"/>
                <w:rFonts w:ascii="Arial" w:hAnsi="Arial" w:cs="Arial"/>
              </w:rPr>
              <w:pPrChange w:id="3121" w:author="Author">
                <w:pPr>
                  <w:pStyle w:val="T2BaseArray"/>
                  <w:framePr w:hSpace="141" w:wrap="around" w:vAnchor="text" w:hAnchor="margin" w:xAlign="center" w:y="92"/>
                  <w:numPr>
                    <w:numId w:val="43"/>
                  </w:numPr>
                  <w:tabs>
                    <w:tab w:val="num" w:pos="376"/>
                    <w:tab w:val="num" w:pos="720"/>
                  </w:tabs>
                  <w:ind w:left="720" w:hanging="360"/>
                  <w:jc w:val="left"/>
                </w:pPr>
              </w:pPrChange>
            </w:pPr>
            <w:ins w:id="3122" w:author="Author">
              <w:r w:rsidRPr="00780708">
                <w:rPr>
                  <w:rFonts w:ascii="Arial" w:hAnsi="Arial" w:cs="Arial"/>
                </w:rPr>
                <w:t xml:space="preserve">SHOR = </w:t>
              </w:r>
              <w:proofErr w:type="spellStart"/>
              <w:r w:rsidRPr="00780708">
                <w:rPr>
                  <w:rFonts w:ascii="Arial" w:hAnsi="Arial" w:cs="Arial"/>
                </w:rPr>
                <w:t>ShortSell</w:t>
              </w:r>
              <w:proofErr w:type="spellEnd"/>
            </w:ins>
          </w:p>
          <w:p w:rsidR="00D61BAC" w:rsidRPr="00780708" w:rsidRDefault="00D61BAC" w:rsidP="00DE32BA">
            <w:pPr>
              <w:pStyle w:val="T2BaseArray"/>
              <w:numPr>
                <w:ilvl w:val="0"/>
                <w:numId w:val="34"/>
              </w:numPr>
              <w:tabs>
                <w:tab w:val="clear" w:pos="720"/>
                <w:tab w:val="num" w:pos="376"/>
              </w:tabs>
              <w:ind w:left="376"/>
              <w:jc w:val="left"/>
              <w:rPr>
                <w:ins w:id="3123" w:author="Author"/>
                <w:rFonts w:ascii="Arial" w:hAnsi="Arial" w:cs="Arial"/>
              </w:rPr>
              <w:pPrChange w:id="3124" w:author="Author">
                <w:pPr>
                  <w:pStyle w:val="T2BaseArray"/>
                  <w:framePr w:hSpace="141" w:wrap="around" w:vAnchor="text" w:hAnchor="margin" w:xAlign="center" w:y="92"/>
                  <w:numPr>
                    <w:numId w:val="43"/>
                  </w:numPr>
                  <w:tabs>
                    <w:tab w:val="num" w:pos="376"/>
                    <w:tab w:val="num" w:pos="720"/>
                  </w:tabs>
                  <w:ind w:left="720" w:hanging="360"/>
                  <w:jc w:val="left"/>
                </w:pPr>
              </w:pPrChange>
            </w:pPr>
            <w:ins w:id="3125" w:author="Author">
              <w:r w:rsidRPr="00780708">
                <w:rPr>
                  <w:rFonts w:ascii="Arial" w:hAnsi="Arial" w:cs="Arial"/>
                </w:rPr>
                <w:t xml:space="preserve">SPDL = </w:t>
              </w:r>
              <w:proofErr w:type="spellStart"/>
              <w:r w:rsidRPr="00780708">
                <w:rPr>
                  <w:rFonts w:ascii="Arial" w:hAnsi="Arial" w:cs="Arial"/>
                </w:rPr>
                <w:t>SpecialDelivery</w:t>
              </w:r>
              <w:proofErr w:type="spellEnd"/>
            </w:ins>
          </w:p>
          <w:p w:rsidR="00D61BAC" w:rsidRPr="00780708" w:rsidRDefault="00D61BAC" w:rsidP="00DE32BA">
            <w:pPr>
              <w:pStyle w:val="T2BaseArray"/>
              <w:numPr>
                <w:ilvl w:val="0"/>
                <w:numId w:val="34"/>
              </w:numPr>
              <w:tabs>
                <w:tab w:val="clear" w:pos="720"/>
                <w:tab w:val="num" w:pos="376"/>
              </w:tabs>
              <w:ind w:left="376"/>
              <w:jc w:val="left"/>
              <w:rPr>
                <w:ins w:id="3126" w:author="Author"/>
                <w:rFonts w:ascii="Arial" w:hAnsi="Arial" w:cs="Arial"/>
              </w:rPr>
              <w:pPrChange w:id="3127" w:author="Author">
                <w:pPr>
                  <w:pStyle w:val="T2BaseArray"/>
                  <w:framePr w:hSpace="141" w:wrap="around" w:vAnchor="text" w:hAnchor="margin" w:xAlign="center" w:y="92"/>
                  <w:numPr>
                    <w:numId w:val="43"/>
                  </w:numPr>
                  <w:tabs>
                    <w:tab w:val="num" w:pos="376"/>
                    <w:tab w:val="num" w:pos="720"/>
                  </w:tabs>
                  <w:ind w:left="720" w:hanging="360"/>
                  <w:jc w:val="left"/>
                </w:pPr>
              </w:pPrChange>
            </w:pPr>
            <w:ins w:id="3128" w:author="Author">
              <w:r w:rsidRPr="00780708">
                <w:rPr>
                  <w:rFonts w:ascii="Arial" w:hAnsi="Arial" w:cs="Arial"/>
                </w:rPr>
                <w:t xml:space="preserve">SPST = </w:t>
              </w:r>
              <w:proofErr w:type="spellStart"/>
              <w:r w:rsidRPr="00780708">
                <w:rPr>
                  <w:rFonts w:ascii="Arial" w:hAnsi="Arial" w:cs="Arial"/>
                </w:rPr>
                <w:t>SplitSettlement</w:t>
              </w:r>
              <w:proofErr w:type="spellEnd"/>
            </w:ins>
          </w:p>
          <w:p w:rsidR="00D61BAC" w:rsidRPr="00780708" w:rsidRDefault="00D61BAC" w:rsidP="00DE32BA">
            <w:pPr>
              <w:pStyle w:val="T2BaseArray"/>
              <w:numPr>
                <w:ilvl w:val="0"/>
                <w:numId w:val="34"/>
              </w:numPr>
              <w:tabs>
                <w:tab w:val="clear" w:pos="720"/>
                <w:tab w:val="num" w:pos="376"/>
              </w:tabs>
              <w:ind w:left="376"/>
              <w:jc w:val="left"/>
              <w:rPr>
                <w:ins w:id="3129" w:author="Author"/>
                <w:rFonts w:ascii="Arial" w:hAnsi="Arial" w:cs="Arial"/>
              </w:rPr>
              <w:pPrChange w:id="3130" w:author="Author">
                <w:pPr>
                  <w:pStyle w:val="T2BaseArray"/>
                  <w:framePr w:hSpace="141" w:wrap="around" w:vAnchor="text" w:hAnchor="margin" w:xAlign="center" w:y="92"/>
                  <w:numPr>
                    <w:numId w:val="43"/>
                  </w:numPr>
                  <w:tabs>
                    <w:tab w:val="num" w:pos="376"/>
                    <w:tab w:val="num" w:pos="720"/>
                  </w:tabs>
                  <w:ind w:left="720" w:hanging="360"/>
                  <w:jc w:val="left"/>
                </w:pPr>
              </w:pPrChange>
            </w:pPr>
            <w:ins w:id="3131" w:author="Author">
              <w:r w:rsidRPr="00780708">
                <w:rPr>
                  <w:rFonts w:ascii="Arial" w:hAnsi="Arial" w:cs="Arial"/>
                </w:rPr>
                <w:t>TRAN = Transformation</w:t>
              </w:r>
            </w:ins>
          </w:p>
          <w:p w:rsidR="00D61BAC" w:rsidRPr="00780708" w:rsidRDefault="00D61BAC" w:rsidP="00DE32BA">
            <w:pPr>
              <w:pStyle w:val="T2BaseArray"/>
              <w:numPr>
                <w:ilvl w:val="0"/>
                <w:numId w:val="34"/>
              </w:numPr>
              <w:tabs>
                <w:tab w:val="clear" w:pos="720"/>
                <w:tab w:val="num" w:pos="376"/>
              </w:tabs>
              <w:ind w:left="376"/>
              <w:jc w:val="left"/>
              <w:rPr>
                <w:ins w:id="3132" w:author="Author"/>
                <w:rFonts w:ascii="Arial" w:hAnsi="Arial" w:cs="Arial"/>
              </w:rPr>
              <w:pPrChange w:id="3133" w:author="Author">
                <w:pPr>
                  <w:pStyle w:val="T2BaseArray"/>
                  <w:framePr w:hSpace="141" w:wrap="around" w:vAnchor="text" w:hAnchor="margin" w:xAlign="center" w:y="92"/>
                  <w:numPr>
                    <w:numId w:val="43"/>
                  </w:numPr>
                  <w:tabs>
                    <w:tab w:val="num" w:pos="376"/>
                    <w:tab w:val="num" w:pos="720"/>
                  </w:tabs>
                  <w:ind w:left="720" w:hanging="360"/>
                  <w:jc w:val="left"/>
                </w:pPr>
              </w:pPrChange>
            </w:pPr>
            <w:ins w:id="3134" w:author="Author">
              <w:r w:rsidRPr="00780708">
                <w:rPr>
                  <w:rFonts w:ascii="Arial" w:hAnsi="Arial" w:cs="Arial"/>
                </w:rPr>
                <w:t xml:space="preserve">TRIP = </w:t>
              </w:r>
              <w:proofErr w:type="spellStart"/>
              <w:r w:rsidRPr="00780708">
                <w:rPr>
                  <w:rFonts w:ascii="Arial" w:hAnsi="Arial" w:cs="Arial"/>
                </w:rPr>
                <w:t>TripartySegregation</w:t>
              </w:r>
              <w:proofErr w:type="spellEnd"/>
            </w:ins>
          </w:p>
          <w:p w:rsidR="00D61BAC" w:rsidRPr="00780708" w:rsidRDefault="00D61BAC" w:rsidP="00DE32BA">
            <w:pPr>
              <w:pStyle w:val="T2BaseArray"/>
              <w:numPr>
                <w:ilvl w:val="0"/>
                <w:numId w:val="34"/>
              </w:numPr>
              <w:tabs>
                <w:tab w:val="clear" w:pos="720"/>
                <w:tab w:val="num" w:pos="376"/>
              </w:tabs>
              <w:ind w:left="376"/>
              <w:jc w:val="left"/>
              <w:rPr>
                <w:ins w:id="3135" w:author="Author"/>
                <w:rFonts w:ascii="Arial" w:hAnsi="Arial" w:cs="Arial"/>
              </w:rPr>
              <w:pPrChange w:id="3136" w:author="Author">
                <w:pPr>
                  <w:pStyle w:val="T2BaseArray"/>
                  <w:framePr w:hSpace="141" w:wrap="around" w:vAnchor="text" w:hAnchor="margin" w:xAlign="center" w:y="92"/>
                  <w:numPr>
                    <w:numId w:val="43"/>
                  </w:numPr>
                  <w:tabs>
                    <w:tab w:val="num" w:pos="376"/>
                    <w:tab w:val="num" w:pos="720"/>
                  </w:tabs>
                  <w:ind w:left="720" w:hanging="360"/>
                  <w:jc w:val="left"/>
                </w:pPr>
              </w:pPrChange>
            </w:pPr>
            <w:ins w:id="3137" w:author="Author">
              <w:r w:rsidRPr="00780708">
                <w:rPr>
                  <w:rFonts w:ascii="Arial" w:hAnsi="Arial" w:cs="Arial"/>
                </w:rPr>
                <w:t>UNEX = Unexposed</w:t>
              </w:r>
            </w:ins>
          </w:p>
        </w:tc>
        <w:tc>
          <w:tcPr>
            <w:tcW w:w="1820" w:type="dxa"/>
          </w:tcPr>
          <w:p w:rsidR="00D61BAC" w:rsidRPr="00780708" w:rsidRDefault="00D61BAC" w:rsidP="008B5B67">
            <w:pPr>
              <w:pStyle w:val="T2BaseArray"/>
              <w:ind w:left="0" w:firstLine="0"/>
              <w:jc w:val="left"/>
              <w:rPr>
                <w:ins w:id="3138" w:author="Author"/>
                <w:rFonts w:ascii="Arial" w:hAnsi="Arial" w:cs="Arial"/>
              </w:rPr>
            </w:pPr>
          </w:p>
        </w:tc>
        <w:tc>
          <w:tcPr>
            <w:tcW w:w="755" w:type="dxa"/>
          </w:tcPr>
          <w:p w:rsidR="00D61BAC" w:rsidRPr="00780708" w:rsidRDefault="00D61BAC" w:rsidP="008B5B67">
            <w:pPr>
              <w:pStyle w:val="T2BaseArray"/>
              <w:ind w:left="0" w:firstLine="0"/>
              <w:jc w:val="left"/>
              <w:rPr>
                <w:ins w:id="3139" w:author="Author"/>
                <w:rFonts w:ascii="Arial" w:hAnsi="Arial" w:cs="Arial"/>
              </w:rPr>
            </w:pPr>
          </w:p>
        </w:tc>
        <w:tc>
          <w:tcPr>
            <w:tcW w:w="755" w:type="dxa"/>
          </w:tcPr>
          <w:p w:rsidR="00D61BAC" w:rsidRPr="00780708" w:rsidRDefault="00D61BAC" w:rsidP="008B5B67">
            <w:pPr>
              <w:pStyle w:val="T2BaseArray"/>
              <w:ind w:left="0" w:firstLine="0"/>
              <w:jc w:val="left"/>
              <w:rPr>
                <w:ins w:id="3140" w:author="Author"/>
                <w:rFonts w:ascii="Arial" w:hAnsi="Arial" w:cs="Arial"/>
              </w:rPr>
            </w:pPr>
            <w:ins w:id="3141" w:author="Author">
              <w:r w:rsidRPr="00780708">
                <w:rPr>
                  <w:rFonts w:ascii="Arial" w:hAnsi="Arial" w:cs="Arial"/>
                </w:rPr>
                <w:t>1..1</w:t>
              </w:r>
            </w:ins>
          </w:p>
        </w:tc>
      </w:tr>
    </w:tbl>
    <w:p w:rsidR="006803B1" w:rsidRDefault="006803B1">
      <w:pPr>
        <w:jc w:val="left"/>
        <w:rPr>
          <w:rFonts w:ascii="Arial" w:hAnsi="Arial"/>
          <w:sz w:val="32"/>
          <w:lang w:val="en-GB"/>
        </w:rPr>
      </w:pPr>
    </w:p>
    <w:p w:rsidR="006803B1" w:rsidRDefault="006803B1" w:rsidP="001429DB">
      <w:pPr>
        <w:pStyle w:val="Heading2"/>
      </w:pPr>
      <w:bookmarkStart w:id="3142" w:name="_Toc385494958"/>
      <w:r>
        <w:t>Format of “Enriched Files”</w:t>
      </w:r>
      <w:bookmarkEnd w:id="1073"/>
      <w:bookmarkEnd w:id="3142"/>
    </w:p>
    <w:p w:rsidR="006803B1" w:rsidRPr="001429DB" w:rsidRDefault="006803B1" w:rsidP="001429DB">
      <w:pPr>
        <w:rPr>
          <w:rFonts w:ascii="Arial" w:hAnsi="Arial" w:cs="Arial"/>
          <w:lang w:val="en-GB"/>
        </w:rPr>
      </w:pPr>
      <w:r w:rsidRPr="001429DB">
        <w:rPr>
          <w:rFonts w:ascii="Arial" w:hAnsi="Arial" w:cs="Arial"/>
          <w:lang w:val="en-GB"/>
        </w:rPr>
        <w:t>The</w:t>
      </w:r>
      <w:r>
        <w:rPr>
          <w:rFonts w:ascii="Arial" w:hAnsi="Arial" w:cs="Arial"/>
          <w:lang w:val="en-GB"/>
        </w:rPr>
        <w:t xml:space="preserve"> format of the enriched files is based on the format of the Excel and the flat files that have been submitted to DMT. The submitted data remains unchanged but is supplemented with “Further Notifications” and “Statistical Information”. </w:t>
      </w:r>
    </w:p>
    <w:p w:rsidR="006803B1" w:rsidRDefault="006803B1" w:rsidP="001429DB">
      <w:pPr>
        <w:pStyle w:val="Heading3"/>
      </w:pPr>
      <w:bookmarkStart w:id="3143" w:name="_Toc328751338"/>
      <w:bookmarkStart w:id="3144" w:name="_Toc385494959"/>
      <w:r>
        <w:t>Further Notifications</w:t>
      </w:r>
      <w:bookmarkEnd w:id="3143"/>
      <w:ins w:id="3145" w:author="Author">
        <w:r w:rsidR="00AA18C3">
          <w:t xml:space="preserve"> </w:t>
        </w:r>
        <w:commentRangeStart w:id="3146"/>
        <w:r w:rsidR="00AA18C3">
          <w:t>for Static Data records</w:t>
        </w:r>
        <w:commentRangeEnd w:id="3146"/>
        <w:r w:rsidR="00AA18C3">
          <w:rPr>
            <w:rStyle w:val="CommentReference"/>
            <w:rFonts w:ascii="Times New Roman" w:hAnsi="Times New Roman"/>
            <w:b w:val="0"/>
            <w:lang w:val="fr-FR"/>
          </w:rPr>
          <w:commentReference w:id="3146"/>
        </w:r>
      </w:ins>
      <w:bookmarkEnd w:id="3144"/>
    </w:p>
    <w:p w:rsidR="006803B1" w:rsidRPr="009A2E9E" w:rsidRDefault="006803B1" w:rsidP="009A2E9E">
      <w:pPr>
        <w:rPr>
          <w:rFonts w:ascii="Arial" w:hAnsi="Arial" w:cs="Arial"/>
          <w:lang w:val="en-GB"/>
        </w:rPr>
      </w:pPr>
      <w:r w:rsidRPr="009A2E9E">
        <w:rPr>
          <w:rFonts w:ascii="Arial" w:hAnsi="Arial" w:cs="Arial"/>
          <w:lang w:val="en-GB"/>
        </w:rPr>
        <w:t xml:space="preserve">This data </w:t>
      </w:r>
      <w:r>
        <w:rPr>
          <w:rFonts w:ascii="Arial" w:hAnsi="Arial" w:cs="Arial"/>
          <w:lang w:val="en-GB"/>
        </w:rPr>
        <w:t>appears in the first row of each</w:t>
      </w:r>
      <w:ins w:id="3147" w:author="Author">
        <w:r w:rsidR="00AA18C3">
          <w:rPr>
            <w:rFonts w:ascii="Arial" w:hAnsi="Arial" w:cs="Arial"/>
            <w:lang w:val="en-GB"/>
          </w:rPr>
          <w:t xml:space="preserve"> </w:t>
        </w:r>
        <w:commentRangeStart w:id="3148"/>
        <w:r w:rsidR="00AA18C3">
          <w:rPr>
            <w:rFonts w:ascii="Arial" w:hAnsi="Arial" w:cs="Arial"/>
            <w:lang w:val="en-GB"/>
          </w:rPr>
          <w:t>Static Data</w:t>
        </w:r>
        <w:commentRangeEnd w:id="3148"/>
        <w:r w:rsidR="00AA18C3">
          <w:rPr>
            <w:rStyle w:val="CommentReference"/>
          </w:rPr>
          <w:commentReference w:id="3148"/>
        </w:r>
      </w:ins>
      <w:r>
        <w:rPr>
          <w:rFonts w:ascii="Arial" w:hAnsi="Arial" w:cs="Arial"/>
          <w:lang w:val="en-GB"/>
        </w:rPr>
        <w:t xml:space="preserve"> record. It is located right to the migration data.</w:t>
      </w: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1"/>
        <w:gridCol w:w="851"/>
        <w:gridCol w:w="2284"/>
        <w:gridCol w:w="2976"/>
        <w:gridCol w:w="3402"/>
        <w:gridCol w:w="2609"/>
        <w:gridCol w:w="1014"/>
      </w:tblGrid>
      <w:tr w:rsidR="006803B1" w:rsidRPr="002318F1" w:rsidTr="00916425">
        <w:trPr>
          <w:cantSplit/>
          <w:trHeight w:val="1260"/>
        </w:trPr>
        <w:tc>
          <w:tcPr>
            <w:tcW w:w="801" w:type="dxa"/>
            <w:shd w:val="pct15" w:color="auto" w:fill="auto"/>
            <w:textDirection w:val="btLr"/>
          </w:tcPr>
          <w:p w:rsidR="006803B1" w:rsidRPr="00E126BE" w:rsidRDefault="006803B1" w:rsidP="00E126BE">
            <w:pPr>
              <w:ind w:left="113" w:right="113"/>
              <w:jc w:val="center"/>
              <w:rPr>
                <w:rFonts w:ascii="Arial" w:hAnsi="Arial" w:cs="Arial"/>
                <w:b/>
                <w:sz w:val="18"/>
                <w:szCs w:val="18"/>
                <w:lang w:val="en-GB"/>
              </w:rPr>
            </w:pPr>
            <w:r w:rsidRPr="00E126BE">
              <w:rPr>
                <w:rFonts w:ascii="Arial" w:hAnsi="Arial" w:cs="Arial"/>
                <w:b/>
                <w:sz w:val="18"/>
                <w:szCs w:val="18"/>
                <w:lang w:val="en-GB"/>
              </w:rPr>
              <w:t>Flat file  column</w:t>
            </w:r>
          </w:p>
        </w:tc>
        <w:tc>
          <w:tcPr>
            <w:tcW w:w="851" w:type="dxa"/>
            <w:shd w:val="pct15" w:color="auto" w:fill="auto"/>
            <w:textDirection w:val="btLr"/>
          </w:tcPr>
          <w:p w:rsidR="006803B1" w:rsidRPr="00E126BE" w:rsidRDefault="006803B1" w:rsidP="00E126BE">
            <w:pPr>
              <w:ind w:left="113" w:right="113"/>
              <w:jc w:val="center"/>
              <w:rPr>
                <w:rFonts w:ascii="Arial" w:hAnsi="Arial" w:cs="Arial"/>
                <w:b/>
                <w:sz w:val="18"/>
                <w:szCs w:val="18"/>
                <w:lang w:val="en-GB"/>
              </w:rPr>
            </w:pPr>
            <w:r w:rsidRPr="00E126BE">
              <w:rPr>
                <w:rFonts w:ascii="Arial" w:hAnsi="Arial" w:cs="Arial"/>
                <w:b/>
                <w:sz w:val="18"/>
                <w:szCs w:val="18"/>
                <w:lang w:val="en-GB"/>
              </w:rPr>
              <w:t>Excel Column</w:t>
            </w:r>
          </w:p>
        </w:tc>
        <w:tc>
          <w:tcPr>
            <w:tcW w:w="2284" w:type="dxa"/>
            <w:shd w:val="pct15" w:color="auto" w:fill="auto"/>
          </w:tcPr>
          <w:p w:rsidR="006803B1" w:rsidRPr="00E126BE" w:rsidRDefault="006803B1" w:rsidP="00234818">
            <w:pPr>
              <w:pStyle w:val="T2BaseArray"/>
              <w:ind w:left="0" w:firstLine="0"/>
              <w:jc w:val="center"/>
              <w:rPr>
                <w:rFonts w:ascii="Arial" w:hAnsi="Arial" w:cs="Arial"/>
                <w:b/>
              </w:rPr>
            </w:pPr>
            <w:r w:rsidRPr="00E126BE">
              <w:rPr>
                <w:rFonts w:ascii="Arial" w:hAnsi="Arial" w:cs="Arial"/>
                <w:b/>
              </w:rPr>
              <w:t>Field</w:t>
            </w:r>
          </w:p>
        </w:tc>
        <w:tc>
          <w:tcPr>
            <w:tcW w:w="2976" w:type="dxa"/>
            <w:shd w:val="pct15" w:color="auto" w:fill="auto"/>
          </w:tcPr>
          <w:p w:rsidR="006803B1" w:rsidRPr="00E126BE" w:rsidRDefault="006803B1" w:rsidP="00234818">
            <w:pPr>
              <w:pStyle w:val="T2BaseArray"/>
              <w:ind w:left="0" w:firstLine="0"/>
              <w:jc w:val="center"/>
              <w:rPr>
                <w:rFonts w:ascii="Arial" w:hAnsi="Arial" w:cs="Arial"/>
                <w:b/>
              </w:rPr>
            </w:pPr>
            <w:r w:rsidRPr="00E126BE">
              <w:rPr>
                <w:rFonts w:ascii="Arial" w:hAnsi="Arial" w:cs="Arial"/>
                <w:b/>
              </w:rPr>
              <w:t>Format</w:t>
            </w:r>
          </w:p>
        </w:tc>
        <w:tc>
          <w:tcPr>
            <w:tcW w:w="3402" w:type="dxa"/>
            <w:shd w:val="pct15" w:color="auto" w:fill="auto"/>
          </w:tcPr>
          <w:p w:rsidR="006803B1" w:rsidRPr="00E126BE" w:rsidRDefault="006803B1" w:rsidP="00234818">
            <w:pPr>
              <w:pStyle w:val="T2BaseArray"/>
              <w:ind w:left="0" w:firstLine="0"/>
              <w:jc w:val="center"/>
              <w:rPr>
                <w:rFonts w:ascii="Arial" w:hAnsi="Arial" w:cs="Arial"/>
                <w:b/>
              </w:rPr>
            </w:pPr>
            <w:r w:rsidRPr="00E126BE">
              <w:rPr>
                <w:rFonts w:ascii="Arial" w:hAnsi="Arial" w:cs="Arial"/>
                <w:b/>
              </w:rPr>
              <w:t>Description</w:t>
            </w:r>
          </w:p>
        </w:tc>
        <w:tc>
          <w:tcPr>
            <w:tcW w:w="2609" w:type="dxa"/>
            <w:shd w:val="pct15" w:color="auto" w:fill="auto"/>
          </w:tcPr>
          <w:p w:rsidR="006803B1" w:rsidRPr="00E126BE" w:rsidRDefault="006803B1" w:rsidP="00234818">
            <w:pPr>
              <w:pStyle w:val="T2BaseArray"/>
              <w:ind w:left="0" w:firstLine="0"/>
              <w:jc w:val="center"/>
              <w:rPr>
                <w:rFonts w:ascii="Arial" w:hAnsi="Arial" w:cs="Arial"/>
                <w:b/>
              </w:rPr>
            </w:pPr>
            <w:r>
              <w:rPr>
                <w:rFonts w:ascii="Arial" w:hAnsi="Arial" w:cs="Arial"/>
                <w:b/>
              </w:rPr>
              <w:t>Rules</w:t>
            </w:r>
          </w:p>
        </w:tc>
        <w:tc>
          <w:tcPr>
            <w:tcW w:w="1014" w:type="dxa"/>
            <w:shd w:val="pct15" w:color="auto" w:fill="auto"/>
          </w:tcPr>
          <w:p w:rsidR="006803B1" w:rsidRPr="00E126BE" w:rsidRDefault="006803B1" w:rsidP="00234818">
            <w:pPr>
              <w:pStyle w:val="T2BaseArray"/>
              <w:ind w:left="0" w:firstLine="0"/>
              <w:jc w:val="center"/>
              <w:rPr>
                <w:rFonts w:ascii="Arial" w:hAnsi="Arial" w:cs="Arial"/>
                <w:b/>
              </w:rPr>
            </w:pPr>
            <w:r w:rsidRPr="00E126BE">
              <w:rPr>
                <w:rFonts w:ascii="Arial" w:hAnsi="Arial" w:cs="Arial"/>
                <w:b/>
              </w:rPr>
              <w:t>Occurs per Record</w:t>
            </w:r>
          </w:p>
        </w:tc>
      </w:tr>
      <w:tr w:rsidR="006803B1" w:rsidRPr="002318F1" w:rsidTr="00916425">
        <w:tc>
          <w:tcPr>
            <w:tcW w:w="801" w:type="dxa"/>
          </w:tcPr>
          <w:p w:rsidR="006803B1" w:rsidRPr="00E126BE" w:rsidRDefault="006803B1" w:rsidP="00234818">
            <w:pPr>
              <w:pStyle w:val="T2BaseArray"/>
              <w:ind w:left="0" w:firstLine="0"/>
              <w:jc w:val="left"/>
              <w:rPr>
                <w:rFonts w:ascii="Arial" w:hAnsi="Arial" w:cs="Arial"/>
              </w:rPr>
            </w:pPr>
            <w:r w:rsidRPr="00E126BE">
              <w:rPr>
                <w:rFonts w:ascii="Arial" w:hAnsi="Arial" w:cs="Arial"/>
              </w:rPr>
              <w:t>last +1</w:t>
            </w:r>
          </w:p>
        </w:tc>
        <w:tc>
          <w:tcPr>
            <w:tcW w:w="851" w:type="dxa"/>
          </w:tcPr>
          <w:p w:rsidR="006803B1" w:rsidRPr="00E126BE" w:rsidRDefault="006803B1" w:rsidP="00234818">
            <w:pPr>
              <w:pStyle w:val="T2BaseArray"/>
              <w:ind w:left="0" w:firstLine="0"/>
              <w:jc w:val="left"/>
              <w:rPr>
                <w:rFonts w:ascii="Arial" w:hAnsi="Arial" w:cs="Arial"/>
              </w:rPr>
            </w:pPr>
            <w:r w:rsidRPr="00E126BE">
              <w:rPr>
                <w:rFonts w:ascii="Arial" w:hAnsi="Arial" w:cs="Arial"/>
              </w:rPr>
              <w:t>last +1</w:t>
            </w:r>
          </w:p>
        </w:tc>
        <w:tc>
          <w:tcPr>
            <w:tcW w:w="2284" w:type="dxa"/>
          </w:tcPr>
          <w:p w:rsidR="006803B1" w:rsidRPr="00E126BE" w:rsidRDefault="006803B1" w:rsidP="00234818">
            <w:pPr>
              <w:pStyle w:val="T2BaseArray"/>
              <w:ind w:left="0" w:firstLine="0"/>
              <w:jc w:val="left"/>
              <w:rPr>
                <w:rFonts w:ascii="Arial" w:hAnsi="Arial" w:cs="Arial"/>
              </w:rPr>
            </w:pPr>
            <w:r w:rsidRPr="00E126BE">
              <w:rPr>
                <w:rFonts w:ascii="Arial" w:hAnsi="Arial" w:cs="Arial"/>
              </w:rPr>
              <w:t>Status</w:t>
            </w:r>
          </w:p>
        </w:tc>
        <w:tc>
          <w:tcPr>
            <w:tcW w:w="2976" w:type="dxa"/>
          </w:tcPr>
          <w:p w:rsidR="006803B1" w:rsidRPr="00E126BE" w:rsidRDefault="006803B1" w:rsidP="00234818">
            <w:pPr>
              <w:pStyle w:val="T2BaseArray"/>
              <w:ind w:left="0" w:firstLine="0"/>
              <w:jc w:val="left"/>
              <w:rPr>
                <w:rFonts w:ascii="Arial" w:hAnsi="Arial" w:cs="Arial"/>
              </w:rPr>
            </w:pPr>
            <w:r w:rsidRPr="00E126BE">
              <w:rPr>
                <w:rFonts w:ascii="Arial" w:hAnsi="Arial" w:cs="Arial"/>
              </w:rPr>
              <w:t>Possible values:</w:t>
            </w:r>
          </w:p>
          <w:p w:rsidR="006803B1" w:rsidRPr="00E126BE" w:rsidRDefault="006803B1" w:rsidP="00DE32BA">
            <w:pPr>
              <w:pStyle w:val="T2BaseArray"/>
              <w:numPr>
                <w:ilvl w:val="0"/>
                <w:numId w:val="24"/>
              </w:numPr>
              <w:jc w:val="left"/>
              <w:rPr>
                <w:rFonts w:ascii="Arial" w:hAnsi="Arial" w:cs="Arial"/>
              </w:rPr>
              <w:pPrChange w:id="3149" w:author="Author">
                <w:pPr>
                  <w:pStyle w:val="T2BaseArray"/>
                  <w:framePr w:hSpace="141" w:wrap="around" w:vAnchor="text" w:hAnchor="margin" w:xAlign="right" w:y="145"/>
                  <w:numPr>
                    <w:numId w:val="29"/>
                  </w:numPr>
                  <w:ind w:left="360" w:hanging="360"/>
                  <w:jc w:val="left"/>
                </w:pPr>
              </w:pPrChange>
            </w:pPr>
            <w:r w:rsidRPr="00E126BE">
              <w:rPr>
                <w:rFonts w:ascii="Arial" w:hAnsi="Arial" w:cs="Arial"/>
              </w:rPr>
              <w:t>Migrated</w:t>
            </w:r>
          </w:p>
          <w:p w:rsidR="006803B1" w:rsidRPr="00E126BE" w:rsidRDefault="006803B1" w:rsidP="00DE32BA">
            <w:pPr>
              <w:pStyle w:val="T2BaseArray"/>
              <w:numPr>
                <w:ilvl w:val="0"/>
                <w:numId w:val="24"/>
              </w:numPr>
              <w:jc w:val="left"/>
              <w:rPr>
                <w:rFonts w:ascii="Arial" w:hAnsi="Arial" w:cs="Arial"/>
              </w:rPr>
              <w:pPrChange w:id="3150" w:author="Author">
                <w:pPr>
                  <w:pStyle w:val="T2BaseArray"/>
                  <w:framePr w:hSpace="141" w:wrap="around" w:vAnchor="text" w:hAnchor="margin" w:xAlign="right" w:y="145"/>
                  <w:numPr>
                    <w:numId w:val="29"/>
                  </w:numPr>
                  <w:ind w:left="360" w:hanging="360"/>
                  <w:jc w:val="left"/>
                </w:pPr>
              </w:pPrChange>
            </w:pPr>
            <w:r w:rsidRPr="00E126BE">
              <w:rPr>
                <w:rFonts w:ascii="Arial" w:hAnsi="Arial" w:cs="Arial"/>
              </w:rPr>
              <w:t>Not migrated</w:t>
            </w:r>
          </w:p>
        </w:tc>
        <w:tc>
          <w:tcPr>
            <w:tcW w:w="3402" w:type="dxa"/>
          </w:tcPr>
          <w:p w:rsidR="006803B1" w:rsidRPr="00E126BE" w:rsidRDefault="006803B1" w:rsidP="00234818">
            <w:pPr>
              <w:pStyle w:val="T2BaseArray"/>
              <w:ind w:left="0" w:firstLine="0"/>
              <w:jc w:val="left"/>
              <w:rPr>
                <w:rFonts w:ascii="Arial" w:hAnsi="Arial" w:cs="Arial"/>
              </w:rPr>
            </w:pPr>
            <w:r w:rsidRPr="00E126BE">
              <w:rPr>
                <w:rFonts w:ascii="Arial" w:hAnsi="Arial" w:cs="Arial"/>
              </w:rPr>
              <w:t>Status of the migration</w:t>
            </w:r>
            <w:r>
              <w:rPr>
                <w:rFonts w:ascii="Arial" w:hAnsi="Arial" w:cs="Arial"/>
              </w:rPr>
              <w:t>.</w:t>
            </w:r>
          </w:p>
        </w:tc>
        <w:tc>
          <w:tcPr>
            <w:tcW w:w="2609" w:type="dxa"/>
          </w:tcPr>
          <w:p w:rsidR="006803B1" w:rsidRPr="002E341A" w:rsidRDefault="006803B1" w:rsidP="00234818">
            <w:pPr>
              <w:pStyle w:val="T2BaseArray"/>
              <w:ind w:left="0" w:firstLine="0"/>
              <w:jc w:val="left"/>
              <w:rPr>
                <w:rFonts w:ascii="Arial" w:hAnsi="Arial" w:cs="Arial"/>
              </w:rPr>
            </w:pPr>
            <w:r w:rsidRPr="002E341A">
              <w:rPr>
                <w:rFonts w:ascii="Arial" w:hAnsi="Arial" w:cs="Arial"/>
              </w:rPr>
              <w:t>n/a</w:t>
            </w:r>
          </w:p>
        </w:tc>
        <w:tc>
          <w:tcPr>
            <w:tcW w:w="1014" w:type="dxa"/>
          </w:tcPr>
          <w:p w:rsidR="006803B1" w:rsidRPr="00E126BE" w:rsidRDefault="006803B1" w:rsidP="00234818">
            <w:pPr>
              <w:pStyle w:val="T2BaseArray"/>
              <w:ind w:left="0" w:firstLine="0"/>
              <w:jc w:val="left"/>
              <w:rPr>
                <w:rFonts w:ascii="Arial" w:hAnsi="Arial" w:cs="Arial"/>
              </w:rPr>
            </w:pPr>
            <w:r w:rsidRPr="00E126BE">
              <w:rPr>
                <w:rFonts w:ascii="Arial" w:hAnsi="Arial" w:cs="Arial"/>
              </w:rPr>
              <w:t>1..1</w:t>
            </w:r>
          </w:p>
        </w:tc>
      </w:tr>
      <w:tr w:rsidR="006803B1" w:rsidRPr="002318F1" w:rsidTr="00916425">
        <w:tc>
          <w:tcPr>
            <w:tcW w:w="801" w:type="dxa"/>
          </w:tcPr>
          <w:p w:rsidR="006803B1" w:rsidRPr="00E126BE" w:rsidRDefault="006803B1" w:rsidP="006F7A71">
            <w:pPr>
              <w:pStyle w:val="T2BaseArray"/>
              <w:ind w:left="0" w:firstLine="0"/>
              <w:jc w:val="left"/>
              <w:rPr>
                <w:rFonts w:ascii="Arial" w:hAnsi="Arial" w:cs="Arial"/>
              </w:rPr>
            </w:pPr>
            <w:r w:rsidRPr="00E126BE">
              <w:rPr>
                <w:rFonts w:ascii="Arial" w:hAnsi="Arial" w:cs="Arial"/>
              </w:rPr>
              <w:t>last +2</w:t>
            </w:r>
          </w:p>
        </w:tc>
        <w:tc>
          <w:tcPr>
            <w:tcW w:w="851" w:type="dxa"/>
          </w:tcPr>
          <w:p w:rsidR="006803B1" w:rsidRPr="00E126BE" w:rsidRDefault="006803B1" w:rsidP="006F7A71">
            <w:pPr>
              <w:pStyle w:val="T2BaseArray"/>
              <w:ind w:left="0" w:firstLine="0"/>
              <w:jc w:val="left"/>
              <w:rPr>
                <w:rFonts w:ascii="Arial" w:hAnsi="Arial" w:cs="Arial"/>
              </w:rPr>
            </w:pPr>
            <w:r w:rsidRPr="00E126BE">
              <w:rPr>
                <w:rFonts w:ascii="Arial" w:hAnsi="Arial" w:cs="Arial"/>
              </w:rPr>
              <w:t>last +2</w:t>
            </w:r>
          </w:p>
        </w:tc>
        <w:tc>
          <w:tcPr>
            <w:tcW w:w="2284" w:type="dxa"/>
          </w:tcPr>
          <w:p w:rsidR="006803B1" w:rsidRPr="00E126BE" w:rsidRDefault="006803B1" w:rsidP="006F7A71">
            <w:pPr>
              <w:pStyle w:val="T2BaseArray"/>
              <w:ind w:left="0" w:firstLine="0"/>
              <w:jc w:val="left"/>
              <w:rPr>
                <w:rFonts w:ascii="Arial" w:hAnsi="Arial" w:cs="Arial"/>
              </w:rPr>
            </w:pPr>
            <w:r w:rsidRPr="00E126BE">
              <w:rPr>
                <w:rFonts w:ascii="Arial" w:hAnsi="Arial" w:cs="Arial"/>
              </w:rPr>
              <w:t>Error Code</w:t>
            </w:r>
          </w:p>
        </w:tc>
        <w:tc>
          <w:tcPr>
            <w:tcW w:w="2976" w:type="dxa"/>
          </w:tcPr>
          <w:p w:rsidR="006803B1" w:rsidRPr="00E126BE" w:rsidRDefault="006803B1" w:rsidP="006F7A71">
            <w:pPr>
              <w:pStyle w:val="T2BaseArray"/>
              <w:ind w:left="0" w:firstLine="0"/>
              <w:jc w:val="left"/>
              <w:rPr>
                <w:rFonts w:ascii="Arial" w:hAnsi="Arial" w:cs="Arial"/>
              </w:rPr>
            </w:pPr>
            <w:r w:rsidRPr="00E126BE">
              <w:rPr>
                <w:rFonts w:ascii="Arial" w:hAnsi="Arial" w:cs="Arial"/>
              </w:rPr>
              <w:t>CHAR (4)</w:t>
            </w:r>
          </w:p>
        </w:tc>
        <w:tc>
          <w:tcPr>
            <w:tcW w:w="3402" w:type="dxa"/>
          </w:tcPr>
          <w:p w:rsidR="006803B1" w:rsidRPr="00E126BE" w:rsidRDefault="006803B1" w:rsidP="006F7A71">
            <w:pPr>
              <w:pStyle w:val="T2BaseArray"/>
              <w:ind w:left="0" w:firstLine="0"/>
              <w:jc w:val="left"/>
              <w:rPr>
                <w:rFonts w:ascii="Arial" w:hAnsi="Arial" w:cs="Arial"/>
              </w:rPr>
            </w:pPr>
            <w:r>
              <w:rPr>
                <w:rFonts w:ascii="Arial" w:hAnsi="Arial" w:cs="Arial"/>
              </w:rPr>
              <w:t>Code of the error.</w:t>
            </w:r>
          </w:p>
        </w:tc>
        <w:tc>
          <w:tcPr>
            <w:tcW w:w="2609" w:type="dxa"/>
          </w:tcPr>
          <w:p w:rsidR="006803B1" w:rsidRPr="00E126BE" w:rsidRDefault="006803B1" w:rsidP="006F7A71">
            <w:pPr>
              <w:pStyle w:val="T2BaseArray"/>
              <w:ind w:left="0" w:firstLine="0"/>
              <w:jc w:val="left"/>
              <w:rPr>
                <w:rFonts w:ascii="Arial" w:hAnsi="Arial" w:cs="Arial"/>
              </w:rPr>
            </w:pPr>
            <w:r w:rsidRPr="00E126BE">
              <w:rPr>
                <w:rFonts w:ascii="Arial" w:hAnsi="Arial" w:cs="Arial"/>
              </w:rPr>
              <w:t xml:space="preserve">Occurs when </w:t>
            </w:r>
            <w:r>
              <w:rPr>
                <w:rFonts w:ascii="Arial" w:hAnsi="Arial" w:cs="Arial"/>
              </w:rPr>
              <w:t>S</w:t>
            </w:r>
            <w:r w:rsidRPr="00E126BE">
              <w:rPr>
                <w:rFonts w:ascii="Arial" w:hAnsi="Arial" w:cs="Arial"/>
              </w:rPr>
              <w:t xml:space="preserve">tatus </w:t>
            </w:r>
            <w:r>
              <w:rPr>
                <w:rFonts w:ascii="Arial" w:hAnsi="Arial" w:cs="Arial"/>
              </w:rPr>
              <w:t>is ‘</w:t>
            </w:r>
            <w:r w:rsidRPr="00E126BE">
              <w:rPr>
                <w:rFonts w:ascii="Arial" w:hAnsi="Arial" w:cs="Arial"/>
              </w:rPr>
              <w:t>Not migrated</w:t>
            </w:r>
            <w:r>
              <w:rPr>
                <w:rFonts w:ascii="Arial" w:hAnsi="Arial" w:cs="Arial"/>
              </w:rPr>
              <w:t>’.</w:t>
            </w:r>
          </w:p>
        </w:tc>
        <w:tc>
          <w:tcPr>
            <w:tcW w:w="1014" w:type="dxa"/>
          </w:tcPr>
          <w:p w:rsidR="006803B1" w:rsidRPr="00E126BE" w:rsidRDefault="006803B1" w:rsidP="006F7A71">
            <w:pPr>
              <w:pStyle w:val="T2BaseArray"/>
              <w:ind w:left="0" w:firstLine="0"/>
              <w:jc w:val="left"/>
              <w:rPr>
                <w:rFonts w:ascii="Arial" w:hAnsi="Arial" w:cs="Arial"/>
              </w:rPr>
            </w:pPr>
            <w:r w:rsidRPr="00E126BE">
              <w:rPr>
                <w:rFonts w:ascii="Arial" w:hAnsi="Arial" w:cs="Arial"/>
              </w:rPr>
              <w:t>0..1</w:t>
            </w:r>
          </w:p>
        </w:tc>
      </w:tr>
      <w:tr w:rsidR="006803B1" w:rsidRPr="002318F1" w:rsidTr="00916425">
        <w:tc>
          <w:tcPr>
            <w:tcW w:w="801" w:type="dxa"/>
          </w:tcPr>
          <w:p w:rsidR="006803B1" w:rsidRPr="00E126BE" w:rsidRDefault="006803B1" w:rsidP="006F7A71">
            <w:pPr>
              <w:pStyle w:val="T2BaseArray"/>
              <w:ind w:left="0" w:firstLine="0"/>
              <w:jc w:val="left"/>
              <w:rPr>
                <w:rFonts w:ascii="Arial" w:hAnsi="Arial" w:cs="Arial"/>
              </w:rPr>
            </w:pPr>
            <w:r w:rsidRPr="00E126BE">
              <w:rPr>
                <w:rFonts w:ascii="Arial" w:hAnsi="Arial" w:cs="Arial"/>
              </w:rPr>
              <w:t>last +3</w:t>
            </w:r>
          </w:p>
        </w:tc>
        <w:tc>
          <w:tcPr>
            <w:tcW w:w="851" w:type="dxa"/>
          </w:tcPr>
          <w:p w:rsidR="006803B1" w:rsidRPr="00E126BE" w:rsidRDefault="006803B1" w:rsidP="006F7A71">
            <w:pPr>
              <w:pStyle w:val="T2BaseArray"/>
              <w:ind w:left="0" w:firstLine="0"/>
              <w:jc w:val="left"/>
              <w:rPr>
                <w:rFonts w:ascii="Arial" w:hAnsi="Arial" w:cs="Arial"/>
              </w:rPr>
            </w:pPr>
            <w:r w:rsidRPr="00E126BE">
              <w:rPr>
                <w:rFonts w:ascii="Arial" w:hAnsi="Arial" w:cs="Arial"/>
              </w:rPr>
              <w:t>last +3</w:t>
            </w:r>
          </w:p>
        </w:tc>
        <w:tc>
          <w:tcPr>
            <w:tcW w:w="2284" w:type="dxa"/>
          </w:tcPr>
          <w:p w:rsidR="006803B1" w:rsidRPr="00E126BE" w:rsidRDefault="006803B1" w:rsidP="006F7A71">
            <w:pPr>
              <w:pStyle w:val="T2BaseArray"/>
              <w:ind w:left="0" w:firstLine="0"/>
              <w:jc w:val="left"/>
              <w:rPr>
                <w:rFonts w:ascii="Arial" w:hAnsi="Arial" w:cs="Arial"/>
              </w:rPr>
            </w:pPr>
            <w:r w:rsidRPr="00E126BE">
              <w:rPr>
                <w:rFonts w:ascii="Arial" w:hAnsi="Arial" w:cs="Arial"/>
              </w:rPr>
              <w:t>Error Description</w:t>
            </w:r>
          </w:p>
        </w:tc>
        <w:tc>
          <w:tcPr>
            <w:tcW w:w="2976" w:type="dxa"/>
          </w:tcPr>
          <w:p w:rsidR="006803B1" w:rsidRPr="00E126BE" w:rsidRDefault="006803B1" w:rsidP="00010B28">
            <w:pPr>
              <w:pStyle w:val="T2BaseArray"/>
              <w:ind w:left="0" w:firstLine="0"/>
              <w:jc w:val="left"/>
              <w:rPr>
                <w:rFonts w:ascii="Arial" w:hAnsi="Arial" w:cs="Arial"/>
              </w:rPr>
            </w:pPr>
            <w:r w:rsidRPr="00E126BE">
              <w:rPr>
                <w:rFonts w:ascii="Arial" w:hAnsi="Arial" w:cs="Arial"/>
              </w:rPr>
              <w:t>VARCHAR (</w:t>
            </w:r>
            <w:r>
              <w:rPr>
                <w:rFonts w:ascii="Arial" w:hAnsi="Arial" w:cs="Arial"/>
              </w:rPr>
              <w:t>210</w:t>
            </w:r>
            <w:r w:rsidRPr="00E126BE">
              <w:rPr>
                <w:rFonts w:ascii="Arial" w:hAnsi="Arial" w:cs="Arial"/>
              </w:rPr>
              <w:t>)</w:t>
            </w:r>
          </w:p>
        </w:tc>
        <w:tc>
          <w:tcPr>
            <w:tcW w:w="3402" w:type="dxa"/>
          </w:tcPr>
          <w:p w:rsidR="006803B1" w:rsidRPr="00E126BE" w:rsidRDefault="006803B1" w:rsidP="006F7A71">
            <w:pPr>
              <w:pStyle w:val="T2BaseArray"/>
              <w:ind w:left="0" w:firstLine="0"/>
              <w:jc w:val="left"/>
              <w:rPr>
                <w:rFonts w:ascii="Arial" w:hAnsi="Arial" w:cs="Arial"/>
              </w:rPr>
            </w:pPr>
            <w:r>
              <w:rPr>
                <w:rFonts w:ascii="Arial" w:hAnsi="Arial" w:cs="Arial"/>
              </w:rPr>
              <w:t>Description of the error.</w:t>
            </w:r>
          </w:p>
        </w:tc>
        <w:tc>
          <w:tcPr>
            <w:tcW w:w="2609" w:type="dxa"/>
          </w:tcPr>
          <w:p w:rsidR="006803B1" w:rsidRPr="00E126BE" w:rsidRDefault="006803B1" w:rsidP="006F7A71">
            <w:pPr>
              <w:pStyle w:val="T2BaseArray"/>
              <w:ind w:left="0" w:firstLine="0"/>
              <w:jc w:val="left"/>
              <w:rPr>
                <w:rFonts w:ascii="Arial" w:hAnsi="Arial" w:cs="Arial"/>
              </w:rPr>
            </w:pPr>
            <w:r>
              <w:rPr>
                <w:rFonts w:ascii="Arial" w:hAnsi="Arial" w:cs="Arial"/>
              </w:rPr>
              <w:t>Occurs when S</w:t>
            </w:r>
            <w:r w:rsidRPr="00E126BE">
              <w:rPr>
                <w:rFonts w:ascii="Arial" w:hAnsi="Arial" w:cs="Arial"/>
              </w:rPr>
              <w:t xml:space="preserve">tatus </w:t>
            </w:r>
            <w:r>
              <w:rPr>
                <w:rFonts w:ascii="Arial" w:hAnsi="Arial" w:cs="Arial"/>
              </w:rPr>
              <w:t>is ‘</w:t>
            </w:r>
            <w:r w:rsidRPr="00E126BE">
              <w:rPr>
                <w:rFonts w:ascii="Arial" w:hAnsi="Arial" w:cs="Arial"/>
              </w:rPr>
              <w:t>Not migrated</w:t>
            </w:r>
            <w:r>
              <w:rPr>
                <w:rFonts w:ascii="Arial" w:hAnsi="Arial" w:cs="Arial"/>
              </w:rPr>
              <w:t>’.</w:t>
            </w:r>
          </w:p>
        </w:tc>
        <w:tc>
          <w:tcPr>
            <w:tcW w:w="1014" w:type="dxa"/>
          </w:tcPr>
          <w:p w:rsidR="006803B1" w:rsidRPr="00E126BE" w:rsidRDefault="006803B1" w:rsidP="006F7A71">
            <w:pPr>
              <w:pStyle w:val="T2BaseArray"/>
              <w:ind w:left="0" w:firstLine="0"/>
              <w:jc w:val="left"/>
              <w:rPr>
                <w:rFonts w:ascii="Arial" w:hAnsi="Arial" w:cs="Arial"/>
              </w:rPr>
            </w:pPr>
            <w:r w:rsidRPr="00E126BE">
              <w:rPr>
                <w:rFonts w:ascii="Arial" w:hAnsi="Arial" w:cs="Arial"/>
              </w:rPr>
              <w:t>0..1</w:t>
            </w:r>
          </w:p>
        </w:tc>
      </w:tr>
      <w:tr w:rsidR="006803B1" w:rsidRPr="002318F1" w:rsidTr="00916425">
        <w:tc>
          <w:tcPr>
            <w:tcW w:w="801"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last +</w:t>
            </w:r>
            <w:r>
              <w:rPr>
                <w:rFonts w:ascii="Arial" w:hAnsi="Arial" w:cs="Arial"/>
              </w:rPr>
              <w:t>4</w:t>
            </w:r>
          </w:p>
        </w:tc>
        <w:tc>
          <w:tcPr>
            <w:tcW w:w="851"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last +</w:t>
            </w:r>
            <w:r>
              <w:rPr>
                <w:rFonts w:ascii="Arial" w:hAnsi="Arial" w:cs="Arial"/>
              </w:rPr>
              <w:t>4</w:t>
            </w:r>
          </w:p>
        </w:tc>
        <w:tc>
          <w:tcPr>
            <w:tcW w:w="2284"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Error Code</w:t>
            </w:r>
            <w:r>
              <w:rPr>
                <w:rFonts w:ascii="Arial" w:hAnsi="Arial" w:cs="Arial"/>
              </w:rPr>
              <w:t xml:space="preserve"> 2</w:t>
            </w:r>
          </w:p>
        </w:tc>
        <w:tc>
          <w:tcPr>
            <w:tcW w:w="2976"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CHAR (4)</w:t>
            </w:r>
          </w:p>
        </w:tc>
        <w:tc>
          <w:tcPr>
            <w:tcW w:w="3402" w:type="dxa"/>
          </w:tcPr>
          <w:p w:rsidR="006803B1" w:rsidRDefault="006803B1" w:rsidP="00947102">
            <w:pPr>
              <w:pStyle w:val="T2BaseArray"/>
              <w:ind w:left="0" w:firstLine="0"/>
              <w:jc w:val="left"/>
              <w:rPr>
                <w:rFonts w:ascii="Arial" w:hAnsi="Arial" w:cs="Arial"/>
              </w:rPr>
            </w:pPr>
            <w:r>
              <w:rPr>
                <w:rFonts w:ascii="Arial" w:hAnsi="Arial" w:cs="Arial"/>
              </w:rPr>
              <w:t>Code of the error.</w:t>
            </w:r>
          </w:p>
        </w:tc>
        <w:tc>
          <w:tcPr>
            <w:tcW w:w="2609" w:type="dxa"/>
          </w:tcPr>
          <w:p w:rsidR="006803B1" w:rsidRDefault="006803B1" w:rsidP="00947102">
            <w:pPr>
              <w:pStyle w:val="T2BaseArray"/>
              <w:ind w:left="0" w:firstLine="0"/>
              <w:jc w:val="left"/>
              <w:rPr>
                <w:rFonts w:ascii="Arial" w:hAnsi="Arial" w:cs="Arial"/>
              </w:rPr>
            </w:pPr>
            <w:r w:rsidRPr="00E126BE">
              <w:rPr>
                <w:rFonts w:ascii="Arial" w:hAnsi="Arial" w:cs="Arial"/>
              </w:rPr>
              <w:t xml:space="preserve">Occurs when </w:t>
            </w:r>
            <w:r>
              <w:rPr>
                <w:rFonts w:ascii="Arial" w:hAnsi="Arial" w:cs="Arial"/>
              </w:rPr>
              <w:t>S</w:t>
            </w:r>
            <w:r w:rsidRPr="00E126BE">
              <w:rPr>
                <w:rFonts w:ascii="Arial" w:hAnsi="Arial" w:cs="Arial"/>
              </w:rPr>
              <w:t xml:space="preserve">tatus </w:t>
            </w:r>
            <w:r>
              <w:rPr>
                <w:rFonts w:ascii="Arial" w:hAnsi="Arial" w:cs="Arial"/>
              </w:rPr>
              <w:t>is ‘</w:t>
            </w:r>
            <w:r w:rsidRPr="00E126BE">
              <w:rPr>
                <w:rFonts w:ascii="Arial" w:hAnsi="Arial" w:cs="Arial"/>
              </w:rPr>
              <w:t>Not migrated</w:t>
            </w:r>
            <w:r>
              <w:rPr>
                <w:rFonts w:ascii="Arial" w:hAnsi="Arial" w:cs="Arial"/>
              </w:rPr>
              <w:t>’.</w:t>
            </w:r>
          </w:p>
        </w:tc>
        <w:tc>
          <w:tcPr>
            <w:tcW w:w="1014"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0..1</w:t>
            </w:r>
          </w:p>
        </w:tc>
      </w:tr>
      <w:tr w:rsidR="006803B1" w:rsidRPr="002318F1" w:rsidTr="00916425">
        <w:tc>
          <w:tcPr>
            <w:tcW w:w="801"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last +</w:t>
            </w:r>
            <w:r>
              <w:rPr>
                <w:rFonts w:ascii="Arial" w:hAnsi="Arial" w:cs="Arial"/>
              </w:rPr>
              <w:t>5</w:t>
            </w:r>
          </w:p>
        </w:tc>
        <w:tc>
          <w:tcPr>
            <w:tcW w:w="851"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last +</w:t>
            </w:r>
            <w:r>
              <w:rPr>
                <w:rFonts w:ascii="Arial" w:hAnsi="Arial" w:cs="Arial"/>
              </w:rPr>
              <w:t>5</w:t>
            </w:r>
          </w:p>
        </w:tc>
        <w:tc>
          <w:tcPr>
            <w:tcW w:w="2284"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Error Description</w:t>
            </w:r>
            <w:r>
              <w:rPr>
                <w:rFonts w:ascii="Arial" w:hAnsi="Arial" w:cs="Arial"/>
              </w:rPr>
              <w:t xml:space="preserve"> 2</w:t>
            </w:r>
          </w:p>
        </w:tc>
        <w:tc>
          <w:tcPr>
            <w:tcW w:w="2976"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VARCHAR (</w:t>
            </w:r>
            <w:r>
              <w:rPr>
                <w:rFonts w:ascii="Arial" w:hAnsi="Arial" w:cs="Arial"/>
              </w:rPr>
              <w:t>210</w:t>
            </w:r>
            <w:r w:rsidRPr="00E126BE">
              <w:rPr>
                <w:rFonts w:ascii="Arial" w:hAnsi="Arial" w:cs="Arial"/>
              </w:rPr>
              <w:t>)</w:t>
            </w:r>
          </w:p>
        </w:tc>
        <w:tc>
          <w:tcPr>
            <w:tcW w:w="3402" w:type="dxa"/>
          </w:tcPr>
          <w:p w:rsidR="006803B1" w:rsidRDefault="006803B1" w:rsidP="00947102">
            <w:pPr>
              <w:pStyle w:val="T2BaseArray"/>
              <w:ind w:left="0" w:firstLine="0"/>
              <w:jc w:val="left"/>
              <w:rPr>
                <w:rFonts w:ascii="Arial" w:hAnsi="Arial" w:cs="Arial"/>
              </w:rPr>
            </w:pPr>
            <w:r>
              <w:rPr>
                <w:rFonts w:ascii="Arial" w:hAnsi="Arial" w:cs="Arial"/>
              </w:rPr>
              <w:t>Description of the error.</w:t>
            </w:r>
          </w:p>
        </w:tc>
        <w:tc>
          <w:tcPr>
            <w:tcW w:w="2609" w:type="dxa"/>
          </w:tcPr>
          <w:p w:rsidR="006803B1" w:rsidRDefault="006803B1" w:rsidP="00947102">
            <w:pPr>
              <w:pStyle w:val="T2BaseArray"/>
              <w:ind w:left="0" w:firstLine="0"/>
              <w:jc w:val="left"/>
              <w:rPr>
                <w:rFonts w:ascii="Arial" w:hAnsi="Arial" w:cs="Arial"/>
              </w:rPr>
            </w:pPr>
            <w:r>
              <w:rPr>
                <w:rFonts w:ascii="Arial" w:hAnsi="Arial" w:cs="Arial"/>
              </w:rPr>
              <w:t>Occurs when S</w:t>
            </w:r>
            <w:r w:rsidRPr="00E126BE">
              <w:rPr>
                <w:rFonts w:ascii="Arial" w:hAnsi="Arial" w:cs="Arial"/>
              </w:rPr>
              <w:t xml:space="preserve">tatus </w:t>
            </w:r>
            <w:r>
              <w:rPr>
                <w:rFonts w:ascii="Arial" w:hAnsi="Arial" w:cs="Arial"/>
              </w:rPr>
              <w:t>is ‘</w:t>
            </w:r>
            <w:r w:rsidRPr="00E126BE">
              <w:rPr>
                <w:rFonts w:ascii="Arial" w:hAnsi="Arial" w:cs="Arial"/>
              </w:rPr>
              <w:t>Not migrated</w:t>
            </w:r>
            <w:r>
              <w:rPr>
                <w:rFonts w:ascii="Arial" w:hAnsi="Arial" w:cs="Arial"/>
              </w:rPr>
              <w:t>’.</w:t>
            </w:r>
          </w:p>
        </w:tc>
        <w:tc>
          <w:tcPr>
            <w:tcW w:w="1014"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0..1</w:t>
            </w:r>
          </w:p>
        </w:tc>
      </w:tr>
      <w:tr w:rsidR="006803B1" w:rsidRPr="002318F1" w:rsidTr="00916425">
        <w:tc>
          <w:tcPr>
            <w:tcW w:w="801"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last +</w:t>
            </w:r>
            <w:r>
              <w:rPr>
                <w:rFonts w:ascii="Arial" w:hAnsi="Arial" w:cs="Arial"/>
              </w:rPr>
              <w:t>6</w:t>
            </w:r>
          </w:p>
        </w:tc>
        <w:tc>
          <w:tcPr>
            <w:tcW w:w="851"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last +</w:t>
            </w:r>
            <w:r>
              <w:rPr>
                <w:rFonts w:ascii="Arial" w:hAnsi="Arial" w:cs="Arial"/>
              </w:rPr>
              <w:t>6</w:t>
            </w:r>
          </w:p>
        </w:tc>
        <w:tc>
          <w:tcPr>
            <w:tcW w:w="2284"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Error Code</w:t>
            </w:r>
            <w:r>
              <w:rPr>
                <w:rFonts w:ascii="Arial" w:hAnsi="Arial" w:cs="Arial"/>
              </w:rPr>
              <w:t xml:space="preserve"> 3</w:t>
            </w:r>
          </w:p>
        </w:tc>
        <w:tc>
          <w:tcPr>
            <w:tcW w:w="2976"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CHAR (4)</w:t>
            </w:r>
          </w:p>
        </w:tc>
        <w:tc>
          <w:tcPr>
            <w:tcW w:w="3402" w:type="dxa"/>
          </w:tcPr>
          <w:p w:rsidR="006803B1" w:rsidRDefault="006803B1" w:rsidP="00947102">
            <w:pPr>
              <w:pStyle w:val="T2BaseArray"/>
              <w:ind w:left="0" w:firstLine="0"/>
              <w:jc w:val="left"/>
              <w:rPr>
                <w:rFonts w:ascii="Arial" w:hAnsi="Arial" w:cs="Arial"/>
              </w:rPr>
            </w:pPr>
            <w:r>
              <w:rPr>
                <w:rFonts w:ascii="Arial" w:hAnsi="Arial" w:cs="Arial"/>
              </w:rPr>
              <w:t>Code of the error.</w:t>
            </w:r>
          </w:p>
        </w:tc>
        <w:tc>
          <w:tcPr>
            <w:tcW w:w="2609" w:type="dxa"/>
          </w:tcPr>
          <w:p w:rsidR="006803B1" w:rsidRDefault="006803B1" w:rsidP="00947102">
            <w:pPr>
              <w:pStyle w:val="T2BaseArray"/>
              <w:ind w:left="0" w:firstLine="0"/>
              <w:jc w:val="left"/>
              <w:rPr>
                <w:rFonts w:ascii="Arial" w:hAnsi="Arial" w:cs="Arial"/>
              </w:rPr>
            </w:pPr>
            <w:r w:rsidRPr="00E126BE">
              <w:rPr>
                <w:rFonts w:ascii="Arial" w:hAnsi="Arial" w:cs="Arial"/>
              </w:rPr>
              <w:t xml:space="preserve">Occurs when </w:t>
            </w:r>
            <w:r>
              <w:rPr>
                <w:rFonts w:ascii="Arial" w:hAnsi="Arial" w:cs="Arial"/>
              </w:rPr>
              <w:t>S</w:t>
            </w:r>
            <w:r w:rsidRPr="00E126BE">
              <w:rPr>
                <w:rFonts w:ascii="Arial" w:hAnsi="Arial" w:cs="Arial"/>
              </w:rPr>
              <w:t xml:space="preserve">tatus </w:t>
            </w:r>
            <w:r>
              <w:rPr>
                <w:rFonts w:ascii="Arial" w:hAnsi="Arial" w:cs="Arial"/>
              </w:rPr>
              <w:t>is ‘</w:t>
            </w:r>
            <w:r w:rsidRPr="00E126BE">
              <w:rPr>
                <w:rFonts w:ascii="Arial" w:hAnsi="Arial" w:cs="Arial"/>
              </w:rPr>
              <w:t>Not migrated</w:t>
            </w:r>
            <w:r>
              <w:rPr>
                <w:rFonts w:ascii="Arial" w:hAnsi="Arial" w:cs="Arial"/>
              </w:rPr>
              <w:t>’.</w:t>
            </w:r>
          </w:p>
        </w:tc>
        <w:tc>
          <w:tcPr>
            <w:tcW w:w="1014"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0..1</w:t>
            </w:r>
          </w:p>
        </w:tc>
      </w:tr>
      <w:tr w:rsidR="006803B1" w:rsidRPr="002318F1" w:rsidTr="00916425">
        <w:tc>
          <w:tcPr>
            <w:tcW w:w="801"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last +</w:t>
            </w:r>
            <w:r>
              <w:rPr>
                <w:rFonts w:ascii="Arial" w:hAnsi="Arial" w:cs="Arial"/>
              </w:rPr>
              <w:t>7</w:t>
            </w:r>
          </w:p>
        </w:tc>
        <w:tc>
          <w:tcPr>
            <w:tcW w:w="851"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last +</w:t>
            </w:r>
            <w:r>
              <w:rPr>
                <w:rFonts w:ascii="Arial" w:hAnsi="Arial" w:cs="Arial"/>
              </w:rPr>
              <w:t>7</w:t>
            </w:r>
          </w:p>
        </w:tc>
        <w:tc>
          <w:tcPr>
            <w:tcW w:w="2284"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Error Description</w:t>
            </w:r>
            <w:r>
              <w:rPr>
                <w:rFonts w:ascii="Arial" w:hAnsi="Arial" w:cs="Arial"/>
              </w:rPr>
              <w:t xml:space="preserve"> 3</w:t>
            </w:r>
          </w:p>
        </w:tc>
        <w:tc>
          <w:tcPr>
            <w:tcW w:w="2976"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VARCHAR (</w:t>
            </w:r>
            <w:r>
              <w:rPr>
                <w:rFonts w:ascii="Arial" w:hAnsi="Arial" w:cs="Arial"/>
              </w:rPr>
              <w:t>210</w:t>
            </w:r>
            <w:r w:rsidRPr="00E126BE">
              <w:rPr>
                <w:rFonts w:ascii="Arial" w:hAnsi="Arial" w:cs="Arial"/>
              </w:rPr>
              <w:t>)</w:t>
            </w:r>
          </w:p>
        </w:tc>
        <w:tc>
          <w:tcPr>
            <w:tcW w:w="3402" w:type="dxa"/>
          </w:tcPr>
          <w:p w:rsidR="006803B1" w:rsidRDefault="006803B1" w:rsidP="00947102">
            <w:pPr>
              <w:pStyle w:val="T2BaseArray"/>
              <w:ind w:left="0" w:firstLine="0"/>
              <w:jc w:val="left"/>
              <w:rPr>
                <w:rFonts w:ascii="Arial" w:hAnsi="Arial" w:cs="Arial"/>
              </w:rPr>
            </w:pPr>
            <w:r>
              <w:rPr>
                <w:rFonts w:ascii="Arial" w:hAnsi="Arial" w:cs="Arial"/>
              </w:rPr>
              <w:t>Description of the error.</w:t>
            </w:r>
          </w:p>
        </w:tc>
        <w:tc>
          <w:tcPr>
            <w:tcW w:w="2609" w:type="dxa"/>
          </w:tcPr>
          <w:p w:rsidR="006803B1" w:rsidRDefault="006803B1" w:rsidP="00947102">
            <w:pPr>
              <w:pStyle w:val="T2BaseArray"/>
              <w:ind w:left="0" w:firstLine="0"/>
              <w:jc w:val="left"/>
              <w:rPr>
                <w:rFonts w:ascii="Arial" w:hAnsi="Arial" w:cs="Arial"/>
              </w:rPr>
            </w:pPr>
            <w:r>
              <w:rPr>
                <w:rFonts w:ascii="Arial" w:hAnsi="Arial" w:cs="Arial"/>
              </w:rPr>
              <w:t>Occurs when S</w:t>
            </w:r>
            <w:r w:rsidRPr="00E126BE">
              <w:rPr>
                <w:rFonts w:ascii="Arial" w:hAnsi="Arial" w:cs="Arial"/>
              </w:rPr>
              <w:t xml:space="preserve">tatus </w:t>
            </w:r>
            <w:r>
              <w:rPr>
                <w:rFonts w:ascii="Arial" w:hAnsi="Arial" w:cs="Arial"/>
              </w:rPr>
              <w:t>is ‘</w:t>
            </w:r>
            <w:r w:rsidRPr="00E126BE">
              <w:rPr>
                <w:rFonts w:ascii="Arial" w:hAnsi="Arial" w:cs="Arial"/>
              </w:rPr>
              <w:t>Not migrated</w:t>
            </w:r>
            <w:r>
              <w:rPr>
                <w:rFonts w:ascii="Arial" w:hAnsi="Arial" w:cs="Arial"/>
              </w:rPr>
              <w:t>’.</w:t>
            </w:r>
          </w:p>
        </w:tc>
        <w:tc>
          <w:tcPr>
            <w:tcW w:w="1014"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0..1</w:t>
            </w:r>
          </w:p>
        </w:tc>
      </w:tr>
      <w:tr w:rsidR="006803B1" w:rsidRPr="002318F1" w:rsidTr="00916425">
        <w:tc>
          <w:tcPr>
            <w:tcW w:w="801"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last +</w:t>
            </w:r>
            <w:r>
              <w:rPr>
                <w:rFonts w:ascii="Arial" w:hAnsi="Arial" w:cs="Arial"/>
              </w:rPr>
              <w:t>8</w:t>
            </w:r>
          </w:p>
        </w:tc>
        <w:tc>
          <w:tcPr>
            <w:tcW w:w="851"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last +</w:t>
            </w:r>
            <w:r>
              <w:rPr>
                <w:rFonts w:ascii="Arial" w:hAnsi="Arial" w:cs="Arial"/>
              </w:rPr>
              <w:t>8</w:t>
            </w:r>
          </w:p>
        </w:tc>
        <w:tc>
          <w:tcPr>
            <w:tcW w:w="2284"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Error Code</w:t>
            </w:r>
            <w:r>
              <w:rPr>
                <w:rFonts w:ascii="Arial" w:hAnsi="Arial" w:cs="Arial"/>
              </w:rPr>
              <w:t xml:space="preserve"> 4</w:t>
            </w:r>
          </w:p>
        </w:tc>
        <w:tc>
          <w:tcPr>
            <w:tcW w:w="2976"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CHAR (4)</w:t>
            </w:r>
          </w:p>
        </w:tc>
        <w:tc>
          <w:tcPr>
            <w:tcW w:w="3402" w:type="dxa"/>
          </w:tcPr>
          <w:p w:rsidR="006803B1" w:rsidRDefault="006803B1" w:rsidP="00947102">
            <w:pPr>
              <w:pStyle w:val="T2BaseArray"/>
              <w:ind w:left="0" w:firstLine="0"/>
              <w:jc w:val="left"/>
              <w:rPr>
                <w:rFonts w:ascii="Arial" w:hAnsi="Arial" w:cs="Arial"/>
              </w:rPr>
            </w:pPr>
            <w:r>
              <w:rPr>
                <w:rFonts w:ascii="Arial" w:hAnsi="Arial" w:cs="Arial"/>
              </w:rPr>
              <w:t>Code of the error.</w:t>
            </w:r>
          </w:p>
        </w:tc>
        <w:tc>
          <w:tcPr>
            <w:tcW w:w="2609" w:type="dxa"/>
          </w:tcPr>
          <w:p w:rsidR="006803B1" w:rsidRDefault="006803B1" w:rsidP="00947102">
            <w:pPr>
              <w:pStyle w:val="T2BaseArray"/>
              <w:ind w:left="0" w:firstLine="0"/>
              <w:jc w:val="left"/>
              <w:rPr>
                <w:rFonts w:ascii="Arial" w:hAnsi="Arial" w:cs="Arial"/>
              </w:rPr>
            </w:pPr>
            <w:r w:rsidRPr="00E126BE">
              <w:rPr>
                <w:rFonts w:ascii="Arial" w:hAnsi="Arial" w:cs="Arial"/>
              </w:rPr>
              <w:t xml:space="preserve">Occurs when </w:t>
            </w:r>
            <w:r>
              <w:rPr>
                <w:rFonts w:ascii="Arial" w:hAnsi="Arial" w:cs="Arial"/>
              </w:rPr>
              <w:t>S</w:t>
            </w:r>
            <w:r w:rsidRPr="00E126BE">
              <w:rPr>
                <w:rFonts w:ascii="Arial" w:hAnsi="Arial" w:cs="Arial"/>
              </w:rPr>
              <w:t xml:space="preserve">tatus </w:t>
            </w:r>
            <w:r>
              <w:rPr>
                <w:rFonts w:ascii="Arial" w:hAnsi="Arial" w:cs="Arial"/>
              </w:rPr>
              <w:t>is ‘</w:t>
            </w:r>
            <w:r w:rsidRPr="00E126BE">
              <w:rPr>
                <w:rFonts w:ascii="Arial" w:hAnsi="Arial" w:cs="Arial"/>
              </w:rPr>
              <w:t>Not migrated</w:t>
            </w:r>
            <w:r>
              <w:rPr>
                <w:rFonts w:ascii="Arial" w:hAnsi="Arial" w:cs="Arial"/>
              </w:rPr>
              <w:t>’.</w:t>
            </w:r>
          </w:p>
        </w:tc>
        <w:tc>
          <w:tcPr>
            <w:tcW w:w="1014"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0..1</w:t>
            </w:r>
          </w:p>
        </w:tc>
      </w:tr>
      <w:tr w:rsidR="006803B1" w:rsidRPr="002318F1" w:rsidTr="00916425">
        <w:tc>
          <w:tcPr>
            <w:tcW w:w="801"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lastRenderedPageBreak/>
              <w:t>last +</w:t>
            </w:r>
            <w:r>
              <w:rPr>
                <w:rFonts w:ascii="Arial" w:hAnsi="Arial" w:cs="Arial"/>
              </w:rPr>
              <w:t>9</w:t>
            </w:r>
          </w:p>
        </w:tc>
        <w:tc>
          <w:tcPr>
            <w:tcW w:w="851"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last +</w:t>
            </w:r>
            <w:r>
              <w:rPr>
                <w:rFonts w:ascii="Arial" w:hAnsi="Arial" w:cs="Arial"/>
              </w:rPr>
              <w:t>9</w:t>
            </w:r>
          </w:p>
        </w:tc>
        <w:tc>
          <w:tcPr>
            <w:tcW w:w="2284"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Error Description</w:t>
            </w:r>
            <w:r>
              <w:rPr>
                <w:rFonts w:ascii="Arial" w:hAnsi="Arial" w:cs="Arial"/>
              </w:rPr>
              <w:t xml:space="preserve"> 4</w:t>
            </w:r>
          </w:p>
        </w:tc>
        <w:tc>
          <w:tcPr>
            <w:tcW w:w="2976"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VARCHAR (</w:t>
            </w:r>
            <w:r>
              <w:rPr>
                <w:rFonts w:ascii="Arial" w:hAnsi="Arial" w:cs="Arial"/>
              </w:rPr>
              <w:t>210</w:t>
            </w:r>
            <w:r w:rsidRPr="00E126BE">
              <w:rPr>
                <w:rFonts w:ascii="Arial" w:hAnsi="Arial" w:cs="Arial"/>
              </w:rPr>
              <w:t>)</w:t>
            </w:r>
          </w:p>
        </w:tc>
        <w:tc>
          <w:tcPr>
            <w:tcW w:w="3402" w:type="dxa"/>
          </w:tcPr>
          <w:p w:rsidR="006803B1" w:rsidRDefault="006803B1" w:rsidP="00947102">
            <w:pPr>
              <w:pStyle w:val="T2BaseArray"/>
              <w:ind w:left="0" w:firstLine="0"/>
              <w:jc w:val="left"/>
              <w:rPr>
                <w:rFonts w:ascii="Arial" w:hAnsi="Arial" w:cs="Arial"/>
              </w:rPr>
            </w:pPr>
            <w:r>
              <w:rPr>
                <w:rFonts w:ascii="Arial" w:hAnsi="Arial" w:cs="Arial"/>
              </w:rPr>
              <w:t>Description of the error.</w:t>
            </w:r>
          </w:p>
        </w:tc>
        <w:tc>
          <w:tcPr>
            <w:tcW w:w="2609" w:type="dxa"/>
          </w:tcPr>
          <w:p w:rsidR="006803B1" w:rsidRDefault="006803B1" w:rsidP="00947102">
            <w:pPr>
              <w:pStyle w:val="T2BaseArray"/>
              <w:ind w:left="0" w:firstLine="0"/>
              <w:jc w:val="left"/>
              <w:rPr>
                <w:rFonts w:ascii="Arial" w:hAnsi="Arial" w:cs="Arial"/>
              </w:rPr>
            </w:pPr>
            <w:r>
              <w:rPr>
                <w:rFonts w:ascii="Arial" w:hAnsi="Arial" w:cs="Arial"/>
              </w:rPr>
              <w:t>Occurs when S</w:t>
            </w:r>
            <w:r w:rsidRPr="00E126BE">
              <w:rPr>
                <w:rFonts w:ascii="Arial" w:hAnsi="Arial" w:cs="Arial"/>
              </w:rPr>
              <w:t xml:space="preserve">tatus </w:t>
            </w:r>
            <w:r>
              <w:rPr>
                <w:rFonts w:ascii="Arial" w:hAnsi="Arial" w:cs="Arial"/>
              </w:rPr>
              <w:t>is ‘</w:t>
            </w:r>
            <w:r w:rsidRPr="00E126BE">
              <w:rPr>
                <w:rFonts w:ascii="Arial" w:hAnsi="Arial" w:cs="Arial"/>
              </w:rPr>
              <w:t>Not migrated</w:t>
            </w:r>
            <w:r>
              <w:rPr>
                <w:rFonts w:ascii="Arial" w:hAnsi="Arial" w:cs="Arial"/>
              </w:rPr>
              <w:t>’.</w:t>
            </w:r>
          </w:p>
        </w:tc>
        <w:tc>
          <w:tcPr>
            <w:tcW w:w="1014"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0..1</w:t>
            </w:r>
          </w:p>
        </w:tc>
      </w:tr>
      <w:tr w:rsidR="006803B1" w:rsidRPr="002318F1" w:rsidTr="00916425">
        <w:tc>
          <w:tcPr>
            <w:tcW w:w="801"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last +</w:t>
            </w:r>
            <w:r>
              <w:rPr>
                <w:rFonts w:ascii="Arial" w:hAnsi="Arial" w:cs="Arial"/>
              </w:rPr>
              <w:t>10</w:t>
            </w:r>
          </w:p>
        </w:tc>
        <w:tc>
          <w:tcPr>
            <w:tcW w:w="851"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last +</w:t>
            </w:r>
            <w:r>
              <w:rPr>
                <w:rFonts w:ascii="Arial" w:hAnsi="Arial" w:cs="Arial"/>
              </w:rPr>
              <w:t>10</w:t>
            </w:r>
          </w:p>
        </w:tc>
        <w:tc>
          <w:tcPr>
            <w:tcW w:w="2284"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Error Code</w:t>
            </w:r>
            <w:r>
              <w:rPr>
                <w:rFonts w:ascii="Arial" w:hAnsi="Arial" w:cs="Arial"/>
              </w:rPr>
              <w:t xml:space="preserve"> 5</w:t>
            </w:r>
          </w:p>
        </w:tc>
        <w:tc>
          <w:tcPr>
            <w:tcW w:w="2976"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CHAR (4)</w:t>
            </w:r>
          </w:p>
        </w:tc>
        <w:tc>
          <w:tcPr>
            <w:tcW w:w="3402" w:type="dxa"/>
          </w:tcPr>
          <w:p w:rsidR="006803B1" w:rsidRDefault="006803B1" w:rsidP="00947102">
            <w:pPr>
              <w:pStyle w:val="T2BaseArray"/>
              <w:ind w:left="0" w:firstLine="0"/>
              <w:jc w:val="left"/>
              <w:rPr>
                <w:rFonts w:ascii="Arial" w:hAnsi="Arial" w:cs="Arial"/>
              </w:rPr>
            </w:pPr>
            <w:r>
              <w:rPr>
                <w:rFonts w:ascii="Arial" w:hAnsi="Arial" w:cs="Arial"/>
              </w:rPr>
              <w:t>Code of the error.</w:t>
            </w:r>
          </w:p>
        </w:tc>
        <w:tc>
          <w:tcPr>
            <w:tcW w:w="2609" w:type="dxa"/>
          </w:tcPr>
          <w:p w:rsidR="006803B1" w:rsidRDefault="006803B1" w:rsidP="00947102">
            <w:pPr>
              <w:pStyle w:val="T2BaseArray"/>
              <w:ind w:left="0" w:firstLine="0"/>
              <w:jc w:val="left"/>
              <w:rPr>
                <w:rFonts w:ascii="Arial" w:hAnsi="Arial" w:cs="Arial"/>
              </w:rPr>
            </w:pPr>
            <w:r w:rsidRPr="00E126BE">
              <w:rPr>
                <w:rFonts w:ascii="Arial" w:hAnsi="Arial" w:cs="Arial"/>
              </w:rPr>
              <w:t xml:space="preserve">Occurs when </w:t>
            </w:r>
            <w:r>
              <w:rPr>
                <w:rFonts w:ascii="Arial" w:hAnsi="Arial" w:cs="Arial"/>
              </w:rPr>
              <w:t>S</w:t>
            </w:r>
            <w:r w:rsidRPr="00E126BE">
              <w:rPr>
                <w:rFonts w:ascii="Arial" w:hAnsi="Arial" w:cs="Arial"/>
              </w:rPr>
              <w:t xml:space="preserve">tatus </w:t>
            </w:r>
            <w:r>
              <w:rPr>
                <w:rFonts w:ascii="Arial" w:hAnsi="Arial" w:cs="Arial"/>
              </w:rPr>
              <w:t>is ‘</w:t>
            </w:r>
            <w:r w:rsidRPr="00E126BE">
              <w:rPr>
                <w:rFonts w:ascii="Arial" w:hAnsi="Arial" w:cs="Arial"/>
              </w:rPr>
              <w:t>Not migrated</w:t>
            </w:r>
            <w:r>
              <w:rPr>
                <w:rFonts w:ascii="Arial" w:hAnsi="Arial" w:cs="Arial"/>
              </w:rPr>
              <w:t>’.</w:t>
            </w:r>
          </w:p>
        </w:tc>
        <w:tc>
          <w:tcPr>
            <w:tcW w:w="1014"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0..1</w:t>
            </w:r>
          </w:p>
        </w:tc>
      </w:tr>
      <w:tr w:rsidR="006803B1" w:rsidRPr="002318F1" w:rsidTr="00916425">
        <w:tc>
          <w:tcPr>
            <w:tcW w:w="801"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last +</w:t>
            </w:r>
            <w:r>
              <w:rPr>
                <w:rFonts w:ascii="Arial" w:hAnsi="Arial" w:cs="Arial"/>
              </w:rPr>
              <w:t>11</w:t>
            </w:r>
          </w:p>
        </w:tc>
        <w:tc>
          <w:tcPr>
            <w:tcW w:w="851"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last +</w:t>
            </w:r>
            <w:r>
              <w:rPr>
                <w:rFonts w:ascii="Arial" w:hAnsi="Arial" w:cs="Arial"/>
              </w:rPr>
              <w:t>11</w:t>
            </w:r>
          </w:p>
        </w:tc>
        <w:tc>
          <w:tcPr>
            <w:tcW w:w="2284"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Error Description</w:t>
            </w:r>
            <w:r>
              <w:rPr>
                <w:rFonts w:ascii="Arial" w:hAnsi="Arial" w:cs="Arial"/>
              </w:rPr>
              <w:t xml:space="preserve"> 5</w:t>
            </w:r>
          </w:p>
        </w:tc>
        <w:tc>
          <w:tcPr>
            <w:tcW w:w="2976"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VARCHAR (</w:t>
            </w:r>
            <w:r>
              <w:rPr>
                <w:rFonts w:ascii="Arial" w:hAnsi="Arial" w:cs="Arial"/>
              </w:rPr>
              <w:t>210</w:t>
            </w:r>
            <w:r w:rsidRPr="00E126BE">
              <w:rPr>
                <w:rFonts w:ascii="Arial" w:hAnsi="Arial" w:cs="Arial"/>
              </w:rPr>
              <w:t>)</w:t>
            </w:r>
          </w:p>
        </w:tc>
        <w:tc>
          <w:tcPr>
            <w:tcW w:w="3402" w:type="dxa"/>
          </w:tcPr>
          <w:p w:rsidR="006803B1" w:rsidRDefault="006803B1" w:rsidP="00947102">
            <w:pPr>
              <w:pStyle w:val="T2BaseArray"/>
              <w:ind w:left="0" w:firstLine="0"/>
              <w:jc w:val="left"/>
              <w:rPr>
                <w:rFonts w:ascii="Arial" w:hAnsi="Arial" w:cs="Arial"/>
              </w:rPr>
            </w:pPr>
            <w:r>
              <w:rPr>
                <w:rFonts w:ascii="Arial" w:hAnsi="Arial" w:cs="Arial"/>
              </w:rPr>
              <w:t>Description of the error.</w:t>
            </w:r>
          </w:p>
        </w:tc>
        <w:tc>
          <w:tcPr>
            <w:tcW w:w="2609" w:type="dxa"/>
          </w:tcPr>
          <w:p w:rsidR="006803B1" w:rsidRDefault="006803B1" w:rsidP="00947102">
            <w:pPr>
              <w:pStyle w:val="T2BaseArray"/>
              <w:ind w:left="0" w:firstLine="0"/>
              <w:jc w:val="left"/>
              <w:rPr>
                <w:rFonts w:ascii="Arial" w:hAnsi="Arial" w:cs="Arial"/>
              </w:rPr>
            </w:pPr>
            <w:r>
              <w:rPr>
                <w:rFonts w:ascii="Arial" w:hAnsi="Arial" w:cs="Arial"/>
              </w:rPr>
              <w:t>Occurs when S</w:t>
            </w:r>
            <w:r w:rsidRPr="00E126BE">
              <w:rPr>
                <w:rFonts w:ascii="Arial" w:hAnsi="Arial" w:cs="Arial"/>
              </w:rPr>
              <w:t xml:space="preserve">tatus </w:t>
            </w:r>
            <w:r>
              <w:rPr>
                <w:rFonts w:ascii="Arial" w:hAnsi="Arial" w:cs="Arial"/>
              </w:rPr>
              <w:t>is ‘</w:t>
            </w:r>
            <w:r w:rsidRPr="00E126BE">
              <w:rPr>
                <w:rFonts w:ascii="Arial" w:hAnsi="Arial" w:cs="Arial"/>
              </w:rPr>
              <w:t>Not migrated</w:t>
            </w:r>
            <w:r>
              <w:rPr>
                <w:rFonts w:ascii="Arial" w:hAnsi="Arial" w:cs="Arial"/>
              </w:rPr>
              <w:t>’.</w:t>
            </w:r>
          </w:p>
        </w:tc>
        <w:tc>
          <w:tcPr>
            <w:tcW w:w="1014" w:type="dxa"/>
          </w:tcPr>
          <w:p w:rsidR="006803B1" w:rsidRPr="00E126BE" w:rsidRDefault="006803B1" w:rsidP="00947102">
            <w:pPr>
              <w:pStyle w:val="T2BaseArray"/>
              <w:ind w:left="0" w:firstLine="0"/>
              <w:jc w:val="left"/>
              <w:rPr>
                <w:rFonts w:ascii="Arial" w:hAnsi="Arial" w:cs="Arial"/>
              </w:rPr>
            </w:pPr>
            <w:r w:rsidRPr="00E126BE">
              <w:rPr>
                <w:rFonts w:ascii="Arial" w:hAnsi="Arial" w:cs="Arial"/>
              </w:rPr>
              <w:t>0..1</w:t>
            </w:r>
          </w:p>
        </w:tc>
      </w:tr>
    </w:tbl>
    <w:p w:rsidR="006803B1" w:rsidRDefault="006803B1" w:rsidP="001429DB">
      <w:pPr>
        <w:rPr>
          <w:lang w:val="en-GB"/>
        </w:rPr>
      </w:pPr>
    </w:p>
    <w:p w:rsidR="006803B1" w:rsidRPr="00585542" w:rsidRDefault="006803B1" w:rsidP="00DE32BA">
      <w:pPr>
        <w:pStyle w:val="ListParagraph"/>
        <w:numPr>
          <w:ilvl w:val="0"/>
          <w:numId w:val="13"/>
        </w:numPr>
        <w:rPr>
          <w:rFonts w:ascii="Arial" w:hAnsi="Arial" w:cs="Arial"/>
          <w:lang w:val="en-GB"/>
        </w:rPr>
        <w:pPrChange w:id="3151" w:author="Author">
          <w:pPr>
            <w:pStyle w:val="ListParagraph"/>
            <w:numPr>
              <w:numId w:val="14"/>
            </w:numPr>
            <w:ind w:left="360" w:hanging="360"/>
          </w:pPr>
        </w:pPrChange>
      </w:pPr>
      <w:r w:rsidRPr="00585542">
        <w:rPr>
          <w:rFonts w:ascii="Arial" w:hAnsi="Arial" w:cs="Arial"/>
          <w:lang w:val="en-GB"/>
        </w:rPr>
        <w:t xml:space="preserve">“last” </w:t>
      </w:r>
      <w:r>
        <w:rPr>
          <w:rFonts w:ascii="Arial" w:hAnsi="Arial" w:cs="Arial"/>
          <w:lang w:val="en-GB"/>
        </w:rPr>
        <w:t>stands for the</w:t>
      </w:r>
      <w:r w:rsidRPr="00585542">
        <w:rPr>
          <w:rFonts w:ascii="Arial" w:hAnsi="Arial" w:cs="Arial"/>
          <w:lang w:val="en-GB"/>
        </w:rPr>
        <w:t xml:space="preserve"> last column with </w:t>
      </w:r>
      <w:r>
        <w:rPr>
          <w:rFonts w:ascii="Arial" w:hAnsi="Arial" w:cs="Arial"/>
          <w:lang w:val="en-GB"/>
        </w:rPr>
        <w:t>migration</w:t>
      </w:r>
      <w:r w:rsidRPr="00585542">
        <w:rPr>
          <w:rFonts w:ascii="Arial" w:hAnsi="Arial" w:cs="Arial"/>
          <w:lang w:val="en-GB"/>
        </w:rPr>
        <w:t xml:space="preserve"> data</w:t>
      </w:r>
    </w:p>
    <w:p w:rsidR="006803B1" w:rsidRPr="00AA18C3" w:rsidRDefault="006803B1" w:rsidP="00AA18C3">
      <w:pPr>
        <w:pStyle w:val="Heading3"/>
        <w:numPr>
          <w:ilvl w:val="0"/>
          <w:numId w:val="0"/>
        </w:numPr>
        <w:ind w:left="720"/>
        <w:rPr>
          <w:ins w:id="3152" w:author="Author"/>
        </w:rPr>
      </w:pPr>
    </w:p>
    <w:p w:rsidR="00AA18C3" w:rsidRPr="00AA18C3" w:rsidRDefault="00AA18C3" w:rsidP="00AA18C3">
      <w:pPr>
        <w:pStyle w:val="Heading3"/>
        <w:rPr>
          <w:ins w:id="3153" w:author="Author"/>
        </w:rPr>
      </w:pPr>
      <w:bookmarkStart w:id="3154" w:name="_Toc385494960"/>
      <w:commentRangeStart w:id="3155"/>
      <w:ins w:id="3156" w:author="Author">
        <w:r w:rsidRPr="00AA18C3">
          <w:t>Further Notifications for Free of Payment Settlement Instruction and Pending Instructions records</w:t>
        </w:r>
        <w:bookmarkEnd w:id="3154"/>
      </w:ins>
    </w:p>
    <w:p w:rsidR="00AA18C3" w:rsidRPr="00AA18C3" w:rsidRDefault="00AA18C3" w:rsidP="00AA18C3">
      <w:pPr>
        <w:rPr>
          <w:ins w:id="3157" w:author="Author"/>
          <w:rFonts w:ascii="Arial" w:hAnsi="Arial" w:cs="Arial"/>
          <w:lang w:val="en-GB"/>
        </w:rPr>
      </w:pPr>
      <w:ins w:id="3158" w:author="Author">
        <w:r w:rsidRPr="00AA18C3">
          <w:rPr>
            <w:rFonts w:ascii="Arial" w:hAnsi="Arial" w:cs="Arial"/>
            <w:lang w:val="en-GB"/>
          </w:rPr>
          <w:t>This data appears in the first row of each Free of Payment Settlement Instruction or Pending Instructions record. It is located right to the migration data.</w:t>
        </w:r>
      </w:ins>
    </w:p>
    <w:tbl>
      <w:tblPr>
        <w:tblpPr w:leftFromText="141" w:rightFromText="141" w:vertAnchor="text" w:horzAnchor="margin" w:tblpXSpec="right" w:tblpY="145"/>
        <w:tblW w:w="52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2"/>
        <w:gridCol w:w="1261"/>
        <w:gridCol w:w="2734"/>
        <w:gridCol w:w="2312"/>
        <w:gridCol w:w="2944"/>
        <w:gridCol w:w="2523"/>
        <w:gridCol w:w="1470"/>
      </w:tblGrid>
      <w:tr w:rsidR="00AA18C3" w:rsidRPr="00AA18C3" w:rsidTr="008B5B67">
        <w:trPr>
          <w:cantSplit/>
          <w:trHeight w:val="988"/>
          <w:ins w:id="3159" w:author="Author"/>
        </w:trPr>
        <w:tc>
          <w:tcPr>
            <w:tcW w:w="851" w:type="dxa"/>
            <w:shd w:val="pct15" w:color="auto" w:fill="auto"/>
            <w:textDirection w:val="btLr"/>
          </w:tcPr>
          <w:p w:rsidR="00AA18C3" w:rsidRPr="00AA18C3" w:rsidRDefault="00AA18C3" w:rsidP="008B5B67">
            <w:pPr>
              <w:ind w:left="113" w:right="113"/>
              <w:jc w:val="center"/>
              <w:rPr>
                <w:ins w:id="3160" w:author="Author"/>
                <w:rFonts w:ascii="Arial" w:hAnsi="Arial" w:cs="Arial"/>
                <w:b/>
                <w:sz w:val="18"/>
                <w:szCs w:val="18"/>
                <w:lang w:val="en-GB"/>
              </w:rPr>
            </w:pPr>
            <w:ins w:id="3161" w:author="Author">
              <w:r w:rsidRPr="00AA18C3">
                <w:rPr>
                  <w:rFonts w:ascii="Arial" w:hAnsi="Arial" w:cs="Arial"/>
                  <w:b/>
                  <w:sz w:val="18"/>
                  <w:szCs w:val="18"/>
                  <w:lang w:val="en-GB"/>
                </w:rPr>
                <w:t>Flat file  column</w:t>
              </w:r>
            </w:ins>
          </w:p>
        </w:tc>
        <w:tc>
          <w:tcPr>
            <w:tcW w:w="850" w:type="dxa"/>
            <w:shd w:val="pct15" w:color="auto" w:fill="auto"/>
            <w:textDirection w:val="btLr"/>
          </w:tcPr>
          <w:p w:rsidR="00AA18C3" w:rsidRPr="00AA18C3" w:rsidRDefault="00AA18C3" w:rsidP="008B5B67">
            <w:pPr>
              <w:ind w:left="113" w:right="113"/>
              <w:jc w:val="center"/>
              <w:rPr>
                <w:ins w:id="3162" w:author="Author"/>
                <w:rFonts w:ascii="Arial" w:hAnsi="Arial" w:cs="Arial"/>
                <w:b/>
                <w:sz w:val="18"/>
                <w:szCs w:val="18"/>
                <w:lang w:val="en-GB"/>
              </w:rPr>
            </w:pPr>
            <w:ins w:id="3163" w:author="Author">
              <w:r w:rsidRPr="00AA18C3">
                <w:rPr>
                  <w:rFonts w:ascii="Arial" w:hAnsi="Arial" w:cs="Arial"/>
                  <w:b/>
                  <w:sz w:val="18"/>
                  <w:szCs w:val="18"/>
                  <w:lang w:val="en-GB"/>
                </w:rPr>
                <w:t>Excel Column</w:t>
              </w:r>
            </w:ins>
          </w:p>
        </w:tc>
        <w:tc>
          <w:tcPr>
            <w:tcW w:w="1843" w:type="dxa"/>
            <w:shd w:val="pct15" w:color="auto" w:fill="auto"/>
          </w:tcPr>
          <w:p w:rsidR="00AA18C3" w:rsidRPr="00AA18C3" w:rsidRDefault="00AA18C3" w:rsidP="008B5B67">
            <w:pPr>
              <w:pStyle w:val="T2BaseArray"/>
              <w:jc w:val="center"/>
              <w:rPr>
                <w:ins w:id="3164" w:author="Author"/>
                <w:rFonts w:ascii="Arial" w:hAnsi="Arial" w:cs="Arial"/>
                <w:b/>
              </w:rPr>
            </w:pPr>
            <w:ins w:id="3165" w:author="Author">
              <w:r w:rsidRPr="00AA18C3">
                <w:rPr>
                  <w:rFonts w:ascii="Arial" w:hAnsi="Arial" w:cs="Arial"/>
                  <w:b/>
                </w:rPr>
                <w:t>Field</w:t>
              </w:r>
            </w:ins>
          </w:p>
        </w:tc>
        <w:tc>
          <w:tcPr>
            <w:tcW w:w="1559" w:type="dxa"/>
            <w:shd w:val="pct15" w:color="auto" w:fill="auto"/>
          </w:tcPr>
          <w:p w:rsidR="00AA18C3" w:rsidRPr="00AA18C3" w:rsidRDefault="00AA18C3" w:rsidP="008B5B67">
            <w:pPr>
              <w:pStyle w:val="T2BaseArray"/>
              <w:jc w:val="center"/>
              <w:rPr>
                <w:ins w:id="3166" w:author="Author"/>
                <w:rFonts w:ascii="Arial" w:hAnsi="Arial" w:cs="Arial"/>
                <w:b/>
              </w:rPr>
            </w:pPr>
            <w:ins w:id="3167" w:author="Author">
              <w:r w:rsidRPr="00AA18C3">
                <w:rPr>
                  <w:rFonts w:ascii="Arial" w:hAnsi="Arial" w:cs="Arial"/>
                  <w:b/>
                </w:rPr>
                <w:t>Format</w:t>
              </w:r>
            </w:ins>
          </w:p>
        </w:tc>
        <w:tc>
          <w:tcPr>
            <w:tcW w:w="1985" w:type="dxa"/>
            <w:shd w:val="pct15" w:color="auto" w:fill="auto"/>
          </w:tcPr>
          <w:p w:rsidR="00AA18C3" w:rsidRPr="00AA18C3" w:rsidRDefault="00AA18C3" w:rsidP="008B5B67">
            <w:pPr>
              <w:pStyle w:val="T2BaseArray"/>
              <w:jc w:val="center"/>
              <w:rPr>
                <w:ins w:id="3168" w:author="Author"/>
                <w:rFonts w:ascii="Arial" w:hAnsi="Arial" w:cs="Arial"/>
                <w:b/>
              </w:rPr>
            </w:pPr>
            <w:ins w:id="3169" w:author="Author">
              <w:r w:rsidRPr="00AA18C3">
                <w:rPr>
                  <w:rFonts w:ascii="Arial" w:hAnsi="Arial" w:cs="Arial"/>
                  <w:b/>
                </w:rPr>
                <w:t>Description</w:t>
              </w:r>
            </w:ins>
          </w:p>
        </w:tc>
        <w:tc>
          <w:tcPr>
            <w:tcW w:w="1701" w:type="dxa"/>
            <w:shd w:val="pct15" w:color="auto" w:fill="auto"/>
          </w:tcPr>
          <w:p w:rsidR="00AA18C3" w:rsidRPr="00AA18C3" w:rsidRDefault="00AA18C3" w:rsidP="008B5B67">
            <w:pPr>
              <w:pStyle w:val="T2BaseArray"/>
              <w:jc w:val="center"/>
              <w:rPr>
                <w:ins w:id="3170" w:author="Author"/>
                <w:rFonts w:ascii="Arial" w:hAnsi="Arial" w:cs="Arial"/>
                <w:b/>
              </w:rPr>
            </w:pPr>
            <w:ins w:id="3171" w:author="Author">
              <w:r w:rsidRPr="00AA18C3">
                <w:rPr>
                  <w:rFonts w:ascii="Arial" w:hAnsi="Arial" w:cs="Arial"/>
                  <w:b/>
                </w:rPr>
                <w:t>Rules</w:t>
              </w:r>
            </w:ins>
          </w:p>
        </w:tc>
        <w:tc>
          <w:tcPr>
            <w:tcW w:w="991" w:type="dxa"/>
            <w:shd w:val="pct15" w:color="auto" w:fill="auto"/>
          </w:tcPr>
          <w:p w:rsidR="00AA18C3" w:rsidRPr="00AA18C3" w:rsidRDefault="00AA18C3" w:rsidP="008B5B67">
            <w:pPr>
              <w:pStyle w:val="T2BaseArray"/>
              <w:jc w:val="center"/>
              <w:rPr>
                <w:ins w:id="3172" w:author="Author"/>
                <w:rFonts w:ascii="Arial" w:hAnsi="Arial" w:cs="Arial"/>
                <w:b/>
              </w:rPr>
            </w:pPr>
            <w:ins w:id="3173" w:author="Author">
              <w:r w:rsidRPr="00AA18C3">
                <w:rPr>
                  <w:rFonts w:ascii="Arial" w:hAnsi="Arial" w:cs="Arial"/>
                  <w:b/>
                </w:rPr>
                <w:t>Occurs per Record</w:t>
              </w:r>
            </w:ins>
          </w:p>
        </w:tc>
      </w:tr>
      <w:tr w:rsidR="00AA18C3" w:rsidRPr="00AA18C3" w:rsidTr="008B5B67">
        <w:trPr>
          <w:ins w:id="3174" w:author="Author"/>
        </w:trPr>
        <w:tc>
          <w:tcPr>
            <w:tcW w:w="851" w:type="dxa"/>
          </w:tcPr>
          <w:p w:rsidR="00AA18C3" w:rsidRPr="00AA18C3" w:rsidRDefault="00AA18C3" w:rsidP="008B5B67">
            <w:pPr>
              <w:pStyle w:val="T2BaseArray"/>
              <w:rPr>
                <w:ins w:id="3175" w:author="Author"/>
                <w:rFonts w:ascii="Arial" w:hAnsi="Arial" w:cs="Arial"/>
              </w:rPr>
            </w:pPr>
            <w:ins w:id="3176" w:author="Author">
              <w:r w:rsidRPr="00AA18C3">
                <w:rPr>
                  <w:rFonts w:ascii="Arial" w:hAnsi="Arial" w:cs="Arial"/>
                </w:rPr>
                <w:t>last +1</w:t>
              </w:r>
            </w:ins>
          </w:p>
        </w:tc>
        <w:tc>
          <w:tcPr>
            <w:tcW w:w="850" w:type="dxa"/>
          </w:tcPr>
          <w:p w:rsidR="00AA18C3" w:rsidRPr="00AA18C3" w:rsidRDefault="00AA18C3" w:rsidP="008B5B67">
            <w:pPr>
              <w:pStyle w:val="T2BaseArray"/>
              <w:rPr>
                <w:ins w:id="3177" w:author="Author"/>
                <w:rFonts w:ascii="Arial" w:hAnsi="Arial" w:cs="Arial"/>
              </w:rPr>
            </w:pPr>
            <w:ins w:id="3178" w:author="Author">
              <w:r w:rsidRPr="00AA18C3">
                <w:rPr>
                  <w:rFonts w:ascii="Arial" w:hAnsi="Arial" w:cs="Arial"/>
                </w:rPr>
                <w:t>last +1</w:t>
              </w:r>
            </w:ins>
          </w:p>
        </w:tc>
        <w:tc>
          <w:tcPr>
            <w:tcW w:w="1843" w:type="dxa"/>
          </w:tcPr>
          <w:p w:rsidR="00AA18C3" w:rsidRPr="00AA18C3" w:rsidRDefault="00AA18C3" w:rsidP="008B5B67">
            <w:pPr>
              <w:pStyle w:val="T2BaseArray"/>
              <w:rPr>
                <w:ins w:id="3179" w:author="Author"/>
                <w:rFonts w:ascii="Arial" w:hAnsi="Arial" w:cs="Arial"/>
              </w:rPr>
            </w:pPr>
            <w:ins w:id="3180" w:author="Author">
              <w:r w:rsidRPr="00AA18C3">
                <w:rPr>
                  <w:rFonts w:ascii="Arial" w:hAnsi="Arial" w:cs="Arial"/>
                </w:rPr>
                <w:t>Status</w:t>
              </w:r>
            </w:ins>
          </w:p>
        </w:tc>
        <w:tc>
          <w:tcPr>
            <w:tcW w:w="1559" w:type="dxa"/>
          </w:tcPr>
          <w:p w:rsidR="00AA18C3" w:rsidRPr="00AA18C3" w:rsidRDefault="00AA18C3" w:rsidP="008B5B67">
            <w:pPr>
              <w:pStyle w:val="T2BaseArray"/>
              <w:rPr>
                <w:ins w:id="3181" w:author="Author"/>
                <w:rFonts w:ascii="Arial" w:hAnsi="Arial" w:cs="Arial"/>
              </w:rPr>
            </w:pPr>
            <w:ins w:id="3182" w:author="Author">
              <w:r w:rsidRPr="00AA18C3">
                <w:rPr>
                  <w:rFonts w:ascii="Arial" w:hAnsi="Arial" w:cs="Arial"/>
                </w:rPr>
                <w:t>Possible values:</w:t>
              </w:r>
            </w:ins>
          </w:p>
          <w:p w:rsidR="00AA18C3" w:rsidRPr="00AA18C3" w:rsidRDefault="00AA18C3" w:rsidP="00AA18C3">
            <w:pPr>
              <w:pStyle w:val="T2BaseArray"/>
              <w:numPr>
                <w:ilvl w:val="0"/>
                <w:numId w:val="24"/>
              </w:numPr>
              <w:jc w:val="left"/>
              <w:rPr>
                <w:ins w:id="3183" w:author="Author"/>
                <w:rFonts w:ascii="Arial" w:hAnsi="Arial" w:cs="Arial"/>
              </w:rPr>
            </w:pPr>
            <w:ins w:id="3184" w:author="Author">
              <w:r w:rsidRPr="00AA18C3">
                <w:rPr>
                  <w:rFonts w:ascii="Arial" w:hAnsi="Arial" w:cs="Arial"/>
                </w:rPr>
                <w:t>Migrated</w:t>
              </w:r>
            </w:ins>
          </w:p>
          <w:p w:rsidR="00AA18C3" w:rsidRPr="00AA18C3" w:rsidRDefault="00AA18C3" w:rsidP="00AA18C3">
            <w:pPr>
              <w:pStyle w:val="T2BaseArray"/>
              <w:numPr>
                <w:ilvl w:val="0"/>
                <w:numId w:val="24"/>
              </w:numPr>
              <w:jc w:val="left"/>
              <w:rPr>
                <w:ins w:id="3185" w:author="Author"/>
                <w:rFonts w:ascii="Arial" w:hAnsi="Arial" w:cs="Arial"/>
              </w:rPr>
            </w:pPr>
            <w:ins w:id="3186" w:author="Author">
              <w:r w:rsidRPr="00AA18C3">
                <w:rPr>
                  <w:rFonts w:ascii="Arial" w:hAnsi="Arial" w:cs="Arial"/>
                </w:rPr>
                <w:t>Not migrated</w:t>
              </w:r>
            </w:ins>
          </w:p>
        </w:tc>
        <w:tc>
          <w:tcPr>
            <w:tcW w:w="1985" w:type="dxa"/>
          </w:tcPr>
          <w:p w:rsidR="00AA18C3" w:rsidRPr="00AA18C3" w:rsidRDefault="00AA18C3" w:rsidP="008B5B67">
            <w:pPr>
              <w:pStyle w:val="T2BaseArray"/>
              <w:rPr>
                <w:ins w:id="3187" w:author="Author"/>
                <w:rFonts w:ascii="Arial" w:hAnsi="Arial" w:cs="Arial"/>
              </w:rPr>
            </w:pPr>
            <w:ins w:id="3188" w:author="Author">
              <w:r w:rsidRPr="00AA18C3">
                <w:rPr>
                  <w:rFonts w:ascii="Arial" w:hAnsi="Arial" w:cs="Arial"/>
                </w:rPr>
                <w:t>Status of the migration.</w:t>
              </w:r>
            </w:ins>
          </w:p>
        </w:tc>
        <w:tc>
          <w:tcPr>
            <w:tcW w:w="1701" w:type="dxa"/>
          </w:tcPr>
          <w:p w:rsidR="00AA18C3" w:rsidRPr="00AA18C3" w:rsidRDefault="00AA18C3" w:rsidP="008B5B67">
            <w:pPr>
              <w:pStyle w:val="T2BaseArray"/>
              <w:rPr>
                <w:ins w:id="3189" w:author="Author"/>
                <w:rFonts w:ascii="Arial" w:hAnsi="Arial" w:cs="Arial"/>
              </w:rPr>
            </w:pPr>
            <w:ins w:id="3190" w:author="Author">
              <w:r w:rsidRPr="00AA18C3">
                <w:rPr>
                  <w:rFonts w:ascii="Arial" w:hAnsi="Arial" w:cs="Arial"/>
                </w:rPr>
                <w:t>n/a</w:t>
              </w:r>
            </w:ins>
          </w:p>
        </w:tc>
        <w:tc>
          <w:tcPr>
            <w:tcW w:w="991" w:type="dxa"/>
          </w:tcPr>
          <w:p w:rsidR="00AA18C3" w:rsidRPr="00AA18C3" w:rsidRDefault="00AA18C3" w:rsidP="008B5B67">
            <w:pPr>
              <w:pStyle w:val="T2BaseArray"/>
              <w:rPr>
                <w:ins w:id="3191" w:author="Author"/>
                <w:rFonts w:ascii="Arial" w:hAnsi="Arial" w:cs="Arial"/>
              </w:rPr>
            </w:pPr>
            <w:ins w:id="3192" w:author="Author">
              <w:r w:rsidRPr="00AA18C3">
                <w:rPr>
                  <w:rFonts w:ascii="Arial" w:hAnsi="Arial" w:cs="Arial"/>
                </w:rPr>
                <w:t>1..1</w:t>
              </w:r>
            </w:ins>
          </w:p>
        </w:tc>
      </w:tr>
      <w:tr w:rsidR="00AA18C3" w:rsidRPr="00AA18C3" w:rsidTr="008B5B67">
        <w:trPr>
          <w:ins w:id="3193" w:author="Author"/>
        </w:trPr>
        <w:tc>
          <w:tcPr>
            <w:tcW w:w="851" w:type="dxa"/>
          </w:tcPr>
          <w:p w:rsidR="00AA18C3" w:rsidRPr="00AA18C3" w:rsidRDefault="00AA18C3" w:rsidP="008B5B67">
            <w:pPr>
              <w:pStyle w:val="T2BaseArray"/>
              <w:rPr>
                <w:ins w:id="3194" w:author="Author"/>
                <w:rFonts w:ascii="Arial" w:hAnsi="Arial" w:cs="Arial"/>
              </w:rPr>
            </w:pPr>
            <w:ins w:id="3195" w:author="Author">
              <w:r w:rsidRPr="00AA18C3">
                <w:rPr>
                  <w:rFonts w:ascii="Arial" w:hAnsi="Arial" w:cs="Arial"/>
                </w:rPr>
                <w:t>last +2</w:t>
              </w:r>
            </w:ins>
          </w:p>
        </w:tc>
        <w:tc>
          <w:tcPr>
            <w:tcW w:w="850" w:type="dxa"/>
          </w:tcPr>
          <w:p w:rsidR="00AA18C3" w:rsidRPr="00AA18C3" w:rsidRDefault="00AA18C3" w:rsidP="008B5B67">
            <w:pPr>
              <w:pStyle w:val="T2BaseArray"/>
              <w:rPr>
                <w:ins w:id="3196" w:author="Author"/>
                <w:rFonts w:ascii="Arial" w:hAnsi="Arial" w:cs="Arial"/>
              </w:rPr>
            </w:pPr>
            <w:ins w:id="3197" w:author="Author">
              <w:r w:rsidRPr="00AA18C3">
                <w:rPr>
                  <w:rFonts w:ascii="Arial" w:hAnsi="Arial" w:cs="Arial"/>
                </w:rPr>
                <w:t>last +2</w:t>
              </w:r>
            </w:ins>
          </w:p>
        </w:tc>
        <w:tc>
          <w:tcPr>
            <w:tcW w:w="1843" w:type="dxa"/>
          </w:tcPr>
          <w:p w:rsidR="00AA18C3" w:rsidRPr="00AA18C3" w:rsidRDefault="00AA18C3" w:rsidP="008B5B67">
            <w:pPr>
              <w:pStyle w:val="T2BaseArray"/>
              <w:rPr>
                <w:ins w:id="3198" w:author="Author"/>
                <w:rFonts w:ascii="Arial" w:hAnsi="Arial" w:cs="Arial"/>
              </w:rPr>
            </w:pPr>
            <w:ins w:id="3199" w:author="Author">
              <w:r w:rsidRPr="00AA18C3">
                <w:rPr>
                  <w:rFonts w:ascii="Arial" w:hAnsi="Arial" w:cs="Arial"/>
                </w:rPr>
                <w:t>T2S Reference DELI</w:t>
              </w:r>
            </w:ins>
          </w:p>
        </w:tc>
        <w:tc>
          <w:tcPr>
            <w:tcW w:w="1559" w:type="dxa"/>
          </w:tcPr>
          <w:p w:rsidR="00AA18C3" w:rsidRPr="00AA18C3" w:rsidRDefault="00AA18C3" w:rsidP="008B5B67">
            <w:pPr>
              <w:pStyle w:val="T2BaseArray"/>
              <w:rPr>
                <w:ins w:id="3200" w:author="Author"/>
                <w:rFonts w:ascii="Arial" w:hAnsi="Arial" w:cs="Arial"/>
              </w:rPr>
            </w:pPr>
            <w:ins w:id="3201" w:author="Author">
              <w:r w:rsidRPr="00AA18C3">
                <w:rPr>
                  <w:rFonts w:ascii="Arial" w:hAnsi="Arial" w:cs="Arial"/>
                </w:rPr>
                <w:t>VARCHAR (16)</w:t>
              </w:r>
            </w:ins>
          </w:p>
        </w:tc>
        <w:tc>
          <w:tcPr>
            <w:tcW w:w="1985" w:type="dxa"/>
          </w:tcPr>
          <w:p w:rsidR="00AA18C3" w:rsidRPr="00AA18C3" w:rsidRDefault="00AA18C3" w:rsidP="008B5B67">
            <w:pPr>
              <w:pStyle w:val="T2BaseArray"/>
              <w:rPr>
                <w:ins w:id="3202" w:author="Author"/>
                <w:rFonts w:ascii="Arial" w:hAnsi="Arial" w:cs="Arial"/>
              </w:rPr>
            </w:pPr>
            <w:ins w:id="3203" w:author="Author">
              <w:r w:rsidRPr="00AA18C3">
                <w:rPr>
                  <w:rFonts w:ascii="Arial" w:hAnsi="Arial" w:cs="Arial"/>
                </w:rPr>
                <w:t>T2S Reference of the delivering instruction</w:t>
              </w:r>
            </w:ins>
          </w:p>
        </w:tc>
        <w:tc>
          <w:tcPr>
            <w:tcW w:w="1701" w:type="dxa"/>
          </w:tcPr>
          <w:p w:rsidR="00AA18C3" w:rsidRPr="00AA18C3" w:rsidRDefault="00AA18C3" w:rsidP="008B5B67">
            <w:pPr>
              <w:pStyle w:val="T2BaseArray"/>
              <w:rPr>
                <w:ins w:id="3204" w:author="Author"/>
                <w:rFonts w:ascii="Arial" w:hAnsi="Arial" w:cs="Arial"/>
              </w:rPr>
            </w:pPr>
            <w:ins w:id="3205" w:author="Author">
              <w:r w:rsidRPr="00AA18C3">
                <w:rPr>
                  <w:rFonts w:ascii="Arial" w:hAnsi="Arial" w:cs="Arial"/>
                </w:rPr>
                <w:t>Occurs when Status is ‘Migrated’.</w:t>
              </w:r>
            </w:ins>
          </w:p>
        </w:tc>
        <w:tc>
          <w:tcPr>
            <w:tcW w:w="991" w:type="dxa"/>
          </w:tcPr>
          <w:p w:rsidR="00AA18C3" w:rsidRPr="00AA18C3" w:rsidRDefault="00AA18C3" w:rsidP="008B5B67">
            <w:pPr>
              <w:pStyle w:val="T2BaseArray"/>
              <w:rPr>
                <w:ins w:id="3206" w:author="Author"/>
                <w:rFonts w:ascii="Arial" w:hAnsi="Arial" w:cs="Arial"/>
              </w:rPr>
            </w:pPr>
            <w:ins w:id="3207" w:author="Author">
              <w:r w:rsidRPr="00AA18C3">
                <w:rPr>
                  <w:rFonts w:ascii="Arial" w:hAnsi="Arial" w:cs="Arial"/>
                </w:rPr>
                <w:t>0..1</w:t>
              </w:r>
            </w:ins>
          </w:p>
        </w:tc>
      </w:tr>
      <w:tr w:rsidR="00AA18C3" w:rsidRPr="00AA18C3" w:rsidTr="008B5B67">
        <w:trPr>
          <w:ins w:id="3208" w:author="Author"/>
        </w:trPr>
        <w:tc>
          <w:tcPr>
            <w:tcW w:w="851" w:type="dxa"/>
          </w:tcPr>
          <w:p w:rsidR="00AA18C3" w:rsidRPr="00AA18C3" w:rsidRDefault="00AA18C3" w:rsidP="008B5B67">
            <w:pPr>
              <w:pStyle w:val="T2BaseArray"/>
              <w:rPr>
                <w:ins w:id="3209" w:author="Author"/>
                <w:rFonts w:ascii="Arial" w:hAnsi="Arial" w:cs="Arial"/>
              </w:rPr>
            </w:pPr>
            <w:ins w:id="3210" w:author="Author">
              <w:r w:rsidRPr="00AA18C3">
                <w:rPr>
                  <w:rFonts w:ascii="Arial" w:hAnsi="Arial" w:cs="Arial"/>
                </w:rPr>
                <w:t>last +3</w:t>
              </w:r>
            </w:ins>
          </w:p>
        </w:tc>
        <w:tc>
          <w:tcPr>
            <w:tcW w:w="850" w:type="dxa"/>
          </w:tcPr>
          <w:p w:rsidR="00AA18C3" w:rsidRPr="00AA18C3" w:rsidRDefault="00AA18C3" w:rsidP="008B5B67">
            <w:pPr>
              <w:pStyle w:val="T2BaseArray"/>
              <w:rPr>
                <w:ins w:id="3211" w:author="Author"/>
                <w:rFonts w:ascii="Arial" w:hAnsi="Arial" w:cs="Arial"/>
              </w:rPr>
            </w:pPr>
            <w:ins w:id="3212" w:author="Author">
              <w:r w:rsidRPr="00AA18C3">
                <w:rPr>
                  <w:rFonts w:ascii="Arial" w:hAnsi="Arial" w:cs="Arial"/>
                </w:rPr>
                <w:t>last +3</w:t>
              </w:r>
            </w:ins>
          </w:p>
        </w:tc>
        <w:tc>
          <w:tcPr>
            <w:tcW w:w="1843" w:type="dxa"/>
          </w:tcPr>
          <w:p w:rsidR="00AA18C3" w:rsidRPr="00AA18C3" w:rsidRDefault="00AA18C3" w:rsidP="008B5B67">
            <w:pPr>
              <w:pStyle w:val="T2BaseArray"/>
              <w:rPr>
                <w:ins w:id="3213" w:author="Author"/>
                <w:rFonts w:ascii="Arial" w:hAnsi="Arial" w:cs="Arial"/>
              </w:rPr>
            </w:pPr>
            <w:ins w:id="3214" w:author="Author">
              <w:r w:rsidRPr="00AA18C3">
                <w:rPr>
                  <w:rFonts w:ascii="Arial" w:hAnsi="Arial" w:cs="Arial"/>
                </w:rPr>
                <w:t>T2S Reference RECE</w:t>
              </w:r>
            </w:ins>
          </w:p>
        </w:tc>
        <w:tc>
          <w:tcPr>
            <w:tcW w:w="1559" w:type="dxa"/>
          </w:tcPr>
          <w:p w:rsidR="00AA18C3" w:rsidRPr="00AA18C3" w:rsidRDefault="00AA18C3" w:rsidP="008B5B67">
            <w:pPr>
              <w:pStyle w:val="T2BaseArray"/>
              <w:rPr>
                <w:ins w:id="3215" w:author="Author"/>
                <w:rFonts w:ascii="Arial" w:hAnsi="Arial" w:cs="Arial"/>
              </w:rPr>
            </w:pPr>
            <w:ins w:id="3216" w:author="Author">
              <w:r w:rsidRPr="00AA18C3">
                <w:rPr>
                  <w:rFonts w:ascii="Arial" w:hAnsi="Arial" w:cs="Arial"/>
                </w:rPr>
                <w:t>VARCHAR (16)</w:t>
              </w:r>
            </w:ins>
          </w:p>
        </w:tc>
        <w:tc>
          <w:tcPr>
            <w:tcW w:w="1985" w:type="dxa"/>
          </w:tcPr>
          <w:p w:rsidR="00AA18C3" w:rsidRPr="00AA18C3" w:rsidRDefault="00AA18C3" w:rsidP="008B5B67">
            <w:pPr>
              <w:pStyle w:val="T2BaseArray"/>
              <w:rPr>
                <w:ins w:id="3217" w:author="Author"/>
                <w:rFonts w:ascii="Arial" w:hAnsi="Arial" w:cs="Arial"/>
              </w:rPr>
            </w:pPr>
            <w:ins w:id="3218" w:author="Author">
              <w:r w:rsidRPr="00AA18C3">
                <w:rPr>
                  <w:rFonts w:ascii="Arial" w:hAnsi="Arial" w:cs="Arial"/>
                </w:rPr>
                <w:t>T2S Reference of the receiving instruction</w:t>
              </w:r>
            </w:ins>
          </w:p>
        </w:tc>
        <w:tc>
          <w:tcPr>
            <w:tcW w:w="1701" w:type="dxa"/>
          </w:tcPr>
          <w:p w:rsidR="00AA18C3" w:rsidRPr="00AA18C3" w:rsidRDefault="00AA18C3" w:rsidP="008B5B67">
            <w:pPr>
              <w:pStyle w:val="T2BaseArray"/>
              <w:rPr>
                <w:ins w:id="3219" w:author="Author"/>
                <w:rFonts w:ascii="Arial" w:hAnsi="Arial" w:cs="Arial"/>
              </w:rPr>
            </w:pPr>
            <w:ins w:id="3220" w:author="Author">
              <w:r w:rsidRPr="00AA18C3">
                <w:rPr>
                  <w:rFonts w:ascii="Arial" w:hAnsi="Arial" w:cs="Arial"/>
                </w:rPr>
                <w:t>Occurs when Status is ‘Migrated’.</w:t>
              </w:r>
            </w:ins>
          </w:p>
        </w:tc>
        <w:tc>
          <w:tcPr>
            <w:tcW w:w="991" w:type="dxa"/>
          </w:tcPr>
          <w:p w:rsidR="00AA18C3" w:rsidRPr="00AA18C3" w:rsidRDefault="00AA18C3" w:rsidP="008B5B67">
            <w:pPr>
              <w:pStyle w:val="T2BaseArray"/>
              <w:rPr>
                <w:ins w:id="3221" w:author="Author"/>
                <w:rFonts w:ascii="Arial" w:hAnsi="Arial" w:cs="Arial"/>
              </w:rPr>
            </w:pPr>
            <w:ins w:id="3222" w:author="Author">
              <w:r w:rsidRPr="00AA18C3">
                <w:rPr>
                  <w:rFonts w:ascii="Arial" w:hAnsi="Arial" w:cs="Arial"/>
                </w:rPr>
                <w:t>0..1</w:t>
              </w:r>
            </w:ins>
          </w:p>
        </w:tc>
      </w:tr>
      <w:tr w:rsidR="00AA18C3" w:rsidRPr="00AA18C3" w:rsidTr="008B5B67">
        <w:trPr>
          <w:ins w:id="3223" w:author="Author"/>
        </w:trPr>
        <w:tc>
          <w:tcPr>
            <w:tcW w:w="851" w:type="dxa"/>
          </w:tcPr>
          <w:p w:rsidR="00AA18C3" w:rsidRPr="00AA18C3" w:rsidRDefault="00AA18C3" w:rsidP="008B5B67">
            <w:pPr>
              <w:pStyle w:val="T2BaseArray"/>
              <w:rPr>
                <w:ins w:id="3224" w:author="Author"/>
                <w:rFonts w:ascii="Arial" w:hAnsi="Arial" w:cs="Arial"/>
              </w:rPr>
            </w:pPr>
            <w:ins w:id="3225" w:author="Author">
              <w:r w:rsidRPr="00AA18C3">
                <w:rPr>
                  <w:rFonts w:ascii="Arial" w:hAnsi="Arial" w:cs="Arial"/>
                </w:rPr>
                <w:t>last +4</w:t>
              </w:r>
            </w:ins>
          </w:p>
        </w:tc>
        <w:tc>
          <w:tcPr>
            <w:tcW w:w="850" w:type="dxa"/>
          </w:tcPr>
          <w:p w:rsidR="00AA18C3" w:rsidRPr="00AA18C3" w:rsidRDefault="00AA18C3" w:rsidP="008B5B67">
            <w:pPr>
              <w:pStyle w:val="T2BaseArray"/>
              <w:rPr>
                <w:ins w:id="3226" w:author="Author"/>
                <w:rFonts w:ascii="Arial" w:hAnsi="Arial" w:cs="Arial"/>
              </w:rPr>
            </w:pPr>
            <w:ins w:id="3227" w:author="Author">
              <w:r w:rsidRPr="00AA18C3">
                <w:rPr>
                  <w:rFonts w:ascii="Arial" w:hAnsi="Arial" w:cs="Arial"/>
                </w:rPr>
                <w:t>last +4</w:t>
              </w:r>
            </w:ins>
          </w:p>
        </w:tc>
        <w:tc>
          <w:tcPr>
            <w:tcW w:w="1843" w:type="dxa"/>
          </w:tcPr>
          <w:p w:rsidR="00AA18C3" w:rsidRPr="00AA18C3" w:rsidRDefault="00AA18C3" w:rsidP="008B5B67">
            <w:pPr>
              <w:pStyle w:val="T2BaseArray"/>
              <w:rPr>
                <w:ins w:id="3228" w:author="Author"/>
                <w:rFonts w:ascii="Arial" w:hAnsi="Arial" w:cs="Arial"/>
              </w:rPr>
            </w:pPr>
            <w:ins w:id="3229" w:author="Author">
              <w:r w:rsidRPr="00AA18C3">
                <w:rPr>
                  <w:rFonts w:ascii="Arial" w:hAnsi="Arial" w:cs="Arial"/>
                </w:rPr>
                <w:t>Error Code</w:t>
              </w:r>
            </w:ins>
          </w:p>
        </w:tc>
        <w:tc>
          <w:tcPr>
            <w:tcW w:w="1559" w:type="dxa"/>
          </w:tcPr>
          <w:p w:rsidR="00AA18C3" w:rsidRPr="00AA18C3" w:rsidRDefault="00AA18C3" w:rsidP="008B5B67">
            <w:pPr>
              <w:pStyle w:val="T2BaseArray"/>
              <w:rPr>
                <w:ins w:id="3230" w:author="Author"/>
                <w:rFonts w:ascii="Arial" w:hAnsi="Arial" w:cs="Arial"/>
              </w:rPr>
            </w:pPr>
            <w:ins w:id="3231" w:author="Author">
              <w:r w:rsidRPr="00AA18C3">
                <w:rPr>
                  <w:rFonts w:ascii="Arial" w:hAnsi="Arial" w:cs="Arial"/>
                </w:rPr>
                <w:t>CHAR (4)</w:t>
              </w:r>
            </w:ins>
          </w:p>
        </w:tc>
        <w:tc>
          <w:tcPr>
            <w:tcW w:w="1985" w:type="dxa"/>
          </w:tcPr>
          <w:p w:rsidR="00AA18C3" w:rsidRPr="00AA18C3" w:rsidRDefault="00AA18C3" w:rsidP="008B5B67">
            <w:pPr>
              <w:pStyle w:val="T2BaseArray"/>
              <w:rPr>
                <w:ins w:id="3232" w:author="Author"/>
                <w:rFonts w:ascii="Arial" w:hAnsi="Arial" w:cs="Arial"/>
              </w:rPr>
            </w:pPr>
            <w:ins w:id="3233" w:author="Author">
              <w:r w:rsidRPr="00AA18C3">
                <w:rPr>
                  <w:rFonts w:ascii="Arial" w:hAnsi="Arial" w:cs="Arial"/>
                </w:rPr>
                <w:t>Code of the error.</w:t>
              </w:r>
            </w:ins>
          </w:p>
        </w:tc>
        <w:tc>
          <w:tcPr>
            <w:tcW w:w="1701" w:type="dxa"/>
          </w:tcPr>
          <w:p w:rsidR="00AA18C3" w:rsidRPr="00AA18C3" w:rsidRDefault="00AA18C3" w:rsidP="008B5B67">
            <w:pPr>
              <w:pStyle w:val="T2BaseArray"/>
              <w:rPr>
                <w:ins w:id="3234" w:author="Author"/>
                <w:rFonts w:ascii="Arial" w:hAnsi="Arial" w:cs="Arial"/>
              </w:rPr>
            </w:pPr>
            <w:ins w:id="3235" w:author="Author">
              <w:r w:rsidRPr="00AA18C3">
                <w:rPr>
                  <w:rFonts w:ascii="Arial" w:hAnsi="Arial" w:cs="Arial"/>
                </w:rPr>
                <w:t>Occurs when Status is ‘Not migrated’.</w:t>
              </w:r>
            </w:ins>
          </w:p>
        </w:tc>
        <w:tc>
          <w:tcPr>
            <w:tcW w:w="991" w:type="dxa"/>
          </w:tcPr>
          <w:p w:rsidR="00AA18C3" w:rsidRPr="00AA18C3" w:rsidRDefault="00AA18C3" w:rsidP="008B5B67">
            <w:pPr>
              <w:pStyle w:val="T2BaseArray"/>
              <w:rPr>
                <w:ins w:id="3236" w:author="Author"/>
                <w:rFonts w:ascii="Arial" w:hAnsi="Arial" w:cs="Arial"/>
              </w:rPr>
            </w:pPr>
            <w:ins w:id="3237" w:author="Author">
              <w:r w:rsidRPr="00AA18C3">
                <w:rPr>
                  <w:rFonts w:ascii="Arial" w:hAnsi="Arial" w:cs="Arial"/>
                </w:rPr>
                <w:t>0..1</w:t>
              </w:r>
            </w:ins>
          </w:p>
        </w:tc>
      </w:tr>
      <w:tr w:rsidR="00AA18C3" w:rsidRPr="00AA18C3" w:rsidTr="008B5B67">
        <w:trPr>
          <w:ins w:id="3238" w:author="Author"/>
        </w:trPr>
        <w:tc>
          <w:tcPr>
            <w:tcW w:w="851" w:type="dxa"/>
          </w:tcPr>
          <w:p w:rsidR="00AA18C3" w:rsidRPr="00AA18C3" w:rsidRDefault="00AA18C3" w:rsidP="008B5B67">
            <w:pPr>
              <w:pStyle w:val="T2BaseArray"/>
              <w:rPr>
                <w:ins w:id="3239" w:author="Author"/>
                <w:rFonts w:ascii="Arial" w:hAnsi="Arial" w:cs="Arial"/>
              </w:rPr>
            </w:pPr>
            <w:ins w:id="3240" w:author="Author">
              <w:r w:rsidRPr="00AA18C3">
                <w:rPr>
                  <w:rFonts w:ascii="Arial" w:hAnsi="Arial" w:cs="Arial"/>
                </w:rPr>
                <w:t>last +5</w:t>
              </w:r>
            </w:ins>
          </w:p>
        </w:tc>
        <w:tc>
          <w:tcPr>
            <w:tcW w:w="850" w:type="dxa"/>
          </w:tcPr>
          <w:p w:rsidR="00AA18C3" w:rsidRPr="00AA18C3" w:rsidRDefault="00AA18C3" w:rsidP="008B5B67">
            <w:pPr>
              <w:pStyle w:val="T2BaseArray"/>
              <w:rPr>
                <w:ins w:id="3241" w:author="Author"/>
                <w:rFonts w:ascii="Arial" w:hAnsi="Arial" w:cs="Arial"/>
              </w:rPr>
            </w:pPr>
            <w:ins w:id="3242" w:author="Author">
              <w:r w:rsidRPr="00AA18C3">
                <w:rPr>
                  <w:rFonts w:ascii="Arial" w:hAnsi="Arial" w:cs="Arial"/>
                </w:rPr>
                <w:t>last +5</w:t>
              </w:r>
            </w:ins>
          </w:p>
        </w:tc>
        <w:tc>
          <w:tcPr>
            <w:tcW w:w="1843" w:type="dxa"/>
          </w:tcPr>
          <w:p w:rsidR="00AA18C3" w:rsidRPr="00AA18C3" w:rsidRDefault="00AA18C3" w:rsidP="008B5B67">
            <w:pPr>
              <w:pStyle w:val="T2BaseArray"/>
              <w:rPr>
                <w:ins w:id="3243" w:author="Author"/>
                <w:rFonts w:ascii="Arial" w:hAnsi="Arial" w:cs="Arial"/>
              </w:rPr>
            </w:pPr>
            <w:ins w:id="3244" w:author="Author">
              <w:r w:rsidRPr="00AA18C3">
                <w:rPr>
                  <w:rFonts w:ascii="Arial" w:hAnsi="Arial" w:cs="Arial"/>
                </w:rPr>
                <w:t>Error Description</w:t>
              </w:r>
            </w:ins>
          </w:p>
        </w:tc>
        <w:tc>
          <w:tcPr>
            <w:tcW w:w="1559" w:type="dxa"/>
          </w:tcPr>
          <w:p w:rsidR="00AA18C3" w:rsidRPr="00AA18C3" w:rsidRDefault="00AA18C3" w:rsidP="008B5B67">
            <w:pPr>
              <w:pStyle w:val="T2BaseArray"/>
              <w:rPr>
                <w:ins w:id="3245" w:author="Author"/>
                <w:rFonts w:ascii="Arial" w:hAnsi="Arial" w:cs="Arial"/>
              </w:rPr>
            </w:pPr>
            <w:ins w:id="3246" w:author="Author">
              <w:r w:rsidRPr="00AA18C3">
                <w:rPr>
                  <w:rFonts w:ascii="Arial" w:hAnsi="Arial" w:cs="Arial"/>
                </w:rPr>
                <w:t>VARCHAR (210)</w:t>
              </w:r>
            </w:ins>
          </w:p>
        </w:tc>
        <w:tc>
          <w:tcPr>
            <w:tcW w:w="1985" w:type="dxa"/>
          </w:tcPr>
          <w:p w:rsidR="00AA18C3" w:rsidRPr="00AA18C3" w:rsidRDefault="00AA18C3" w:rsidP="008B5B67">
            <w:pPr>
              <w:pStyle w:val="T2BaseArray"/>
              <w:rPr>
                <w:ins w:id="3247" w:author="Author"/>
                <w:rFonts w:ascii="Arial" w:hAnsi="Arial" w:cs="Arial"/>
              </w:rPr>
            </w:pPr>
            <w:ins w:id="3248" w:author="Author">
              <w:r w:rsidRPr="00AA18C3">
                <w:rPr>
                  <w:rFonts w:ascii="Arial" w:hAnsi="Arial" w:cs="Arial"/>
                </w:rPr>
                <w:t>Description of the error.</w:t>
              </w:r>
            </w:ins>
          </w:p>
        </w:tc>
        <w:tc>
          <w:tcPr>
            <w:tcW w:w="1701" w:type="dxa"/>
          </w:tcPr>
          <w:p w:rsidR="00AA18C3" w:rsidRPr="00AA18C3" w:rsidRDefault="00AA18C3" w:rsidP="008B5B67">
            <w:pPr>
              <w:pStyle w:val="T2BaseArray"/>
              <w:rPr>
                <w:ins w:id="3249" w:author="Author"/>
                <w:rFonts w:ascii="Arial" w:hAnsi="Arial" w:cs="Arial"/>
              </w:rPr>
            </w:pPr>
            <w:ins w:id="3250" w:author="Author">
              <w:r w:rsidRPr="00AA18C3">
                <w:rPr>
                  <w:rFonts w:ascii="Arial" w:hAnsi="Arial" w:cs="Arial"/>
                </w:rPr>
                <w:t>Occurs when Status is ‘Not migrated’.</w:t>
              </w:r>
            </w:ins>
          </w:p>
        </w:tc>
        <w:tc>
          <w:tcPr>
            <w:tcW w:w="991" w:type="dxa"/>
          </w:tcPr>
          <w:p w:rsidR="00AA18C3" w:rsidRPr="00AA18C3" w:rsidRDefault="00AA18C3" w:rsidP="008B5B67">
            <w:pPr>
              <w:pStyle w:val="T2BaseArray"/>
              <w:rPr>
                <w:ins w:id="3251" w:author="Author"/>
                <w:rFonts w:ascii="Arial" w:hAnsi="Arial" w:cs="Arial"/>
              </w:rPr>
            </w:pPr>
            <w:ins w:id="3252" w:author="Author">
              <w:r w:rsidRPr="00AA18C3">
                <w:rPr>
                  <w:rFonts w:ascii="Arial" w:hAnsi="Arial" w:cs="Arial"/>
                </w:rPr>
                <w:t>0..1</w:t>
              </w:r>
            </w:ins>
          </w:p>
        </w:tc>
      </w:tr>
      <w:tr w:rsidR="00AA18C3" w:rsidRPr="00AA18C3" w:rsidTr="008B5B67">
        <w:trPr>
          <w:ins w:id="3253" w:author="Author"/>
        </w:trPr>
        <w:tc>
          <w:tcPr>
            <w:tcW w:w="851" w:type="dxa"/>
          </w:tcPr>
          <w:p w:rsidR="00AA18C3" w:rsidRPr="00AA18C3" w:rsidRDefault="00AA18C3" w:rsidP="008B5B67">
            <w:pPr>
              <w:pStyle w:val="T2BaseArray"/>
              <w:rPr>
                <w:ins w:id="3254" w:author="Author"/>
                <w:rFonts w:ascii="Arial" w:hAnsi="Arial" w:cs="Arial"/>
              </w:rPr>
            </w:pPr>
            <w:ins w:id="3255" w:author="Author">
              <w:r w:rsidRPr="00AA18C3">
                <w:rPr>
                  <w:rFonts w:ascii="Arial" w:hAnsi="Arial" w:cs="Arial"/>
                </w:rPr>
                <w:t>last +6</w:t>
              </w:r>
            </w:ins>
          </w:p>
        </w:tc>
        <w:tc>
          <w:tcPr>
            <w:tcW w:w="850" w:type="dxa"/>
          </w:tcPr>
          <w:p w:rsidR="00AA18C3" w:rsidRPr="00AA18C3" w:rsidRDefault="00AA18C3" w:rsidP="008B5B67">
            <w:pPr>
              <w:pStyle w:val="T2BaseArray"/>
              <w:rPr>
                <w:ins w:id="3256" w:author="Author"/>
                <w:rFonts w:ascii="Arial" w:hAnsi="Arial" w:cs="Arial"/>
              </w:rPr>
            </w:pPr>
            <w:ins w:id="3257" w:author="Author">
              <w:r w:rsidRPr="00AA18C3">
                <w:rPr>
                  <w:rFonts w:ascii="Arial" w:hAnsi="Arial" w:cs="Arial"/>
                </w:rPr>
                <w:t>last +6</w:t>
              </w:r>
            </w:ins>
          </w:p>
        </w:tc>
        <w:tc>
          <w:tcPr>
            <w:tcW w:w="1843" w:type="dxa"/>
          </w:tcPr>
          <w:p w:rsidR="00AA18C3" w:rsidRPr="00AA18C3" w:rsidRDefault="00AA18C3" w:rsidP="008B5B67">
            <w:pPr>
              <w:pStyle w:val="T2BaseArray"/>
              <w:rPr>
                <w:ins w:id="3258" w:author="Author"/>
                <w:rFonts w:ascii="Arial" w:hAnsi="Arial" w:cs="Arial"/>
              </w:rPr>
            </w:pPr>
            <w:ins w:id="3259" w:author="Author">
              <w:r w:rsidRPr="00AA18C3">
                <w:rPr>
                  <w:rFonts w:ascii="Arial" w:hAnsi="Arial" w:cs="Arial"/>
                </w:rPr>
                <w:t>Error Code 2</w:t>
              </w:r>
            </w:ins>
          </w:p>
        </w:tc>
        <w:tc>
          <w:tcPr>
            <w:tcW w:w="1559" w:type="dxa"/>
          </w:tcPr>
          <w:p w:rsidR="00AA18C3" w:rsidRPr="00AA18C3" w:rsidRDefault="00AA18C3" w:rsidP="008B5B67">
            <w:pPr>
              <w:pStyle w:val="T2BaseArray"/>
              <w:rPr>
                <w:ins w:id="3260" w:author="Author"/>
                <w:rFonts w:ascii="Arial" w:hAnsi="Arial" w:cs="Arial"/>
              </w:rPr>
            </w:pPr>
            <w:ins w:id="3261" w:author="Author">
              <w:r w:rsidRPr="00AA18C3">
                <w:rPr>
                  <w:rFonts w:ascii="Arial" w:hAnsi="Arial" w:cs="Arial"/>
                </w:rPr>
                <w:t>CHAR (4)</w:t>
              </w:r>
            </w:ins>
          </w:p>
        </w:tc>
        <w:tc>
          <w:tcPr>
            <w:tcW w:w="1985" w:type="dxa"/>
          </w:tcPr>
          <w:p w:rsidR="00AA18C3" w:rsidRPr="00AA18C3" w:rsidRDefault="00AA18C3" w:rsidP="008B5B67">
            <w:pPr>
              <w:pStyle w:val="T2BaseArray"/>
              <w:rPr>
                <w:ins w:id="3262" w:author="Author"/>
                <w:rFonts w:ascii="Arial" w:hAnsi="Arial" w:cs="Arial"/>
              </w:rPr>
            </w:pPr>
            <w:ins w:id="3263" w:author="Author">
              <w:r w:rsidRPr="00AA18C3">
                <w:rPr>
                  <w:rFonts w:ascii="Arial" w:hAnsi="Arial" w:cs="Arial"/>
                </w:rPr>
                <w:t>Code of the error.</w:t>
              </w:r>
            </w:ins>
          </w:p>
        </w:tc>
        <w:tc>
          <w:tcPr>
            <w:tcW w:w="1701" w:type="dxa"/>
          </w:tcPr>
          <w:p w:rsidR="00AA18C3" w:rsidRPr="00AA18C3" w:rsidRDefault="00AA18C3" w:rsidP="008B5B67">
            <w:pPr>
              <w:pStyle w:val="T2BaseArray"/>
              <w:rPr>
                <w:ins w:id="3264" w:author="Author"/>
                <w:rFonts w:ascii="Arial" w:hAnsi="Arial" w:cs="Arial"/>
              </w:rPr>
            </w:pPr>
            <w:ins w:id="3265" w:author="Author">
              <w:r w:rsidRPr="00AA18C3">
                <w:rPr>
                  <w:rFonts w:ascii="Arial" w:hAnsi="Arial" w:cs="Arial"/>
                </w:rPr>
                <w:t>Occurs when Status is ‘Not migrated’.</w:t>
              </w:r>
            </w:ins>
          </w:p>
        </w:tc>
        <w:tc>
          <w:tcPr>
            <w:tcW w:w="991" w:type="dxa"/>
          </w:tcPr>
          <w:p w:rsidR="00AA18C3" w:rsidRPr="00AA18C3" w:rsidRDefault="00AA18C3" w:rsidP="008B5B67">
            <w:pPr>
              <w:pStyle w:val="T2BaseArray"/>
              <w:rPr>
                <w:ins w:id="3266" w:author="Author"/>
                <w:rFonts w:ascii="Arial" w:hAnsi="Arial" w:cs="Arial"/>
              </w:rPr>
            </w:pPr>
            <w:ins w:id="3267" w:author="Author">
              <w:r w:rsidRPr="00AA18C3">
                <w:rPr>
                  <w:rFonts w:ascii="Arial" w:hAnsi="Arial" w:cs="Arial"/>
                </w:rPr>
                <w:t>0..1</w:t>
              </w:r>
            </w:ins>
          </w:p>
        </w:tc>
      </w:tr>
      <w:tr w:rsidR="00AA18C3" w:rsidRPr="00AA18C3" w:rsidTr="008B5B67">
        <w:trPr>
          <w:ins w:id="3268" w:author="Author"/>
        </w:trPr>
        <w:tc>
          <w:tcPr>
            <w:tcW w:w="851" w:type="dxa"/>
          </w:tcPr>
          <w:p w:rsidR="00AA18C3" w:rsidRPr="00AA18C3" w:rsidRDefault="00AA18C3" w:rsidP="008B5B67">
            <w:pPr>
              <w:pStyle w:val="T2BaseArray"/>
              <w:rPr>
                <w:ins w:id="3269" w:author="Author"/>
                <w:rFonts w:ascii="Arial" w:hAnsi="Arial" w:cs="Arial"/>
              </w:rPr>
            </w:pPr>
            <w:ins w:id="3270" w:author="Author">
              <w:r w:rsidRPr="00AA18C3">
                <w:rPr>
                  <w:rFonts w:ascii="Arial" w:hAnsi="Arial" w:cs="Arial"/>
                </w:rPr>
                <w:lastRenderedPageBreak/>
                <w:t>last +7</w:t>
              </w:r>
            </w:ins>
          </w:p>
        </w:tc>
        <w:tc>
          <w:tcPr>
            <w:tcW w:w="850" w:type="dxa"/>
          </w:tcPr>
          <w:p w:rsidR="00AA18C3" w:rsidRPr="00AA18C3" w:rsidRDefault="00AA18C3" w:rsidP="008B5B67">
            <w:pPr>
              <w:pStyle w:val="T2BaseArray"/>
              <w:rPr>
                <w:ins w:id="3271" w:author="Author"/>
                <w:rFonts w:ascii="Arial" w:hAnsi="Arial" w:cs="Arial"/>
              </w:rPr>
            </w:pPr>
            <w:ins w:id="3272" w:author="Author">
              <w:r w:rsidRPr="00AA18C3">
                <w:rPr>
                  <w:rFonts w:ascii="Arial" w:hAnsi="Arial" w:cs="Arial"/>
                </w:rPr>
                <w:t>last +7</w:t>
              </w:r>
            </w:ins>
          </w:p>
        </w:tc>
        <w:tc>
          <w:tcPr>
            <w:tcW w:w="1843" w:type="dxa"/>
          </w:tcPr>
          <w:p w:rsidR="00AA18C3" w:rsidRPr="00AA18C3" w:rsidRDefault="00AA18C3" w:rsidP="008B5B67">
            <w:pPr>
              <w:pStyle w:val="T2BaseArray"/>
              <w:rPr>
                <w:ins w:id="3273" w:author="Author"/>
                <w:rFonts w:ascii="Arial" w:hAnsi="Arial" w:cs="Arial"/>
              </w:rPr>
            </w:pPr>
            <w:ins w:id="3274" w:author="Author">
              <w:r w:rsidRPr="00AA18C3">
                <w:rPr>
                  <w:rFonts w:ascii="Arial" w:hAnsi="Arial" w:cs="Arial"/>
                </w:rPr>
                <w:t>Error Description 2</w:t>
              </w:r>
            </w:ins>
          </w:p>
        </w:tc>
        <w:tc>
          <w:tcPr>
            <w:tcW w:w="1559" w:type="dxa"/>
          </w:tcPr>
          <w:p w:rsidR="00AA18C3" w:rsidRPr="00AA18C3" w:rsidRDefault="00AA18C3" w:rsidP="008B5B67">
            <w:pPr>
              <w:pStyle w:val="T2BaseArray"/>
              <w:rPr>
                <w:ins w:id="3275" w:author="Author"/>
                <w:rFonts w:ascii="Arial" w:hAnsi="Arial" w:cs="Arial"/>
              </w:rPr>
            </w:pPr>
            <w:ins w:id="3276" w:author="Author">
              <w:r w:rsidRPr="00AA18C3">
                <w:rPr>
                  <w:rFonts w:ascii="Arial" w:hAnsi="Arial" w:cs="Arial"/>
                </w:rPr>
                <w:t>VARCHAR (210)</w:t>
              </w:r>
            </w:ins>
          </w:p>
        </w:tc>
        <w:tc>
          <w:tcPr>
            <w:tcW w:w="1985" w:type="dxa"/>
          </w:tcPr>
          <w:p w:rsidR="00AA18C3" w:rsidRPr="00AA18C3" w:rsidRDefault="00AA18C3" w:rsidP="008B5B67">
            <w:pPr>
              <w:pStyle w:val="T2BaseArray"/>
              <w:rPr>
                <w:ins w:id="3277" w:author="Author"/>
                <w:rFonts w:ascii="Arial" w:hAnsi="Arial" w:cs="Arial"/>
              </w:rPr>
            </w:pPr>
            <w:ins w:id="3278" w:author="Author">
              <w:r w:rsidRPr="00AA18C3">
                <w:rPr>
                  <w:rFonts w:ascii="Arial" w:hAnsi="Arial" w:cs="Arial"/>
                </w:rPr>
                <w:t>Description of the error.</w:t>
              </w:r>
            </w:ins>
          </w:p>
        </w:tc>
        <w:tc>
          <w:tcPr>
            <w:tcW w:w="1701" w:type="dxa"/>
          </w:tcPr>
          <w:p w:rsidR="00AA18C3" w:rsidRPr="00AA18C3" w:rsidRDefault="00AA18C3" w:rsidP="008B5B67">
            <w:pPr>
              <w:pStyle w:val="T2BaseArray"/>
              <w:rPr>
                <w:ins w:id="3279" w:author="Author"/>
                <w:rFonts w:ascii="Arial" w:hAnsi="Arial" w:cs="Arial"/>
              </w:rPr>
            </w:pPr>
            <w:ins w:id="3280" w:author="Author">
              <w:r w:rsidRPr="00AA18C3">
                <w:rPr>
                  <w:rFonts w:ascii="Arial" w:hAnsi="Arial" w:cs="Arial"/>
                </w:rPr>
                <w:t>Occurs when Status is ‘Not migrated’.</w:t>
              </w:r>
            </w:ins>
          </w:p>
        </w:tc>
        <w:tc>
          <w:tcPr>
            <w:tcW w:w="991" w:type="dxa"/>
          </w:tcPr>
          <w:p w:rsidR="00AA18C3" w:rsidRPr="00AA18C3" w:rsidRDefault="00AA18C3" w:rsidP="008B5B67">
            <w:pPr>
              <w:pStyle w:val="T2BaseArray"/>
              <w:rPr>
                <w:ins w:id="3281" w:author="Author"/>
                <w:rFonts w:ascii="Arial" w:hAnsi="Arial" w:cs="Arial"/>
              </w:rPr>
            </w:pPr>
            <w:ins w:id="3282" w:author="Author">
              <w:r w:rsidRPr="00AA18C3">
                <w:rPr>
                  <w:rFonts w:ascii="Arial" w:hAnsi="Arial" w:cs="Arial"/>
                </w:rPr>
                <w:t>0..1</w:t>
              </w:r>
            </w:ins>
          </w:p>
        </w:tc>
      </w:tr>
      <w:tr w:rsidR="00AA18C3" w:rsidRPr="00AA18C3" w:rsidTr="008B5B67">
        <w:trPr>
          <w:ins w:id="3283" w:author="Author"/>
        </w:trPr>
        <w:tc>
          <w:tcPr>
            <w:tcW w:w="851" w:type="dxa"/>
          </w:tcPr>
          <w:p w:rsidR="00AA18C3" w:rsidRPr="00AA18C3" w:rsidRDefault="00AA18C3" w:rsidP="008B5B67">
            <w:pPr>
              <w:pStyle w:val="T2BaseArray"/>
              <w:rPr>
                <w:ins w:id="3284" w:author="Author"/>
                <w:rFonts w:ascii="Arial" w:hAnsi="Arial" w:cs="Arial"/>
              </w:rPr>
            </w:pPr>
            <w:ins w:id="3285" w:author="Author">
              <w:r w:rsidRPr="00AA18C3">
                <w:rPr>
                  <w:rFonts w:ascii="Arial" w:hAnsi="Arial" w:cs="Arial"/>
                </w:rPr>
                <w:t>last +8</w:t>
              </w:r>
            </w:ins>
          </w:p>
        </w:tc>
        <w:tc>
          <w:tcPr>
            <w:tcW w:w="850" w:type="dxa"/>
          </w:tcPr>
          <w:p w:rsidR="00AA18C3" w:rsidRPr="00AA18C3" w:rsidRDefault="00AA18C3" w:rsidP="008B5B67">
            <w:pPr>
              <w:pStyle w:val="T2BaseArray"/>
              <w:rPr>
                <w:ins w:id="3286" w:author="Author"/>
                <w:rFonts w:ascii="Arial" w:hAnsi="Arial" w:cs="Arial"/>
              </w:rPr>
            </w:pPr>
            <w:ins w:id="3287" w:author="Author">
              <w:r w:rsidRPr="00AA18C3">
                <w:rPr>
                  <w:rFonts w:ascii="Arial" w:hAnsi="Arial" w:cs="Arial"/>
                </w:rPr>
                <w:t>last +8</w:t>
              </w:r>
            </w:ins>
          </w:p>
        </w:tc>
        <w:tc>
          <w:tcPr>
            <w:tcW w:w="1843" w:type="dxa"/>
          </w:tcPr>
          <w:p w:rsidR="00AA18C3" w:rsidRPr="00AA18C3" w:rsidRDefault="00AA18C3" w:rsidP="008B5B67">
            <w:pPr>
              <w:pStyle w:val="T2BaseArray"/>
              <w:rPr>
                <w:ins w:id="3288" w:author="Author"/>
                <w:rFonts w:ascii="Arial" w:hAnsi="Arial" w:cs="Arial"/>
              </w:rPr>
            </w:pPr>
            <w:ins w:id="3289" w:author="Author">
              <w:r w:rsidRPr="00AA18C3">
                <w:rPr>
                  <w:rFonts w:ascii="Arial" w:hAnsi="Arial" w:cs="Arial"/>
                </w:rPr>
                <w:t>Error Code 3</w:t>
              </w:r>
            </w:ins>
          </w:p>
        </w:tc>
        <w:tc>
          <w:tcPr>
            <w:tcW w:w="1559" w:type="dxa"/>
          </w:tcPr>
          <w:p w:rsidR="00AA18C3" w:rsidRPr="00AA18C3" w:rsidRDefault="00AA18C3" w:rsidP="008B5B67">
            <w:pPr>
              <w:pStyle w:val="T2BaseArray"/>
              <w:rPr>
                <w:ins w:id="3290" w:author="Author"/>
                <w:rFonts w:ascii="Arial" w:hAnsi="Arial" w:cs="Arial"/>
              </w:rPr>
            </w:pPr>
            <w:ins w:id="3291" w:author="Author">
              <w:r w:rsidRPr="00AA18C3">
                <w:rPr>
                  <w:rFonts w:ascii="Arial" w:hAnsi="Arial" w:cs="Arial"/>
                </w:rPr>
                <w:t>CHAR (4)</w:t>
              </w:r>
            </w:ins>
          </w:p>
        </w:tc>
        <w:tc>
          <w:tcPr>
            <w:tcW w:w="1985" w:type="dxa"/>
          </w:tcPr>
          <w:p w:rsidR="00AA18C3" w:rsidRPr="00AA18C3" w:rsidRDefault="00AA18C3" w:rsidP="008B5B67">
            <w:pPr>
              <w:pStyle w:val="T2BaseArray"/>
              <w:rPr>
                <w:ins w:id="3292" w:author="Author"/>
                <w:rFonts w:ascii="Arial" w:hAnsi="Arial" w:cs="Arial"/>
              </w:rPr>
            </w:pPr>
            <w:ins w:id="3293" w:author="Author">
              <w:r w:rsidRPr="00AA18C3">
                <w:rPr>
                  <w:rFonts w:ascii="Arial" w:hAnsi="Arial" w:cs="Arial"/>
                </w:rPr>
                <w:t>Code of the error.</w:t>
              </w:r>
            </w:ins>
          </w:p>
        </w:tc>
        <w:tc>
          <w:tcPr>
            <w:tcW w:w="1701" w:type="dxa"/>
          </w:tcPr>
          <w:p w:rsidR="00AA18C3" w:rsidRPr="00AA18C3" w:rsidRDefault="00AA18C3" w:rsidP="008B5B67">
            <w:pPr>
              <w:pStyle w:val="T2BaseArray"/>
              <w:rPr>
                <w:ins w:id="3294" w:author="Author"/>
                <w:rFonts w:ascii="Arial" w:hAnsi="Arial" w:cs="Arial"/>
              </w:rPr>
            </w:pPr>
            <w:ins w:id="3295" w:author="Author">
              <w:r w:rsidRPr="00AA18C3">
                <w:rPr>
                  <w:rFonts w:ascii="Arial" w:hAnsi="Arial" w:cs="Arial"/>
                </w:rPr>
                <w:t>Occurs when Status is ‘Not migrated’.</w:t>
              </w:r>
            </w:ins>
          </w:p>
        </w:tc>
        <w:tc>
          <w:tcPr>
            <w:tcW w:w="991" w:type="dxa"/>
          </w:tcPr>
          <w:p w:rsidR="00AA18C3" w:rsidRPr="00AA18C3" w:rsidRDefault="00AA18C3" w:rsidP="008B5B67">
            <w:pPr>
              <w:pStyle w:val="T2BaseArray"/>
              <w:rPr>
                <w:ins w:id="3296" w:author="Author"/>
                <w:rFonts w:ascii="Arial" w:hAnsi="Arial" w:cs="Arial"/>
              </w:rPr>
            </w:pPr>
            <w:ins w:id="3297" w:author="Author">
              <w:r w:rsidRPr="00AA18C3">
                <w:rPr>
                  <w:rFonts w:ascii="Arial" w:hAnsi="Arial" w:cs="Arial"/>
                </w:rPr>
                <w:t>0..1</w:t>
              </w:r>
            </w:ins>
          </w:p>
        </w:tc>
      </w:tr>
      <w:tr w:rsidR="00AA18C3" w:rsidRPr="00AA18C3" w:rsidTr="008B5B67">
        <w:trPr>
          <w:ins w:id="3298" w:author="Author"/>
        </w:trPr>
        <w:tc>
          <w:tcPr>
            <w:tcW w:w="851" w:type="dxa"/>
          </w:tcPr>
          <w:p w:rsidR="00AA18C3" w:rsidRPr="00AA18C3" w:rsidRDefault="00AA18C3" w:rsidP="008B5B67">
            <w:pPr>
              <w:pStyle w:val="T2BaseArray"/>
              <w:rPr>
                <w:ins w:id="3299" w:author="Author"/>
                <w:rFonts w:ascii="Arial" w:hAnsi="Arial" w:cs="Arial"/>
              </w:rPr>
            </w:pPr>
            <w:ins w:id="3300" w:author="Author">
              <w:r w:rsidRPr="00AA18C3">
                <w:rPr>
                  <w:rFonts w:ascii="Arial" w:hAnsi="Arial" w:cs="Arial"/>
                </w:rPr>
                <w:t>last +9</w:t>
              </w:r>
            </w:ins>
          </w:p>
        </w:tc>
        <w:tc>
          <w:tcPr>
            <w:tcW w:w="850" w:type="dxa"/>
          </w:tcPr>
          <w:p w:rsidR="00AA18C3" w:rsidRPr="00AA18C3" w:rsidRDefault="00AA18C3" w:rsidP="008B5B67">
            <w:pPr>
              <w:pStyle w:val="T2BaseArray"/>
              <w:rPr>
                <w:ins w:id="3301" w:author="Author"/>
                <w:rFonts w:ascii="Arial" w:hAnsi="Arial" w:cs="Arial"/>
              </w:rPr>
            </w:pPr>
            <w:ins w:id="3302" w:author="Author">
              <w:r w:rsidRPr="00AA18C3">
                <w:rPr>
                  <w:rFonts w:ascii="Arial" w:hAnsi="Arial" w:cs="Arial"/>
                </w:rPr>
                <w:t>last +9</w:t>
              </w:r>
            </w:ins>
          </w:p>
        </w:tc>
        <w:tc>
          <w:tcPr>
            <w:tcW w:w="1843" w:type="dxa"/>
          </w:tcPr>
          <w:p w:rsidR="00AA18C3" w:rsidRPr="00AA18C3" w:rsidRDefault="00AA18C3" w:rsidP="008B5B67">
            <w:pPr>
              <w:pStyle w:val="T2BaseArray"/>
              <w:rPr>
                <w:ins w:id="3303" w:author="Author"/>
                <w:rFonts w:ascii="Arial" w:hAnsi="Arial" w:cs="Arial"/>
              </w:rPr>
            </w:pPr>
            <w:ins w:id="3304" w:author="Author">
              <w:r w:rsidRPr="00AA18C3">
                <w:rPr>
                  <w:rFonts w:ascii="Arial" w:hAnsi="Arial" w:cs="Arial"/>
                </w:rPr>
                <w:t>Error Description 3</w:t>
              </w:r>
            </w:ins>
          </w:p>
        </w:tc>
        <w:tc>
          <w:tcPr>
            <w:tcW w:w="1559" w:type="dxa"/>
          </w:tcPr>
          <w:p w:rsidR="00AA18C3" w:rsidRPr="00AA18C3" w:rsidRDefault="00AA18C3" w:rsidP="008B5B67">
            <w:pPr>
              <w:pStyle w:val="T2BaseArray"/>
              <w:rPr>
                <w:ins w:id="3305" w:author="Author"/>
                <w:rFonts w:ascii="Arial" w:hAnsi="Arial" w:cs="Arial"/>
              </w:rPr>
            </w:pPr>
            <w:ins w:id="3306" w:author="Author">
              <w:r w:rsidRPr="00AA18C3">
                <w:rPr>
                  <w:rFonts w:ascii="Arial" w:hAnsi="Arial" w:cs="Arial"/>
                </w:rPr>
                <w:t>VARCHAR (210)</w:t>
              </w:r>
            </w:ins>
          </w:p>
        </w:tc>
        <w:tc>
          <w:tcPr>
            <w:tcW w:w="1985" w:type="dxa"/>
          </w:tcPr>
          <w:p w:rsidR="00AA18C3" w:rsidRPr="00AA18C3" w:rsidRDefault="00AA18C3" w:rsidP="008B5B67">
            <w:pPr>
              <w:pStyle w:val="T2BaseArray"/>
              <w:rPr>
                <w:ins w:id="3307" w:author="Author"/>
                <w:rFonts w:ascii="Arial" w:hAnsi="Arial" w:cs="Arial"/>
              </w:rPr>
            </w:pPr>
            <w:ins w:id="3308" w:author="Author">
              <w:r w:rsidRPr="00AA18C3">
                <w:rPr>
                  <w:rFonts w:ascii="Arial" w:hAnsi="Arial" w:cs="Arial"/>
                </w:rPr>
                <w:t>Description of the error.</w:t>
              </w:r>
            </w:ins>
          </w:p>
        </w:tc>
        <w:tc>
          <w:tcPr>
            <w:tcW w:w="1701" w:type="dxa"/>
          </w:tcPr>
          <w:p w:rsidR="00AA18C3" w:rsidRPr="00AA18C3" w:rsidRDefault="00AA18C3" w:rsidP="008B5B67">
            <w:pPr>
              <w:pStyle w:val="T2BaseArray"/>
              <w:rPr>
                <w:ins w:id="3309" w:author="Author"/>
                <w:rFonts w:ascii="Arial" w:hAnsi="Arial" w:cs="Arial"/>
              </w:rPr>
            </w:pPr>
            <w:ins w:id="3310" w:author="Author">
              <w:r w:rsidRPr="00AA18C3">
                <w:rPr>
                  <w:rFonts w:ascii="Arial" w:hAnsi="Arial" w:cs="Arial"/>
                </w:rPr>
                <w:t>Occurs when Status is ‘Not migrated’.</w:t>
              </w:r>
            </w:ins>
          </w:p>
        </w:tc>
        <w:tc>
          <w:tcPr>
            <w:tcW w:w="991" w:type="dxa"/>
          </w:tcPr>
          <w:p w:rsidR="00AA18C3" w:rsidRPr="00AA18C3" w:rsidRDefault="00AA18C3" w:rsidP="008B5B67">
            <w:pPr>
              <w:pStyle w:val="T2BaseArray"/>
              <w:rPr>
                <w:ins w:id="3311" w:author="Author"/>
                <w:rFonts w:ascii="Arial" w:hAnsi="Arial" w:cs="Arial"/>
              </w:rPr>
            </w:pPr>
            <w:ins w:id="3312" w:author="Author">
              <w:r w:rsidRPr="00AA18C3">
                <w:rPr>
                  <w:rFonts w:ascii="Arial" w:hAnsi="Arial" w:cs="Arial"/>
                </w:rPr>
                <w:t>0..1</w:t>
              </w:r>
            </w:ins>
          </w:p>
        </w:tc>
      </w:tr>
      <w:tr w:rsidR="00AA18C3" w:rsidRPr="00AA18C3" w:rsidTr="008B5B67">
        <w:trPr>
          <w:ins w:id="3313" w:author="Author"/>
        </w:trPr>
        <w:tc>
          <w:tcPr>
            <w:tcW w:w="851" w:type="dxa"/>
          </w:tcPr>
          <w:p w:rsidR="00AA18C3" w:rsidRPr="00AA18C3" w:rsidRDefault="00AA18C3" w:rsidP="008B5B67">
            <w:pPr>
              <w:pStyle w:val="T2BaseArray"/>
              <w:rPr>
                <w:ins w:id="3314" w:author="Author"/>
                <w:rFonts w:ascii="Arial" w:hAnsi="Arial" w:cs="Arial"/>
              </w:rPr>
            </w:pPr>
            <w:ins w:id="3315" w:author="Author">
              <w:r w:rsidRPr="00AA18C3">
                <w:rPr>
                  <w:rFonts w:ascii="Arial" w:hAnsi="Arial" w:cs="Arial"/>
                </w:rPr>
                <w:t>last +10</w:t>
              </w:r>
            </w:ins>
          </w:p>
        </w:tc>
        <w:tc>
          <w:tcPr>
            <w:tcW w:w="850" w:type="dxa"/>
          </w:tcPr>
          <w:p w:rsidR="00AA18C3" w:rsidRPr="00AA18C3" w:rsidRDefault="00AA18C3" w:rsidP="008B5B67">
            <w:pPr>
              <w:pStyle w:val="T2BaseArray"/>
              <w:rPr>
                <w:ins w:id="3316" w:author="Author"/>
                <w:rFonts w:ascii="Arial" w:hAnsi="Arial" w:cs="Arial"/>
              </w:rPr>
            </w:pPr>
            <w:ins w:id="3317" w:author="Author">
              <w:r w:rsidRPr="00AA18C3">
                <w:rPr>
                  <w:rFonts w:ascii="Arial" w:hAnsi="Arial" w:cs="Arial"/>
                </w:rPr>
                <w:t>last +10</w:t>
              </w:r>
            </w:ins>
          </w:p>
        </w:tc>
        <w:tc>
          <w:tcPr>
            <w:tcW w:w="1843" w:type="dxa"/>
          </w:tcPr>
          <w:p w:rsidR="00AA18C3" w:rsidRPr="00AA18C3" w:rsidRDefault="00AA18C3" w:rsidP="008B5B67">
            <w:pPr>
              <w:pStyle w:val="T2BaseArray"/>
              <w:rPr>
                <w:ins w:id="3318" w:author="Author"/>
                <w:rFonts w:ascii="Arial" w:hAnsi="Arial" w:cs="Arial"/>
              </w:rPr>
            </w:pPr>
            <w:ins w:id="3319" w:author="Author">
              <w:r w:rsidRPr="00AA18C3">
                <w:rPr>
                  <w:rFonts w:ascii="Arial" w:hAnsi="Arial" w:cs="Arial"/>
                </w:rPr>
                <w:t>Error Code 4</w:t>
              </w:r>
            </w:ins>
          </w:p>
        </w:tc>
        <w:tc>
          <w:tcPr>
            <w:tcW w:w="1559" w:type="dxa"/>
          </w:tcPr>
          <w:p w:rsidR="00AA18C3" w:rsidRPr="00AA18C3" w:rsidRDefault="00AA18C3" w:rsidP="008B5B67">
            <w:pPr>
              <w:pStyle w:val="T2BaseArray"/>
              <w:rPr>
                <w:ins w:id="3320" w:author="Author"/>
                <w:rFonts w:ascii="Arial" w:hAnsi="Arial" w:cs="Arial"/>
              </w:rPr>
            </w:pPr>
            <w:ins w:id="3321" w:author="Author">
              <w:r w:rsidRPr="00AA18C3">
                <w:rPr>
                  <w:rFonts w:ascii="Arial" w:hAnsi="Arial" w:cs="Arial"/>
                </w:rPr>
                <w:t>CHAR (4)</w:t>
              </w:r>
            </w:ins>
          </w:p>
        </w:tc>
        <w:tc>
          <w:tcPr>
            <w:tcW w:w="1985" w:type="dxa"/>
          </w:tcPr>
          <w:p w:rsidR="00AA18C3" w:rsidRPr="00AA18C3" w:rsidRDefault="00AA18C3" w:rsidP="008B5B67">
            <w:pPr>
              <w:pStyle w:val="T2BaseArray"/>
              <w:rPr>
                <w:ins w:id="3322" w:author="Author"/>
                <w:rFonts w:ascii="Arial" w:hAnsi="Arial" w:cs="Arial"/>
              </w:rPr>
            </w:pPr>
            <w:ins w:id="3323" w:author="Author">
              <w:r w:rsidRPr="00AA18C3">
                <w:rPr>
                  <w:rFonts w:ascii="Arial" w:hAnsi="Arial" w:cs="Arial"/>
                </w:rPr>
                <w:t>Code of the error.</w:t>
              </w:r>
            </w:ins>
          </w:p>
        </w:tc>
        <w:tc>
          <w:tcPr>
            <w:tcW w:w="1701" w:type="dxa"/>
          </w:tcPr>
          <w:p w:rsidR="00AA18C3" w:rsidRPr="00AA18C3" w:rsidRDefault="00AA18C3" w:rsidP="008B5B67">
            <w:pPr>
              <w:pStyle w:val="T2BaseArray"/>
              <w:rPr>
                <w:ins w:id="3324" w:author="Author"/>
                <w:rFonts w:ascii="Arial" w:hAnsi="Arial" w:cs="Arial"/>
              </w:rPr>
            </w:pPr>
            <w:ins w:id="3325" w:author="Author">
              <w:r w:rsidRPr="00AA18C3">
                <w:rPr>
                  <w:rFonts w:ascii="Arial" w:hAnsi="Arial" w:cs="Arial"/>
                </w:rPr>
                <w:t>Occurs when Status is ‘Not migrated’.</w:t>
              </w:r>
            </w:ins>
          </w:p>
        </w:tc>
        <w:tc>
          <w:tcPr>
            <w:tcW w:w="991" w:type="dxa"/>
          </w:tcPr>
          <w:p w:rsidR="00AA18C3" w:rsidRPr="00AA18C3" w:rsidRDefault="00AA18C3" w:rsidP="008B5B67">
            <w:pPr>
              <w:pStyle w:val="T2BaseArray"/>
              <w:rPr>
                <w:ins w:id="3326" w:author="Author"/>
                <w:rFonts w:ascii="Arial" w:hAnsi="Arial" w:cs="Arial"/>
              </w:rPr>
            </w:pPr>
            <w:ins w:id="3327" w:author="Author">
              <w:r w:rsidRPr="00AA18C3">
                <w:rPr>
                  <w:rFonts w:ascii="Arial" w:hAnsi="Arial" w:cs="Arial"/>
                </w:rPr>
                <w:t>0..1</w:t>
              </w:r>
            </w:ins>
          </w:p>
        </w:tc>
      </w:tr>
      <w:tr w:rsidR="00AA18C3" w:rsidRPr="00AA18C3" w:rsidTr="008B5B67">
        <w:trPr>
          <w:ins w:id="3328" w:author="Author"/>
        </w:trPr>
        <w:tc>
          <w:tcPr>
            <w:tcW w:w="851" w:type="dxa"/>
          </w:tcPr>
          <w:p w:rsidR="00AA18C3" w:rsidRPr="00AA18C3" w:rsidRDefault="00AA18C3" w:rsidP="008B5B67">
            <w:pPr>
              <w:pStyle w:val="T2BaseArray"/>
              <w:rPr>
                <w:ins w:id="3329" w:author="Author"/>
                <w:rFonts w:ascii="Arial" w:hAnsi="Arial" w:cs="Arial"/>
              </w:rPr>
            </w:pPr>
            <w:ins w:id="3330" w:author="Author">
              <w:r w:rsidRPr="00AA18C3">
                <w:rPr>
                  <w:rFonts w:ascii="Arial" w:hAnsi="Arial" w:cs="Arial"/>
                </w:rPr>
                <w:t>last +11</w:t>
              </w:r>
            </w:ins>
          </w:p>
        </w:tc>
        <w:tc>
          <w:tcPr>
            <w:tcW w:w="850" w:type="dxa"/>
          </w:tcPr>
          <w:p w:rsidR="00AA18C3" w:rsidRPr="00AA18C3" w:rsidRDefault="00AA18C3" w:rsidP="008B5B67">
            <w:pPr>
              <w:pStyle w:val="T2BaseArray"/>
              <w:rPr>
                <w:ins w:id="3331" w:author="Author"/>
                <w:rFonts w:ascii="Arial" w:hAnsi="Arial" w:cs="Arial"/>
              </w:rPr>
            </w:pPr>
            <w:ins w:id="3332" w:author="Author">
              <w:r w:rsidRPr="00AA18C3">
                <w:rPr>
                  <w:rFonts w:ascii="Arial" w:hAnsi="Arial" w:cs="Arial"/>
                </w:rPr>
                <w:t>last +11</w:t>
              </w:r>
            </w:ins>
          </w:p>
        </w:tc>
        <w:tc>
          <w:tcPr>
            <w:tcW w:w="1843" w:type="dxa"/>
          </w:tcPr>
          <w:p w:rsidR="00AA18C3" w:rsidRPr="00AA18C3" w:rsidRDefault="00AA18C3" w:rsidP="008B5B67">
            <w:pPr>
              <w:pStyle w:val="T2BaseArray"/>
              <w:rPr>
                <w:ins w:id="3333" w:author="Author"/>
                <w:rFonts w:ascii="Arial" w:hAnsi="Arial" w:cs="Arial"/>
              </w:rPr>
            </w:pPr>
            <w:ins w:id="3334" w:author="Author">
              <w:r w:rsidRPr="00AA18C3">
                <w:rPr>
                  <w:rFonts w:ascii="Arial" w:hAnsi="Arial" w:cs="Arial"/>
                </w:rPr>
                <w:t>Error Description 4</w:t>
              </w:r>
            </w:ins>
          </w:p>
        </w:tc>
        <w:tc>
          <w:tcPr>
            <w:tcW w:w="1559" w:type="dxa"/>
          </w:tcPr>
          <w:p w:rsidR="00AA18C3" w:rsidRPr="00AA18C3" w:rsidRDefault="00AA18C3" w:rsidP="008B5B67">
            <w:pPr>
              <w:pStyle w:val="T2BaseArray"/>
              <w:rPr>
                <w:ins w:id="3335" w:author="Author"/>
                <w:rFonts w:ascii="Arial" w:hAnsi="Arial" w:cs="Arial"/>
              </w:rPr>
            </w:pPr>
            <w:ins w:id="3336" w:author="Author">
              <w:r w:rsidRPr="00AA18C3">
                <w:rPr>
                  <w:rFonts w:ascii="Arial" w:hAnsi="Arial" w:cs="Arial"/>
                </w:rPr>
                <w:t>VARCHAR (210)</w:t>
              </w:r>
            </w:ins>
          </w:p>
        </w:tc>
        <w:tc>
          <w:tcPr>
            <w:tcW w:w="1985" w:type="dxa"/>
          </w:tcPr>
          <w:p w:rsidR="00AA18C3" w:rsidRPr="00AA18C3" w:rsidRDefault="00AA18C3" w:rsidP="008B5B67">
            <w:pPr>
              <w:pStyle w:val="T2BaseArray"/>
              <w:rPr>
                <w:ins w:id="3337" w:author="Author"/>
                <w:rFonts w:ascii="Arial" w:hAnsi="Arial" w:cs="Arial"/>
              </w:rPr>
            </w:pPr>
            <w:ins w:id="3338" w:author="Author">
              <w:r w:rsidRPr="00AA18C3">
                <w:rPr>
                  <w:rFonts w:ascii="Arial" w:hAnsi="Arial" w:cs="Arial"/>
                </w:rPr>
                <w:t>Description of the error.</w:t>
              </w:r>
            </w:ins>
          </w:p>
        </w:tc>
        <w:tc>
          <w:tcPr>
            <w:tcW w:w="1701" w:type="dxa"/>
          </w:tcPr>
          <w:p w:rsidR="00AA18C3" w:rsidRPr="00AA18C3" w:rsidRDefault="00AA18C3" w:rsidP="008B5B67">
            <w:pPr>
              <w:pStyle w:val="T2BaseArray"/>
              <w:rPr>
                <w:ins w:id="3339" w:author="Author"/>
                <w:rFonts w:ascii="Arial" w:hAnsi="Arial" w:cs="Arial"/>
              </w:rPr>
            </w:pPr>
            <w:ins w:id="3340" w:author="Author">
              <w:r w:rsidRPr="00AA18C3">
                <w:rPr>
                  <w:rFonts w:ascii="Arial" w:hAnsi="Arial" w:cs="Arial"/>
                </w:rPr>
                <w:t>Occurs when Status is ‘Not migrated’.</w:t>
              </w:r>
            </w:ins>
          </w:p>
        </w:tc>
        <w:tc>
          <w:tcPr>
            <w:tcW w:w="991" w:type="dxa"/>
          </w:tcPr>
          <w:p w:rsidR="00AA18C3" w:rsidRPr="00AA18C3" w:rsidRDefault="00AA18C3" w:rsidP="008B5B67">
            <w:pPr>
              <w:pStyle w:val="T2BaseArray"/>
              <w:rPr>
                <w:ins w:id="3341" w:author="Author"/>
                <w:rFonts w:ascii="Arial" w:hAnsi="Arial" w:cs="Arial"/>
              </w:rPr>
            </w:pPr>
            <w:ins w:id="3342" w:author="Author">
              <w:r w:rsidRPr="00AA18C3">
                <w:rPr>
                  <w:rFonts w:ascii="Arial" w:hAnsi="Arial" w:cs="Arial"/>
                </w:rPr>
                <w:t>0..1</w:t>
              </w:r>
            </w:ins>
          </w:p>
        </w:tc>
      </w:tr>
      <w:tr w:rsidR="00AA18C3" w:rsidRPr="00AA18C3" w:rsidTr="008B5B67">
        <w:trPr>
          <w:ins w:id="3343" w:author="Author"/>
        </w:trPr>
        <w:tc>
          <w:tcPr>
            <w:tcW w:w="851" w:type="dxa"/>
          </w:tcPr>
          <w:p w:rsidR="00AA18C3" w:rsidRPr="00AA18C3" w:rsidRDefault="00AA18C3" w:rsidP="008B5B67">
            <w:pPr>
              <w:pStyle w:val="T2BaseArray"/>
              <w:rPr>
                <w:ins w:id="3344" w:author="Author"/>
                <w:rFonts w:ascii="Arial" w:hAnsi="Arial" w:cs="Arial"/>
              </w:rPr>
            </w:pPr>
            <w:ins w:id="3345" w:author="Author">
              <w:r w:rsidRPr="00AA18C3">
                <w:rPr>
                  <w:rFonts w:ascii="Arial" w:hAnsi="Arial" w:cs="Arial"/>
                </w:rPr>
                <w:t>last +12</w:t>
              </w:r>
            </w:ins>
          </w:p>
        </w:tc>
        <w:tc>
          <w:tcPr>
            <w:tcW w:w="850" w:type="dxa"/>
          </w:tcPr>
          <w:p w:rsidR="00AA18C3" w:rsidRPr="00AA18C3" w:rsidRDefault="00AA18C3" w:rsidP="008B5B67">
            <w:pPr>
              <w:pStyle w:val="T2BaseArray"/>
              <w:rPr>
                <w:ins w:id="3346" w:author="Author"/>
                <w:rFonts w:ascii="Arial" w:hAnsi="Arial" w:cs="Arial"/>
              </w:rPr>
            </w:pPr>
            <w:ins w:id="3347" w:author="Author">
              <w:r w:rsidRPr="00AA18C3">
                <w:rPr>
                  <w:rFonts w:ascii="Arial" w:hAnsi="Arial" w:cs="Arial"/>
                </w:rPr>
                <w:t>last +12</w:t>
              </w:r>
            </w:ins>
          </w:p>
        </w:tc>
        <w:tc>
          <w:tcPr>
            <w:tcW w:w="1843" w:type="dxa"/>
          </w:tcPr>
          <w:p w:rsidR="00AA18C3" w:rsidRPr="00AA18C3" w:rsidRDefault="00AA18C3" w:rsidP="008B5B67">
            <w:pPr>
              <w:pStyle w:val="T2BaseArray"/>
              <w:rPr>
                <w:ins w:id="3348" w:author="Author"/>
                <w:rFonts w:ascii="Arial" w:hAnsi="Arial" w:cs="Arial"/>
              </w:rPr>
            </w:pPr>
            <w:ins w:id="3349" w:author="Author">
              <w:r w:rsidRPr="00AA18C3">
                <w:rPr>
                  <w:rFonts w:ascii="Arial" w:hAnsi="Arial" w:cs="Arial"/>
                </w:rPr>
                <w:t>Error Code 5</w:t>
              </w:r>
            </w:ins>
          </w:p>
        </w:tc>
        <w:tc>
          <w:tcPr>
            <w:tcW w:w="1559" w:type="dxa"/>
          </w:tcPr>
          <w:p w:rsidR="00AA18C3" w:rsidRPr="00AA18C3" w:rsidRDefault="00AA18C3" w:rsidP="008B5B67">
            <w:pPr>
              <w:pStyle w:val="T2BaseArray"/>
              <w:rPr>
                <w:ins w:id="3350" w:author="Author"/>
                <w:rFonts w:ascii="Arial" w:hAnsi="Arial" w:cs="Arial"/>
              </w:rPr>
            </w:pPr>
            <w:ins w:id="3351" w:author="Author">
              <w:r w:rsidRPr="00AA18C3">
                <w:rPr>
                  <w:rFonts w:ascii="Arial" w:hAnsi="Arial" w:cs="Arial"/>
                </w:rPr>
                <w:t>CHAR (4)</w:t>
              </w:r>
            </w:ins>
          </w:p>
        </w:tc>
        <w:tc>
          <w:tcPr>
            <w:tcW w:w="1985" w:type="dxa"/>
          </w:tcPr>
          <w:p w:rsidR="00AA18C3" w:rsidRPr="00AA18C3" w:rsidRDefault="00AA18C3" w:rsidP="008B5B67">
            <w:pPr>
              <w:pStyle w:val="T2BaseArray"/>
              <w:rPr>
                <w:ins w:id="3352" w:author="Author"/>
                <w:rFonts w:ascii="Arial" w:hAnsi="Arial" w:cs="Arial"/>
              </w:rPr>
            </w:pPr>
            <w:ins w:id="3353" w:author="Author">
              <w:r w:rsidRPr="00AA18C3">
                <w:rPr>
                  <w:rFonts w:ascii="Arial" w:hAnsi="Arial" w:cs="Arial"/>
                </w:rPr>
                <w:t>Code of the error.</w:t>
              </w:r>
            </w:ins>
          </w:p>
        </w:tc>
        <w:tc>
          <w:tcPr>
            <w:tcW w:w="1701" w:type="dxa"/>
          </w:tcPr>
          <w:p w:rsidR="00AA18C3" w:rsidRPr="00AA18C3" w:rsidRDefault="00AA18C3" w:rsidP="008B5B67">
            <w:pPr>
              <w:pStyle w:val="T2BaseArray"/>
              <w:rPr>
                <w:ins w:id="3354" w:author="Author"/>
                <w:rFonts w:ascii="Arial" w:hAnsi="Arial" w:cs="Arial"/>
              </w:rPr>
            </w:pPr>
            <w:ins w:id="3355" w:author="Author">
              <w:r w:rsidRPr="00AA18C3">
                <w:rPr>
                  <w:rFonts w:ascii="Arial" w:hAnsi="Arial" w:cs="Arial"/>
                </w:rPr>
                <w:t>Occurs when Status is ‘Not migrated’.</w:t>
              </w:r>
            </w:ins>
          </w:p>
        </w:tc>
        <w:tc>
          <w:tcPr>
            <w:tcW w:w="991" w:type="dxa"/>
          </w:tcPr>
          <w:p w:rsidR="00AA18C3" w:rsidRPr="00AA18C3" w:rsidRDefault="00AA18C3" w:rsidP="008B5B67">
            <w:pPr>
              <w:pStyle w:val="T2BaseArray"/>
              <w:rPr>
                <w:ins w:id="3356" w:author="Author"/>
                <w:rFonts w:ascii="Arial" w:hAnsi="Arial" w:cs="Arial"/>
              </w:rPr>
            </w:pPr>
            <w:ins w:id="3357" w:author="Author">
              <w:r w:rsidRPr="00AA18C3">
                <w:rPr>
                  <w:rFonts w:ascii="Arial" w:hAnsi="Arial" w:cs="Arial"/>
                </w:rPr>
                <w:t>0..1</w:t>
              </w:r>
            </w:ins>
          </w:p>
        </w:tc>
      </w:tr>
      <w:tr w:rsidR="00AA18C3" w:rsidRPr="00AA18C3" w:rsidTr="008B5B67">
        <w:trPr>
          <w:ins w:id="3358" w:author="Author"/>
        </w:trPr>
        <w:tc>
          <w:tcPr>
            <w:tcW w:w="851" w:type="dxa"/>
          </w:tcPr>
          <w:p w:rsidR="00AA18C3" w:rsidRPr="00AA18C3" w:rsidRDefault="00AA18C3" w:rsidP="008B5B67">
            <w:pPr>
              <w:pStyle w:val="T2BaseArray"/>
              <w:rPr>
                <w:ins w:id="3359" w:author="Author"/>
                <w:rFonts w:ascii="Arial" w:hAnsi="Arial" w:cs="Arial"/>
              </w:rPr>
            </w:pPr>
            <w:ins w:id="3360" w:author="Author">
              <w:r w:rsidRPr="00AA18C3">
                <w:rPr>
                  <w:rFonts w:ascii="Arial" w:hAnsi="Arial" w:cs="Arial"/>
                </w:rPr>
                <w:t>last +13</w:t>
              </w:r>
            </w:ins>
          </w:p>
        </w:tc>
        <w:tc>
          <w:tcPr>
            <w:tcW w:w="850" w:type="dxa"/>
          </w:tcPr>
          <w:p w:rsidR="00AA18C3" w:rsidRPr="00AA18C3" w:rsidRDefault="00AA18C3" w:rsidP="008B5B67">
            <w:pPr>
              <w:pStyle w:val="T2BaseArray"/>
              <w:rPr>
                <w:ins w:id="3361" w:author="Author"/>
                <w:rFonts w:ascii="Arial" w:hAnsi="Arial" w:cs="Arial"/>
              </w:rPr>
            </w:pPr>
            <w:ins w:id="3362" w:author="Author">
              <w:r w:rsidRPr="00AA18C3">
                <w:rPr>
                  <w:rFonts w:ascii="Arial" w:hAnsi="Arial" w:cs="Arial"/>
                </w:rPr>
                <w:t>last +13</w:t>
              </w:r>
            </w:ins>
          </w:p>
        </w:tc>
        <w:tc>
          <w:tcPr>
            <w:tcW w:w="1843" w:type="dxa"/>
          </w:tcPr>
          <w:p w:rsidR="00AA18C3" w:rsidRPr="00AA18C3" w:rsidRDefault="00AA18C3" w:rsidP="008B5B67">
            <w:pPr>
              <w:pStyle w:val="T2BaseArray"/>
              <w:rPr>
                <w:ins w:id="3363" w:author="Author"/>
                <w:rFonts w:ascii="Arial" w:hAnsi="Arial" w:cs="Arial"/>
              </w:rPr>
            </w:pPr>
            <w:ins w:id="3364" w:author="Author">
              <w:r w:rsidRPr="00AA18C3">
                <w:rPr>
                  <w:rFonts w:ascii="Arial" w:hAnsi="Arial" w:cs="Arial"/>
                </w:rPr>
                <w:t>Error Description 5</w:t>
              </w:r>
            </w:ins>
          </w:p>
        </w:tc>
        <w:tc>
          <w:tcPr>
            <w:tcW w:w="1559" w:type="dxa"/>
          </w:tcPr>
          <w:p w:rsidR="00AA18C3" w:rsidRPr="00AA18C3" w:rsidRDefault="00AA18C3" w:rsidP="008B5B67">
            <w:pPr>
              <w:pStyle w:val="T2BaseArray"/>
              <w:rPr>
                <w:ins w:id="3365" w:author="Author"/>
                <w:rFonts w:ascii="Arial" w:hAnsi="Arial" w:cs="Arial"/>
              </w:rPr>
            </w:pPr>
            <w:ins w:id="3366" w:author="Author">
              <w:r w:rsidRPr="00AA18C3">
                <w:rPr>
                  <w:rFonts w:ascii="Arial" w:hAnsi="Arial" w:cs="Arial"/>
                </w:rPr>
                <w:t>VARCHAR (210)</w:t>
              </w:r>
            </w:ins>
          </w:p>
        </w:tc>
        <w:tc>
          <w:tcPr>
            <w:tcW w:w="1985" w:type="dxa"/>
          </w:tcPr>
          <w:p w:rsidR="00AA18C3" w:rsidRPr="00AA18C3" w:rsidRDefault="00AA18C3" w:rsidP="008B5B67">
            <w:pPr>
              <w:pStyle w:val="T2BaseArray"/>
              <w:rPr>
                <w:ins w:id="3367" w:author="Author"/>
                <w:rFonts w:ascii="Arial" w:hAnsi="Arial" w:cs="Arial"/>
              </w:rPr>
            </w:pPr>
            <w:ins w:id="3368" w:author="Author">
              <w:r w:rsidRPr="00AA18C3">
                <w:rPr>
                  <w:rFonts w:ascii="Arial" w:hAnsi="Arial" w:cs="Arial"/>
                </w:rPr>
                <w:t>Description of the error.</w:t>
              </w:r>
            </w:ins>
          </w:p>
        </w:tc>
        <w:tc>
          <w:tcPr>
            <w:tcW w:w="1701" w:type="dxa"/>
          </w:tcPr>
          <w:p w:rsidR="00AA18C3" w:rsidRPr="00AA18C3" w:rsidRDefault="00AA18C3" w:rsidP="008B5B67">
            <w:pPr>
              <w:pStyle w:val="T2BaseArray"/>
              <w:rPr>
                <w:ins w:id="3369" w:author="Author"/>
                <w:rFonts w:ascii="Arial" w:hAnsi="Arial" w:cs="Arial"/>
              </w:rPr>
            </w:pPr>
            <w:ins w:id="3370" w:author="Author">
              <w:r w:rsidRPr="00AA18C3">
                <w:rPr>
                  <w:rFonts w:ascii="Arial" w:hAnsi="Arial" w:cs="Arial"/>
                </w:rPr>
                <w:t>Occurs when Status is ‘Not migrated’.</w:t>
              </w:r>
            </w:ins>
          </w:p>
        </w:tc>
        <w:tc>
          <w:tcPr>
            <w:tcW w:w="991" w:type="dxa"/>
          </w:tcPr>
          <w:p w:rsidR="00AA18C3" w:rsidRPr="00AA18C3" w:rsidRDefault="00AA18C3" w:rsidP="008B5B67">
            <w:pPr>
              <w:pStyle w:val="T2BaseArray"/>
              <w:rPr>
                <w:ins w:id="3371" w:author="Author"/>
                <w:rFonts w:ascii="Arial" w:hAnsi="Arial" w:cs="Arial"/>
              </w:rPr>
            </w:pPr>
            <w:ins w:id="3372" w:author="Author">
              <w:r w:rsidRPr="00AA18C3">
                <w:rPr>
                  <w:rFonts w:ascii="Arial" w:hAnsi="Arial" w:cs="Arial"/>
                </w:rPr>
                <w:t>0..1</w:t>
              </w:r>
            </w:ins>
          </w:p>
        </w:tc>
      </w:tr>
    </w:tbl>
    <w:p w:rsidR="00AA18C3" w:rsidRPr="00AA18C3" w:rsidRDefault="00AA18C3" w:rsidP="00AA18C3">
      <w:pPr>
        <w:pStyle w:val="ListParagraph"/>
        <w:rPr>
          <w:ins w:id="3373" w:author="Author"/>
          <w:rFonts w:ascii="Arial" w:hAnsi="Arial" w:cs="Arial"/>
          <w:lang w:val="en-GB"/>
        </w:rPr>
      </w:pPr>
    </w:p>
    <w:p w:rsidR="00AA18C3" w:rsidRDefault="00AA18C3" w:rsidP="00AA18C3">
      <w:pPr>
        <w:pStyle w:val="ListParagraph"/>
        <w:numPr>
          <w:ilvl w:val="0"/>
          <w:numId w:val="13"/>
        </w:numPr>
        <w:rPr>
          <w:rFonts w:ascii="Arial" w:hAnsi="Arial" w:cs="Arial"/>
          <w:lang w:val="en-GB"/>
        </w:rPr>
      </w:pPr>
      <w:ins w:id="3374" w:author="Author">
        <w:r w:rsidRPr="00AA18C3">
          <w:rPr>
            <w:rFonts w:ascii="Arial" w:hAnsi="Arial" w:cs="Arial"/>
            <w:lang w:val="en-GB"/>
          </w:rPr>
          <w:t>“last” stands for the last column with migration data</w:t>
        </w:r>
      </w:ins>
    </w:p>
    <w:p w:rsidR="00AA18C3" w:rsidRPr="00AA18C3" w:rsidRDefault="00AA18C3" w:rsidP="00AA18C3">
      <w:pPr>
        <w:pStyle w:val="ListParagraph"/>
        <w:rPr>
          <w:ins w:id="3375" w:author="Author"/>
          <w:rFonts w:ascii="Arial" w:hAnsi="Arial" w:cs="Arial"/>
          <w:lang w:val="en-GB"/>
        </w:rPr>
      </w:pPr>
    </w:p>
    <w:p w:rsidR="00AA18C3" w:rsidRDefault="00AA18C3" w:rsidP="00AA18C3">
      <w:pPr>
        <w:pStyle w:val="ListParagraph"/>
        <w:numPr>
          <w:ilvl w:val="0"/>
          <w:numId w:val="13"/>
        </w:numPr>
        <w:rPr>
          <w:rFonts w:ascii="Arial" w:hAnsi="Arial" w:cs="Arial"/>
          <w:lang w:val="en-GB"/>
        </w:rPr>
      </w:pPr>
      <w:ins w:id="3376" w:author="Author">
        <w:r w:rsidRPr="00AA18C3">
          <w:rPr>
            <w:rFonts w:ascii="Arial" w:hAnsi="Arial" w:cs="Arial"/>
            <w:lang w:val="en-GB"/>
          </w:rPr>
          <w:t xml:space="preserve">For accepted already matched instructions “T2S Reference DELI” and “T2S Reference RECE” is informed. </w:t>
        </w:r>
      </w:ins>
    </w:p>
    <w:p w:rsidR="00AA18C3" w:rsidRPr="00AA18C3" w:rsidRDefault="00AA18C3" w:rsidP="00AA18C3">
      <w:pPr>
        <w:pStyle w:val="ListParagraph"/>
        <w:rPr>
          <w:rFonts w:ascii="Arial" w:hAnsi="Arial" w:cs="Arial"/>
          <w:lang w:val="en-GB"/>
        </w:rPr>
      </w:pPr>
    </w:p>
    <w:p w:rsidR="00AA18C3" w:rsidRPr="00AA18C3" w:rsidRDefault="00AA18C3" w:rsidP="00AA18C3">
      <w:pPr>
        <w:pStyle w:val="ListParagraph"/>
        <w:numPr>
          <w:ilvl w:val="0"/>
          <w:numId w:val="13"/>
        </w:numPr>
        <w:rPr>
          <w:ins w:id="3377" w:author="Author"/>
          <w:rFonts w:ascii="Arial" w:hAnsi="Arial" w:cs="Arial"/>
          <w:lang w:val="en-GB"/>
        </w:rPr>
      </w:pPr>
      <w:ins w:id="3378" w:author="Author">
        <w:r w:rsidRPr="00AA18C3">
          <w:rPr>
            <w:rFonts w:ascii="Arial" w:hAnsi="Arial" w:cs="Arial"/>
            <w:lang w:val="en-GB"/>
          </w:rPr>
          <w:t>For accepted unmatched instructions, depending on the movement type the corresponding T2S reference column is informed (either “T2S Reference DELI” or “T2S Reference RECE”).</w:t>
        </w:r>
        <w:commentRangeEnd w:id="3155"/>
        <w:r w:rsidRPr="00AA18C3">
          <w:rPr>
            <w:rFonts w:ascii="Arial" w:hAnsi="Arial" w:cs="Arial"/>
            <w:lang w:val="en-GB"/>
          </w:rPr>
          <w:commentReference w:id="3155"/>
        </w:r>
      </w:ins>
    </w:p>
    <w:p w:rsidR="00AA18C3" w:rsidRPr="00AA18C3" w:rsidRDefault="00AA18C3" w:rsidP="00DE32BA">
      <w:pPr>
        <w:pStyle w:val="Heading3"/>
        <w:numPr>
          <w:ilvl w:val="0"/>
          <w:numId w:val="0"/>
        </w:numPr>
        <w:ind w:left="720"/>
        <w:rPr>
          <w:ins w:id="3379" w:author="Author"/>
        </w:rPr>
        <w:pPrChange w:id="3380" w:author="Author">
          <w:pPr>
            <w:numPr>
              <w:numId w:val="49"/>
            </w:numPr>
            <w:spacing w:after="200" w:line="276" w:lineRule="auto"/>
            <w:ind w:left="644" w:right="-34" w:hanging="360"/>
          </w:pPr>
        </w:pPrChange>
      </w:pPr>
    </w:p>
    <w:p w:rsidR="00AA18C3" w:rsidRPr="00AA18C3" w:rsidRDefault="00AA18C3" w:rsidP="00AA18C3">
      <w:pPr>
        <w:pStyle w:val="Heading3"/>
        <w:rPr>
          <w:ins w:id="3381" w:author="Author"/>
        </w:rPr>
      </w:pPr>
      <w:bookmarkStart w:id="3382" w:name="_Toc385494961"/>
      <w:commentRangeStart w:id="3383"/>
      <w:ins w:id="3384" w:author="Author">
        <w:r w:rsidRPr="00AA18C3">
          <w:t>Further Notifications for Settlement Restriction records</w:t>
        </w:r>
        <w:bookmarkEnd w:id="3382"/>
      </w:ins>
    </w:p>
    <w:p w:rsidR="00AA18C3" w:rsidRPr="00AA18C3" w:rsidRDefault="00AA18C3" w:rsidP="00AA18C3">
      <w:pPr>
        <w:rPr>
          <w:ins w:id="3385" w:author="Author"/>
          <w:rFonts w:ascii="Arial" w:hAnsi="Arial" w:cs="Arial"/>
          <w:lang w:val="en-GB"/>
        </w:rPr>
      </w:pPr>
      <w:ins w:id="3386" w:author="Author">
        <w:r w:rsidRPr="00AA18C3">
          <w:rPr>
            <w:rFonts w:ascii="Arial" w:hAnsi="Arial" w:cs="Arial"/>
            <w:lang w:val="en-GB"/>
          </w:rPr>
          <w:t>This data appears in the first row of each Settlement Restriction record. It is located right to the migration data.</w:t>
        </w:r>
      </w:ins>
    </w:p>
    <w:tbl>
      <w:tblPr>
        <w:tblpPr w:leftFromText="141" w:rightFromText="141" w:vertAnchor="text" w:horzAnchor="margin" w:tblpXSpec="right" w:tblpY="145"/>
        <w:tblW w:w="51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11"/>
        <w:gridCol w:w="1262"/>
        <w:gridCol w:w="2313"/>
        <w:gridCol w:w="2252"/>
        <w:gridCol w:w="2943"/>
        <w:gridCol w:w="2945"/>
        <w:gridCol w:w="1371"/>
      </w:tblGrid>
      <w:tr w:rsidR="00AA18C3" w:rsidRPr="00AA18C3" w:rsidTr="008B5B67">
        <w:trPr>
          <w:cantSplit/>
          <w:trHeight w:val="1260"/>
          <w:ins w:id="3387" w:author="Author"/>
        </w:trPr>
        <w:tc>
          <w:tcPr>
            <w:tcW w:w="817" w:type="dxa"/>
            <w:shd w:val="pct15" w:color="auto" w:fill="auto"/>
            <w:textDirection w:val="btLr"/>
          </w:tcPr>
          <w:p w:rsidR="00AA18C3" w:rsidRPr="00AA18C3" w:rsidRDefault="00AA18C3" w:rsidP="008B5B67">
            <w:pPr>
              <w:ind w:left="113" w:right="113"/>
              <w:jc w:val="center"/>
              <w:rPr>
                <w:ins w:id="3388" w:author="Author"/>
                <w:rFonts w:ascii="Arial" w:hAnsi="Arial" w:cs="Arial"/>
                <w:b/>
                <w:sz w:val="18"/>
                <w:szCs w:val="18"/>
                <w:lang w:val="en-GB"/>
              </w:rPr>
            </w:pPr>
            <w:ins w:id="3389" w:author="Author">
              <w:r w:rsidRPr="00AA18C3">
                <w:rPr>
                  <w:rFonts w:ascii="Arial" w:hAnsi="Arial" w:cs="Arial"/>
                  <w:b/>
                  <w:sz w:val="18"/>
                  <w:szCs w:val="18"/>
                  <w:lang w:val="en-GB"/>
                </w:rPr>
                <w:t>Flat file  column</w:t>
              </w:r>
            </w:ins>
          </w:p>
        </w:tc>
        <w:tc>
          <w:tcPr>
            <w:tcW w:w="851" w:type="dxa"/>
            <w:shd w:val="pct15" w:color="auto" w:fill="auto"/>
            <w:textDirection w:val="btLr"/>
          </w:tcPr>
          <w:p w:rsidR="00AA18C3" w:rsidRPr="00AA18C3" w:rsidRDefault="00AA18C3" w:rsidP="008B5B67">
            <w:pPr>
              <w:ind w:left="113" w:right="113"/>
              <w:jc w:val="center"/>
              <w:rPr>
                <w:ins w:id="3390" w:author="Author"/>
                <w:rFonts w:ascii="Arial" w:hAnsi="Arial" w:cs="Arial"/>
                <w:b/>
                <w:sz w:val="18"/>
                <w:szCs w:val="18"/>
                <w:lang w:val="en-GB"/>
              </w:rPr>
            </w:pPr>
            <w:ins w:id="3391" w:author="Author">
              <w:r w:rsidRPr="00AA18C3">
                <w:rPr>
                  <w:rFonts w:ascii="Arial" w:hAnsi="Arial" w:cs="Arial"/>
                  <w:b/>
                  <w:sz w:val="18"/>
                  <w:szCs w:val="18"/>
                  <w:lang w:val="en-GB"/>
                </w:rPr>
                <w:t>Excel Column</w:t>
              </w:r>
            </w:ins>
          </w:p>
        </w:tc>
        <w:tc>
          <w:tcPr>
            <w:tcW w:w="1559" w:type="dxa"/>
            <w:shd w:val="pct15" w:color="auto" w:fill="auto"/>
          </w:tcPr>
          <w:p w:rsidR="00AA18C3" w:rsidRPr="00AA18C3" w:rsidRDefault="00AA18C3" w:rsidP="008B5B67">
            <w:pPr>
              <w:pStyle w:val="T2BaseArray"/>
              <w:jc w:val="center"/>
              <w:rPr>
                <w:ins w:id="3392" w:author="Author"/>
                <w:rFonts w:ascii="Arial" w:hAnsi="Arial" w:cs="Arial"/>
                <w:b/>
              </w:rPr>
            </w:pPr>
            <w:ins w:id="3393" w:author="Author">
              <w:r w:rsidRPr="00AA18C3">
                <w:rPr>
                  <w:rFonts w:ascii="Arial" w:hAnsi="Arial" w:cs="Arial"/>
                  <w:b/>
                </w:rPr>
                <w:t>Field</w:t>
              </w:r>
            </w:ins>
          </w:p>
        </w:tc>
        <w:tc>
          <w:tcPr>
            <w:tcW w:w="1518" w:type="dxa"/>
            <w:shd w:val="pct15" w:color="auto" w:fill="auto"/>
          </w:tcPr>
          <w:p w:rsidR="00AA18C3" w:rsidRPr="00AA18C3" w:rsidRDefault="00AA18C3" w:rsidP="008B5B67">
            <w:pPr>
              <w:pStyle w:val="T2BaseArray"/>
              <w:jc w:val="center"/>
              <w:rPr>
                <w:ins w:id="3394" w:author="Author"/>
                <w:rFonts w:ascii="Arial" w:hAnsi="Arial" w:cs="Arial"/>
                <w:b/>
              </w:rPr>
            </w:pPr>
            <w:ins w:id="3395" w:author="Author">
              <w:r w:rsidRPr="00AA18C3">
                <w:rPr>
                  <w:rFonts w:ascii="Arial" w:hAnsi="Arial" w:cs="Arial"/>
                  <w:b/>
                </w:rPr>
                <w:t>Format</w:t>
              </w:r>
            </w:ins>
          </w:p>
        </w:tc>
        <w:tc>
          <w:tcPr>
            <w:tcW w:w="1984" w:type="dxa"/>
            <w:shd w:val="pct15" w:color="auto" w:fill="auto"/>
          </w:tcPr>
          <w:p w:rsidR="00AA18C3" w:rsidRPr="00AA18C3" w:rsidRDefault="00AA18C3" w:rsidP="008B5B67">
            <w:pPr>
              <w:pStyle w:val="T2BaseArray"/>
              <w:jc w:val="center"/>
              <w:rPr>
                <w:ins w:id="3396" w:author="Author"/>
                <w:rFonts w:ascii="Arial" w:hAnsi="Arial" w:cs="Arial"/>
                <w:b/>
              </w:rPr>
            </w:pPr>
            <w:ins w:id="3397" w:author="Author">
              <w:r w:rsidRPr="00AA18C3">
                <w:rPr>
                  <w:rFonts w:ascii="Arial" w:hAnsi="Arial" w:cs="Arial"/>
                  <w:b/>
                </w:rPr>
                <w:t>Description</w:t>
              </w:r>
            </w:ins>
          </w:p>
        </w:tc>
        <w:tc>
          <w:tcPr>
            <w:tcW w:w="1985" w:type="dxa"/>
            <w:shd w:val="pct15" w:color="auto" w:fill="auto"/>
          </w:tcPr>
          <w:p w:rsidR="00AA18C3" w:rsidRPr="00AA18C3" w:rsidRDefault="00AA18C3" w:rsidP="008B5B67">
            <w:pPr>
              <w:pStyle w:val="T2BaseArray"/>
              <w:jc w:val="center"/>
              <w:rPr>
                <w:ins w:id="3398" w:author="Author"/>
                <w:rFonts w:ascii="Arial" w:hAnsi="Arial" w:cs="Arial"/>
                <w:b/>
              </w:rPr>
            </w:pPr>
            <w:ins w:id="3399" w:author="Author">
              <w:r w:rsidRPr="00AA18C3">
                <w:rPr>
                  <w:rFonts w:ascii="Arial" w:hAnsi="Arial" w:cs="Arial"/>
                  <w:b/>
                </w:rPr>
                <w:t>Rules</w:t>
              </w:r>
            </w:ins>
          </w:p>
        </w:tc>
        <w:tc>
          <w:tcPr>
            <w:tcW w:w="924" w:type="dxa"/>
            <w:shd w:val="pct15" w:color="auto" w:fill="auto"/>
          </w:tcPr>
          <w:p w:rsidR="00AA18C3" w:rsidRPr="00AA18C3" w:rsidRDefault="00AA18C3" w:rsidP="008B5B67">
            <w:pPr>
              <w:pStyle w:val="T2BaseArray"/>
              <w:jc w:val="center"/>
              <w:rPr>
                <w:ins w:id="3400" w:author="Author"/>
                <w:rFonts w:ascii="Arial" w:hAnsi="Arial" w:cs="Arial"/>
                <w:b/>
              </w:rPr>
            </w:pPr>
            <w:ins w:id="3401" w:author="Author">
              <w:r w:rsidRPr="00AA18C3">
                <w:rPr>
                  <w:rFonts w:ascii="Arial" w:hAnsi="Arial" w:cs="Arial"/>
                  <w:b/>
                </w:rPr>
                <w:t>Occurs per Record</w:t>
              </w:r>
            </w:ins>
          </w:p>
        </w:tc>
      </w:tr>
      <w:tr w:rsidR="00AA18C3" w:rsidRPr="00AA18C3" w:rsidTr="008B5B67">
        <w:trPr>
          <w:ins w:id="3402" w:author="Author"/>
        </w:trPr>
        <w:tc>
          <w:tcPr>
            <w:tcW w:w="817" w:type="dxa"/>
          </w:tcPr>
          <w:p w:rsidR="00AA18C3" w:rsidRPr="00AA18C3" w:rsidRDefault="00AA18C3" w:rsidP="008B5B67">
            <w:pPr>
              <w:pStyle w:val="T2BaseArray"/>
              <w:rPr>
                <w:ins w:id="3403" w:author="Author"/>
                <w:rFonts w:ascii="Arial" w:hAnsi="Arial" w:cs="Arial"/>
              </w:rPr>
            </w:pPr>
            <w:ins w:id="3404" w:author="Author">
              <w:r w:rsidRPr="00AA18C3">
                <w:rPr>
                  <w:rFonts w:ascii="Arial" w:hAnsi="Arial" w:cs="Arial"/>
                </w:rPr>
                <w:t>last +1</w:t>
              </w:r>
            </w:ins>
          </w:p>
        </w:tc>
        <w:tc>
          <w:tcPr>
            <w:tcW w:w="851" w:type="dxa"/>
          </w:tcPr>
          <w:p w:rsidR="00AA18C3" w:rsidRPr="00AA18C3" w:rsidRDefault="00AA18C3" w:rsidP="008B5B67">
            <w:pPr>
              <w:pStyle w:val="T2BaseArray"/>
              <w:rPr>
                <w:ins w:id="3405" w:author="Author"/>
                <w:rFonts w:ascii="Arial" w:hAnsi="Arial" w:cs="Arial"/>
              </w:rPr>
            </w:pPr>
            <w:ins w:id="3406" w:author="Author">
              <w:r w:rsidRPr="00AA18C3">
                <w:rPr>
                  <w:rFonts w:ascii="Arial" w:hAnsi="Arial" w:cs="Arial"/>
                </w:rPr>
                <w:t>last +1</w:t>
              </w:r>
            </w:ins>
          </w:p>
        </w:tc>
        <w:tc>
          <w:tcPr>
            <w:tcW w:w="1559" w:type="dxa"/>
          </w:tcPr>
          <w:p w:rsidR="00AA18C3" w:rsidRPr="00AA18C3" w:rsidRDefault="00AA18C3" w:rsidP="008B5B67">
            <w:pPr>
              <w:pStyle w:val="T2BaseArray"/>
              <w:rPr>
                <w:ins w:id="3407" w:author="Author"/>
                <w:rFonts w:ascii="Arial" w:hAnsi="Arial" w:cs="Arial"/>
              </w:rPr>
            </w:pPr>
            <w:ins w:id="3408" w:author="Author">
              <w:r w:rsidRPr="00AA18C3">
                <w:rPr>
                  <w:rFonts w:ascii="Arial" w:hAnsi="Arial" w:cs="Arial"/>
                </w:rPr>
                <w:t>Status</w:t>
              </w:r>
            </w:ins>
          </w:p>
        </w:tc>
        <w:tc>
          <w:tcPr>
            <w:tcW w:w="1518" w:type="dxa"/>
          </w:tcPr>
          <w:p w:rsidR="00AA18C3" w:rsidRPr="00AA18C3" w:rsidRDefault="00AA18C3" w:rsidP="008B5B67">
            <w:pPr>
              <w:pStyle w:val="T2BaseArray"/>
              <w:rPr>
                <w:ins w:id="3409" w:author="Author"/>
                <w:rFonts w:ascii="Arial" w:hAnsi="Arial" w:cs="Arial"/>
              </w:rPr>
            </w:pPr>
            <w:ins w:id="3410" w:author="Author">
              <w:r w:rsidRPr="00AA18C3">
                <w:rPr>
                  <w:rFonts w:ascii="Arial" w:hAnsi="Arial" w:cs="Arial"/>
                </w:rPr>
                <w:t>Possible values:</w:t>
              </w:r>
            </w:ins>
          </w:p>
          <w:p w:rsidR="00AA18C3" w:rsidRPr="00AA18C3" w:rsidRDefault="00AA18C3" w:rsidP="00AA18C3">
            <w:pPr>
              <w:pStyle w:val="T2BaseArray"/>
              <w:numPr>
                <w:ilvl w:val="0"/>
                <w:numId w:val="24"/>
              </w:numPr>
              <w:jc w:val="left"/>
              <w:rPr>
                <w:ins w:id="3411" w:author="Author"/>
                <w:rFonts w:ascii="Arial" w:hAnsi="Arial" w:cs="Arial"/>
              </w:rPr>
            </w:pPr>
            <w:ins w:id="3412" w:author="Author">
              <w:r w:rsidRPr="00AA18C3">
                <w:rPr>
                  <w:rFonts w:ascii="Arial" w:hAnsi="Arial" w:cs="Arial"/>
                </w:rPr>
                <w:lastRenderedPageBreak/>
                <w:t>Migrated</w:t>
              </w:r>
            </w:ins>
          </w:p>
          <w:p w:rsidR="00AA18C3" w:rsidRPr="00AA18C3" w:rsidRDefault="00AA18C3" w:rsidP="00AA18C3">
            <w:pPr>
              <w:pStyle w:val="T2BaseArray"/>
              <w:numPr>
                <w:ilvl w:val="0"/>
                <w:numId w:val="24"/>
              </w:numPr>
              <w:jc w:val="left"/>
              <w:rPr>
                <w:ins w:id="3413" w:author="Author"/>
                <w:rFonts w:ascii="Arial" w:hAnsi="Arial" w:cs="Arial"/>
              </w:rPr>
            </w:pPr>
            <w:ins w:id="3414" w:author="Author">
              <w:r w:rsidRPr="00AA18C3">
                <w:rPr>
                  <w:rFonts w:ascii="Arial" w:hAnsi="Arial" w:cs="Arial"/>
                </w:rPr>
                <w:t>Not migrated</w:t>
              </w:r>
            </w:ins>
          </w:p>
        </w:tc>
        <w:tc>
          <w:tcPr>
            <w:tcW w:w="1984" w:type="dxa"/>
          </w:tcPr>
          <w:p w:rsidR="00AA18C3" w:rsidRPr="00AA18C3" w:rsidRDefault="00AA18C3" w:rsidP="008B5B67">
            <w:pPr>
              <w:pStyle w:val="T2BaseArray"/>
              <w:rPr>
                <w:ins w:id="3415" w:author="Author"/>
                <w:rFonts w:ascii="Arial" w:hAnsi="Arial" w:cs="Arial"/>
              </w:rPr>
            </w:pPr>
            <w:ins w:id="3416" w:author="Author">
              <w:r w:rsidRPr="00AA18C3">
                <w:rPr>
                  <w:rFonts w:ascii="Arial" w:hAnsi="Arial" w:cs="Arial"/>
                </w:rPr>
                <w:lastRenderedPageBreak/>
                <w:t>Status of the migration.</w:t>
              </w:r>
            </w:ins>
          </w:p>
        </w:tc>
        <w:tc>
          <w:tcPr>
            <w:tcW w:w="1985" w:type="dxa"/>
          </w:tcPr>
          <w:p w:rsidR="00AA18C3" w:rsidRPr="00AA18C3" w:rsidRDefault="00AA18C3" w:rsidP="008B5B67">
            <w:pPr>
              <w:pStyle w:val="T2BaseArray"/>
              <w:rPr>
                <w:ins w:id="3417" w:author="Author"/>
                <w:rFonts w:ascii="Arial" w:hAnsi="Arial" w:cs="Arial"/>
              </w:rPr>
            </w:pPr>
            <w:ins w:id="3418" w:author="Author">
              <w:r w:rsidRPr="00AA18C3">
                <w:rPr>
                  <w:rFonts w:ascii="Arial" w:hAnsi="Arial" w:cs="Arial"/>
                </w:rPr>
                <w:t>n/a</w:t>
              </w:r>
            </w:ins>
          </w:p>
        </w:tc>
        <w:tc>
          <w:tcPr>
            <w:tcW w:w="924" w:type="dxa"/>
          </w:tcPr>
          <w:p w:rsidR="00AA18C3" w:rsidRPr="00AA18C3" w:rsidRDefault="00AA18C3" w:rsidP="008B5B67">
            <w:pPr>
              <w:pStyle w:val="T2BaseArray"/>
              <w:rPr>
                <w:ins w:id="3419" w:author="Author"/>
                <w:rFonts w:ascii="Arial" w:hAnsi="Arial" w:cs="Arial"/>
              </w:rPr>
            </w:pPr>
            <w:ins w:id="3420" w:author="Author">
              <w:r w:rsidRPr="00AA18C3">
                <w:rPr>
                  <w:rFonts w:ascii="Arial" w:hAnsi="Arial" w:cs="Arial"/>
                </w:rPr>
                <w:t>1..1</w:t>
              </w:r>
            </w:ins>
          </w:p>
        </w:tc>
      </w:tr>
      <w:tr w:rsidR="00AA18C3" w:rsidRPr="00AA18C3" w:rsidTr="008B5B67">
        <w:trPr>
          <w:ins w:id="3421" w:author="Author"/>
        </w:trPr>
        <w:tc>
          <w:tcPr>
            <w:tcW w:w="817" w:type="dxa"/>
          </w:tcPr>
          <w:p w:rsidR="00AA18C3" w:rsidRPr="00AA18C3" w:rsidRDefault="00AA18C3" w:rsidP="008B5B67">
            <w:pPr>
              <w:pStyle w:val="T2BaseArray"/>
              <w:rPr>
                <w:ins w:id="3422" w:author="Author"/>
                <w:rFonts w:ascii="Arial" w:hAnsi="Arial" w:cs="Arial"/>
              </w:rPr>
            </w:pPr>
            <w:ins w:id="3423" w:author="Author">
              <w:r w:rsidRPr="00AA18C3">
                <w:rPr>
                  <w:rFonts w:ascii="Arial" w:hAnsi="Arial" w:cs="Arial"/>
                </w:rPr>
                <w:lastRenderedPageBreak/>
                <w:t>last +2</w:t>
              </w:r>
            </w:ins>
          </w:p>
        </w:tc>
        <w:tc>
          <w:tcPr>
            <w:tcW w:w="851" w:type="dxa"/>
          </w:tcPr>
          <w:p w:rsidR="00AA18C3" w:rsidRPr="00AA18C3" w:rsidRDefault="00AA18C3" w:rsidP="008B5B67">
            <w:pPr>
              <w:pStyle w:val="T2BaseArray"/>
              <w:rPr>
                <w:ins w:id="3424" w:author="Author"/>
                <w:rFonts w:ascii="Arial" w:hAnsi="Arial" w:cs="Arial"/>
              </w:rPr>
            </w:pPr>
            <w:ins w:id="3425" w:author="Author">
              <w:r w:rsidRPr="00AA18C3">
                <w:rPr>
                  <w:rFonts w:ascii="Arial" w:hAnsi="Arial" w:cs="Arial"/>
                </w:rPr>
                <w:t>last +2</w:t>
              </w:r>
            </w:ins>
          </w:p>
        </w:tc>
        <w:tc>
          <w:tcPr>
            <w:tcW w:w="1559" w:type="dxa"/>
          </w:tcPr>
          <w:p w:rsidR="00AA18C3" w:rsidRPr="00AA18C3" w:rsidRDefault="00AA18C3" w:rsidP="008B5B67">
            <w:pPr>
              <w:pStyle w:val="T2BaseArray"/>
              <w:rPr>
                <w:ins w:id="3426" w:author="Author"/>
                <w:rFonts w:ascii="Arial" w:hAnsi="Arial" w:cs="Arial"/>
              </w:rPr>
            </w:pPr>
            <w:ins w:id="3427" w:author="Author">
              <w:r w:rsidRPr="00AA18C3">
                <w:rPr>
                  <w:rFonts w:ascii="Arial" w:hAnsi="Arial" w:cs="Arial"/>
                </w:rPr>
                <w:t xml:space="preserve">T2S Reference </w:t>
              </w:r>
            </w:ins>
          </w:p>
        </w:tc>
        <w:tc>
          <w:tcPr>
            <w:tcW w:w="1518" w:type="dxa"/>
          </w:tcPr>
          <w:p w:rsidR="00AA18C3" w:rsidRPr="00AA18C3" w:rsidRDefault="00AA18C3" w:rsidP="008B5B67">
            <w:pPr>
              <w:pStyle w:val="T2BaseArray"/>
              <w:rPr>
                <w:ins w:id="3428" w:author="Author"/>
                <w:rFonts w:ascii="Arial" w:hAnsi="Arial" w:cs="Arial"/>
              </w:rPr>
            </w:pPr>
            <w:ins w:id="3429" w:author="Author">
              <w:r w:rsidRPr="00AA18C3">
                <w:rPr>
                  <w:rFonts w:ascii="Arial" w:hAnsi="Arial" w:cs="Arial"/>
                </w:rPr>
                <w:t>VARCHAR (16)</w:t>
              </w:r>
            </w:ins>
          </w:p>
        </w:tc>
        <w:tc>
          <w:tcPr>
            <w:tcW w:w="1984" w:type="dxa"/>
          </w:tcPr>
          <w:p w:rsidR="00AA18C3" w:rsidRPr="00AA18C3" w:rsidRDefault="00AA18C3" w:rsidP="008B5B67">
            <w:pPr>
              <w:pStyle w:val="T2BaseArray"/>
              <w:rPr>
                <w:ins w:id="3430" w:author="Author"/>
                <w:rFonts w:ascii="Arial" w:hAnsi="Arial" w:cs="Arial"/>
              </w:rPr>
            </w:pPr>
            <w:ins w:id="3431" w:author="Author">
              <w:r w:rsidRPr="00AA18C3">
                <w:rPr>
                  <w:rFonts w:ascii="Arial" w:hAnsi="Arial" w:cs="Arial"/>
                </w:rPr>
                <w:t>T2S Reference of the restriction</w:t>
              </w:r>
            </w:ins>
          </w:p>
        </w:tc>
        <w:tc>
          <w:tcPr>
            <w:tcW w:w="1985" w:type="dxa"/>
          </w:tcPr>
          <w:p w:rsidR="00AA18C3" w:rsidRPr="00AA18C3" w:rsidRDefault="00AA18C3" w:rsidP="008B5B67">
            <w:pPr>
              <w:pStyle w:val="T2BaseArray"/>
              <w:rPr>
                <w:ins w:id="3432" w:author="Author"/>
                <w:rFonts w:ascii="Arial" w:hAnsi="Arial" w:cs="Arial"/>
              </w:rPr>
            </w:pPr>
            <w:ins w:id="3433" w:author="Author">
              <w:r w:rsidRPr="00AA18C3">
                <w:rPr>
                  <w:rFonts w:ascii="Arial" w:hAnsi="Arial" w:cs="Arial"/>
                </w:rPr>
                <w:t>Occurs when Status is ‘Migrated’.</w:t>
              </w:r>
            </w:ins>
          </w:p>
        </w:tc>
        <w:tc>
          <w:tcPr>
            <w:tcW w:w="924" w:type="dxa"/>
          </w:tcPr>
          <w:p w:rsidR="00AA18C3" w:rsidRPr="00AA18C3" w:rsidRDefault="00AA18C3" w:rsidP="008B5B67">
            <w:pPr>
              <w:pStyle w:val="T2BaseArray"/>
              <w:rPr>
                <w:ins w:id="3434" w:author="Author"/>
                <w:rFonts w:ascii="Arial" w:hAnsi="Arial" w:cs="Arial"/>
              </w:rPr>
            </w:pPr>
            <w:ins w:id="3435" w:author="Author">
              <w:r w:rsidRPr="00AA18C3">
                <w:rPr>
                  <w:rFonts w:ascii="Arial" w:hAnsi="Arial" w:cs="Arial"/>
                </w:rPr>
                <w:t>0..1</w:t>
              </w:r>
            </w:ins>
          </w:p>
        </w:tc>
      </w:tr>
      <w:tr w:rsidR="00AA18C3" w:rsidRPr="00AA18C3" w:rsidTr="008B5B67">
        <w:trPr>
          <w:ins w:id="3436" w:author="Author"/>
        </w:trPr>
        <w:tc>
          <w:tcPr>
            <w:tcW w:w="817" w:type="dxa"/>
          </w:tcPr>
          <w:p w:rsidR="00AA18C3" w:rsidRPr="00AA18C3" w:rsidRDefault="00AA18C3" w:rsidP="008B5B67">
            <w:pPr>
              <w:pStyle w:val="T2BaseArray"/>
              <w:rPr>
                <w:ins w:id="3437" w:author="Author"/>
                <w:rFonts w:ascii="Arial" w:hAnsi="Arial" w:cs="Arial"/>
              </w:rPr>
            </w:pPr>
            <w:ins w:id="3438" w:author="Author">
              <w:r w:rsidRPr="00AA18C3">
                <w:rPr>
                  <w:rFonts w:ascii="Arial" w:hAnsi="Arial" w:cs="Arial"/>
                </w:rPr>
                <w:t>last +3</w:t>
              </w:r>
            </w:ins>
          </w:p>
        </w:tc>
        <w:tc>
          <w:tcPr>
            <w:tcW w:w="851" w:type="dxa"/>
          </w:tcPr>
          <w:p w:rsidR="00AA18C3" w:rsidRPr="00AA18C3" w:rsidRDefault="00AA18C3" w:rsidP="008B5B67">
            <w:pPr>
              <w:pStyle w:val="T2BaseArray"/>
              <w:rPr>
                <w:ins w:id="3439" w:author="Author"/>
                <w:rFonts w:ascii="Arial" w:hAnsi="Arial" w:cs="Arial"/>
              </w:rPr>
            </w:pPr>
            <w:ins w:id="3440" w:author="Author">
              <w:r w:rsidRPr="00AA18C3">
                <w:rPr>
                  <w:rFonts w:ascii="Arial" w:hAnsi="Arial" w:cs="Arial"/>
                </w:rPr>
                <w:t>last +3</w:t>
              </w:r>
            </w:ins>
          </w:p>
        </w:tc>
        <w:tc>
          <w:tcPr>
            <w:tcW w:w="1559" w:type="dxa"/>
          </w:tcPr>
          <w:p w:rsidR="00AA18C3" w:rsidRPr="00AA18C3" w:rsidRDefault="00AA18C3" w:rsidP="008B5B67">
            <w:pPr>
              <w:pStyle w:val="T2BaseArray"/>
              <w:rPr>
                <w:ins w:id="3441" w:author="Author"/>
                <w:rFonts w:ascii="Arial" w:hAnsi="Arial" w:cs="Arial"/>
              </w:rPr>
            </w:pPr>
            <w:ins w:id="3442" w:author="Author">
              <w:r w:rsidRPr="00AA18C3">
                <w:rPr>
                  <w:rFonts w:ascii="Arial" w:hAnsi="Arial" w:cs="Arial"/>
                </w:rPr>
                <w:t>Error Code</w:t>
              </w:r>
            </w:ins>
          </w:p>
        </w:tc>
        <w:tc>
          <w:tcPr>
            <w:tcW w:w="1518" w:type="dxa"/>
          </w:tcPr>
          <w:p w:rsidR="00AA18C3" w:rsidRPr="00AA18C3" w:rsidRDefault="00AA18C3" w:rsidP="008B5B67">
            <w:pPr>
              <w:pStyle w:val="T2BaseArray"/>
              <w:rPr>
                <w:ins w:id="3443" w:author="Author"/>
                <w:rFonts w:ascii="Arial" w:hAnsi="Arial" w:cs="Arial"/>
              </w:rPr>
            </w:pPr>
            <w:ins w:id="3444" w:author="Author">
              <w:r w:rsidRPr="00AA18C3">
                <w:rPr>
                  <w:rFonts w:ascii="Arial" w:hAnsi="Arial" w:cs="Arial"/>
                </w:rPr>
                <w:t>CHAR (4)</w:t>
              </w:r>
            </w:ins>
          </w:p>
        </w:tc>
        <w:tc>
          <w:tcPr>
            <w:tcW w:w="1984" w:type="dxa"/>
          </w:tcPr>
          <w:p w:rsidR="00AA18C3" w:rsidRPr="00AA18C3" w:rsidRDefault="00AA18C3" w:rsidP="008B5B67">
            <w:pPr>
              <w:pStyle w:val="T2BaseArray"/>
              <w:rPr>
                <w:ins w:id="3445" w:author="Author"/>
                <w:rFonts w:ascii="Arial" w:hAnsi="Arial" w:cs="Arial"/>
              </w:rPr>
            </w:pPr>
            <w:ins w:id="3446" w:author="Author">
              <w:r w:rsidRPr="00AA18C3">
                <w:rPr>
                  <w:rFonts w:ascii="Arial" w:hAnsi="Arial" w:cs="Arial"/>
                </w:rPr>
                <w:t>Code of the error.</w:t>
              </w:r>
            </w:ins>
          </w:p>
        </w:tc>
        <w:tc>
          <w:tcPr>
            <w:tcW w:w="1985" w:type="dxa"/>
          </w:tcPr>
          <w:p w:rsidR="00AA18C3" w:rsidRPr="00AA18C3" w:rsidRDefault="00AA18C3" w:rsidP="008B5B67">
            <w:pPr>
              <w:pStyle w:val="T2BaseArray"/>
              <w:rPr>
                <w:ins w:id="3447" w:author="Author"/>
                <w:rFonts w:ascii="Arial" w:hAnsi="Arial" w:cs="Arial"/>
              </w:rPr>
            </w:pPr>
            <w:ins w:id="3448" w:author="Author">
              <w:r w:rsidRPr="00AA18C3">
                <w:rPr>
                  <w:rFonts w:ascii="Arial" w:hAnsi="Arial" w:cs="Arial"/>
                </w:rPr>
                <w:t>Occurs when Status is ‘Not migrated’.</w:t>
              </w:r>
            </w:ins>
          </w:p>
        </w:tc>
        <w:tc>
          <w:tcPr>
            <w:tcW w:w="924" w:type="dxa"/>
          </w:tcPr>
          <w:p w:rsidR="00AA18C3" w:rsidRPr="00AA18C3" w:rsidRDefault="00AA18C3" w:rsidP="008B5B67">
            <w:pPr>
              <w:pStyle w:val="T2BaseArray"/>
              <w:rPr>
                <w:ins w:id="3449" w:author="Author"/>
                <w:rFonts w:ascii="Arial" w:hAnsi="Arial" w:cs="Arial"/>
              </w:rPr>
            </w:pPr>
            <w:ins w:id="3450" w:author="Author">
              <w:r w:rsidRPr="00AA18C3">
                <w:rPr>
                  <w:rFonts w:ascii="Arial" w:hAnsi="Arial" w:cs="Arial"/>
                </w:rPr>
                <w:t>0..1</w:t>
              </w:r>
            </w:ins>
          </w:p>
        </w:tc>
      </w:tr>
      <w:tr w:rsidR="00AA18C3" w:rsidRPr="00AA18C3" w:rsidTr="008B5B67">
        <w:trPr>
          <w:ins w:id="3451" w:author="Author"/>
        </w:trPr>
        <w:tc>
          <w:tcPr>
            <w:tcW w:w="817" w:type="dxa"/>
          </w:tcPr>
          <w:p w:rsidR="00AA18C3" w:rsidRPr="00AA18C3" w:rsidRDefault="00AA18C3" w:rsidP="008B5B67">
            <w:pPr>
              <w:pStyle w:val="T2BaseArray"/>
              <w:rPr>
                <w:ins w:id="3452" w:author="Author"/>
                <w:rFonts w:ascii="Arial" w:hAnsi="Arial" w:cs="Arial"/>
              </w:rPr>
            </w:pPr>
            <w:ins w:id="3453" w:author="Author">
              <w:r w:rsidRPr="00AA18C3">
                <w:rPr>
                  <w:rFonts w:ascii="Arial" w:hAnsi="Arial" w:cs="Arial"/>
                </w:rPr>
                <w:t>last +4</w:t>
              </w:r>
            </w:ins>
          </w:p>
        </w:tc>
        <w:tc>
          <w:tcPr>
            <w:tcW w:w="851" w:type="dxa"/>
          </w:tcPr>
          <w:p w:rsidR="00AA18C3" w:rsidRPr="00AA18C3" w:rsidRDefault="00AA18C3" w:rsidP="008B5B67">
            <w:pPr>
              <w:pStyle w:val="T2BaseArray"/>
              <w:rPr>
                <w:ins w:id="3454" w:author="Author"/>
                <w:rFonts w:ascii="Arial" w:hAnsi="Arial" w:cs="Arial"/>
              </w:rPr>
            </w:pPr>
            <w:ins w:id="3455" w:author="Author">
              <w:r w:rsidRPr="00AA18C3">
                <w:rPr>
                  <w:rFonts w:ascii="Arial" w:hAnsi="Arial" w:cs="Arial"/>
                </w:rPr>
                <w:t>last +4</w:t>
              </w:r>
            </w:ins>
          </w:p>
        </w:tc>
        <w:tc>
          <w:tcPr>
            <w:tcW w:w="1559" w:type="dxa"/>
          </w:tcPr>
          <w:p w:rsidR="00AA18C3" w:rsidRPr="00AA18C3" w:rsidRDefault="00AA18C3" w:rsidP="008B5B67">
            <w:pPr>
              <w:pStyle w:val="T2BaseArray"/>
              <w:rPr>
                <w:ins w:id="3456" w:author="Author"/>
                <w:rFonts w:ascii="Arial" w:hAnsi="Arial" w:cs="Arial"/>
              </w:rPr>
            </w:pPr>
            <w:ins w:id="3457" w:author="Author">
              <w:r w:rsidRPr="00AA18C3">
                <w:rPr>
                  <w:rFonts w:ascii="Arial" w:hAnsi="Arial" w:cs="Arial"/>
                </w:rPr>
                <w:t>Error Description</w:t>
              </w:r>
            </w:ins>
          </w:p>
        </w:tc>
        <w:tc>
          <w:tcPr>
            <w:tcW w:w="1518" w:type="dxa"/>
          </w:tcPr>
          <w:p w:rsidR="00AA18C3" w:rsidRPr="00AA18C3" w:rsidRDefault="00AA18C3" w:rsidP="008B5B67">
            <w:pPr>
              <w:pStyle w:val="T2BaseArray"/>
              <w:rPr>
                <w:ins w:id="3458" w:author="Author"/>
                <w:rFonts w:ascii="Arial" w:hAnsi="Arial" w:cs="Arial"/>
              </w:rPr>
            </w:pPr>
            <w:ins w:id="3459" w:author="Author">
              <w:r w:rsidRPr="00AA18C3">
                <w:rPr>
                  <w:rFonts w:ascii="Arial" w:hAnsi="Arial" w:cs="Arial"/>
                </w:rPr>
                <w:t>VARCHAR (210)</w:t>
              </w:r>
            </w:ins>
          </w:p>
        </w:tc>
        <w:tc>
          <w:tcPr>
            <w:tcW w:w="1984" w:type="dxa"/>
          </w:tcPr>
          <w:p w:rsidR="00AA18C3" w:rsidRPr="00AA18C3" w:rsidRDefault="00AA18C3" w:rsidP="008B5B67">
            <w:pPr>
              <w:pStyle w:val="T2BaseArray"/>
              <w:rPr>
                <w:ins w:id="3460" w:author="Author"/>
                <w:rFonts w:ascii="Arial" w:hAnsi="Arial" w:cs="Arial"/>
              </w:rPr>
            </w:pPr>
            <w:ins w:id="3461" w:author="Author">
              <w:r w:rsidRPr="00AA18C3">
                <w:rPr>
                  <w:rFonts w:ascii="Arial" w:hAnsi="Arial" w:cs="Arial"/>
                </w:rPr>
                <w:t>Description of the error.</w:t>
              </w:r>
            </w:ins>
          </w:p>
        </w:tc>
        <w:tc>
          <w:tcPr>
            <w:tcW w:w="1985" w:type="dxa"/>
          </w:tcPr>
          <w:p w:rsidR="00AA18C3" w:rsidRPr="00AA18C3" w:rsidRDefault="00AA18C3" w:rsidP="008B5B67">
            <w:pPr>
              <w:pStyle w:val="T2BaseArray"/>
              <w:rPr>
                <w:ins w:id="3462" w:author="Author"/>
                <w:rFonts w:ascii="Arial" w:hAnsi="Arial" w:cs="Arial"/>
              </w:rPr>
            </w:pPr>
            <w:ins w:id="3463" w:author="Author">
              <w:r w:rsidRPr="00AA18C3">
                <w:rPr>
                  <w:rFonts w:ascii="Arial" w:hAnsi="Arial" w:cs="Arial"/>
                </w:rPr>
                <w:t>Occurs when Status is ‘Not migrated’.</w:t>
              </w:r>
            </w:ins>
          </w:p>
        </w:tc>
        <w:tc>
          <w:tcPr>
            <w:tcW w:w="924" w:type="dxa"/>
          </w:tcPr>
          <w:p w:rsidR="00AA18C3" w:rsidRPr="00AA18C3" w:rsidRDefault="00AA18C3" w:rsidP="008B5B67">
            <w:pPr>
              <w:pStyle w:val="T2BaseArray"/>
              <w:rPr>
                <w:ins w:id="3464" w:author="Author"/>
                <w:rFonts w:ascii="Arial" w:hAnsi="Arial" w:cs="Arial"/>
              </w:rPr>
            </w:pPr>
            <w:ins w:id="3465" w:author="Author">
              <w:r w:rsidRPr="00AA18C3">
                <w:rPr>
                  <w:rFonts w:ascii="Arial" w:hAnsi="Arial" w:cs="Arial"/>
                </w:rPr>
                <w:t>0..1</w:t>
              </w:r>
            </w:ins>
          </w:p>
        </w:tc>
      </w:tr>
      <w:tr w:rsidR="00AA18C3" w:rsidRPr="00AA18C3" w:rsidTr="008B5B67">
        <w:trPr>
          <w:ins w:id="3466" w:author="Author"/>
        </w:trPr>
        <w:tc>
          <w:tcPr>
            <w:tcW w:w="817" w:type="dxa"/>
          </w:tcPr>
          <w:p w:rsidR="00AA18C3" w:rsidRPr="00AA18C3" w:rsidRDefault="00AA18C3" w:rsidP="008B5B67">
            <w:pPr>
              <w:pStyle w:val="T2BaseArray"/>
              <w:rPr>
                <w:ins w:id="3467" w:author="Author"/>
                <w:rFonts w:ascii="Arial" w:hAnsi="Arial" w:cs="Arial"/>
              </w:rPr>
            </w:pPr>
            <w:ins w:id="3468" w:author="Author">
              <w:r w:rsidRPr="00AA18C3">
                <w:rPr>
                  <w:rFonts w:ascii="Arial" w:hAnsi="Arial" w:cs="Arial"/>
                </w:rPr>
                <w:t>last +5</w:t>
              </w:r>
            </w:ins>
          </w:p>
        </w:tc>
        <w:tc>
          <w:tcPr>
            <w:tcW w:w="851" w:type="dxa"/>
          </w:tcPr>
          <w:p w:rsidR="00AA18C3" w:rsidRPr="00AA18C3" w:rsidRDefault="00AA18C3" w:rsidP="008B5B67">
            <w:pPr>
              <w:pStyle w:val="T2BaseArray"/>
              <w:rPr>
                <w:ins w:id="3469" w:author="Author"/>
                <w:rFonts w:ascii="Arial" w:hAnsi="Arial" w:cs="Arial"/>
              </w:rPr>
            </w:pPr>
            <w:ins w:id="3470" w:author="Author">
              <w:r w:rsidRPr="00AA18C3">
                <w:rPr>
                  <w:rFonts w:ascii="Arial" w:hAnsi="Arial" w:cs="Arial"/>
                </w:rPr>
                <w:t>last +5</w:t>
              </w:r>
            </w:ins>
          </w:p>
        </w:tc>
        <w:tc>
          <w:tcPr>
            <w:tcW w:w="1559" w:type="dxa"/>
          </w:tcPr>
          <w:p w:rsidR="00AA18C3" w:rsidRPr="00AA18C3" w:rsidRDefault="00AA18C3" w:rsidP="008B5B67">
            <w:pPr>
              <w:pStyle w:val="T2BaseArray"/>
              <w:rPr>
                <w:ins w:id="3471" w:author="Author"/>
                <w:rFonts w:ascii="Arial" w:hAnsi="Arial" w:cs="Arial"/>
              </w:rPr>
            </w:pPr>
            <w:ins w:id="3472" w:author="Author">
              <w:r w:rsidRPr="00AA18C3">
                <w:rPr>
                  <w:rFonts w:ascii="Arial" w:hAnsi="Arial" w:cs="Arial"/>
                </w:rPr>
                <w:t>Error Code 2</w:t>
              </w:r>
            </w:ins>
          </w:p>
        </w:tc>
        <w:tc>
          <w:tcPr>
            <w:tcW w:w="1518" w:type="dxa"/>
          </w:tcPr>
          <w:p w:rsidR="00AA18C3" w:rsidRPr="00AA18C3" w:rsidRDefault="00AA18C3" w:rsidP="008B5B67">
            <w:pPr>
              <w:pStyle w:val="T2BaseArray"/>
              <w:rPr>
                <w:ins w:id="3473" w:author="Author"/>
                <w:rFonts w:ascii="Arial" w:hAnsi="Arial" w:cs="Arial"/>
              </w:rPr>
            </w:pPr>
            <w:ins w:id="3474" w:author="Author">
              <w:r w:rsidRPr="00AA18C3">
                <w:rPr>
                  <w:rFonts w:ascii="Arial" w:hAnsi="Arial" w:cs="Arial"/>
                </w:rPr>
                <w:t>CHAR (4)</w:t>
              </w:r>
            </w:ins>
          </w:p>
        </w:tc>
        <w:tc>
          <w:tcPr>
            <w:tcW w:w="1984" w:type="dxa"/>
          </w:tcPr>
          <w:p w:rsidR="00AA18C3" w:rsidRPr="00AA18C3" w:rsidRDefault="00AA18C3" w:rsidP="008B5B67">
            <w:pPr>
              <w:pStyle w:val="T2BaseArray"/>
              <w:rPr>
                <w:ins w:id="3475" w:author="Author"/>
                <w:rFonts w:ascii="Arial" w:hAnsi="Arial" w:cs="Arial"/>
              </w:rPr>
            </w:pPr>
            <w:ins w:id="3476" w:author="Author">
              <w:r w:rsidRPr="00AA18C3">
                <w:rPr>
                  <w:rFonts w:ascii="Arial" w:hAnsi="Arial" w:cs="Arial"/>
                </w:rPr>
                <w:t>Code of the error.</w:t>
              </w:r>
            </w:ins>
          </w:p>
        </w:tc>
        <w:tc>
          <w:tcPr>
            <w:tcW w:w="1985" w:type="dxa"/>
          </w:tcPr>
          <w:p w:rsidR="00AA18C3" w:rsidRPr="00AA18C3" w:rsidRDefault="00AA18C3" w:rsidP="008B5B67">
            <w:pPr>
              <w:pStyle w:val="T2BaseArray"/>
              <w:rPr>
                <w:ins w:id="3477" w:author="Author"/>
                <w:rFonts w:ascii="Arial" w:hAnsi="Arial" w:cs="Arial"/>
              </w:rPr>
            </w:pPr>
            <w:ins w:id="3478" w:author="Author">
              <w:r w:rsidRPr="00AA18C3">
                <w:rPr>
                  <w:rFonts w:ascii="Arial" w:hAnsi="Arial" w:cs="Arial"/>
                </w:rPr>
                <w:t>Occurs when Status is ‘Not migrated’.</w:t>
              </w:r>
            </w:ins>
          </w:p>
        </w:tc>
        <w:tc>
          <w:tcPr>
            <w:tcW w:w="924" w:type="dxa"/>
          </w:tcPr>
          <w:p w:rsidR="00AA18C3" w:rsidRPr="00AA18C3" w:rsidRDefault="00AA18C3" w:rsidP="008B5B67">
            <w:pPr>
              <w:pStyle w:val="T2BaseArray"/>
              <w:rPr>
                <w:ins w:id="3479" w:author="Author"/>
                <w:rFonts w:ascii="Arial" w:hAnsi="Arial" w:cs="Arial"/>
              </w:rPr>
            </w:pPr>
            <w:ins w:id="3480" w:author="Author">
              <w:r w:rsidRPr="00AA18C3">
                <w:rPr>
                  <w:rFonts w:ascii="Arial" w:hAnsi="Arial" w:cs="Arial"/>
                </w:rPr>
                <w:t>0..1</w:t>
              </w:r>
            </w:ins>
          </w:p>
        </w:tc>
      </w:tr>
      <w:tr w:rsidR="00AA18C3" w:rsidRPr="00AA18C3" w:rsidTr="008B5B67">
        <w:trPr>
          <w:ins w:id="3481" w:author="Author"/>
        </w:trPr>
        <w:tc>
          <w:tcPr>
            <w:tcW w:w="817" w:type="dxa"/>
          </w:tcPr>
          <w:p w:rsidR="00AA18C3" w:rsidRPr="00AA18C3" w:rsidRDefault="00AA18C3" w:rsidP="008B5B67">
            <w:pPr>
              <w:pStyle w:val="T2BaseArray"/>
              <w:rPr>
                <w:ins w:id="3482" w:author="Author"/>
                <w:rFonts w:ascii="Arial" w:hAnsi="Arial" w:cs="Arial"/>
              </w:rPr>
            </w:pPr>
            <w:ins w:id="3483" w:author="Author">
              <w:r w:rsidRPr="00AA18C3">
                <w:rPr>
                  <w:rFonts w:ascii="Arial" w:hAnsi="Arial" w:cs="Arial"/>
                </w:rPr>
                <w:t>last +6</w:t>
              </w:r>
            </w:ins>
          </w:p>
        </w:tc>
        <w:tc>
          <w:tcPr>
            <w:tcW w:w="851" w:type="dxa"/>
          </w:tcPr>
          <w:p w:rsidR="00AA18C3" w:rsidRPr="00AA18C3" w:rsidRDefault="00AA18C3" w:rsidP="008B5B67">
            <w:pPr>
              <w:pStyle w:val="T2BaseArray"/>
              <w:rPr>
                <w:ins w:id="3484" w:author="Author"/>
                <w:rFonts w:ascii="Arial" w:hAnsi="Arial" w:cs="Arial"/>
              </w:rPr>
            </w:pPr>
            <w:ins w:id="3485" w:author="Author">
              <w:r w:rsidRPr="00AA18C3">
                <w:rPr>
                  <w:rFonts w:ascii="Arial" w:hAnsi="Arial" w:cs="Arial"/>
                </w:rPr>
                <w:t>last +6</w:t>
              </w:r>
            </w:ins>
          </w:p>
        </w:tc>
        <w:tc>
          <w:tcPr>
            <w:tcW w:w="1559" w:type="dxa"/>
          </w:tcPr>
          <w:p w:rsidR="00AA18C3" w:rsidRPr="00AA18C3" w:rsidRDefault="00AA18C3" w:rsidP="008B5B67">
            <w:pPr>
              <w:pStyle w:val="T2BaseArray"/>
              <w:rPr>
                <w:ins w:id="3486" w:author="Author"/>
                <w:rFonts w:ascii="Arial" w:hAnsi="Arial" w:cs="Arial"/>
              </w:rPr>
            </w:pPr>
            <w:ins w:id="3487" w:author="Author">
              <w:r w:rsidRPr="00AA18C3">
                <w:rPr>
                  <w:rFonts w:ascii="Arial" w:hAnsi="Arial" w:cs="Arial"/>
                </w:rPr>
                <w:t>Error Description 2</w:t>
              </w:r>
            </w:ins>
          </w:p>
        </w:tc>
        <w:tc>
          <w:tcPr>
            <w:tcW w:w="1518" w:type="dxa"/>
          </w:tcPr>
          <w:p w:rsidR="00AA18C3" w:rsidRPr="00AA18C3" w:rsidRDefault="00AA18C3" w:rsidP="008B5B67">
            <w:pPr>
              <w:pStyle w:val="T2BaseArray"/>
              <w:rPr>
                <w:ins w:id="3488" w:author="Author"/>
                <w:rFonts w:ascii="Arial" w:hAnsi="Arial" w:cs="Arial"/>
              </w:rPr>
            </w:pPr>
            <w:ins w:id="3489" w:author="Author">
              <w:r w:rsidRPr="00AA18C3">
                <w:rPr>
                  <w:rFonts w:ascii="Arial" w:hAnsi="Arial" w:cs="Arial"/>
                </w:rPr>
                <w:t>VARCHAR (210)</w:t>
              </w:r>
            </w:ins>
          </w:p>
        </w:tc>
        <w:tc>
          <w:tcPr>
            <w:tcW w:w="1984" w:type="dxa"/>
          </w:tcPr>
          <w:p w:rsidR="00AA18C3" w:rsidRPr="00AA18C3" w:rsidRDefault="00AA18C3" w:rsidP="008B5B67">
            <w:pPr>
              <w:pStyle w:val="T2BaseArray"/>
              <w:rPr>
                <w:ins w:id="3490" w:author="Author"/>
                <w:rFonts w:ascii="Arial" w:hAnsi="Arial" w:cs="Arial"/>
              </w:rPr>
            </w:pPr>
            <w:ins w:id="3491" w:author="Author">
              <w:r w:rsidRPr="00AA18C3">
                <w:rPr>
                  <w:rFonts w:ascii="Arial" w:hAnsi="Arial" w:cs="Arial"/>
                </w:rPr>
                <w:t>Description of the error.</w:t>
              </w:r>
            </w:ins>
          </w:p>
        </w:tc>
        <w:tc>
          <w:tcPr>
            <w:tcW w:w="1985" w:type="dxa"/>
          </w:tcPr>
          <w:p w:rsidR="00AA18C3" w:rsidRPr="00AA18C3" w:rsidRDefault="00AA18C3" w:rsidP="008B5B67">
            <w:pPr>
              <w:pStyle w:val="T2BaseArray"/>
              <w:rPr>
                <w:ins w:id="3492" w:author="Author"/>
                <w:rFonts w:ascii="Arial" w:hAnsi="Arial" w:cs="Arial"/>
              </w:rPr>
            </w:pPr>
            <w:ins w:id="3493" w:author="Author">
              <w:r w:rsidRPr="00AA18C3">
                <w:rPr>
                  <w:rFonts w:ascii="Arial" w:hAnsi="Arial" w:cs="Arial"/>
                </w:rPr>
                <w:t>Occurs when Status is ‘Not migrated’.</w:t>
              </w:r>
            </w:ins>
          </w:p>
        </w:tc>
        <w:tc>
          <w:tcPr>
            <w:tcW w:w="924" w:type="dxa"/>
          </w:tcPr>
          <w:p w:rsidR="00AA18C3" w:rsidRPr="00AA18C3" w:rsidRDefault="00AA18C3" w:rsidP="008B5B67">
            <w:pPr>
              <w:pStyle w:val="T2BaseArray"/>
              <w:rPr>
                <w:ins w:id="3494" w:author="Author"/>
                <w:rFonts w:ascii="Arial" w:hAnsi="Arial" w:cs="Arial"/>
              </w:rPr>
            </w:pPr>
            <w:ins w:id="3495" w:author="Author">
              <w:r w:rsidRPr="00AA18C3">
                <w:rPr>
                  <w:rFonts w:ascii="Arial" w:hAnsi="Arial" w:cs="Arial"/>
                </w:rPr>
                <w:t>0..1</w:t>
              </w:r>
            </w:ins>
          </w:p>
        </w:tc>
      </w:tr>
      <w:tr w:rsidR="00AA18C3" w:rsidRPr="00AA18C3" w:rsidTr="008B5B67">
        <w:trPr>
          <w:ins w:id="3496" w:author="Author"/>
        </w:trPr>
        <w:tc>
          <w:tcPr>
            <w:tcW w:w="817" w:type="dxa"/>
          </w:tcPr>
          <w:p w:rsidR="00AA18C3" w:rsidRPr="00AA18C3" w:rsidRDefault="00AA18C3" w:rsidP="008B5B67">
            <w:pPr>
              <w:pStyle w:val="T2BaseArray"/>
              <w:rPr>
                <w:ins w:id="3497" w:author="Author"/>
                <w:rFonts w:ascii="Arial" w:hAnsi="Arial" w:cs="Arial"/>
              </w:rPr>
            </w:pPr>
            <w:ins w:id="3498" w:author="Author">
              <w:r w:rsidRPr="00AA18C3">
                <w:rPr>
                  <w:rFonts w:ascii="Arial" w:hAnsi="Arial" w:cs="Arial"/>
                </w:rPr>
                <w:t>last +7</w:t>
              </w:r>
            </w:ins>
          </w:p>
        </w:tc>
        <w:tc>
          <w:tcPr>
            <w:tcW w:w="851" w:type="dxa"/>
          </w:tcPr>
          <w:p w:rsidR="00AA18C3" w:rsidRPr="00AA18C3" w:rsidRDefault="00AA18C3" w:rsidP="008B5B67">
            <w:pPr>
              <w:pStyle w:val="T2BaseArray"/>
              <w:rPr>
                <w:ins w:id="3499" w:author="Author"/>
                <w:rFonts w:ascii="Arial" w:hAnsi="Arial" w:cs="Arial"/>
              </w:rPr>
            </w:pPr>
            <w:ins w:id="3500" w:author="Author">
              <w:r w:rsidRPr="00AA18C3">
                <w:rPr>
                  <w:rFonts w:ascii="Arial" w:hAnsi="Arial" w:cs="Arial"/>
                </w:rPr>
                <w:t>last +7</w:t>
              </w:r>
            </w:ins>
          </w:p>
        </w:tc>
        <w:tc>
          <w:tcPr>
            <w:tcW w:w="1559" w:type="dxa"/>
          </w:tcPr>
          <w:p w:rsidR="00AA18C3" w:rsidRPr="00AA18C3" w:rsidRDefault="00AA18C3" w:rsidP="008B5B67">
            <w:pPr>
              <w:pStyle w:val="T2BaseArray"/>
              <w:rPr>
                <w:ins w:id="3501" w:author="Author"/>
                <w:rFonts w:ascii="Arial" w:hAnsi="Arial" w:cs="Arial"/>
              </w:rPr>
            </w:pPr>
            <w:ins w:id="3502" w:author="Author">
              <w:r w:rsidRPr="00AA18C3">
                <w:rPr>
                  <w:rFonts w:ascii="Arial" w:hAnsi="Arial" w:cs="Arial"/>
                </w:rPr>
                <w:t>Error Code 3</w:t>
              </w:r>
            </w:ins>
          </w:p>
        </w:tc>
        <w:tc>
          <w:tcPr>
            <w:tcW w:w="1518" w:type="dxa"/>
          </w:tcPr>
          <w:p w:rsidR="00AA18C3" w:rsidRPr="00AA18C3" w:rsidRDefault="00AA18C3" w:rsidP="008B5B67">
            <w:pPr>
              <w:pStyle w:val="T2BaseArray"/>
              <w:rPr>
                <w:ins w:id="3503" w:author="Author"/>
                <w:rFonts w:ascii="Arial" w:hAnsi="Arial" w:cs="Arial"/>
              </w:rPr>
            </w:pPr>
            <w:ins w:id="3504" w:author="Author">
              <w:r w:rsidRPr="00AA18C3">
                <w:rPr>
                  <w:rFonts w:ascii="Arial" w:hAnsi="Arial" w:cs="Arial"/>
                </w:rPr>
                <w:t>CHAR (4)</w:t>
              </w:r>
            </w:ins>
          </w:p>
        </w:tc>
        <w:tc>
          <w:tcPr>
            <w:tcW w:w="1984" w:type="dxa"/>
          </w:tcPr>
          <w:p w:rsidR="00AA18C3" w:rsidRPr="00AA18C3" w:rsidRDefault="00AA18C3" w:rsidP="008B5B67">
            <w:pPr>
              <w:pStyle w:val="T2BaseArray"/>
              <w:rPr>
                <w:ins w:id="3505" w:author="Author"/>
                <w:rFonts w:ascii="Arial" w:hAnsi="Arial" w:cs="Arial"/>
              </w:rPr>
            </w:pPr>
            <w:ins w:id="3506" w:author="Author">
              <w:r w:rsidRPr="00AA18C3">
                <w:rPr>
                  <w:rFonts w:ascii="Arial" w:hAnsi="Arial" w:cs="Arial"/>
                </w:rPr>
                <w:t>Code of the error.</w:t>
              </w:r>
            </w:ins>
          </w:p>
        </w:tc>
        <w:tc>
          <w:tcPr>
            <w:tcW w:w="1985" w:type="dxa"/>
          </w:tcPr>
          <w:p w:rsidR="00AA18C3" w:rsidRPr="00AA18C3" w:rsidRDefault="00AA18C3" w:rsidP="008B5B67">
            <w:pPr>
              <w:pStyle w:val="T2BaseArray"/>
              <w:rPr>
                <w:ins w:id="3507" w:author="Author"/>
                <w:rFonts w:ascii="Arial" w:hAnsi="Arial" w:cs="Arial"/>
              </w:rPr>
            </w:pPr>
            <w:ins w:id="3508" w:author="Author">
              <w:r w:rsidRPr="00AA18C3">
                <w:rPr>
                  <w:rFonts w:ascii="Arial" w:hAnsi="Arial" w:cs="Arial"/>
                </w:rPr>
                <w:t>Occurs when Status is ‘Not migrated’.</w:t>
              </w:r>
            </w:ins>
          </w:p>
        </w:tc>
        <w:tc>
          <w:tcPr>
            <w:tcW w:w="924" w:type="dxa"/>
          </w:tcPr>
          <w:p w:rsidR="00AA18C3" w:rsidRPr="00AA18C3" w:rsidRDefault="00AA18C3" w:rsidP="008B5B67">
            <w:pPr>
              <w:pStyle w:val="T2BaseArray"/>
              <w:rPr>
                <w:ins w:id="3509" w:author="Author"/>
                <w:rFonts w:ascii="Arial" w:hAnsi="Arial" w:cs="Arial"/>
              </w:rPr>
            </w:pPr>
            <w:ins w:id="3510" w:author="Author">
              <w:r w:rsidRPr="00AA18C3">
                <w:rPr>
                  <w:rFonts w:ascii="Arial" w:hAnsi="Arial" w:cs="Arial"/>
                </w:rPr>
                <w:t>0..1</w:t>
              </w:r>
            </w:ins>
          </w:p>
        </w:tc>
      </w:tr>
      <w:tr w:rsidR="00AA18C3" w:rsidRPr="00AA18C3" w:rsidTr="008B5B67">
        <w:trPr>
          <w:ins w:id="3511" w:author="Author"/>
        </w:trPr>
        <w:tc>
          <w:tcPr>
            <w:tcW w:w="817" w:type="dxa"/>
          </w:tcPr>
          <w:p w:rsidR="00AA18C3" w:rsidRPr="00AA18C3" w:rsidRDefault="00AA18C3" w:rsidP="008B5B67">
            <w:pPr>
              <w:pStyle w:val="T2BaseArray"/>
              <w:rPr>
                <w:ins w:id="3512" w:author="Author"/>
                <w:rFonts w:ascii="Arial" w:hAnsi="Arial" w:cs="Arial"/>
              </w:rPr>
            </w:pPr>
            <w:ins w:id="3513" w:author="Author">
              <w:r w:rsidRPr="00AA18C3">
                <w:rPr>
                  <w:rFonts w:ascii="Arial" w:hAnsi="Arial" w:cs="Arial"/>
                </w:rPr>
                <w:t>last +8</w:t>
              </w:r>
            </w:ins>
          </w:p>
        </w:tc>
        <w:tc>
          <w:tcPr>
            <w:tcW w:w="851" w:type="dxa"/>
          </w:tcPr>
          <w:p w:rsidR="00AA18C3" w:rsidRPr="00AA18C3" w:rsidRDefault="00AA18C3" w:rsidP="008B5B67">
            <w:pPr>
              <w:pStyle w:val="T2BaseArray"/>
              <w:rPr>
                <w:ins w:id="3514" w:author="Author"/>
                <w:rFonts w:ascii="Arial" w:hAnsi="Arial" w:cs="Arial"/>
              </w:rPr>
            </w:pPr>
            <w:ins w:id="3515" w:author="Author">
              <w:r w:rsidRPr="00AA18C3">
                <w:rPr>
                  <w:rFonts w:ascii="Arial" w:hAnsi="Arial" w:cs="Arial"/>
                </w:rPr>
                <w:t>last +8</w:t>
              </w:r>
            </w:ins>
          </w:p>
        </w:tc>
        <w:tc>
          <w:tcPr>
            <w:tcW w:w="1559" w:type="dxa"/>
          </w:tcPr>
          <w:p w:rsidR="00AA18C3" w:rsidRPr="00AA18C3" w:rsidRDefault="00AA18C3" w:rsidP="008B5B67">
            <w:pPr>
              <w:pStyle w:val="T2BaseArray"/>
              <w:rPr>
                <w:ins w:id="3516" w:author="Author"/>
                <w:rFonts w:ascii="Arial" w:hAnsi="Arial" w:cs="Arial"/>
              </w:rPr>
            </w:pPr>
            <w:ins w:id="3517" w:author="Author">
              <w:r w:rsidRPr="00AA18C3">
                <w:rPr>
                  <w:rFonts w:ascii="Arial" w:hAnsi="Arial" w:cs="Arial"/>
                </w:rPr>
                <w:t>Error Description 3</w:t>
              </w:r>
            </w:ins>
          </w:p>
        </w:tc>
        <w:tc>
          <w:tcPr>
            <w:tcW w:w="1518" w:type="dxa"/>
          </w:tcPr>
          <w:p w:rsidR="00AA18C3" w:rsidRPr="00AA18C3" w:rsidRDefault="00AA18C3" w:rsidP="008B5B67">
            <w:pPr>
              <w:pStyle w:val="T2BaseArray"/>
              <w:rPr>
                <w:ins w:id="3518" w:author="Author"/>
                <w:rFonts w:ascii="Arial" w:hAnsi="Arial" w:cs="Arial"/>
              </w:rPr>
            </w:pPr>
            <w:ins w:id="3519" w:author="Author">
              <w:r w:rsidRPr="00AA18C3">
                <w:rPr>
                  <w:rFonts w:ascii="Arial" w:hAnsi="Arial" w:cs="Arial"/>
                </w:rPr>
                <w:t>VARCHAR (210)</w:t>
              </w:r>
            </w:ins>
          </w:p>
        </w:tc>
        <w:tc>
          <w:tcPr>
            <w:tcW w:w="1984" w:type="dxa"/>
          </w:tcPr>
          <w:p w:rsidR="00AA18C3" w:rsidRPr="00AA18C3" w:rsidRDefault="00AA18C3" w:rsidP="008B5B67">
            <w:pPr>
              <w:pStyle w:val="T2BaseArray"/>
              <w:rPr>
                <w:ins w:id="3520" w:author="Author"/>
                <w:rFonts w:ascii="Arial" w:hAnsi="Arial" w:cs="Arial"/>
              </w:rPr>
            </w:pPr>
            <w:ins w:id="3521" w:author="Author">
              <w:r w:rsidRPr="00AA18C3">
                <w:rPr>
                  <w:rFonts w:ascii="Arial" w:hAnsi="Arial" w:cs="Arial"/>
                </w:rPr>
                <w:t>Description of the error.</w:t>
              </w:r>
            </w:ins>
          </w:p>
        </w:tc>
        <w:tc>
          <w:tcPr>
            <w:tcW w:w="1985" w:type="dxa"/>
          </w:tcPr>
          <w:p w:rsidR="00AA18C3" w:rsidRPr="00AA18C3" w:rsidRDefault="00AA18C3" w:rsidP="008B5B67">
            <w:pPr>
              <w:pStyle w:val="T2BaseArray"/>
              <w:rPr>
                <w:ins w:id="3522" w:author="Author"/>
                <w:rFonts w:ascii="Arial" w:hAnsi="Arial" w:cs="Arial"/>
              </w:rPr>
            </w:pPr>
            <w:ins w:id="3523" w:author="Author">
              <w:r w:rsidRPr="00AA18C3">
                <w:rPr>
                  <w:rFonts w:ascii="Arial" w:hAnsi="Arial" w:cs="Arial"/>
                </w:rPr>
                <w:t>Occurs when Status is ‘Not migrated’.</w:t>
              </w:r>
            </w:ins>
          </w:p>
        </w:tc>
        <w:tc>
          <w:tcPr>
            <w:tcW w:w="924" w:type="dxa"/>
          </w:tcPr>
          <w:p w:rsidR="00AA18C3" w:rsidRPr="00AA18C3" w:rsidRDefault="00AA18C3" w:rsidP="008B5B67">
            <w:pPr>
              <w:pStyle w:val="T2BaseArray"/>
              <w:rPr>
                <w:ins w:id="3524" w:author="Author"/>
                <w:rFonts w:ascii="Arial" w:hAnsi="Arial" w:cs="Arial"/>
              </w:rPr>
            </w:pPr>
            <w:ins w:id="3525" w:author="Author">
              <w:r w:rsidRPr="00AA18C3">
                <w:rPr>
                  <w:rFonts w:ascii="Arial" w:hAnsi="Arial" w:cs="Arial"/>
                </w:rPr>
                <w:t>0..1</w:t>
              </w:r>
            </w:ins>
          </w:p>
        </w:tc>
      </w:tr>
      <w:tr w:rsidR="00AA18C3" w:rsidRPr="00AA18C3" w:rsidTr="008B5B67">
        <w:trPr>
          <w:ins w:id="3526" w:author="Author"/>
        </w:trPr>
        <w:tc>
          <w:tcPr>
            <w:tcW w:w="817" w:type="dxa"/>
          </w:tcPr>
          <w:p w:rsidR="00AA18C3" w:rsidRPr="00AA18C3" w:rsidRDefault="00AA18C3" w:rsidP="008B5B67">
            <w:pPr>
              <w:pStyle w:val="T2BaseArray"/>
              <w:rPr>
                <w:ins w:id="3527" w:author="Author"/>
                <w:rFonts w:ascii="Arial" w:hAnsi="Arial" w:cs="Arial"/>
              </w:rPr>
            </w:pPr>
            <w:ins w:id="3528" w:author="Author">
              <w:r w:rsidRPr="00AA18C3">
                <w:rPr>
                  <w:rFonts w:ascii="Arial" w:hAnsi="Arial" w:cs="Arial"/>
                </w:rPr>
                <w:t>last +9</w:t>
              </w:r>
            </w:ins>
          </w:p>
        </w:tc>
        <w:tc>
          <w:tcPr>
            <w:tcW w:w="851" w:type="dxa"/>
          </w:tcPr>
          <w:p w:rsidR="00AA18C3" w:rsidRPr="00AA18C3" w:rsidRDefault="00AA18C3" w:rsidP="008B5B67">
            <w:pPr>
              <w:pStyle w:val="T2BaseArray"/>
              <w:rPr>
                <w:ins w:id="3529" w:author="Author"/>
                <w:rFonts w:ascii="Arial" w:hAnsi="Arial" w:cs="Arial"/>
              </w:rPr>
            </w:pPr>
            <w:ins w:id="3530" w:author="Author">
              <w:r w:rsidRPr="00AA18C3">
                <w:rPr>
                  <w:rFonts w:ascii="Arial" w:hAnsi="Arial" w:cs="Arial"/>
                </w:rPr>
                <w:t>last +9</w:t>
              </w:r>
            </w:ins>
          </w:p>
        </w:tc>
        <w:tc>
          <w:tcPr>
            <w:tcW w:w="1559" w:type="dxa"/>
          </w:tcPr>
          <w:p w:rsidR="00AA18C3" w:rsidRPr="00AA18C3" w:rsidRDefault="00AA18C3" w:rsidP="008B5B67">
            <w:pPr>
              <w:pStyle w:val="T2BaseArray"/>
              <w:rPr>
                <w:ins w:id="3531" w:author="Author"/>
                <w:rFonts w:ascii="Arial" w:hAnsi="Arial" w:cs="Arial"/>
              </w:rPr>
            </w:pPr>
            <w:ins w:id="3532" w:author="Author">
              <w:r w:rsidRPr="00AA18C3">
                <w:rPr>
                  <w:rFonts w:ascii="Arial" w:hAnsi="Arial" w:cs="Arial"/>
                </w:rPr>
                <w:t>Error Code 4</w:t>
              </w:r>
            </w:ins>
          </w:p>
        </w:tc>
        <w:tc>
          <w:tcPr>
            <w:tcW w:w="1518" w:type="dxa"/>
          </w:tcPr>
          <w:p w:rsidR="00AA18C3" w:rsidRPr="00AA18C3" w:rsidRDefault="00AA18C3" w:rsidP="008B5B67">
            <w:pPr>
              <w:pStyle w:val="T2BaseArray"/>
              <w:rPr>
                <w:ins w:id="3533" w:author="Author"/>
                <w:rFonts w:ascii="Arial" w:hAnsi="Arial" w:cs="Arial"/>
              </w:rPr>
            </w:pPr>
            <w:ins w:id="3534" w:author="Author">
              <w:r w:rsidRPr="00AA18C3">
                <w:rPr>
                  <w:rFonts w:ascii="Arial" w:hAnsi="Arial" w:cs="Arial"/>
                </w:rPr>
                <w:t>CHAR (4)</w:t>
              </w:r>
            </w:ins>
          </w:p>
        </w:tc>
        <w:tc>
          <w:tcPr>
            <w:tcW w:w="1984" w:type="dxa"/>
          </w:tcPr>
          <w:p w:rsidR="00AA18C3" w:rsidRPr="00AA18C3" w:rsidRDefault="00AA18C3" w:rsidP="008B5B67">
            <w:pPr>
              <w:pStyle w:val="T2BaseArray"/>
              <w:rPr>
                <w:ins w:id="3535" w:author="Author"/>
                <w:rFonts w:ascii="Arial" w:hAnsi="Arial" w:cs="Arial"/>
              </w:rPr>
            </w:pPr>
            <w:ins w:id="3536" w:author="Author">
              <w:r w:rsidRPr="00AA18C3">
                <w:rPr>
                  <w:rFonts w:ascii="Arial" w:hAnsi="Arial" w:cs="Arial"/>
                </w:rPr>
                <w:t>Code of the error.</w:t>
              </w:r>
            </w:ins>
          </w:p>
        </w:tc>
        <w:tc>
          <w:tcPr>
            <w:tcW w:w="1985" w:type="dxa"/>
          </w:tcPr>
          <w:p w:rsidR="00AA18C3" w:rsidRPr="00AA18C3" w:rsidRDefault="00AA18C3" w:rsidP="008B5B67">
            <w:pPr>
              <w:pStyle w:val="T2BaseArray"/>
              <w:rPr>
                <w:ins w:id="3537" w:author="Author"/>
                <w:rFonts w:ascii="Arial" w:hAnsi="Arial" w:cs="Arial"/>
              </w:rPr>
            </w:pPr>
            <w:ins w:id="3538" w:author="Author">
              <w:r w:rsidRPr="00AA18C3">
                <w:rPr>
                  <w:rFonts w:ascii="Arial" w:hAnsi="Arial" w:cs="Arial"/>
                </w:rPr>
                <w:t>Occurs when Status is ‘Not migrated’.</w:t>
              </w:r>
            </w:ins>
          </w:p>
        </w:tc>
        <w:tc>
          <w:tcPr>
            <w:tcW w:w="924" w:type="dxa"/>
          </w:tcPr>
          <w:p w:rsidR="00AA18C3" w:rsidRPr="00AA18C3" w:rsidRDefault="00AA18C3" w:rsidP="008B5B67">
            <w:pPr>
              <w:pStyle w:val="T2BaseArray"/>
              <w:rPr>
                <w:ins w:id="3539" w:author="Author"/>
                <w:rFonts w:ascii="Arial" w:hAnsi="Arial" w:cs="Arial"/>
              </w:rPr>
            </w:pPr>
            <w:ins w:id="3540" w:author="Author">
              <w:r w:rsidRPr="00AA18C3">
                <w:rPr>
                  <w:rFonts w:ascii="Arial" w:hAnsi="Arial" w:cs="Arial"/>
                </w:rPr>
                <w:t>0..1</w:t>
              </w:r>
            </w:ins>
          </w:p>
        </w:tc>
      </w:tr>
      <w:tr w:rsidR="00AA18C3" w:rsidRPr="00AA18C3" w:rsidTr="008B5B67">
        <w:trPr>
          <w:ins w:id="3541" w:author="Author"/>
        </w:trPr>
        <w:tc>
          <w:tcPr>
            <w:tcW w:w="817" w:type="dxa"/>
          </w:tcPr>
          <w:p w:rsidR="00AA18C3" w:rsidRPr="00AA18C3" w:rsidRDefault="00AA18C3" w:rsidP="008B5B67">
            <w:pPr>
              <w:pStyle w:val="T2BaseArray"/>
              <w:rPr>
                <w:ins w:id="3542" w:author="Author"/>
                <w:rFonts w:ascii="Arial" w:hAnsi="Arial" w:cs="Arial"/>
              </w:rPr>
            </w:pPr>
            <w:ins w:id="3543" w:author="Author">
              <w:r w:rsidRPr="00AA18C3">
                <w:rPr>
                  <w:rFonts w:ascii="Arial" w:hAnsi="Arial" w:cs="Arial"/>
                </w:rPr>
                <w:t>last +10</w:t>
              </w:r>
            </w:ins>
          </w:p>
        </w:tc>
        <w:tc>
          <w:tcPr>
            <w:tcW w:w="851" w:type="dxa"/>
          </w:tcPr>
          <w:p w:rsidR="00AA18C3" w:rsidRPr="00AA18C3" w:rsidRDefault="00AA18C3" w:rsidP="008B5B67">
            <w:pPr>
              <w:pStyle w:val="T2BaseArray"/>
              <w:rPr>
                <w:ins w:id="3544" w:author="Author"/>
                <w:rFonts w:ascii="Arial" w:hAnsi="Arial" w:cs="Arial"/>
              </w:rPr>
            </w:pPr>
            <w:ins w:id="3545" w:author="Author">
              <w:r w:rsidRPr="00AA18C3">
                <w:rPr>
                  <w:rFonts w:ascii="Arial" w:hAnsi="Arial" w:cs="Arial"/>
                </w:rPr>
                <w:t>last +10</w:t>
              </w:r>
            </w:ins>
          </w:p>
        </w:tc>
        <w:tc>
          <w:tcPr>
            <w:tcW w:w="1559" w:type="dxa"/>
          </w:tcPr>
          <w:p w:rsidR="00AA18C3" w:rsidRPr="00AA18C3" w:rsidRDefault="00AA18C3" w:rsidP="008B5B67">
            <w:pPr>
              <w:pStyle w:val="T2BaseArray"/>
              <w:rPr>
                <w:ins w:id="3546" w:author="Author"/>
                <w:rFonts w:ascii="Arial" w:hAnsi="Arial" w:cs="Arial"/>
              </w:rPr>
            </w:pPr>
            <w:ins w:id="3547" w:author="Author">
              <w:r w:rsidRPr="00AA18C3">
                <w:rPr>
                  <w:rFonts w:ascii="Arial" w:hAnsi="Arial" w:cs="Arial"/>
                </w:rPr>
                <w:t>Error Description 4</w:t>
              </w:r>
            </w:ins>
          </w:p>
        </w:tc>
        <w:tc>
          <w:tcPr>
            <w:tcW w:w="1518" w:type="dxa"/>
          </w:tcPr>
          <w:p w:rsidR="00AA18C3" w:rsidRPr="00AA18C3" w:rsidRDefault="00AA18C3" w:rsidP="008B5B67">
            <w:pPr>
              <w:pStyle w:val="T2BaseArray"/>
              <w:rPr>
                <w:ins w:id="3548" w:author="Author"/>
                <w:rFonts w:ascii="Arial" w:hAnsi="Arial" w:cs="Arial"/>
              </w:rPr>
            </w:pPr>
            <w:ins w:id="3549" w:author="Author">
              <w:r w:rsidRPr="00AA18C3">
                <w:rPr>
                  <w:rFonts w:ascii="Arial" w:hAnsi="Arial" w:cs="Arial"/>
                </w:rPr>
                <w:t>VARCHAR (210)</w:t>
              </w:r>
            </w:ins>
          </w:p>
        </w:tc>
        <w:tc>
          <w:tcPr>
            <w:tcW w:w="1984" w:type="dxa"/>
          </w:tcPr>
          <w:p w:rsidR="00AA18C3" w:rsidRPr="00AA18C3" w:rsidRDefault="00AA18C3" w:rsidP="008B5B67">
            <w:pPr>
              <w:pStyle w:val="T2BaseArray"/>
              <w:rPr>
                <w:ins w:id="3550" w:author="Author"/>
                <w:rFonts w:ascii="Arial" w:hAnsi="Arial" w:cs="Arial"/>
              </w:rPr>
            </w:pPr>
            <w:ins w:id="3551" w:author="Author">
              <w:r w:rsidRPr="00AA18C3">
                <w:rPr>
                  <w:rFonts w:ascii="Arial" w:hAnsi="Arial" w:cs="Arial"/>
                </w:rPr>
                <w:t>Description of the error.</w:t>
              </w:r>
            </w:ins>
          </w:p>
        </w:tc>
        <w:tc>
          <w:tcPr>
            <w:tcW w:w="1985" w:type="dxa"/>
          </w:tcPr>
          <w:p w:rsidR="00AA18C3" w:rsidRPr="00AA18C3" w:rsidRDefault="00AA18C3" w:rsidP="008B5B67">
            <w:pPr>
              <w:pStyle w:val="T2BaseArray"/>
              <w:rPr>
                <w:ins w:id="3552" w:author="Author"/>
                <w:rFonts w:ascii="Arial" w:hAnsi="Arial" w:cs="Arial"/>
              </w:rPr>
            </w:pPr>
            <w:ins w:id="3553" w:author="Author">
              <w:r w:rsidRPr="00AA18C3">
                <w:rPr>
                  <w:rFonts w:ascii="Arial" w:hAnsi="Arial" w:cs="Arial"/>
                </w:rPr>
                <w:t>Occurs when Status is ‘Not migrated’.</w:t>
              </w:r>
            </w:ins>
          </w:p>
        </w:tc>
        <w:tc>
          <w:tcPr>
            <w:tcW w:w="924" w:type="dxa"/>
          </w:tcPr>
          <w:p w:rsidR="00AA18C3" w:rsidRPr="00AA18C3" w:rsidRDefault="00AA18C3" w:rsidP="008B5B67">
            <w:pPr>
              <w:pStyle w:val="T2BaseArray"/>
              <w:rPr>
                <w:ins w:id="3554" w:author="Author"/>
                <w:rFonts w:ascii="Arial" w:hAnsi="Arial" w:cs="Arial"/>
              </w:rPr>
            </w:pPr>
            <w:ins w:id="3555" w:author="Author">
              <w:r w:rsidRPr="00AA18C3">
                <w:rPr>
                  <w:rFonts w:ascii="Arial" w:hAnsi="Arial" w:cs="Arial"/>
                </w:rPr>
                <w:t>0..1</w:t>
              </w:r>
            </w:ins>
          </w:p>
        </w:tc>
      </w:tr>
      <w:tr w:rsidR="00AA18C3" w:rsidRPr="00AA18C3" w:rsidTr="008B5B67">
        <w:trPr>
          <w:ins w:id="3556" w:author="Author"/>
        </w:trPr>
        <w:tc>
          <w:tcPr>
            <w:tcW w:w="817" w:type="dxa"/>
          </w:tcPr>
          <w:p w:rsidR="00AA18C3" w:rsidRPr="00AA18C3" w:rsidRDefault="00AA18C3" w:rsidP="008B5B67">
            <w:pPr>
              <w:pStyle w:val="T2BaseArray"/>
              <w:rPr>
                <w:ins w:id="3557" w:author="Author"/>
                <w:rFonts w:ascii="Arial" w:hAnsi="Arial" w:cs="Arial"/>
              </w:rPr>
            </w:pPr>
            <w:ins w:id="3558" w:author="Author">
              <w:r w:rsidRPr="00AA18C3">
                <w:rPr>
                  <w:rFonts w:ascii="Arial" w:hAnsi="Arial" w:cs="Arial"/>
                </w:rPr>
                <w:t>last +11</w:t>
              </w:r>
            </w:ins>
          </w:p>
        </w:tc>
        <w:tc>
          <w:tcPr>
            <w:tcW w:w="851" w:type="dxa"/>
          </w:tcPr>
          <w:p w:rsidR="00AA18C3" w:rsidRPr="00AA18C3" w:rsidRDefault="00AA18C3" w:rsidP="008B5B67">
            <w:pPr>
              <w:pStyle w:val="T2BaseArray"/>
              <w:rPr>
                <w:ins w:id="3559" w:author="Author"/>
                <w:rFonts w:ascii="Arial" w:hAnsi="Arial" w:cs="Arial"/>
              </w:rPr>
            </w:pPr>
            <w:ins w:id="3560" w:author="Author">
              <w:r w:rsidRPr="00AA18C3">
                <w:rPr>
                  <w:rFonts w:ascii="Arial" w:hAnsi="Arial" w:cs="Arial"/>
                </w:rPr>
                <w:t>last +11</w:t>
              </w:r>
            </w:ins>
          </w:p>
        </w:tc>
        <w:tc>
          <w:tcPr>
            <w:tcW w:w="1559" w:type="dxa"/>
          </w:tcPr>
          <w:p w:rsidR="00AA18C3" w:rsidRPr="00AA18C3" w:rsidRDefault="00AA18C3" w:rsidP="008B5B67">
            <w:pPr>
              <w:pStyle w:val="T2BaseArray"/>
              <w:rPr>
                <w:ins w:id="3561" w:author="Author"/>
                <w:rFonts w:ascii="Arial" w:hAnsi="Arial" w:cs="Arial"/>
              </w:rPr>
            </w:pPr>
            <w:ins w:id="3562" w:author="Author">
              <w:r w:rsidRPr="00AA18C3">
                <w:rPr>
                  <w:rFonts w:ascii="Arial" w:hAnsi="Arial" w:cs="Arial"/>
                </w:rPr>
                <w:t>Error Code 5</w:t>
              </w:r>
            </w:ins>
          </w:p>
        </w:tc>
        <w:tc>
          <w:tcPr>
            <w:tcW w:w="1518" w:type="dxa"/>
          </w:tcPr>
          <w:p w:rsidR="00AA18C3" w:rsidRPr="00AA18C3" w:rsidRDefault="00AA18C3" w:rsidP="008B5B67">
            <w:pPr>
              <w:pStyle w:val="T2BaseArray"/>
              <w:rPr>
                <w:ins w:id="3563" w:author="Author"/>
                <w:rFonts w:ascii="Arial" w:hAnsi="Arial" w:cs="Arial"/>
              </w:rPr>
            </w:pPr>
            <w:ins w:id="3564" w:author="Author">
              <w:r w:rsidRPr="00AA18C3">
                <w:rPr>
                  <w:rFonts w:ascii="Arial" w:hAnsi="Arial" w:cs="Arial"/>
                </w:rPr>
                <w:t>CHAR (4)</w:t>
              </w:r>
            </w:ins>
          </w:p>
        </w:tc>
        <w:tc>
          <w:tcPr>
            <w:tcW w:w="1984" w:type="dxa"/>
          </w:tcPr>
          <w:p w:rsidR="00AA18C3" w:rsidRPr="00AA18C3" w:rsidRDefault="00AA18C3" w:rsidP="008B5B67">
            <w:pPr>
              <w:pStyle w:val="T2BaseArray"/>
              <w:rPr>
                <w:ins w:id="3565" w:author="Author"/>
                <w:rFonts w:ascii="Arial" w:hAnsi="Arial" w:cs="Arial"/>
              </w:rPr>
            </w:pPr>
            <w:ins w:id="3566" w:author="Author">
              <w:r w:rsidRPr="00AA18C3">
                <w:rPr>
                  <w:rFonts w:ascii="Arial" w:hAnsi="Arial" w:cs="Arial"/>
                </w:rPr>
                <w:t>Code of the error.</w:t>
              </w:r>
            </w:ins>
          </w:p>
        </w:tc>
        <w:tc>
          <w:tcPr>
            <w:tcW w:w="1985" w:type="dxa"/>
          </w:tcPr>
          <w:p w:rsidR="00AA18C3" w:rsidRPr="00AA18C3" w:rsidRDefault="00AA18C3" w:rsidP="008B5B67">
            <w:pPr>
              <w:pStyle w:val="T2BaseArray"/>
              <w:rPr>
                <w:ins w:id="3567" w:author="Author"/>
                <w:rFonts w:ascii="Arial" w:hAnsi="Arial" w:cs="Arial"/>
              </w:rPr>
            </w:pPr>
            <w:ins w:id="3568" w:author="Author">
              <w:r w:rsidRPr="00AA18C3">
                <w:rPr>
                  <w:rFonts w:ascii="Arial" w:hAnsi="Arial" w:cs="Arial"/>
                </w:rPr>
                <w:t>Occurs when Status is ‘Not migrated’.</w:t>
              </w:r>
            </w:ins>
          </w:p>
        </w:tc>
        <w:tc>
          <w:tcPr>
            <w:tcW w:w="924" w:type="dxa"/>
          </w:tcPr>
          <w:p w:rsidR="00AA18C3" w:rsidRPr="00AA18C3" w:rsidRDefault="00AA18C3" w:rsidP="008B5B67">
            <w:pPr>
              <w:pStyle w:val="T2BaseArray"/>
              <w:rPr>
                <w:ins w:id="3569" w:author="Author"/>
                <w:rFonts w:ascii="Arial" w:hAnsi="Arial" w:cs="Arial"/>
              </w:rPr>
            </w:pPr>
            <w:ins w:id="3570" w:author="Author">
              <w:r w:rsidRPr="00AA18C3">
                <w:rPr>
                  <w:rFonts w:ascii="Arial" w:hAnsi="Arial" w:cs="Arial"/>
                </w:rPr>
                <w:t>0..1</w:t>
              </w:r>
            </w:ins>
          </w:p>
        </w:tc>
      </w:tr>
      <w:tr w:rsidR="00AA18C3" w:rsidRPr="00AA18C3" w:rsidTr="008B5B67">
        <w:trPr>
          <w:ins w:id="3571" w:author="Author"/>
        </w:trPr>
        <w:tc>
          <w:tcPr>
            <w:tcW w:w="817" w:type="dxa"/>
          </w:tcPr>
          <w:p w:rsidR="00AA18C3" w:rsidRPr="00AA18C3" w:rsidRDefault="00AA18C3" w:rsidP="008B5B67">
            <w:pPr>
              <w:pStyle w:val="T2BaseArray"/>
              <w:rPr>
                <w:ins w:id="3572" w:author="Author"/>
                <w:rFonts w:ascii="Arial" w:hAnsi="Arial" w:cs="Arial"/>
              </w:rPr>
            </w:pPr>
            <w:ins w:id="3573" w:author="Author">
              <w:r w:rsidRPr="00AA18C3">
                <w:rPr>
                  <w:rFonts w:ascii="Arial" w:hAnsi="Arial" w:cs="Arial"/>
                </w:rPr>
                <w:t>last +12</w:t>
              </w:r>
            </w:ins>
          </w:p>
        </w:tc>
        <w:tc>
          <w:tcPr>
            <w:tcW w:w="851" w:type="dxa"/>
          </w:tcPr>
          <w:p w:rsidR="00AA18C3" w:rsidRPr="00AA18C3" w:rsidRDefault="00AA18C3" w:rsidP="008B5B67">
            <w:pPr>
              <w:pStyle w:val="T2BaseArray"/>
              <w:rPr>
                <w:ins w:id="3574" w:author="Author"/>
                <w:rFonts w:ascii="Arial" w:hAnsi="Arial" w:cs="Arial"/>
              </w:rPr>
            </w:pPr>
            <w:ins w:id="3575" w:author="Author">
              <w:r w:rsidRPr="00AA18C3">
                <w:rPr>
                  <w:rFonts w:ascii="Arial" w:hAnsi="Arial" w:cs="Arial"/>
                </w:rPr>
                <w:t>last +12</w:t>
              </w:r>
            </w:ins>
          </w:p>
        </w:tc>
        <w:tc>
          <w:tcPr>
            <w:tcW w:w="1559" w:type="dxa"/>
          </w:tcPr>
          <w:p w:rsidR="00AA18C3" w:rsidRPr="00AA18C3" w:rsidRDefault="00AA18C3" w:rsidP="008B5B67">
            <w:pPr>
              <w:pStyle w:val="T2BaseArray"/>
              <w:rPr>
                <w:ins w:id="3576" w:author="Author"/>
                <w:rFonts w:ascii="Arial" w:hAnsi="Arial" w:cs="Arial"/>
              </w:rPr>
            </w:pPr>
            <w:ins w:id="3577" w:author="Author">
              <w:r w:rsidRPr="00AA18C3">
                <w:rPr>
                  <w:rFonts w:ascii="Arial" w:hAnsi="Arial" w:cs="Arial"/>
                </w:rPr>
                <w:t>Error Description 5</w:t>
              </w:r>
            </w:ins>
          </w:p>
        </w:tc>
        <w:tc>
          <w:tcPr>
            <w:tcW w:w="1518" w:type="dxa"/>
          </w:tcPr>
          <w:p w:rsidR="00AA18C3" w:rsidRPr="00AA18C3" w:rsidRDefault="00AA18C3" w:rsidP="008B5B67">
            <w:pPr>
              <w:pStyle w:val="T2BaseArray"/>
              <w:rPr>
                <w:ins w:id="3578" w:author="Author"/>
                <w:rFonts w:ascii="Arial" w:hAnsi="Arial" w:cs="Arial"/>
              </w:rPr>
            </w:pPr>
            <w:ins w:id="3579" w:author="Author">
              <w:r w:rsidRPr="00AA18C3">
                <w:rPr>
                  <w:rFonts w:ascii="Arial" w:hAnsi="Arial" w:cs="Arial"/>
                </w:rPr>
                <w:t>VARCHAR (210)</w:t>
              </w:r>
            </w:ins>
          </w:p>
        </w:tc>
        <w:tc>
          <w:tcPr>
            <w:tcW w:w="1984" w:type="dxa"/>
          </w:tcPr>
          <w:p w:rsidR="00AA18C3" w:rsidRPr="00AA18C3" w:rsidRDefault="00AA18C3" w:rsidP="008B5B67">
            <w:pPr>
              <w:pStyle w:val="T2BaseArray"/>
              <w:rPr>
                <w:ins w:id="3580" w:author="Author"/>
                <w:rFonts w:ascii="Arial" w:hAnsi="Arial" w:cs="Arial"/>
              </w:rPr>
            </w:pPr>
            <w:ins w:id="3581" w:author="Author">
              <w:r w:rsidRPr="00AA18C3">
                <w:rPr>
                  <w:rFonts w:ascii="Arial" w:hAnsi="Arial" w:cs="Arial"/>
                </w:rPr>
                <w:t>Description of the error.</w:t>
              </w:r>
            </w:ins>
          </w:p>
        </w:tc>
        <w:tc>
          <w:tcPr>
            <w:tcW w:w="1985" w:type="dxa"/>
          </w:tcPr>
          <w:p w:rsidR="00AA18C3" w:rsidRPr="00AA18C3" w:rsidRDefault="00AA18C3" w:rsidP="008B5B67">
            <w:pPr>
              <w:pStyle w:val="T2BaseArray"/>
              <w:rPr>
                <w:ins w:id="3582" w:author="Author"/>
                <w:rFonts w:ascii="Arial" w:hAnsi="Arial" w:cs="Arial"/>
              </w:rPr>
            </w:pPr>
            <w:ins w:id="3583" w:author="Author">
              <w:r w:rsidRPr="00AA18C3">
                <w:rPr>
                  <w:rFonts w:ascii="Arial" w:hAnsi="Arial" w:cs="Arial"/>
                </w:rPr>
                <w:t>Occurs when Status is ‘Not migrated’.</w:t>
              </w:r>
            </w:ins>
          </w:p>
        </w:tc>
        <w:tc>
          <w:tcPr>
            <w:tcW w:w="924" w:type="dxa"/>
          </w:tcPr>
          <w:p w:rsidR="00AA18C3" w:rsidRPr="00AA18C3" w:rsidRDefault="00AA18C3" w:rsidP="008B5B67">
            <w:pPr>
              <w:pStyle w:val="T2BaseArray"/>
              <w:rPr>
                <w:ins w:id="3584" w:author="Author"/>
                <w:rFonts w:ascii="Arial" w:hAnsi="Arial" w:cs="Arial"/>
              </w:rPr>
            </w:pPr>
            <w:ins w:id="3585" w:author="Author">
              <w:r w:rsidRPr="00AA18C3">
                <w:rPr>
                  <w:rFonts w:ascii="Arial" w:hAnsi="Arial" w:cs="Arial"/>
                </w:rPr>
                <w:t>0..1</w:t>
              </w:r>
            </w:ins>
          </w:p>
        </w:tc>
      </w:tr>
    </w:tbl>
    <w:p w:rsidR="00AA18C3" w:rsidRPr="00AA18C3" w:rsidRDefault="00AA18C3" w:rsidP="00AA18C3">
      <w:pPr>
        <w:pStyle w:val="ListParagraph"/>
        <w:rPr>
          <w:ins w:id="3586" w:author="Author"/>
          <w:rFonts w:ascii="Arial" w:hAnsi="Arial" w:cs="Arial"/>
          <w:lang w:val="en-GB"/>
        </w:rPr>
      </w:pPr>
    </w:p>
    <w:p w:rsidR="00AA18C3" w:rsidRPr="00AA18C3" w:rsidRDefault="00AA18C3" w:rsidP="00AA18C3">
      <w:pPr>
        <w:pStyle w:val="ListParagraph"/>
        <w:numPr>
          <w:ilvl w:val="0"/>
          <w:numId w:val="13"/>
        </w:numPr>
        <w:rPr>
          <w:ins w:id="3587" w:author="Author"/>
          <w:rFonts w:ascii="Arial" w:hAnsi="Arial" w:cs="Arial"/>
          <w:lang w:val="en-GB"/>
        </w:rPr>
      </w:pPr>
      <w:ins w:id="3588" w:author="Author">
        <w:r w:rsidRPr="00AA18C3">
          <w:rPr>
            <w:rFonts w:ascii="Arial" w:hAnsi="Arial" w:cs="Arial"/>
            <w:lang w:val="en-GB"/>
          </w:rPr>
          <w:t>“last” stands for the last column with migration data</w:t>
        </w:r>
        <w:commentRangeEnd w:id="3383"/>
        <w:r>
          <w:rPr>
            <w:rStyle w:val="CommentReference"/>
          </w:rPr>
          <w:commentReference w:id="3383"/>
        </w:r>
      </w:ins>
    </w:p>
    <w:p w:rsidR="00AA18C3" w:rsidRPr="00AA18C3" w:rsidRDefault="00AA18C3" w:rsidP="00DE32BA">
      <w:pPr>
        <w:spacing w:after="200" w:line="276" w:lineRule="auto"/>
        <w:ind w:left="644" w:right="-34"/>
        <w:rPr>
          <w:ins w:id="3589" w:author="Author"/>
          <w:rFonts w:ascii="Arial" w:hAnsi="Arial" w:cs="Arial"/>
          <w:sz w:val="18"/>
          <w:szCs w:val="18"/>
        </w:rPr>
        <w:pPrChange w:id="3590" w:author="Author">
          <w:pPr>
            <w:numPr>
              <w:numId w:val="49"/>
            </w:numPr>
            <w:spacing w:after="200" w:line="276" w:lineRule="auto"/>
            <w:ind w:left="644" w:right="-34" w:hanging="360"/>
          </w:pPr>
        </w:pPrChange>
      </w:pPr>
    </w:p>
    <w:p w:rsidR="00AA18C3" w:rsidRPr="00DE32BA" w:rsidRDefault="00AA18C3" w:rsidP="001429DB">
      <w:pPr>
        <w:rPr>
          <w:rFonts w:ascii="Arial" w:hAnsi="Arial" w:cs="Arial"/>
          <w:color w:val="000000"/>
          <w:szCs w:val="22"/>
          <w:rPrChange w:id="3591" w:author="Author">
            <w:rPr>
              <w:rFonts w:ascii="Arial" w:hAnsi="Arial" w:cs="Arial"/>
              <w:color w:val="000000"/>
              <w:szCs w:val="22"/>
              <w:lang w:val="en-GB"/>
            </w:rPr>
          </w:rPrChange>
        </w:rPr>
      </w:pPr>
    </w:p>
    <w:p w:rsidR="006803B1" w:rsidRDefault="006803B1" w:rsidP="001429DB">
      <w:pPr>
        <w:pStyle w:val="Heading3"/>
      </w:pPr>
      <w:bookmarkStart w:id="3592" w:name="_Toc328751339"/>
      <w:bookmarkStart w:id="3593" w:name="_Toc385494962"/>
      <w:commentRangeStart w:id="3594"/>
      <w:r w:rsidRPr="001429DB">
        <w:t>Statistical Information</w:t>
      </w:r>
      <w:bookmarkEnd w:id="3592"/>
      <w:commentRangeEnd w:id="3594"/>
      <w:r w:rsidR="00AA18C3">
        <w:rPr>
          <w:rStyle w:val="CommentReference"/>
          <w:rFonts w:ascii="Times New Roman" w:hAnsi="Times New Roman"/>
          <w:b w:val="0"/>
          <w:lang w:val="fr-FR"/>
        </w:rPr>
        <w:commentReference w:id="3594"/>
      </w:r>
      <w:bookmarkEnd w:id="3593"/>
    </w:p>
    <w:p w:rsidR="006803B1" w:rsidRPr="009A2E9E" w:rsidRDefault="006803B1" w:rsidP="009A2E9E">
      <w:pPr>
        <w:rPr>
          <w:rFonts w:ascii="Arial" w:hAnsi="Arial" w:cs="Arial"/>
          <w:lang w:val="en-GB"/>
        </w:rPr>
      </w:pPr>
      <w:r w:rsidRPr="009A2E9E">
        <w:rPr>
          <w:rFonts w:ascii="Arial" w:hAnsi="Arial" w:cs="Arial"/>
          <w:lang w:val="en-GB"/>
        </w:rPr>
        <w:t xml:space="preserve">This data appears </w:t>
      </w:r>
      <w:r>
        <w:rPr>
          <w:rFonts w:ascii="Arial" w:hAnsi="Arial" w:cs="Arial"/>
          <w:lang w:val="en-GB"/>
        </w:rPr>
        <w:t>in the 2</w:t>
      </w:r>
      <w:r w:rsidRPr="003171B3">
        <w:rPr>
          <w:rFonts w:ascii="Arial" w:hAnsi="Arial" w:cs="Arial"/>
          <w:vertAlign w:val="superscript"/>
          <w:lang w:val="en-GB"/>
        </w:rPr>
        <w:t>nd</w:t>
      </w:r>
      <w:r>
        <w:rPr>
          <w:rFonts w:ascii="Arial" w:hAnsi="Arial" w:cs="Arial"/>
          <w:lang w:val="en-GB"/>
        </w:rPr>
        <w:t xml:space="preserve"> row of the </w:t>
      </w:r>
      <w:proofErr w:type="spellStart"/>
      <w:r>
        <w:rPr>
          <w:rFonts w:ascii="Arial" w:hAnsi="Arial" w:cs="Arial"/>
          <w:lang w:val="en-GB"/>
        </w:rPr>
        <w:t>spreadsheed</w:t>
      </w:r>
      <w:proofErr w:type="spellEnd"/>
      <w:r>
        <w:rPr>
          <w:rFonts w:ascii="Arial" w:hAnsi="Arial" w:cs="Arial"/>
          <w:lang w:val="en-GB"/>
        </w:rPr>
        <w:t>. It is located right to the further notifications.</w:t>
      </w:r>
    </w:p>
    <w:tbl>
      <w:tblPr>
        <w:tblpPr w:leftFromText="141" w:rightFromText="141" w:vertAnchor="text" w:horzAnchor="margin" w:tblpXSpec="right"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1"/>
        <w:gridCol w:w="851"/>
        <w:gridCol w:w="2284"/>
        <w:gridCol w:w="2976"/>
        <w:gridCol w:w="3402"/>
        <w:gridCol w:w="2609"/>
        <w:gridCol w:w="1014"/>
      </w:tblGrid>
      <w:tr w:rsidR="006803B1" w:rsidRPr="002318F1" w:rsidTr="00916425">
        <w:trPr>
          <w:cantSplit/>
          <w:trHeight w:val="1260"/>
        </w:trPr>
        <w:tc>
          <w:tcPr>
            <w:tcW w:w="801" w:type="dxa"/>
            <w:shd w:val="pct15" w:color="auto" w:fill="auto"/>
            <w:textDirection w:val="btLr"/>
          </w:tcPr>
          <w:p w:rsidR="006803B1" w:rsidRPr="00E126BE" w:rsidRDefault="006803B1" w:rsidP="00E126BE">
            <w:pPr>
              <w:ind w:left="113" w:right="113"/>
              <w:jc w:val="center"/>
              <w:rPr>
                <w:rFonts w:ascii="Arial" w:hAnsi="Arial" w:cs="Arial"/>
                <w:b/>
                <w:sz w:val="18"/>
                <w:szCs w:val="18"/>
                <w:lang w:val="en-GB"/>
              </w:rPr>
            </w:pPr>
            <w:r w:rsidRPr="00E126BE">
              <w:rPr>
                <w:rFonts w:ascii="Arial" w:hAnsi="Arial" w:cs="Arial"/>
                <w:b/>
                <w:sz w:val="18"/>
                <w:szCs w:val="18"/>
                <w:lang w:val="en-GB"/>
              </w:rPr>
              <w:lastRenderedPageBreak/>
              <w:t>Flat file  column</w:t>
            </w:r>
          </w:p>
        </w:tc>
        <w:tc>
          <w:tcPr>
            <w:tcW w:w="851" w:type="dxa"/>
            <w:shd w:val="pct15" w:color="auto" w:fill="auto"/>
            <w:textDirection w:val="btLr"/>
          </w:tcPr>
          <w:p w:rsidR="006803B1" w:rsidRPr="00E126BE" w:rsidRDefault="006803B1" w:rsidP="00E126BE">
            <w:pPr>
              <w:ind w:left="113" w:right="113"/>
              <w:jc w:val="center"/>
              <w:rPr>
                <w:rFonts w:ascii="Arial" w:hAnsi="Arial" w:cs="Arial"/>
                <w:b/>
                <w:sz w:val="18"/>
                <w:szCs w:val="18"/>
                <w:lang w:val="en-GB"/>
              </w:rPr>
            </w:pPr>
            <w:r w:rsidRPr="00E126BE">
              <w:rPr>
                <w:rFonts w:ascii="Arial" w:hAnsi="Arial" w:cs="Arial"/>
                <w:b/>
                <w:sz w:val="18"/>
                <w:szCs w:val="18"/>
                <w:lang w:val="en-GB"/>
              </w:rPr>
              <w:t>Excel Column</w:t>
            </w:r>
          </w:p>
        </w:tc>
        <w:tc>
          <w:tcPr>
            <w:tcW w:w="2284" w:type="dxa"/>
            <w:shd w:val="pct15" w:color="auto" w:fill="auto"/>
          </w:tcPr>
          <w:p w:rsidR="006803B1" w:rsidRPr="00E126BE" w:rsidRDefault="006803B1" w:rsidP="00234818">
            <w:pPr>
              <w:pStyle w:val="T2BaseArray"/>
              <w:ind w:left="0" w:firstLine="0"/>
              <w:jc w:val="center"/>
              <w:rPr>
                <w:rFonts w:ascii="Arial" w:hAnsi="Arial" w:cs="Arial"/>
                <w:b/>
              </w:rPr>
            </w:pPr>
            <w:r w:rsidRPr="00E126BE">
              <w:rPr>
                <w:rFonts w:ascii="Arial" w:hAnsi="Arial" w:cs="Arial"/>
                <w:b/>
              </w:rPr>
              <w:t>Field</w:t>
            </w:r>
          </w:p>
        </w:tc>
        <w:tc>
          <w:tcPr>
            <w:tcW w:w="2976" w:type="dxa"/>
            <w:shd w:val="pct15" w:color="auto" w:fill="auto"/>
          </w:tcPr>
          <w:p w:rsidR="006803B1" w:rsidRPr="00E126BE" w:rsidRDefault="006803B1" w:rsidP="00234818">
            <w:pPr>
              <w:pStyle w:val="T2BaseArray"/>
              <w:ind w:left="0" w:firstLine="0"/>
              <w:jc w:val="center"/>
              <w:rPr>
                <w:rFonts w:ascii="Arial" w:hAnsi="Arial" w:cs="Arial"/>
                <w:b/>
              </w:rPr>
            </w:pPr>
            <w:r w:rsidRPr="00E126BE">
              <w:rPr>
                <w:rFonts w:ascii="Arial" w:hAnsi="Arial" w:cs="Arial"/>
                <w:b/>
              </w:rPr>
              <w:t>Format</w:t>
            </w:r>
          </w:p>
        </w:tc>
        <w:tc>
          <w:tcPr>
            <w:tcW w:w="3402" w:type="dxa"/>
            <w:shd w:val="pct15" w:color="auto" w:fill="auto"/>
          </w:tcPr>
          <w:p w:rsidR="006803B1" w:rsidRPr="00E126BE" w:rsidRDefault="006803B1" w:rsidP="00234818">
            <w:pPr>
              <w:pStyle w:val="T2BaseArray"/>
              <w:ind w:left="0" w:firstLine="0"/>
              <w:jc w:val="center"/>
              <w:rPr>
                <w:rFonts w:ascii="Arial" w:hAnsi="Arial" w:cs="Arial"/>
                <w:b/>
              </w:rPr>
            </w:pPr>
            <w:r w:rsidRPr="00E126BE">
              <w:rPr>
                <w:rFonts w:ascii="Arial" w:hAnsi="Arial" w:cs="Arial"/>
                <w:b/>
              </w:rPr>
              <w:t>Description</w:t>
            </w:r>
          </w:p>
        </w:tc>
        <w:tc>
          <w:tcPr>
            <w:tcW w:w="2609" w:type="dxa"/>
            <w:shd w:val="pct15" w:color="auto" w:fill="auto"/>
          </w:tcPr>
          <w:p w:rsidR="006803B1" w:rsidRPr="00E126BE" w:rsidRDefault="006803B1" w:rsidP="00234818">
            <w:pPr>
              <w:pStyle w:val="T2BaseArray"/>
              <w:ind w:left="0" w:firstLine="0"/>
              <w:jc w:val="center"/>
              <w:rPr>
                <w:rFonts w:ascii="Arial" w:hAnsi="Arial" w:cs="Arial"/>
                <w:b/>
              </w:rPr>
            </w:pPr>
            <w:r>
              <w:rPr>
                <w:rFonts w:ascii="Arial" w:hAnsi="Arial" w:cs="Arial"/>
                <w:b/>
              </w:rPr>
              <w:t>Rules</w:t>
            </w:r>
          </w:p>
        </w:tc>
        <w:tc>
          <w:tcPr>
            <w:tcW w:w="1014" w:type="dxa"/>
            <w:shd w:val="pct15" w:color="auto" w:fill="auto"/>
          </w:tcPr>
          <w:p w:rsidR="006803B1" w:rsidRPr="00E126BE" w:rsidRDefault="006803B1" w:rsidP="00234818">
            <w:pPr>
              <w:pStyle w:val="T2BaseArray"/>
              <w:ind w:left="0" w:firstLine="0"/>
              <w:jc w:val="center"/>
              <w:rPr>
                <w:rFonts w:ascii="Arial" w:hAnsi="Arial" w:cs="Arial"/>
                <w:b/>
              </w:rPr>
            </w:pPr>
            <w:r w:rsidRPr="00E126BE">
              <w:rPr>
                <w:rFonts w:ascii="Arial" w:hAnsi="Arial" w:cs="Arial"/>
                <w:b/>
              </w:rPr>
              <w:t>Occurs per File</w:t>
            </w:r>
          </w:p>
        </w:tc>
      </w:tr>
      <w:tr w:rsidR="006803B1" w:rsidRPr="002318F1" w:rsidTr="00916425">
        <w:tc>
          <w:tcPr>
            <w:tcW w:w="801" w:type="dxa"/>
          </w:tcPr>
          <w:p w:rsidR="006803B1" w:rsidRPr="00E126BE" w:rsidRDefault="006803B1" w:rsidP="00234818">
            <w:pPr>
              <w:pStyle w:val="T2BaseArray"/>
              <w:ind w:left="0" w:firstLine="0"/>
              <w:jc w:val="left"/>
              <w:rPr>
                <w:rFonts w:ascii="Arial" w:hAnsi="Arial" w:cs="Arial"/>
              </w:rPr>
            </w:pPr>
            <w:r w:rsidRPr="00E126BE">
              <w:rPr>
                <w:rFonts w:ascii="Arial" w:hAnsi="Arial" w:cs="Arial"/>
              </w:rPr>
              <w:t>last +</w:t>
            </w:r>
            <w:r>
              <w:rPr>
                <w:rFonts w:ascii="Arial" w:hAnsi="Arial" w:cs="Arial"/>
              </w:rPr>
              <w:t>12</w:t>
            </w:r>
          </w:p>
        </w:tc>
        <w:tc>
          <w:tcPr>
            <w:tcW w:w="851" w:type="dxa"/>
          </w:tcPr>
          <w:p w:rsidR="006803B1" w:rsidRPr="00E126BE" w:rsidRDefault="006803B1" w:rsidP="00234818">
            <w:pPr>
              <w:pStyle w:val="T2BaseArray"/>
              <w:ind w:left="0" w:firstLine="0"/>
              <w:jc w:val="left"/>
              <w:rPr>
                <w:rFonts w:ascii="Arial" w:hAnsi="Arial" w:cs="Arial"/>
              </w:rPr>
            </w:pPr>
            <w:r w:rsidRPr="00E126BE">
              <w:rPr>
                <w:rFonts w:ascii="Arial" w:hAnsi="Arial" w:cs="Arial"/>
              </w:rPr>
              <w:t>last +</w:t>
            </w:r>
            <w:r>
              <w:rPr>
                <w:rFonts w:ascii="Arial" w:hAnsi="Arial" w:cs="Arial"/>
              </w:rPr>
              <w:t>12</w:t>
            </w:r>
          </w:p>
        </w:tc>
        <w:tc>
          <w:tcPr>
            <w:tcW w:w="2284" w:type="dxa"/>
          </w:tcPr>
          <w:p w:rsidR="006803B1" w:rsidRPr="00E126BE" w:rsidRDefault="006803B1" w:rsidP="00234818">
            <w:pPr>
              <w:pStyle w:val="T2BaseArray"/>
              <w:ind w:left="0" w:firstLine="0"/>
              <w:jc w:val="left"/>
              <w:rPr>
                <w:rFonts w:ascii="Arial" w:hAnsi="Arial" w:cs="Arial"/>
              </w:rPr>
            </w:pPr>
            <w:r w:rsidRPr="00E126BE">
              <w:rPr>
                <w:rFonts w:ascii="Arial" w:hAnsi="Arial" w:cs="Arial"/>
              </w:rPr>
              <w:t>Submitted</w:t>
            </w:r>
          </w:p>
        </w:tc>
        <w:tc>
          <w:tcPr>
            <w:tcW w:w="2976" w:type="dxa"/>
          </w:tcPr>
          <w:p w:rsidR="006803B1" w:rsidRPr="00E126BE" w:rsidRDefault="006803B1" w:rsidP="00234818">
            <w:pPr>
              <w:pStyle w:val="T2BaseArray"/>
              <w:ind w:left="0" w:firstLine="0"/>
              <w:jc w:val="left"/>
              <w:rPr>
                <w:rFonts w:ascii="Arial" w:hAnsi="Arial" w:cs="Arial"/>
              </w:rPr>
            </w:pPr>
            <w:r w:rsidRPr="00E126BE">
              <w:rPr>
                <w:rFonts w:ascii="Arial" w:hAnsi="Arial" w:cs="Arial"/>
              </w:rPr>
              <w:t>NUMERIC (10)</w:t>
            </w:r>
          </w:p>
        </w:tc>
        <w:tc>
          <w:tcPr>
            <w:tcW w:w="3402" w:type="dxa"/>
          </w:tcPr>
          <w:p w:rsidR="006803B1" w:rsidRPr="00E126BE" w:rsidRDefault="006803B1" w:rsidP="00234818">
            <w:pPr>
              <w:pStyle w:val="T2BaseArray"/>
              <w:ind w:left="0" w:firstLine="0"/>
              <w:jc w:val="left"/>
              <w:rPr>
                <w:rFonts w:ascii="Arial" w:hAnsi="Arial" w:cs="Arial"/>
              </w:rPr>
            </w:pPr>
            <w:r w:rsidRPr="00E126BE">
              <w:rPr>
                <w:rFonts w:ascii="Arial" w:hAnsi="Arial" w:cs="Arial"/>
              </w:rPr>
              <w:t xml:space="preserve">Total number of records submitted. </w:t>
            </w:r>
          </w:p>
        </w:tc>
        <w:tc>
          <w:tcPr>
            <w:tcW w:w="2609" w:type="dxa"/>
          </w:tcPr>
          <w:p w:rsidR="006803B1" w:rsidRPr="002E341A" w:rsidRDefault="006803B1" w:rsidP="00765322">
            <w:pPr>
              <w:pStyle w:val="T2BaseArray"/>
              <w:ind w:left="0" w:firstLine="0"/>
              <w:jc w:val="left"/>
              <w:rPr>
                <w:rFonts w:ascii="Arial" w:hAnsi="Arial" w:cs="Arial"/>
              </w:rPr>
            </w:pPr>
            <w:r w:rsidRPr="002E341A">
              <w:rPr>
                <w:rFonts w:ascii="Arial" w:hAnsi="Arial" w:cs="Arial"/>
              </w:rPr>
              <w:t>n/a</w:t>
            </w:r>
          </w:p>
        </w:tc>
        <w:tc>
          <w:tcPr>
            <w:tcW w:w="1014" w:type="dxa"/>
          </w:tcPr>
          <w:p w:rsidR="006803B1" w:rsidRPr="00E126BE" w:rsidRDefault="006803B1" w:rsidP="00765322">
            <w:pPr>
              <w:pStyle w:val="T2BaseArray"/>
              <w:ind w:left="0" w:firstLine="0"/>
              <w:jc w:val="left"/>
              <w:rPr>
                <w:rFonts w:ascii="Arial" w:hAnsi="Arial" w:cs="Arial"/>
              </w:rPr>
            </w:pPr>
            <w:r w:rsidRPr="00E126BE">
              <w:rPr>
                <w:rFonts w:ascii="Arial" w:hAnsi="Arial" w:cs="Arial"/>
              </w:rPr>
              <w:t>1..1</w:t>
            </w:r>
          </w:p>
        </w:tc>
      </w:tr>
      <w:tr w:rsidR="006803B1" w:rsidRPr="002318F1" w:rsidTr="00916425">
        <w:tc>
          <w:tcPr>
            <w:tcW w:w="801" w:type="dxa"/>
          </w:tcPr>
          <w:p w:rsidR="006803B1" w:rsidRPr="00E126BE" w:rsidRDefault="006803B1" w:rsidP="00234818">
            <w:pPr>
              <w:pStyle w:val="T2BaseArray"/>
              <w:ind w:left="0" w:firstLine="0"/>
              <w:jc w:val="left"/>
              <w:rPr>
                <w:rFonts w:ascii="Arial" w:hAnsi="Arial" w:cs="Arial"/>
              </w:rPr>
            </w:pPr>
            <w:r w:rsidRPr="00E126BE">
              <w:rPr>
                <w:rFonts w:ascii="Arial" w:hAnsi="Arial" w:cs="Arial"/>
              </w:rPr>
              <w:t>last +</w:t>
            </w:r>
            <w:r>
              <w:rPr>
                <w:rFonts w:ascii="Arial" w:hAnsi="Arial" w:cs="Arial"/>
              </w:rPr>
              <w:t>13</w:t>
            </w:r>
          </w:p>
        </w:tc>
        <w:tc>
          <w:tcPr>
            <w:tcW w:w="851" w:type="dxa"/>
          </w:tcPr>
          <w:p w:rsidR="006803B1" w:rsidRPr="00E126BE" w:rsidRDefault="006803B1" w:rsidP="00234818">
            <w:pPr>
              <w:pStyle w:val="T2BaseArray"/>
              <w:ind w:left="0" w:firstLine="0"/>
              <w:jc w:val="left"/>
              <w:rPr>
                <w:rFonts w:ascii="Arial" w:hAnsi="Arial" w:cs="Arial"/>
              </w:rPr>
            </w:pPr>
            <w:r w:rsidRPr="00E126BE">
              <w:rPr>
                <w:rFonts w:ascii="Arial" w:hAnsi="Arial" w:cs="Arial"/>
              </w:rPr>
              <w:t>last +</w:t>
            </w:r>
            <w:r>
              <w:rPr>
                <w:rFonts w:ascii="Arial" w:hAnsi="Arial" w:cs="Arial"/>
              </w:rPr>
              <w:t>13</w:t>
            </w:r>
          </w:p>
        </w:tc>
        <w:tc>
          <w:tcPr>
            <w:tcW w:w="2284" w:type="dxa"/>
          </w:tcPr>
          <w:p w:rsidR="006803B1" w:rsidRPr="00E126BE" w:rsidRDefault="006803B1" w:rsidP="00234818">
            <w:pPr>
              <w:pStyle w:val="T2BaseArray"/>
              <w:ind w:left="0" w:firstLine="0"/>
              <w:jc w:val="left"/>
              <w:rPr>
                <w:rFonts w:ascii="Arial" w:hAnsi="Arial" w:cs="Arial"/>
              </w:rPr>
            </w:pPr>
            <w:r w:rsidRPr="00E126BE">
              <w:rPr>
                <w:rFonts w:ascii="Arial" w:hAnsi="Arial" w:cs="Arial"/>
              </w:rPr>
              <w:t>Migrated</w:t>
            </w:r>
          </w:p>
        </w:tc>
        <w:tc>
          <w:tcPr>
            <w:tcW w:w="2976" w:type="dxa"/>
          </w:tcPr>
          <w:p w:rsidR="006803B1" w:rsidRPr="00234818" w:rsidRDefault="006803B1" w:rsidP="00234818">
            <w:pPr>
              <w:pStyle w:val="T2BaseArray"/>
              <w:ind w:left="0" w:firstLine="0"/>
              <w:jc w:val="left"/>
              <w:rPr>
                <w:rFonts w:ascii="Arial" w:hAnsi="Arial" w:cs="Arial"/>
              </w:rPr>
            </w:pPr>
            <w:r w:rsidRPr="00E126BE">
              <w:rPr>
                <w:rFonts w:ascii="Arial" w:hAnsi="Arial" w:cs="Arial"/>
              </w:rPr>
              <w:t>NUMERIC (10)</w:t>
            </w:r>
          </w:p>
        </w:tc>
        <w:tc>
          <w:tcPr>
            <w:tcW w:w="3402" w:type="dxa"/>
          </w:tcPr>
          <w:p w:rsidR="006803B1" w:rsidRPr="00E126BE" w:rsidRDefault="006803B1" w:rsidP="00234818">
            <w:pPr>
              <w:pStyle w:val="T2BaseArray"/>
              <w:ind w:left="0" w:firstLine="0"/>
              <w:jc w:val="left"/>
              <w:rPr>
                <w:rFonts w:ascii="Arial" w:hAnsi="Arial" w:cs="Arial"/>
              </w:rPr>
            </w:pPr>
            <w:r w:rsidRPr="00E126BE">
              <w:rPr>
                <w:rFonts w:ascii="Arial" w:hAnsi="Arial" w:cs="Arial"/>
              </w:rPr>
              <w:t xml:space="preserve">Total number of records that have been migrated successfully.  </w:t>
            </w:r>
          </w:p>
        </w:tc>
        <w:tc>
          <w:tcPr>
            <w:tcW w:w="2609" w:type="dxa"/>
          </w:tcPr>
          <w:p w:rsidR="006803B1" w:rsidRPr="002E341A" w:rsidRDefault="006803B1" w:rsidP="00765322">
            <w:pPr>
              <w:pStyle w:val="T2BaseArray"/>
              <w:ind w:left="0" w:firstLine="0"/>
              <w:jc w:val="left"/>
              <w:rPr>
                <w:rFonts w:ascii="Arial" w:hAnsi="Arial" w:cs="Arial"/>
              </w:rPr>
            </w:pPr>
            <w:r w:rsidRPr="002E341A">
              <w:rPr>
                <w:rFonts w:ascii="Arial" w:hAnsi="Arial" w:cs="Arial"/>
              </w:rPr>
              <w:t>n/a</w:t>
            </w:r>
          </w:p>
        </w:tc>
        <w:tc>
          <w:tcPr>
            <w:tcW w:w="1014" w:type="dxa"/>
          </w:tcPr>
          <w:p w:rsidR="006803B1" w:rsidRPr="00E126BE" w:rsidRDefault="006803B1" w:rsidP="00765322">
            <w:pPr>
              <w:pStyle w:val="T2BaseArray"/>
              <w:ind w:left="0" w:firstLine="0"/>
              <w:jc w:val="left"/>
              <w:rPr>
                <w:rFonts w:ascii="Arial" w:hAnsi="Arial" w:cs="Arial"/>
              </w:rPr>
            </w:pPr>
            <w:r w:rsidRPr="00E126BE">
              <w:rPr>
                <w:rFonts w:ascii="Arial" w:hAnsi="Arial" w:cs="Arial"/>
              </w:rPr>
              <w:t>1..1</w:t>
            </w:r>
          </w:p>
        </w:tc>
      </w:tr>
      <w:tr w:rsidR="006803B1" w:rsidRPr="002318F1" w:rsidTr="00916425">
        <w:tc>
          <w:tcPr>
            <w:tcW w:w="801" w:type="dxa"/>
          </w:tcPr>
          <w:p w:rsidR="006803B1" w:rsidRPr="00E126BE" w:rsidRDefault="006803B1" w:rsidP="00234818">
            <w:pPr>
              <w:pStyle w:val="T2BaseArray"/>
              <w:ind w:left="0" w:firstLine="0"/>
              <w:jc w:val="left"/>
              <w:rPr>
                <w:rFonts w:ascii="Arial" w:hAnsi="Arial" w:cs="Arial"/>
              </w:rPr>
            </w:pPr>
            <w:r w:rsidRPr="00E126BE">
              <w:rPr>
                <w:rFonts w:ascii="Arial" w:hAnsi="Arial" w:cs="Arial"/>
              </w:rPr>
              <w:t>last +</w:t>
            </w:r>
            <w:r>
              <w:rPr>
                <w:rFonts w:ascii="Arial" w:hAnsi="Arial" w:cs="Arial"/>
              </w:rPr>
              <w:t>14</w:t>
            </w:r>
          </w:p>
        </w:tc>
        <w:tc>
          <w:tcPr>
            <w:tcW w:w="851" w:type="dxa"/>
          </w:tcPr>
          <w:p w:rsidR="006803B1" w:rsidRPr="00E126BE" w:rsidRDefault="006803B1" w:rsidP="00234818">
            <w:pPr>
              <w:pStyle w:val="T2BaseArray"/>
              <w:ind w:left="0" w:firstLine="0"/>
              <w:jc w:val="left"/>
              <w:rPr>
                <w:rFonts w:ascii="Arial" w:hAnsi="Arial" w:cs="Arial"/>
              </w:rPr>
            </w:pPr>
            <w:r w:rsidRPr="00E126BE">
              <w:rPr>
                <w:rFonts w:ascii="Arial" w:hAnsi="Arial" w:cs="Arial"/>
              </w:rPr>
              <w:t>last +</w:t>
            </w:r>
            <w:r>
              <w:rPr>
                <w:rFonts w:ascii="Arial" w:hAnsi="Arial" w:cs="Arial"/>
              </w:rPr>
              <w:t xml:space="preserve"> 14</w:t>
            </w:r>
          </w:p>
        </w:tc>
        <w:tc>
          <w:tcPr>
            <w:tcW w:w="2284" w:type="dxa"/>
          </w:tcPr>
          <w:p w:rsidR="006803B1" w:rsidRPr="00E126BE" w:rsidRDefault="006803B1" w:rsidP="00234818">
            <w:pPr>
              <w:pStyle w:val="T2BaseArray"/>
              <w:ind w:left="0" w:firstLine="0"/>
              <w:jc w:val="left"/>
              <w:rPr>
                <w:rFonts w:ascii="Arial" w:hAnsi="Arial" w:cs="Arial"/>
              </w:rPr>
            </w:pPr>
            <w:r w:rsidRPr="00E126BE">
              <w:rPr>
                <w:rFonts w:ascii="Arial" w:hAnsi="Arial" w:cs="Arial"/>
              </w:rPr>
              <w:t>Not Migrated</w:t>
            </w:r>
          </w:p>
        </w:tc>
        <w:tc>
          <w:tcPr>
            <w:tcW w:w="2976" w:type="dxa"/>
          </w:tcPr>
          <w:p w:rsidR="006803B1" w:rsidRPr="00234818" w:rsidRDefault="006803B1" w:rsidP="00234818">
            <w:pPr>
              <w:pStyle w:val="T2BaseArray"/>
              <w:ind w:left="0" w:firstLine="0"/>
              <w:jc w:val="left"/>
              <w:rPr>
                <w:rFonts w:ascii="Arial" w:hAnsi="Arial" w:cs="Arial"/>
              </w:rPr>
            </w:pPr>
            <w:r w:rsidRPr="00E126BE">
              <w:rPr>
                <w:rFonts w:ascii="Arial" w:hAnsi="Arial" w:cs="Arial"/>
              </w:rPr>
              <w:t>NUMERIC (10)</w:t>
            </w:r>
          </w:p>
        </w:tc>
        <w:tc>
          <w:tcPr>
            <w:tcW w:w="3402" w:type="dxa"/>
          </w:tcPr>
          <w:p w:rsidR="006803B1" w:rsidRPr="00E126BE" w:rsidRDefault="006803B1" w:rsidP="00234818">
            <w:pPr>
              <w:pStyle w:val="T2BaseArray"/>
              <w:ind w:left="0" w:firstLine="0"/>
              <w:jc w:val="left"/>
              <w:rPr>
                <w:rFonts w:ascii="Arial" w:hAnsi="Arial" w:cs="Arial"/>
              </w:rPr>
            </w:pPr>
            <w:r w:rsidRPr="00E126BE">
              <w:rPr>
                <w:rFonts w:ascii="Arial" w:hAnsi="Arial" w:cs="Arial"/>
              </w:rPr>
              <w:t xml:space="preserve">Total number or records that have not been migrated due to an error. </w:t>
            </w:r>
          </w:p>
        </w:tc>
        <w:tc>
          <w:tcPr>
            <w:tcW w:w="2609" w:type="dxa"/>
          </w:tcPr>
          <w:p w:rsidR="006803B1" w:rsidRPr="002E341A" w:rsidRDefault="006803B1" w:rsidP="00765322">
            <w:pPr>
              <w:pStyle w:val="T2BaseArray"/>
              <w:ind w:left="0" w:firstLine="0"/>
              <w:jc w:val="left"/>
              <w:rPr>
                <w:rFonts w:ascii="Arial" w:hAnsi="Arial" w:cs="Arial"/>
              </w:rPr>
            </w:pPr>
            <w:r w:rsidRPr="002E341A">
              <w:rPr>
                <w:rFonts w:ascii="Arial" w:hAnsi="Arial" w:cs="Arial"/>
              </w:rPr>
              <w:t>n/a</w:t>
            </w:r>
          </w:p>
        </w:tc>
        <w:tc>
          <w:tcPr>
            <w:tcW w:w="1014" w:type="dxa"/>
          </w:tcPr>
          <w:p w:rsidR="006803B1" w:rsidRPr="00E126BE" w:rsidRDefault="006803B1" w:rsidP="00765322">
            <w:pPr>
              <w:pStyle w:val="T2BaseArray"/>
              <w:ind w:left="0" w:firstLine="0"/>
              <w:jc w:val="left"/>
              <w:rPr>
                <w:rFonts w:ascii="Arial" w:hAnsi="Arial" w:cs="Arial"/>
              </w:rPr>
            </w:pPr>
            <w:r w:rsidRPr="00E126BE">
              <w:rPr>
                <w:rFonts w:ascii="Arial" w:hAnsi="Arial" w:cs="Arial"/>
              </w:rPr>
              <w:t>1..1</w:t>
            </w:r>
          </w:p>
        </w:tc>
      </w:tr>
    </w:tbl>
    <w:p w:rsidR="006803B1" w:rsidRDefault="006803B1" w:rsidP="001429DB">
      <w:pPr>
        <w:rPr>
          <w:rFonts w:ascii="Arial" w:hAnsi="Arial" w:cs="Arial"/>
          <w:color w:val="000000"/>
          <w:szCs w:val="22"/>
          <w:lang w:val="en-GB"/>
        </w:rPr>
      </w:pPr>
    </w:p>
    <w:p w:rsidR="006803B1" w:rsidRDefault="006803B1" w:rsidP="00DE32BA">
      <w:pPr>
        <w:pStyle w:val="ListParagraph"/>
        <w:numPr>
          <w:ilvl w:val="0"/>
          <w:numId w:val="13"/>
        </w:numPr>
        <w:rPr>
          <w:rFonts w:ascii="Arial" w:hAnsi="Arial" w:cs="Arial"/>
          <w:lang w:val="en-GB"/>
        </w:rPr>
        <w:pPrChange w:id="3595" w:author="Author">
          <w:pPr>
            <w:pStyle w:val="ListParagraph"/>
            <w:numPr>
              <w:numId w:val="14"/>
            </w:numPr>
            <w:ind w:left="360" w:hanging="360"/>
          </w:pPr>
        </w:pPrChange>
      </w:pPr>
      <w:r w:rsidRPr="00585542">
        <w:rPr>
          <w:rFonts w:ascii="Arial" w:hAnsi="Arial" w:cs="Arial"/>
          <w:lang w:val="en-GB"/>
        </w:rPr>
        <w:t xml:space="preserve">“last” </w:t>
      </w:r>
      <w:r>
        <w:rPr>
          <w:rFonts w:ascii="Arial" w:hAnsi="Arial" w:cs="Arial"/>
          <w:lang w:val="en-GB"/>
        </w:rPr>
        <w:t>stands for the</w:t>
      </w:r>
      <w:r w:rsidRPr="00585542">
        <w:rPr>
          <w:rFonts w:ascii="Arial" w:hAnsi="Arial" w:cs="Arial"/>
          <w:lang w:val="en-GB"/>
        </w:rPr>
        <w:t xml:space="preserve"> last column with </w:t>
      </w:r>
      <w:r>
        <w:rPr>
          <w:rFonts w:ascii="Arial" w:hAnsi="Arial" w:cs="Arial"/>
          <w:lang w:val="en-GB"/>
        </w:rPr>
        <w:t>migration</w:t>
      </w:r>
      <w:r w:rsidRPr="00585542">
        <w:rPr>
          <w:rFonts w:ascii="Arial" w:hAnsi="Arial" w:cs="Arial"/>
          <w:lang w:val="en-GB"/>
        </w:rPr>
        <w:t xml:space="preserve"> data</w:t>
      </w:r>
    </w:p>
    <w:p w:rsidR="006803B1" w:rsidRPr="00585542" w:rsidRDefault="006803B1" w:rsidP="00585542">
      <w:pPr>
        <w:rPr>
          <w:rFonts w:ascii="Arial" w:hAnsi="Arial" w:cs="Arial"/>
          <w:lang w:val="en-GB"/>
        </w:rPr>
      </w:pPr>
    </w:p>
    <w:p w:rsidR="006803B1" w:rsidRPr="000F4CC0" w:rsidRDefault="006803B1" w:rsidP="000F4CC0">
      <w:pPr>
        <w:pStyle w:val="Heading2"/>
      </w:pPr>
      <w:bookmarkStart w:id="3596" w:name="_Toc328751340"/>
      <w:bookmarkStart w:id="3597" w:name="_Toc385494963"/>
      <w:r w:rsidRPr="000F4CC0">
        <w:t>Format of Delta Files</w:t>
      </w:r>
      <w:bookmarkEnd w:id="3596"/>
      <w:bookmarkEnd w:id="3597"/>
    </w:p>
    <w:p w:rsidR="006803B1" w:rsidRDefault="006803B1" w:rsidP="00FC527B">
      <w:pPr>
        <w:jc w:val="left"/>
        <w:rPr>
          <w:rFonts w:ascii="Arial" w:hAnsi="Arial" w:cs="Arial"/>
          <w:lang w:val="en-GB"/>
        </w:rPr>
      </w:pPr>
      <w:r w:rsidRPr="00B027DD">
        <w:rPr>
          <w:rFonts w:ascii="Arial" w:hAnsi="Arial" w:cs="Arial"/>
          <w:szCs w:val="22"/>
          <w:lang w:val="en-GB"/>
        </w:rPr>
        <w:t>The format of the delta files is the same as the format of the Excel and the flat files.</w:t>
      </w:r>
      <w:r>
        <w:rPr>
          <w:rFonts w:ascii="Arial" w:hAnsi="Arial" w:cs="Arial"/>
          <w:szCs w:val="22"/>
          <w:lang w:val="en-GB"/>
        </w:rPr>
        <w:t xml:space="preserve"> The difference is that those</w:t>
      </w:r>
      <w:r>
        <w:rPr>
          <w:rFonts w:ascii="Arial" w:hAnsi="Arial" w:cs="Arial"/>
          <w:lang w:val="en-GB"/>
        </w:rPr>
        <w:t xml:space="preserve"> records that have been migrated successfully are dropped from the submitted file. The remaining records shall be edited and the file could be submitted again.</w:t>
      </w:r>
    </w:p>
    <w:p w:rsidR="006803B1" w:rsidRDefault="006803B1" w:rsidP="00FC527B">
      <w:pPr>
        <w:jc w:val="left"/>
        <w:rPr>
          <w:rFonts w:ascii="Arial" w:hAnsi="Arial" w:cs="Arial"/>
          <w:lang w:val="en-GB"/>
        </w:rPr>
        <w:sectPr w:rsidR="006803B1" w:rsidSect="000E6B19">
          <w:pgSz w:w="16840" w:h="11907" w:orient="landscape" w:code="9"/>
          <w:pgMar w:top="1418" w:right="1418" w:bottom="1418" w:left="1701" w:header="720" w:footer="720" w:gutter="0"/>
          <w:cols w:space="720"/>
          <w:titlePg/>
          <w:docGrid w:linePitch="299"/>
        </w:sectPr>
      </w:pPr>
    </w:p>
    <w:p w:rsidR="006803B1" w:rsidRPr="006A33B1" w:rsidRDefault="006803B1" w:rsidP="00954991">
      <w:pPr>
        <w:pStyle w:val="Heading1"/>
        <w:numPr>
          <w:ilvl w:val="0"/>
          <w:numId w:val="0"/>
        </w:numPr>
        <w:ind w:left="432"/>
        <w:rPr>
          <w:lang w:val="en-US"/>
        </w:rPr>
      </w:pPr>
    </w:p>
    <w:sectPr w:rsidR="006803B1" w:rsidRPr="006A33B1" w:rsidSect="000E6B19">
      <w:pgSz w:w="11907" w:h="16840" w:code="9"/>
      <w:pgMar w:top="1418" w:right="1418" w:bottom="1701" w:left="1418" w:header="720" w:footer="720" w:gutter="0"/>
      <w:cols w:space="720"/>
      <w:titlePg/>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20" w:author="Author" w:initials="A">
    <w:p w:rsidR="00536C07" w:rsidRDefault="00536C07">
      <w:pPr>
        <w:pStyle w:val="CommentText"/>
      </w:pPr>
      <w:r>
        <w:rPr>
          <w:rStyle w:val="CommentReference"/>
        </w:rPr>
        <w:annotationRef/>
      </w:r>
      <w:r>
        <w:t>CR455 – Category #4</w:t>
      </w:r>
    </w:p>
  </w:comment>
  <w:comment w:id="144" w:author="Author" w:initials="A">
    <w:p w:rsidR="00536C07" w:rsidRDefault="00536C07">
      <w:pPr>
        <w:pStyle w:val="CommentText"/>
      </w:pPr>
      <w:r>
        <w:rPr>
          <w:rStyle w:val="CommentReference"/>
        </w:rPr>
        <w:annotationRef/>
      </w:r>
    </w:p>
  </w:comment>
  <w:comment w:id="145" w:author="Author" w:initials="A">
    <w:p w:rsidR="00536C07" w:rsidRDefault="00536C07">
      <w:pPr>
        <w:pStyle w:val="CommentText"/>
      </w:pPr>
      <w:r>
        <w:rPr>
          <w:rStyle w:val="CommentReference"/>
        </w:rPr>
        <w:annotationRef/>
      </w:r>
      <w:r>
        <w:t>CR455 – Category #4</w:t>
      </w:r>
    </w:p>
  </w:comment>
  <w:comment w:id="200" w:author="Author" w:initials="A">
    <w:p w:rsidR="00536C07" w:rsidRDefault="00536C07" w:rsidP="00D05C39">
      <w:pPr>
        <w:pStyle w:val="CommentText"/>
      </w:pPr>
      <w:r>
        <w:rPr>
          <w:rStyle w:val="CommentReference"/>
        </w:rPr>
        <w:annotationRef/>
      </w:r>
      <w:r w:rsidRPr="00350B1A">
        <w:t>CR DMT_FIX Category #4</w:t>
      </w:r>
    </w:p>
  </w:comment>
  <w:comment w:id="184" w:author="Author" w:initials="A">
    <w:p w:rsidR="00536C07" w:rsidRDefault="00536C07" w:rsidP="00D05C39">
      <w:pPr>
        <w:pStyle w:val="CommentText"/>
      </w:pPr>
      <w:r>
        <w:rPr>
          <w:rStyle w:val="CommentReference"/>
        </w:rPr>
        <w:annotationRef/>
      </w:r>
      <w:r w:rsidRPr="00D05C39">
        <w:t>CR455 – Category #4</w:t>
      </w:r>
    </w:p>
  </w:comment>
  <w:comment w:id="216" w:author="Author" w:initials="A">
    <w:p w:rsidR="00536C07" w:rsidRDefault="00536C07">
      <w:pPr>
        <w:pStyle w:val="CommentText"/>
      </w:pPr>
      <w:r>
        <w:rPr>
          <w:rStyle w:val="CommentReference"/>
        </w:rPr>
        <w:annotationRef/>
      </w:r>
      <w:r w:rsidRPr="006453F1">
        <w:t>CR455 – Category #4</w:t>
      </w:r>
    </w:p>
  </w:comment>
  <w:comment w:id="220" w:author="Author" w:initials="A">
    <w:p w:rsidR="00536C07" w:rsidRDefault="00536C07" w:rsidP="006453F1">
      <w:pPr>
        <w:pStyle w:val="CommentText"/>
      </w:pPr>
      <w:r>
        <w:rPr>
          <w:rStyle w:val="CommentReference"/>
        </w:rPr>
        <w:annotationRef/>
      </w:r>
      <w:r w:rsidRPr="006453F1">
        <w:t>CR455 – Category #4</w:t>
      </w:r>
    </w:p>
  </w:comment>
  <w:comment w:id="253" w:author="Author" w:initials="A">
    <w:p w:rsidR="00536C07" w:rsidRDefault="00536C07" w:rsidP="006453F1">
      <w:pPr>
        <w:pStyle w:val="CommentText"/>
      </w:pPr>
      <w:r>
        <w:rPr>
          <w:rStyle w:val="CommentReference"/>
        </w:rPr>
        <w:annotationRef/>
      </w:r>
      <w:r w:rsidRPr="006453F1">
        <w:rPr>
          <w:lang w:val="en-GB"/>
        </w:rPr>
        <w:t>CR455 – Category #4</w:t>
      </w:r>
    </w:p>
  </w:comment>
  <w:comment w:id="271" w:author="Author" w:initials="A">
    <w:p w:rsidR="00536C07" w:rsidRDefault="00536C07">
      <w:pPr>
        <w:pStyle w:val="CommentText"/>
      </w:pPr>
      <w:r>
        <w:rPr>
          <w:rStyle w:val="CommentReference"/>
        </w:rPr>
        <w:annotationRef/>
      </w:r>
      <w:r w:rsidRPr="006453F1">
        <w:t>CR455 – Category #4</w:t>
      </w:r>
    </w:p>
  </w:comment>
  <w:comment w:id="279" w:author="Author" w:initials="A">
    <w:p w:rsidR="00536C07" w:rsidRDefault="00536C07">
      <w:pPr>
        <w:pStyle w:val="CommentText"/>
      </w:pPr>
      <w:r>
        <w:rPr>
          <w:rStyle w:val="CommentReference"/>
        </w:rPr>
        <w:annotationRef/>
      </w:r>
      <w:r w:rsidRPr="006453F1">
        <w:t>CR455 – Category #4</w:t>
      </w:r>
    </w:p>
  </w:comment>
  <w:comment w:id="342" w:author="Author" w:initials="A">
    <w:p w:rsidR="00536C07" w:rsidRDefault="00536C07">
      <w:pPr>
        <w:pStyle w:val="CommentText"/>
      </w:pPr>
      <w:r>
        <w:rPr>
          <w:rStyle w:val="CommentReference"/>
        </w:rPr>
        <w:annotationRef/>
      </w:r>
      <w:r w:rsidRPr="006453F1">
        <w:t>CR455 – Category #4</w:t>
      </w:r>
    </w:p>
  </w:comment>
  <w:comment w:id="362" w:author="Author" w:initials="A">
    <w:p w:rsidR="00536C07" w:rsidRDefault="00536C07">
      <w:pPr>
        <w:pStyle w:val="CommentText"/>
      </w:pPr>
      <w:r>
        <w:rPr>
          <w:rStyle w:val="CommentReference"/>
        </w:rPr>
        <w:annotationRef/>
      </w:r>
      <w:r w:rsidRPr="00BF0BA1">
        <w:t>CR455 – Category #4</w:t>
      </w:r>
    </w:p>
  </w:comment>
  <w:comment w:id="445" w:author="Author" w:initials="A">
    <w:p w:rsidR="00536C07" w:rsidRDefault="00536C07">
      <w:pPr>
        <w:pStyle w:val="CommentText"/>
      </w:pPr>
      <w:r>
        <w:rPr>
          <w:rStyle w:val="CommentReference"/>
        </w:rPr>
        <w:annotationRef/>
      </w:r>
      <w:r>
        <w:t>CR455 – Category #1</w:t>
      </w:r>
    </w:p>
  </w:comment>
  <w:comment w:id="507" w:author="Author" w:initials="A">
    <w:p w:rsidR="00536C07" w:rsidRDefault="00536C07">
      <w:pPr>
        <w:pStyle w:val="CommentText"/>
      </w:pPr>
      <w:r>
        <w:rPr>
          <w:rStyle w:val="CommentReference"/>
        </w:rPr>
        <w:annotationRef/>
      </w:r>
      <w:r w:rsidRPr="00BF0BA1">
        <w:t>CR455 – Category #4</w:t>
      </w:r>
    </w:p>
  </w:comment>
  <w:comment w:id="510" w:author="Author" w:initials="A">
    <w:p w:rsidR="00536C07" w:rsidRDefault="00536C07">
      <w:pPr>
        <w:pStyle w:val="CommentText"/>
      </w:pPr>
      <w:r>
        <w:rPr>
          <w:rStyle w:val="CommentReference"/>
        </w:rPr>
        <w:annotationRef/>
      </w:r>
      <w:r>
        <w:t>CR455 – Category #2</w:t>
      </w:r>
    </w:p>
  </w:comment>
  <w:comment w:id="553" w:author="Author" w:initials="A">
    <w:p w:rsidR="00536C07" w:rsidRDefault="00536C07">
      <w:pPr>
        <w:pStyle w:val="CommentText"/>
      </w:pPr>
      <w:r>
        <w:rPr>
          <w:rStyle w:val="CommentReference"/>
        </w:rPr>
        <w:annotationRef/>
      </w:r>
      <w:r w:rsidRPr="00BF0BA1">
        <w:t>CR455 – Category #4</w:t>
      </w:r>
    </w:p>
  </w:comment>
  <w:comment w:id="559" w:author="Author" w:initials="A">
    <w:p w:rsidR="00536C07" w:rsidRDefault="00536C07">
      <w:pPr>
        <w:pStyle w:val="CommentText"/>
      </w:pPr>
      <w:r>
        <w:rPr>
          <w:rStyle w:val="CommentReference"/>
        </w:rPr>
        <w:annotationRef/>
      </w:r>
      <w:r>
        <w:t>CR455 – Category #4</w:t>
      </w:r>
    </w:p>
  </w:comment>
  <w:comment w:id="565" w:author="Author" w:initials="A">
    <w:p w:rsidR="00536C07" w:rsidRDefault="00536C07">
      <w:pPr>
        <w:pStyle w:val="CommentText"/>
      </w:pPr>
      <w:r>
        <w:rPr>
          <w:rStyle w:val="CommentReference"/>
        </w:rPr>
        <w:annotationRef/>
      </w:r>
      <w:r>
        <w:t>CR455 – Category #1</w:t>
      </w:r>
    </w:p>
  </w:comment>
  <w:comment w:id="592" w:author="Author" w:initials="A">
    <w:p w:rsidR="00536C07" w:rsidRDefault="00536C07">
      <w:pPr>
        <w:pStyle w:val="CommentText"/>
      </w:pPr>
      <w:r>
        <w:rPr>
          <w:rStyle w:val="CommentReference"/>
        </w:rPr>
        <w:annotationRef/>
      </w:r>
      <w:r>
        <w:t>CR455 – Category #4</w:t>
      </w:r>
    </w:p>
  </w:comment>
  <w:comment w:id="597" w:author="Author" w:initials="A">
    <w:p w:rsidR="00536C07" w:rsidRDefault="00536C07">
      <w:pPr>
        <w:pStyle w:val="CommentText"/>
      </w:pPr>
      <w:r>
        <w:rPr>
          <w:rStyle w:val="CommentReference"/>
        </w:rPr>
        <w:annotationRef/>
      </w:r>
      <w:r>
        <w:t>CR455 – Category #1</w:t>
      </w:r>
    </w:p>
  </w:comment>
  <w:comment w:id="708" w:author="Author" w:initials="A">
    <w:p w:rsidR="00536C07" w:rsidRDefault="00536C07">
      <w:pPr>
        <w:pStyle w:val="CommentText"/>
      </w:pPr>
      <w:r>
        <w:rPr>
          <w:rStyle w:val="CommentReference"/>
        </w:rPr>
        <w:annotationRef/>
      </w:r>
      <w:r>
        <w:t>CR455 – Category #2</w:t>
      </w:r>
    </w:p>
  </w:comment>
  <w:comment w:id="740" w:author="Author" w:initials="A">
    <w:p w:rsidR="00536C07" w:rsidRDefault="00536C07">
      <w:pPr>
        <w:pStyle w:val="CommentText"/>
      </w:pPr>
      <w:r>
        <w:rPr>
          <w:rStyle w:val="CommentReference"/>
        </w:rPr>
        <w:annotationRef/>
      </w:r>
      <w:r>
        <w:t>CR455 – Category #4</w:t>
      </w:r>
    </w:p>
  </w:comment>
  <w:comment w:id="830" w:author="Author" w:initials="A">
    <w:p w:rsidR="00536C07" w:rsidRDefault="00536C07" w:rsidP="005453E0">
      <w:pPr>
        <w:pStyle w:val="CommentText"/>
      </w:pPr>
      <w:r>
        <w:rPr>
          <w:rStyle w:val="CommentReference"/>
        </w:rPr>
        <w:annotationRef/>
      </w:r>
      <w:r>
        <w:t>CR455 –Category #1</w:t>
      </w:r>
    </w:p>
  </w:comment>
  <w:comment w:id="877" w:author="Author" w:initials="A">
    <w:p w:rsidR="00536C07" w:rsidRDefault="00536C07">
      <w:pPr>
        <w:pStyle w:val="CommentText"/>
      </w:pPr>
      <w:r>
        <w:rPr>
          <w:rStyle w:val="CommentReference"/>
        </w:rPr>
        <w:annotationRef/>
      </w:r>
      <w:r>
        <w:t>CR455 – Category #2</w:t>
      </w:r>
    </w:p>
  </w:comment>
  <w:comment w:id="939" w:author="Author" w:initials="A">
    <w:p w:rsidR="00536C07" w:rsidRDefault="00536C07">
      <w:pPr>
        <w:pStyle w:val="CommentText"/>
      </w:pPr>
      <w:r>
        <w:rPr>
          <w:rStyle w:val="CommentReference"/>
        </w:rPr>
        <w:annotationRef/>
      </w:r>
      <w:r>
        <w:t>CR455 – Category #4</w:t>
      </w:r>
    </w:p>
  </w:comment>
  <w:comment w:id="954" w:author="Author" w:initials="A">
    <w:p w:rsidR="00D61BAC" w:rsidRDefault="00D61BAC">
      <w:pPr>
        <w:pStyle w:val="CommentText"/>
      </w:pPr>
      <w:r>
        <w:rPr>
          <w:rStyle w:val="CommentReference"/>
        </w:rPr>
        <w:annotationRef/>
      </w:r>
      <w:r w:rsidRPr="00D61BAC">
        <w:t>CR455 – Category #3</w:t>
      </w:r>
    </w:p>
  </w:comment>
  <w:comment w:id="956" w:author="Author" w:initials="A">
    <w:p w:rsidR="00D61BAC" w:rsidRDefault="00D61BAC">
      <w:pPr>
        <w:pStyle w:val="CommentText"/>
      </w:pPr>
      <w:r>
        <w:rPr>
          <w:rStyle w:val="CommentReference"/>
        </w:rPr>
        <w:annotationRef/>
      </w:r>
      <w:r w:rsidRPr="00D61BAC">
        <w:t>CR455 – Category #3</w:t>
      </w:r>
    </w:p>
  </w:comment>
  <w:comment w:id="958" w:author="Author" w:initials="A">
    <w:p w:rsidR="00D61BAC" w:rsidRDefault="00D61BAC">
      <w:pPr>
        <w:pStyle w:val="CommentText"/>
      </w:pPr>
      <w:r>
        <w:rPr>
          <w:rStyle w:val="CommentReference"/>
        </w:rPr>
        <w:annotationRef/>
      </w:r>
      <w:r w:rsidRPr="00D61BAC">
        <w:t>CR455 – Category #3</w:t>
      </w:r>
    </w:p>
  </w:comment>
  <w:comment w:id="970" w:author="Author" w:initials="A">
    <w:p w:rsidR="00D61BAC" w:rsidRDefault="00D61BAC">
      <w:pPr>
        <w:pStyle w:val="CommentText"/>
      </w:pPr>
      <w:r>
        <w:rPr>
          <w:rStyle w:val="CommentReference"/>
        </w:rPr>
        <w:annotationRef/>
      </w:r>
      <w:r w:rsidRPr="00D61BAC">
        <w:t>CR455 – Category #3</w:t>
      </w:r>
    </w:p>
  </w:comment>
  <w:comment w:id="976" w:author="Author" w:initials="A">
    <w:p w:rsidR="00D61BAC" w:rsidRDefault="00D61BAC">
      <w:pPr>
        <w:pStyle w:val="CommentText"/>
      </w:pPr>
      <w:r>
        <w:rPr>
          <w:rStyle w:val="CommentReference"/>
        </w:rPr>
        <w:annotationRef/>
      </w:r>
      <w:r w:rsidRPr="00D61BAC">
        <w:t>CR455 – Category #3</w:t>
      </w:r>
    </w:p>
  </w:comment>
  <w:comment w:id="1058" w:author="Author" w:initials="A">
    <w:p w:rsidR="00D61BAC" w:rsidRDefault="00D61BAC">
      <w:pPr>
        <w:pStyle w:val="CommentText"/>
      </w:pPr>
      <w:r>
        <w:rPr>
          <w:rStyle w:val="CommentReference"/>
        </w:rPr>
        <w:annotationRef/>
      </w:r>
      <w:r w:rsidRPr="00D61BAC">
        <w:t>CR455 – Category #3</w:t>
      </w:r>
    </w:p>
  </w:comment>
  <w:comment w:id="1060" w:author="Author" w:initials="A">
    <w:p w:rsidR="00D61BAC" w:rsidRDefault="00D61BAC">
      <w:pPr>
        <w:pStyle w:val="CommentText"/>
      </w:pPr>
      <w:r>
        <w:rPr>
          <w:rStyle w:val="CommentReference"/>
        </w:rPr>
        <w:annotationRef/>
      </w:r>
      <w:r w:rsidRPr="00D61BAC">
        <w:t>CR455 – Category #3</w:t>
      </w:r>
    </w:p>
  </w:comment>
  <w:comment w:id="1062" w:author="Author" w:initials="A">
    <w:p w:rsidR="00D61BAC" w:rsidRDefault="00D61BAC">
      <w:pPr>
        <w:pStyle w:val="CommentText"/>
      </w:pPr>
      <w:r>
        <w:rPr>
          <w:rStyle w:val="CommentReference"/>
        </w:rPr>
        <w:annotationRef/>
      </w:r>
      <w:r w:rsidRPr="00D61BAC">
        <w:t>CR455 – Category #3</w:t>
      </w:r>
    </w:p>
  </w:comment>
  <w:comment w:id="1064" w:author="Author" w:initials="A">
    <w:p w:rsidR="00D61BAC" w:rsidRDefault="00D61BAC">
      <w:pPr>
        <w:pStyle w:val="CommentText"/>
      </w:pPr>
      <w:r>
        <w:rPr>
          <w:rStyle w:val="CommentReference"/>
        </w:rPr>
        <w:annotationRef/>
      </w:r>
      <w:r w:rsidRPr="00D61BAC">
        <w:t>CR455 – Category #3</w:t>
      </w:r>
    </w:p>
  </w:comment>
  <w:comment w:id="1066" w:author="Author" w:initials="A">
    <w:p w:rsidR="00D61BAC" w:rsidRDefault="00D61BAC">
      <w:pPr>
        <w:pStyle w:val="CommentText"/>
      </w:pPr>
      <w:r>
        <w:rPr>
          <w:rStyle w:val="CommentReference"/>
        </w:rPr>
        <w:annotationRef/>
      </w:r>
      <w:r w:rsidRPr="00D61BAC">
        <w:t>CR455 – Category #3</w:t>
      </w:r>
    </w:p>
  </w:comment>
  <w:comment w:id="1068" w:author="Author" w:initials="A">
    <w:p w:rsidR="00D61BAC" w:rsidRDefault="00D61BAC">
      <w:pPr>
        <w:pStyle w:val="CommentText"/>
      </w:pPr>
      <w:r>
        <w:rPr>
          <w:rStyle w:val="CommentReference"/>
        </w:rPr>
        <w:annotationRef/>
      </w:r>
      <w:r w:rsidRPr="00D61BAC">
        <w:t>CR455 – Category #3</w:t>
      </w:r>
    </w:p>
  </w:comment>
  <w:comment w:id="1075" w:author="Author" w:initials="A">
    <w:p w:rsidR="00D61BAC" w:rsidRDefault="00D61BAC">
      <w:pPr>
        <w:pStyle w:val="CommentText"/>
      </w:pPr>
      <w:r>
        <w:rPr>
          <w:rStyle w:val="CommentReference"/>
        </w:rPr>
        <w:annotationRef/>
      </w:r>
      <w:r>
        <w:t>CR385</w:t>
      </w:r>
    </w:p>
  </w:comment>
  <w:comment w:id="1136" w:author="Author" w:initials="A">
    <w:p w:rsidR="00D61BAC" w:rsidRDefault="00D61BAC" w:rsidP="00D61BAC">
      <w:pPr>
        <w:pStyle w:val="CommentText"/>
      </w:pPr>
      <w:r>
        <w:rPr>
          <w:rStyle w:val="CommentReference"/>
        </w:rPr>
        <w:annotationRef/>
      </w:r>
      <w:r>
        <w:t>CR455 – Category #3</w:t>
      </w:r>
    </w:p>
  </w:comment>
  <w:comment w:id="1151" w:author="Author" w:initials="A">
    <w:p w:rsidR="00D61BAC" w:rsidRDefault="00D61BAC" w:rsidP="00D61BAC">
      <w:pPr>
        <w:pStyle w:val="CommentText"/>
      </w:pPr>
      <w:r>
        <w:rPr>
          <w:rStyle w:val="CommentReference"/>
        </w:rPr>
        <w:annotationRef/>
      </w:r>
      <w:r>
        <w:t>CR455 – Category #3</w:t>
      </w:r>
    </w:p>
  </w:comment>
  <w:comment w:id="1217" w:author="Author" w:initials="A">
    <w:p w:rsidR="00D61BAC" w:rsidRDefault="00D61BAC" w:rsidP="00D61BAC">
      <w:pPr>
        <w:pStyle w:val="CommentText"/>
      </w:pPr>
      <w:r>
        <w:rPr>
          <w:rStyle w:val="CommentReference"/>
        </w:rPr>
        <w:annotationRef/>
      </w:r>
      <w:r>
        <w:t>CR455 – Category #3</w:t>
      </w:r>
    </w:p>
  </w:comment>
  <w:comment w:id="1290" w:author="Author" w:initials="A">
    <w:p w:rsidR="00D61BAC" w:rsidRDefault="00D61BAC" w:rsidP="00D61BAC">
      <w:pPr>
        <w:pStyle w:val="CommentText"/>
      </w:pPr>
      <w:r>
        <w:rPr>
          <w:rStyle w:val="CommentReference"/>
        </w:rPr>
        <w:annotationRef/>
      </w:r>
      <w:r>
        <w:t>CR455 – Category #3</w:t>
      </w:r>
    </w:p>
  </w:comment>
  <w:comment w:id="1337" w:author="Author" w:initials="A">
    <w:p w:rsidR="00D61BAC" w:rsidRDefault="00D61BAC" w:rsidP="00D61BAC">
      <w:pPr>
        <w:pStyle w:val="CommentText"/>
      </w:pPr>
      <w:r>
        <w:rPr>
          <w:rStyle w:val="CommentReference"/>
        </w:rPr>
        <w:annotationRef/>
      </w:r>
      <w:r>
        <w:t>CR455 – Category #3</w:t>
      </w:r>
    </w:p>
  </w:comment>
  <w:comment w:id="1405" w:author="Author" w:initials="A">
    <w:p w:rsidR="00D61BAC" w:rsidRDefault="00D61BAC" w:rsidP="00D61BAC">
      <w:pPr>
        <w:pStyle w:val="CommentText"/>
      </w:pPr>
      <w:r>
        <w:rPr>
          <w:rStyle w:val="CommentReference"/>
        </w:rPr>
        <w:annotationRef/>
      </w:r>
      <w:r>
        <w:t>CR455 – Category #3</w:t>
      </w:r>
    </w:p>
  </w:comment>
  <w:comment w:id="1422" w:author="Author" w:initials="A">
    <w:p w:rsidR="00D61BAC" w:rsidRDefault="00D61BAC" w:rsidP="00D61BAC">
      <w:pPr>
        <w:pStyle w:val="CommentText"/>
      </w:pPr>
      <w:r>
        <w:rPr>
          <w:rStyle w:val="CommentReference"/>
        </w:rPr>
        <w:annotationRef/>
      </w:r>
      <w:r>
        <w:t>CR455 – Category #3</w:t>
      </w:r>
    </w:p>
  </w:comment>
  <w:comment w:id="1439" w:author="Author" w:initials="A">
    <w:p w:rsidR="00D61BAC" w:rsidRDefault="00D61BAC" w:rsidP="00D61BAC">
      <w:pPr>
        <w:pStyle w:val="CommentText"/>
      </w:pPr>
      <w:r>
        <w:rPr>
          <w:rStyle w:val="CommentReference"/>
        </w:rPr>
        <w:annotationRef/>
      </w:r>
      <w:r>
        <w:t>CR455 – Category #3</w:t>
      </w:r>
    </w:p>
  </w:comment>
  <w:comment w:id="1456" w:author="Author" w:initials="A">
    <w:p w:rsidR="00D61BAC" w:rsidRDefault="00D61BAC" w:rsidP="00D61BAC">
      <w:pPr>
        <w:pStyle w:val="CommentText"/>
      </w:pPr>
      <w:r>
        <w:rPr>
          <w:rStyle w:val="CommentReference"/>
        </w:rPr>
        <w:annotationRef/>
      </w:r>
      <w:r>
        <w:t>CR455 – Category #3</w:t>
      </w:r>
    </w:p>
  </w:comment>
  <w:comment w:id="1473" w:author="Author" w:initials="A">
    <w:p w:rsidR="00D61BAC" w:rsidRDefault="00D61BAC" w:rsidP="00D61BAC">
      <w:pPr>
        <w:pStyle w:val="CommentText"/>
      </w:pPr>
      <w:r>
        <w:rPr>
          <w:rStyle w:val="CommentReference"/>
        </w:rPr>
        <w:annotationRef/>
      </w:r>
      <w:r>
        <w:t>CR455 – Category #3</w:t>
      </w:r>
    </w:p>
  </w:comment>
  <w:comment w:id="1490" w:author="Author" w:initials="A">
    <w:p w:rsidR="00D61BAC" w:rsidRDefault="00D61BAC" w:rsidP="00D61BAC">
      <w:pPr>
        <w:pStyle w:val="CommentText"/>
      </w:pPr>
      <w:r>
        <w:rPr>
          <w:rStyle w:val="CommentReference"/>
        </w:rPr>
        <w:annotationRef/>
      </w:r>
      <w:r>
        <w:t>CR455 – Category #3</w:t>
      </w:r>
    </w:p>
  </w:comment>
  <w:comment w:id="1507" w:author="Author" w:initials="A">
    <w:p w:rsidR="00D61BAC" w:rsidRDefault="00D61BAC" w:rsidP="00D61BAC">
      <w:pPr>
        <w:pStyle w:val="CommentText"/>
      </w:pPr>
      <w:r>
        <w:rPr>
          <w:rStyle w:val="CommentReference"/>
        </w:rPr>
        <w:annotationRef/>
      </w:r>
      <w:r>
        <w:t>CR455 – Category #3</w:t>
      </w:r>
    </w:p>
  </w:comment>
  <w:comment w:id="1524" w:author="Author" w:initials="A">
    <w:p w:rsidR="00D61BAC" w:rsidRDefault="00D61BAC" w:rsidP="00D61BAC">
      <w:pPr>
        <w:pStyle w:val="CommentText"/>
      </w:pPr>
      <w:r>
        <w:rPr>
          <w:rStyle w:val="CommentReference"/>
        </w:rPr>
        <w:annotationRef/>
      </w:r>
      <w:r>
        <w:t>CR455 – Category #3</w:t>
      </w:r>
    </w:p>
  </w:comment>
  <w:comment w:id="1557" w:author="Author" w:initials="A">
    <w:p w:rsidR="00D61BAC" w:rsidRDefault="00D61BAC">
      <w:pPr>
        <w:pStyle w:val="CommentText"/>
      </w:pPr>
      <w:r>
        <w:rPr>
          <w:rStyle w:val="CommentReference"/>
        </w:rPr>
        <w:annotationRef/>
      </w:r>
      <w:r>
        <w:t>CR386</w:t>
      </w:r>
    </w:p>
  </w:comment>
  <w:comment w:id="1604" w:author="Author" w:initials="A">
    <w:p w:rsidR="00D61BAC" w:rsidRDefault="00D61BAC" w:rsidP="00D61BAC">
      <w:pPr>
        <w:pStyle w:val="CommentText"/>
      </w:pPr>
      <w:r>
        <w:rPr>
          <w:rStyle w:val="CommentReference"/>
        </w:rPr>
        <w:annotationRef/>
      </w:r>
      <w:r>
        <w:t>CR455 – Category #3</w:t>
      </w:r>
    </w:p>
  </w:comment>
  <w:comment w:id="1619" w:author="Author" w:initials="A">
    <w:p w:rsidR="00D61BAC" w:rsidRDefault="00D61BAC" w:rsidP="00D61BAC">
      <w:pPr>
        <w:pStyle w:val="CommentText"/>
      </w:pPr>
      <w:r>
        <w:rPr>
          <w:rStyle w:val="CommentReference"/>
        </w:rPr>
        <w:annotationRef/>
      </w:r>
      <w:r>
        <w:t>CR455 – Category #3</w:t>
      </w:r>
    </w:p>
  </w:comment>
  <w:comment w:id="1634" w:author="Author" w:initials="A">
    <w:p w:rsidR="00D61BAC" w:rsidRDefault="00D61BAC" w:rsidP="00D61BAC">
      <w:pPr>
        <w:pStyle w:val="CommentText"/>
      </w:pPr>
      <w:r>
        <w:rPr>
          <w:rStyle w:val="CommentReference"/>
        </w:rPr>
        <w:annotationRef/>
      </w:r>
      <w:r>
        <w:t>CR455 – Category #3</w:t>
      </w:r>
    </w:p>
  </w:comment>
  <w:comment w:id="1754" w:author="Author" w:initials="A">
    <w:p w:rsidR="00D61BAC" w:rsidRDefault="00D61BAC" w:rsidP="00D61BAC">
      <w:pPr>
        <w:pStyle w:val="CommentText"/>
      </w:pPr>
      <w:r>
        <w:rPr>
          <w:rStyle w:val="CommentReference"/>
        </w:rPr>
        <w:annotationRef/>
      </w:r>
      <w:r>
        <w:t>CR455 – Category #3</w:t>
      </w:r>
    </w:p>
  </w:comment>
  <w:comment w:id="1826" w:author="Author" w:initials="A">
    <w:p w:rsidR="00D61BAC" w:rsidRDefault="00D61BAC" w:rsidP="00D61BAC">
      <w:pPr>
        <w:pStyle w:val="CommentText"/>
      </w:pPr>
      <w:r>
        <w:rPr>
          <w:rStyle w:val="CommentReference"/>
        </w:rPr>
        <w:annotationRef/>
      </w:r>
      <w:r>
        <w:t>CR455 – Category #3</w:t>
      </w:r>
    </w:p>
  </w:comment>
  <w:comment w:id="2097" w:author="Author" w:initials="A">
    <w:p w:rsidR="00D61BAC" w:rsidRDefault="00D61BAC" w:rsidP="00D61BAC">
      <w:pPr>
        <w:pStyle w:val="CommentText"/>
      </w:pPr>
      <w:r>
        <w:rPr>
          <w:rStyle w:val="CommentReference"/>
        </w:rPr>
        <w:annotationRef/>
      </w:r>
      <w:r>
        <w:t>CR455 – Category #3</w:t>
      </w:r>
    </w:p>
  </w:comment>
  <w:comment w:id="2113" w:author="Author" w:initials="A">
    <w:p w:rsidR="00D61BAC" w:rsidRDefault="00D61BAC" w:rsidP="00D61BAC">
      <w:pPr>
        <w:pStyle w:val="CommentText"/>
      </w:pPr>
      <w:r>
        <w:rPr>
          <w:rStyle w:val="CommentReference"/>
        </w:rPr>
        <w:annotationRef/>
      </w:r>
      <w:r>
        <w:t>CR455 – Category #3</w:t>
      </w:r>
    </w:p>
  </w:comment>
  <w:comment w:id="2131" w:author="Author" w:initials="A">
    <w:p w:rsidR="00D61BAC" w:rsidRDefault="00D61BAC" w:rsidP="00D61BAC">
      <w:pPr>
        <w:pStyle w:val="CommentText"/>
      </w:pPr>
      <w:r>
        <w:rPr>
          <w:rStyle w:val="CommentReference"/>
        </w:rPr>
        <w:annotationRef/>
      </w:r>
      <w:r>
        <w:t>CR455 – Category #3</w:t>
      </w:r>
    </w:p>
  </w:comment>
  <w:comment w:id="2147" w:author="Author" w:initials="A">
    <w:p w:rsidR="00D61BAC" w:rsidRDefault="00D61BAC" w:rsidP="00D61BAC">
      <w:pPr>
        <w:pStyle w:val="CommentText"/>
      </w:pPr>
      <w:r>
        <w:rPr>
          <w:rStyle w:val="CommentReference"/>
        </w:rPr>
        <w:annotationRef/>
      </w:r>
      <w:r>
        <w:t>CR455 – Category #3</w:t>
      </w:r>
    </w:p>
  </w:comment>
  <w:comment w:id="2163" w:author="Author" w:initials="A">
    <w:p w:rsidR="00D61BAC" w:rsidRDefault="00D61BAC" w:rsidP="00D61BAC">
      <w:pPr>
        <w:pStyle w:val="CommentText"/>
      </w:pPr>
      <w:r>
        <w:rPr>
          <w:rStyle w:val="CommentReference"/>
        </w:rPr>
        <w:annotationRef/>
      </w:r>
      <w:r>
        <w:t>CR455 – Category #3</w:t>
      </w:r>
    </w:p>
  </w:comment>
  <w:comment w:id="2182" w:author="Author" w:initials="A">
    <w:p w:rsidR="00D61BAC" w:rsidRDefault="00D61BAC" w:rsidP="00D61BAC">
      <w:pPr>
        <w:pStyle w:val="CommentText"/>
      </w:pPr>
      <w:r>
        <w:rPr>
          <w:rStyle w:val="CommentReference"/>
        </w:rPr>
        <w:annotationRef/>
      </w:r>
      <w:r>
        <w:t>CR455 – Category #3</w:t>
      </w:r>
    </w:p>
  </w:comment>
  <w:comment w:id="2252" w:author="Author" w:initials="A">
    <w:p w:rsidR="00D61BAC" w:rsidRDefault="00D61BAC" w:rsidP="00D61BAC">
      <w:pPr>
        <w:pStyle w:val="CommentText"/>
      </w:pPr>
      <w:r>
        <w:rPr>
          <w:rStyle w:val="CommentReference"/>
        </w:rPr>
        <w:annotationRef/>
      </w:r>
      <w:r>
        <w:t>CR455 – Category #3</w:t>
      </w:r>
    </w:p>
  </w:comment>
  <w:comment w:id="2268" w:author="Author" w:initials="A">
    <w:p w:rsidR="00D61BAC" w:rsidRDefault="00D61BAC" w:rsidP="00D61BAC">
      <w:pPr>
        <w:pStyle w:val="CommentText"/>
      </w:pPr>
      <w:r>
        <w:rPr>
          <w:rStyle w:val="CommentReference"/>
        </w:rPr>
        <w:annotationRef/>
      </w:r>
      <w:r>
        <w:t>CR455 – Category #3</w:t>
      </w:r>
    </w:p>
  </w:comment>
  <w:comment w:id="2387" w:author="Author" w:initials="A">
    <w:p w:rsidR="00D61BAC" w:rsidRDefault="00D61BAC" w:rsidP="00D61BAC">
      <w:pPr>
        <w:pStyle w:val="CommentText"/>
      </w:pPr>
      <w:r>
        <w:rPr>
          <w:rStyle w:val="CommentReference"/>
        </w:rPr>
        <w:annotationRef/>
      </w:r>
      <w:r>
        <w:t>CR455 – Category #3</w:t>
      </w:r>
    </w:p>
  </w:comment>
  <w:comment w:id="2403" w:author="Author" w:initials="A">
    <w:p w:rsidR="00D61BAC" w:rsidRDefault="00D61BAC" w:rsidP="00D61BAC">
      <w:pPr>
        <w:pStyle w:val="CommentText"/>
      </w:pPr>
      <w:r>
        <w:rPr>
          <w:rStyle w:val="CommentReference"/>
        </w:rPr>
        <w:annotationRef/>
      </w:r>
      <w:r>
        <w:t>CR455 – Category #3</w:t>
      </w:r>
    </w:p>
  </w:comment>
  <w:comment w:id="2419" w:author="Author" w:initials="A">
    <w:p w:rsidR="00D61BAC" w:rsidRDefault="00D61BAC" w:rsidP="00D61BAC">
      <w:pPr>
        <w:pStyle w:val="CommentText"/>
      </w:pPr>
      <w:r>
        <w:rPr>
          <w:rStyle w:val="CommentReference"/>
        </w:rPr>
        <w:annotationRef/>
      </w:r>
      <w:r>
        <w:t>CR455 – Category #3</w:t>
      </w:r>
    </w:p>
  </w:comment>
  <w:comment w:id="2434" w:author="Author" w:initials="A">
    <w:p w:rsidR="00D61BAC" w:rsidRDefault="00D61BAC" w:rsidP="00D61BAC">
      <w:pPr>
        <w:pStyle w:val="CommentText"/>
      </w:pPr>
      <w:r>
        <w:rPr>
          <w:rStyle w:val="CommentReference"/>
        </w:rPr>
        <w:annotationRef/>
      </w:r>
      <w:r>
        <w:t>CR455 – Category #3</w:t>
      </w:r>
    </w:p>
  </w:comment>
  <w:comment w:id="2450" w:author="Author" w:initials="A">
    <w:p w:rsidR="00D61BAC" w:rsidRDefault="00D61BAC" w:rsidP="00D61BAC">
      <w:pPr>
        <w:pStyle w:val="CommentText"/>
      </w:pPr>
      <w:r>
        <w:rPr>
          <w:rStyle w:val="CommentReference"/>
        </w:rPr>
        <w:annotationRef/>
      </w:r>
      <w:r>
        <w:t>CR455 – Category #3</w:t>
      </w:r>
    </w:p>
  </w:comment>
  <w:comment w:id="2466" w:author="Author" w:initials="A">
    <w:p w:rsidR="00D61BAC" w:rsidRDefault="00D61BAC" w:rsidP="00D61BAC">
      <w:pPr>
        <w:pStyle w:val="CommentText"/>
      </w:pPr>
      <w:r>
        <w:rPr>
          <w:rStyle w:val="CommentReference"/>
        </w:rPr>
        <w:annotationRef/>
      </w:r>
      <w:r>
        <w:t>CR455 – Category #3</w:t>
      </w:r>
    </w:p>
  </w:comment>
  <w:comment w:id="2481" w:author="Author" w:initials="A">
    <w:p w:rsidR="00D61BAC" w:rsidRDefault="00D61BAC" w:rsidP="00D61BAC">
      <w:pPr>
        <w:pStyle w:val="CommentText"/>
      </w:pPr>
      <w:r>
        <w:rPr>
          <w:rStyle w:val="CommentReference"/>
        </w:rPr>
        <w:annotationRef/>
      </w:r>
      <w:r>
        <w:t>CR455 – Category #3</w:t>
      </w:r>
    </w:p>
  </w:comment>
  <w:comment w:id="2496" w:author="Author" w:initials="A">
    <w:p w:rsidR="00D61BAC" w:rsidRDefault="00D61BAC" w:rsidP="00D61BAC">
      <w:pPr>
        <w:pStyle w:val="CommentText"/>
      </w:pPr>
      <w:r>
        <w:rPr>
          <w:rStyle w:val="CommentReference"/>
        </w:rPr>
        <w:annotationRef/>
      </w:r>
      <w:r>
        <w:t>CR455 – Category #3</w:t>
      </w:r>
    </w:p>
  </w:comment>
  <w:comment w:id="2511" w:author="Author" w:initials="A">
    <w:p w:rsidR="00D61BAC" w:rsidRDefault="00D61BAC" w:rsidP="00D61BAC">
      <w:pPr>
        <w:pStyle w:val="CommentText"/>
      </w:pPr>
      <w:r>
        <w:rPr>
          <w:rStyle w:val="CommentReference"/>
        </w:rPr>
        <w:annotationRef/>
      </w:r>
      <w:r>
        <w:t>CR455 – Category #3</w:t>
      </w:r>
    </w:p>
  </w:comment>
  <w:comment w:id="2526" w:author="Author" w:initials="A">
    <w:p w:rsidR="00D61BAC" w:rsidRDefault="00D61BAC" w:rsidP="00D61BAC">
      <w:pPr>
        <w:pStyle w:val="CommentText"/>
      </w:pPr>
      <w:r>
        <w:rPr>
          <w:rStyle w:val="CommentReference"/>
        </w:rPr>
        <w:annotationRef/>
      </w:r>
      <w:r>
        <w:t>CR455 – Category #3</w:t>
      </w:r>
    </w:p>
  </w:comment>
  <w:comment w:id="2648" w:author="Author" w:initials="A">
    <w:p w:rsidR="00D61BAC" w:rsidRDefault="00D61BAC" w:rsidP="00D61BAC">
      <w:pPr>
        <w:pStyle w:val="CommentText"/>
      </w:pPr>
      <w:r>
        <w:rPr>
          <w:rStyle w:val="CommentReference"/>
        </w:rPr>
        <w:annotationRef/>
      </w:r>
      <w:r>
        <w:t>CR455 – Category #3</w:t>
      </w:r>
    </w:p>
  </w:comment>
  <w:comment w:id="2665" w:author="Author" w:initials="A">
    <w:p w:rsidR="00D61BAC" w:rsidRDefault="00D61BAC" w:rsidP="00D61BAC">
      <w:pPr>
        <w:pStyle w:val="CommentText"/>
      </w:pPr>
      <w:r>
        <w:rPr>
          <w:rStyle w:val="CommentReference"/>
        </w:rPr>
        <w:annotationRef/>
      </w:r>
      <w:r>
        <w:t>CR455 – Category #3</w:t>
      </w:r>
    </w:p>
  </w:comment>
  <w:comment w:id="2682" w:author="Author" w:initials="A">
    <w:p w:rsidR="00D61BAC" w:rsidRDefault="00D61BAC" w:rsidP="00D61BAC">
      <w:pPr>
        <w:pStyle w:val="CommentText"/>
      </w:pPr>
      <w:r>
        <w:rPr>
          <w:rStyle w:val="CommentReference"/>
        </w:rPr>
        <w:annotationRef/>
      </w:r>
      <w:r>
        <w:t>CR455 – Category #3</w:t>
      </w:r>
    </w:p>
  </w:comment>
  <w:comment w:id="2699" w:author="Author" w:initials="A">
    <w:p w:rsidR="00D61BAC" w:rsidRDefault="00D61BAC" w:rsidP="00D61BAC">
      <w:pPr>
        <w:pStyle w:val="CommentText"/>
      </w:pPr>
      <w:r>
        <w:rPr>
          <w:rStyle w:val="CommentReference"/>
        </w:rPr>
        <w:annotationRef/>
      </w:r>
      <w:r>
        <w:t>CR455 – Category #3</w:t>
      </w:r>
    </w:p>
  </w:comment>
  <w:comment w:id="2716" w:author="Author" w:initials="A">
    <w:p w:rsidR="00D61BAC" w:rsidRDefault="00D61BAC" w:rsidP="00D61BAC">
      <w:pPr>
        <w:pStyle w:val="CommentText"/>
      </w:pPr>
      <w:r>
        <w:rPr>
          <w:rStyle w:val="CommentReference"/>
        </w:rPr>
        <w:annotationRef/>
      </w:r>
      <w:r>
        <w:t>CR455 – Category #3</w:t>
      </w:r>
    </w:p>
  </w:comment>
  <w:comment w:id="2733" w:author="Author" w:initials="A">
    <w:p w:rsidR="00D61BAC" w:rsidRDefault="00D61BAC" w:rsidP="00D61BAC">
      <w:pPr>
        <w:pStyle w:val="CommentText"/>
      </w:pPr>
      <w:r>
        <w:rPr>
          <w:rStyle w:val="CommentReference"/>
        </w:rPr>
        <w:annotationRef/>
      </w:r>
      <w:r>
        <w:t>CR455 – Category #3</w:t>
      </w:r>
    </w:p>
  </w:comment>
  <w:comment w:id="2750" w:author="Author" w:initials="A">
    <w:p w:rsidR="00D61BAC" w:rsidRDefault="00D61BAC" w:rsidP="00D61BAC">
      <w:pPr>
        <w:pStyle w:val="CommentText"/>
      </w:pPr>
      <w:r>
        <w:rPr>
          <w:rStyle w:val="CommentReference"/>
        </w:rPr>
        <w:annotationRef/>
      </w:r>
      <w:r>
        <w:t>CR455 – Category #3</w:t>
      </w:r>
    </w:p>
  </w:comment>
  <w:comment w:id="2767" w:author="Author" w:initials="A">
    <w:p w:rsidR="00D61BAC" w:rsidRDefault="00D61BAC" w:rsidP="00D61BAC">
      <w:pPr>
        <w:pStyle w:val="CommentText"/>
      </w:pPr>
      <w:r>
        <w:rPr>
          <w:rStyle w:val="CommentReference"/>
        </w:rPr>
        <w:annotationRef/>
      </w:r>
      <w:r>
        <w:t>CR455 – Category #3</w:t>
      </w:r>
    </w:p>
  </w:comment>
  <w:comment w:id="3146" w:author="Author" w:initials="A">
    <w:p w:rsidR="00AA18C3" w:rsidRDefault="00AA18C3">
      <w:pPr>
        <w:pStyle w:val="CommentText"/>
      </w:pPr>
      <w:r>
        <w:rPr>
          <w:rStyle w:val="CommentReference"/>
        </w:rPr>
        <w:annotationRef/>
      </w:r>
      <w:r>
        <w:t>CR453</w:t>
      </w:r>
    </w:p>
  </w:comment>
  <w:comment w:id="3148" w:author="Author" w:initials="A">
    <w:p w:rsidR="00AA18C3" w:rsidRDefault="00AA18C3">
      <w:pPr>
        <w:pStyle w:val="CommentText"/>
      </w:pPr>
      <w:r>
        <w:rPr>
          <w:rStyle w:val="CommentReference"/>
        </w:rPr>
        <w:annotationRef/>
      </w:r>
      <w:r>
        <w:t>CR453</w:t>
      </w:r>
    </w:p>
  </w:comment>
  <w:comment w:id="3155" w:author="Author" w:initials="A">
    <w:p w:rsidR="00AA18C3" w:rsidRDefault="00AA18C3">
      <w:pPr>
        <w:pStyle w:val="CommentText"/>
      </w:pPr>
      <w:r>
        <w:rPr>
          <w:rStyle w:val="CommentReference"/>
        </w:rPr>
        <w:annotationRef/>
      </w:r>
      <w:r>
        <w:t>CR453</w:t>
      </w:r>
    </w:p>
  </w:comment>
  <w:comment w:id="3383" w:author="Author" w:initials="A">
    <w:p w:rsidR="00AA18C3" w:rsidRDefault="00AA18C3">
      <w:pPr>
        <w:pStyle w:val="CommentText"/>
      </w:pPr>
      <w:r>
        <w:rPr>
          <w:rStyle w:val="CommentReference"/>
        </w:rPr>
        <w:annotationRef/>
      </w:r>
      <w:r>
        <w:t>CR453</w:t>
      </w:r>
    </w:p>
  </w:comment>
  <w:comment w:id="3594" w:author="Author" w:initials="A">
    <w:p w:rsidR="00AA18C3" w:rsidRDefault="00AA18C3">
      <w:pPr>
        <w:pStyle w:val="CommentText"/>
      </w:pPr>
      <w:r>
        <w:rPr>
          <w:rStyle w:val="CommentReference"/>
        </w:rPr>
        <w:annotationRef/>
      </w:r>
      <w:r>
        <w:t>CR453</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C07" w:rsidRDefault="00536C07">
      <w:r>
        <w:separator/>
      </w:r>
    </w:p>
  </w:endnote>
  <w:endnote w:type="continuationSeparator" w:id="0">
    <w:p w:rsidR="00536C07" w:rsidRDefault="00536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Vrinda">
    <w:panose1 w:val="01010600010101010101"/>
    <w:charset w:val="00"/>
    <w:family w:val="auto"/>
    <w:pitch w:val="variable"/>
    <w:sig w:usb0="0001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C07" w:rsidRDefault="00536C07">
      <w:r>
        <w:separator/>
      </w:r>
    </w:p>
  </w:footnote>
  <w:footnote w:type="continuationSeparator" w:id="0">
    <w:p w:rsidR="00536C07" w:rsidRDefault="00536C07">
      <w:r>
        <w:continuationSeparator/>
      </w:r>
    </w:p>
  </w:footnote>
  <w:footnote w:id="1">
    <w:p w:rsidR="00536C07" w:rsidRDefault="00536C07" w:rsidP="00793E7F">
      <w:pPr>
        <w:pStyle w:val="FootnoteText"/>
      </w:pPr>
      <w:r>
        <w:rPr>
          <w:rStyle w:val="FootnoteReference"/>
        </w:rPr>
        <w:footnoteRef/>
      </w:r>
      <w:r w:rsidRPr="001222BE">
        <w:rPr>
          <w:lang w:val="en-GB"/>
        </w:rPr>
        <w:t xml:space="preserve"> Status value : Draft, Open, Final, Dismiss</w:t>
      </w:r>
    </w:p>
  </w:footnote>
  <w:footnote w:id="2">
    <w:p w:rsidR="00536C07" w:rsidRDefault="00536C07" w:rsidP="00793E7F">
      <w:pPr>
        <w:pStyle w:val="FootnoteText"/>
        <w:ind w:left="0" w:firstLine="0"/>
      </w:pPr>
    </w:p>
  </w:footnote>
  <w:footnote w:id="3">
    <w:p w:rsidR="00536C07" w:rsidRDefault="00536C07" w:rsidP="00954991">
      <w:pPr>
        <w:pStyle w:val="FootnoteText"/>
      </w:pPr>
      <w:r w:rsidRPr="000F2614">
        <w:rPr>
          <w:rStyle w:val="FootnoteReference"/>
          <w:rFonts w:ascii="Arial" w:hAnsi="Arial" w:cs="Arial"/>
          <w:lang w:val="en-GB"/>
        </w:rPr>
        <w:footnoteRef/>
      </w:r>
      <w:r w:rsidRPr="000F2614">
        <w:rPr>
          <w:rFonts w:ascii="Arial" w:hAnsi="Arial" w:cs="Arial"/>
          <w:lang w:val="en-GB"/>
        </w:rPr>
        <w:t xml:space="preserve"> The CSV format matches to the Excel format when the regional settings of a Windows PC are „English (Great Britain)“ </w:t>
      </w:r>
    </w:p>
  </w:footnote>
  <w:footnote w:id="4">
    <w:p w:rsidR="00536C07" w:rsidRDefault="00536C07" w:rsidP="00954991">
      <w:pPr>
        <w:pStyle w:val="FootnoteText"/>
      </w:pPr>
      <w:r w:rsidRPr="00451250">
        <w:rPr>
          <w:rStyle w:val="FootnoteReference"/>
          <w:rFonts w:ascii="Arial" w:hAnsi="Arial"/>
          <w:sz w:val="16"/>
          <w:lang w:val="en-GB"/>
        </w:rPr>
        <w:footnoteRef/>
      </w:r>
      <w:r w:rsidRPr="00451250">
        <w:rPr>
          <w:rFonts w:ascii="Arial" w:hAnsi="Arial" w:cs="Arial"/>
          <w:szCs w:val="16"/>
          <w:lang w:val="en-GB"/>
        </w:rPr>
        <w:t xml:space="preserve"> </w:t>
      </w:r>
      <w:r w:rsidRPr="00AA18C3">
        <w:rPr>
          <w:rFonts w:ascii="Arial" w:hAnsi="Arial" w:cs="Arial"/>
          <w:szCs w:val="16"/>
          <w:lang w:val="en-GB"/>
        </w:rPr>
        <w:t>This number  might  be further optimised</w:t>
      </w:r>
    </w:p>
  </w:footnote>
  <w:footnote w:id="5">
    <w:p w:rsidR="00536C07" w:rsidRDefault="00536C07" w:rsidP="00954991">
      <w:pPr>
        <w:pStyle w:val="FootnoteText"/>
      </w:pPr>
      <w:r w:rsidRPr="00E06154">
        <w:rPr>
          <w:rStyle w:val="FootnoteReference"/>
          <w:rFonts w:ascii="Arial" w:hAnsi="Arial" w:cs="Arial"/>
          <w:sz w:val="16"/>
          <w:szCs w:val="16"/>
          <w:lang w:val="en-GB"/>
        </w:rPr>
        <w:footnoteRef/>
      </w:r>
      <w:r w:rsidRPr="00E06154">
        <w:rPr>
          <w:rFonts w:ascii="Arial" w:hAnsi="Arial" w:cs="Arial"/>
          <w:szCs w:val="16"/>
          <w:lang w:val="en-GB"/>
        </w:rPr>
        <w:t xml:space="preserve"> Actually character « quote » is not allowed. See chapter </w:t>
      </w:r>
      <w:r w:rsidRPr="00E679E0">
        <w:rPr>
          <w:lang w:val="en-GB"/>
        </w:rPr>
        <w:fldChar w:fldCharType="begin"/>
      </w:r>
      <w:r w:rsidRPr="00D05C39">
        <w:rPr>
          <w:lang w:val="en-GB"/>
        </w:rPr>
        <w:instrText xml:space="preserve"> REF _Ref326755925 </w:instrText>
      </w:r>
      <w:r>
        <w:rPr>
          <w:lang w:val="en-GB"/>
        </w:rPr>
        <w:instrText>\</w:instrText>
      </w:r>
      <w:r w:rsidRPr="00D05C39">
        <w:rPr>
          <w:lang w:val="en-GB"/>
        </w:rPr>
        <w:instrText xml:space="preserve">r </w:instrText>
      </w:r>
      <w:r>
        <w:rPr>
          <w:lang w:val="en-GB"/>
        </w:rPr>
        <w:instrText>\</w:instrText>
      </w:r>
      <w:r w:rsidRPr="00D05C39">
        <w:rPr>
          <w:lang w:val="en-GB"/>
        </w:rPr>
        <w:instrText xml:space="preserve">h  </w:instrText>
      </w:r>
      <w:r>
        <w:rPr>
          <w:lang w:val="en-GB"/>
        </w:rPr>
        <w:instrText>\</w:instrText>
      </w:r>
      <w:r w:rsidRPr="00D05C39">
        <w:rPr>
          <w:lang w:val="en-GB"/>
        </w:rPr>
        <w:instrText xml:space="preserve">* MERGEFORMAT </w:instrText>
      </w:r>
      <w:r w:rsidRPr="00E679E0">
        <w:rPr>
          <w:lang w:val="en-GB"/>
        </w:rPr>
      </w:r>
      <w:r w:rsidRPr="00E679E0">
        <w:rPr>
          <w:lang w:val="en-GB"/>
        </w:rPr>
        <w:fldChar w:fldCharType="separate"/>
      </w:r>
      <w:r w:rsidRPr="00D05C39">
        <w:rPr>
          <w:rFonts w:ascii="Arial" w:hAnsi="Arial" w:cs="Arial"/>
          <w:szCs w:val="16"/>
          <w:lang w:val="en-GB"/>
        </w:rPr>
        <w:t>2.2.4</w:t>
      </w:r>
      <w:r w:rsidRPr="00E679E0">
        <w:rPr>
          <w:lang w:val="en-GB"/>
        </w:rPr>
        <w:fldChar w:fldCharType="end"/>
      </w:r>
      <w:r w:rsidRPr="00E06154">
        <w:rPr>
          <w:rFonts w:ascii="Arial" w:hAnsi="Arial" w:cs="Arial"/>
          <w:szCs w:val="16"/>
          <w:lang w:val="en-GB"/>
        </w:rPr>
        <w:t xml:space="preserve"> for details. Please note that the CSV format definition is independent from the character set</w:t>
      </w:r>
      <w:r w:rsidRPr="00E06154">
        <w:rPr>
          <w:rFonts w:ascii="Arial" w:hAnsi="Arial" w:cs="Arial"/>
          <w:lang w:val="en-GB"/>
        </w:rPr>
        <w:t>.</w:t>
      </w:r>
    </w:p>
  </w:footnote>
  <w:footnote w:id="6">
    <w:p w:rsidR="00536C07" w:rsidRDefault="00536C07" w:rsidP="00D935D0">
      <w:pPr>
        <w:pStyle w:val="FootnoteText"/>
      </w:pPr>
      <w:r w:rsidRPr="00451250">
        <w:rPr>
          <w:rStyle w:val="FootnoteReference"/>
          <w:rFonts w:ascii="Arial" w:hAnsi="Arial"/>
          <w:sz w:val="16"/>
          <w:lang w:val="en-GB"/>
        </w:rPr>
        <w:footnoteRef/>
      </w:r>
      <w:r w:rsidRPr="00451250">
        <w:rPr>
          <w:rFonts w:ascii="Arial" w:hAnsi="Arial" w:cs="Arial"/>
          <w:szCs w:val="16"/>
          <w:lang w:val="en-GB"/>
        </w:rPr>
        <w:t xml:space="preserve"> </w:t>
      </w:r>
      <w:r w:rsidRPr="00AA18C3">
        <w:rPr>
          <w:rFonts w:ascii="Arial" w:hAnsi="Arial" w:cs="Arial"/>
          <w:szCs w:val="16"/>
          <w:lang w:val="en-GB"/>
        </w:rPr>
        <w:t>This number  might  be further optimised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53D6A"/>
    <w:multiLevelType w:val="hybridMultilevel"/>
    <w:tmpl w:val="B718C312"/>
    <w:lvl w:ilvl="0" w:tplc="671ACFBC">
      <w:start w:val="1"/>
      <w:numFmt w:val="bullet"/>
      <w:lvlText w:val=""/>
      <w:lvlJc w:val="left"/>
      <w:pPr>
        <w:tabs>
          <w:tab w:val="num" w:pos="1137"/>
        </w:tabs>
        <w:ind w:left="1137" w:hanging="360"/>
      </w:pPr>
      <w:rPr>
        <w:rFonts w:ascii="Symbol" w:hAnsi="Symbol" w:hint="default"/>
      </w:rPr>
    </w:lvl>
    <w:lvl w:ilvl="1" w:tplc="FFFFFFFF">
      <w:start w:val="1"/>
      <w:numFmt w:val="bullet"/>
      <w:pStyle w:val="EinfacheAufzhlung"/>
      <w:lvlText w:val=""/>
      <w:lvlJc w:val="left"/>
      <w:pPr>
        <w:tabs>
          <w:tab w:val="num" w:pos="1857"/>
        </w:tabs>
        <w:ind w:left="1857" w:hanging="360"/>
      </w:pPr>
      <w:rPr>
        <w:rFonts w:ascii="Symbol" w:hAnsi="Symbol" w:hint="default"/>
      </w:rPr>
    </w:lvl>
    <w:lvl w:ilvl="2" w:tplc="04070005" w:tentative="1">
      <w:start w:val="1"/>
      <w:numFmt w:val="bullet"/>
      <w:lvlText w:val=""/>
      <w:lvlJc w:val="left"/>
      <w:pPr>
        <w:tabs>
          <w:tab w:val="num" w:pos="2577"/>
        </w:tabs>
        <w:ind w:left="2577" w:hanging="360"/>
      </w:pPr>
      <w:rPr>
        <w:rFonts w:ascii="Wingdings" w:hAnsi="Wingdings" w:hint="default"/>
      </w:rPr>
    </w:lvl>
    <w:lvl w:ilvl="3" w:tplc="04070001" w:tentative="1">
      <w:start w:val="1"/>
      <w:numFmt w:val="bullet"/>
      <w:lvlText w:val=""/>
      <w:lvlJc w:val="left"/>
      <w:pPr>
        <w:tabs>
          <w:tab w:val="num" w:pos="3297"/>
        </w:tabs>
        <w:ind w:left="3297" w:hanging="360"/>
      </w:pPr>
      <w:rPr>
        <w:rFonts w:ascii="Symbol" w:hAnsi="Symbol" w:hint="default"/>
      </w:rPr>
    </w:lvl>
    <w:lvl w:ilvl="4" w:tplc="04070003" w:tentative="1">
      <w:start w:val="1"/>
      <w:numFmt w:val="bullet"/>
      <w:lvlText w:val="o"/>
      <w:lvlJc w:val="left"/>
      <w:pPr>
        <w:tabs>
          <w:tab w:val="num" w:pos="4017"/>
        </w:tabs>
        <w:ind w:left="4017" w:hanging="360"/>
      </w:pPr>
      <w:rPr>
        <w:rFonts w:ascii="Courier New" w:hAnsi="Courier New" w:hint="default"/>
      </w:rPr>
    </w:lvl>
    <w:lvl w:ilvl="5" w:tplc="04070005" w:tentative="1">
      <w:start w:val="1"/>
      <w:numFmt w:val="bullet"/>
      <w:lvlText w:val=""/>
      <w:lvlJc w:val="left"/>
      <w:pPr>
        <w:tabs>
          <w:tab w:val="num" w:pos="4737"/>
        </w:tabs>
        <w:ind w:left="4737" w:hanging="360"/>
      </w:pPr>
      <w:rPr>
        <w:rFonts w:ascii="Wingdings" w:hAnsi="Wingdings" w:hint="default"/>
      </w:rPr>
    </w:lvl>
    <w:lvl w:ilvl="6" w:tplc="04070001" w:tentative="1">
      <w:start w:val="1"/>
      <w:numFmt w:val="bullet"/>
      <w:lvlText w:val=""/>
      <w:lvlJc w:val="left"/>
      <w:pPr>
        <w:tabs>
          <w:tab w:val="num" w:pos="5457"/>
        </w:tabs>
        <w:ind w:left="5457" w:hanging="360"/>
      </w:pPr>
      <w:rPr>
        <w:rFonts w:ascii="Symbol" w:hAnsi="Symbol" w:hint="default"/>
      </w:rPr>
    </w:lvl>
    <w:lvl w:ilvl="7" w:tplc="04070003" w:tentative="1">
      <w:start w:val="1"/>
      <w:numFmt w:val="bullet"/>
      <w:lvlText w:val="o"/>
      <w:lvlJc w:val="left"/>
      <w:pPr>
        <w:tabs>
          <w:tab w:val="num" w:pos="6177"/>
        </w:tabs>
        <w:ind w:left="6177" w:hanging="360"/>
      </w:pPr>
      <w:rPr>
        <w:rFonts w:ascii="Courier New" w:hAnsi="Courier New" w:hint="default"/>
      </w:rPr>
    </w:lvl>
    <w:lvl w:ilvl="8" w:tplc="04070005" w:tentative="1">
      <w:start w:val="1"/>
      <w:numFmt w:val="bullet"/>
      <w:lvlText w:val=""/>
      <w:lvlJc w:val="left"/>
      <w:pPr>
        <w:tabs>
          <w:tab w:val="num" w:pos="6897"/>
        </w:tabs>
        <w:ind w:left="6897" w:hanging="360"/>
      </w:pPr>
      <w:rPr>
        <w:rFonts w:ascii="Wingdings" w:hAnsi="Wingdings" w:hint="default"/>
      </w:rPr>
    </w:lvl>
  </w:abstractNum>
  <w:abstractNum w:abstractNumId="1">
    <w:nsid w:val="070B6D1E"/>
    <w:multiLevelType w:val="multilevel"/>
    <w:tmpl w:val="A328B12A"/>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2137"/>
        </w:tabs>
        <w:ind w:left="2137"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
    <w:nsid w:val="080A0F42"/>
    <w:multiLevelType w:val="hybridMultilevel"/>
    <w:tmpl w:val="08E226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0D441577"/>
    <w:multiLevelType w:val="multilevel"/>
    <w:tmpl w:val="455AF57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nsid w:val="0F741402"/>
    <w:multiLevelType w:val="hybridMultilevel"/>
    <w:tmpl w:val="8FB6D4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10606A7E"/>
    <w:multiLevelType w:val="hybridMultilevel"/>
    <w:tmpl w:val="0B727A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16950A8B"/>
    <w:multiLevelType w:val="hybridMultilevel"/>
    <w:tmpl w:val="371801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1AB70CB9"/>
    <w:multiLevelType w:val="multilevel"/>
    <w:tmpl w:val="75D60FEC"/>
    <w:lvl w:ilvl="0">
      <w:start w:val="1"/>
      <w:numFmt w:val="bullet"/>
      <w:pStyle w:val="T2Bullet1Array"/>
      <w:lvlText w:val=""/>
      <w:lvlJc w:val="left"/>
      <w:pPr>
        <w:tabs>
          <w:tab w:val="num" w:pos="360"/>
        </w:tabs>
        <w:ind w:left="360" w:hanging="360"/>
      </w:pPr>
      <w:rPr>
        <w:rFonts w:ascii="Symbol" w:hAnsi="Symbol"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rPr>
        <w:rFonts w:cs="Times New Roman" w:hint="default"/>
      </w:rPr>
    </w:lvl>
    <w:lvl w:ilvl="4">
      <w:start w:val="1"/>
      <w:numFmt w:val="none"/>
      <w:suff w:val="nothing"/>
      <w:lvlText w:val=""/>
      <w:lvlJc w:val="left"/>
      <w:rPr>
        <w:rFonts w:cs="Times New Roman" w:hint="default"/>
      </w:rPr>
    </w:lvl>
    <w:lvl w:ilvl="5">
      <w:start w:val="1"/>
      <w:numFmt w:val="none"/>
      <w:lvlText w:val=""/>
      <w:lvlJc w:val="left"/>
      <w:pPr>
        <w:tabs>
          <w:tab w:val="num" w:pos="360"/>
        </w:tabs>
      </w:pPr>
      <w:rPr>
        <w:rFonts w:cs="Times New Roman" w:hint="default"/>
      </w:rPr>
    </w:lvl>
    <w:lvl w:ilvl="6">
      <w:start w:val="1"/>
      <w:numFmt w:val="none"/>
      <w:lvlText w:val=""/>
      <w:lvlJc w:val="left"/>
      <w:pPr>
        <w:tabs>
          <w:tab w:val="num" w:pos="360"/>
        </w:tabs>
      </w:pPr>
      <w:rPr>
        <w:rFonts w:cs="Times New Roman" w:hint="default"/>
      </w:rPr>
    </w:lvl>
    <w:lvl w:ilvl="7">
      <w:start w:val="1"/>
      <w:numFmt w:val="none"/>
      <w:lvlText w:val=""/>
      <w:lvlJc w:val="left"/>
      <w:pPr>
        <w:tabs>
          <w:tab w:val="num" w:pos="360"/>
        </w:tabs>
      </w:pPr>
      <w:rPr>
        <w:rFonts w:cs="Times New Roman" w:hint="default"/>
      </w:rPr>
    </w:lvl>
    <w:lvl w:ilvl="8">
      <w:start w:val="1"/>
      <w:numFmt w:val="none"/>
      <w:lvlText w:val=""/>
      <w:lvlJc w:val="left"/>
      <w:pPr>
        <w:tabs>
          <w:tab w:val="num" w:pos="360"/>
        </w:tabs>
      </w:pPr>
      <w:rPr>
        <w:rFonts w:cs="Times New Roman" w:hint="default"/>
      </w:rPr>
    </w:lvl>
  </w:abstractNum>
  <w:abstractNum w:abstractNumId="8">
    <w:nsid w:val="20133030"/>
    <w:multiLevelType w:val="hybridMultilevel"/>
    <w:tmpl w:val="00A058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20BB5792"/>
    <w:multiLevelType w:val="hybridMultilevel"/>
    <w:tmpl w:val="68BA315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7FE7FA5"/>
    <w:multiLevelType w:val="hybridMultilevel"/>
    <w:tmpl w:val="42CE42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299608F6"/>
    <w:multiLevelType w:val="singleLevel"/>
    <w:tmpl w:val="310CE9BA"/>
    <w:lvl w:ilvl="0">
      <w:start w:val="1"/>
      <w:numFmt w:val="bullet"/>
      <w:pStyle w:val="T2Bullet1"/>
      <w:lvlText w:val=""/>
      <w:lvlJc w:val="left"/>
      <w:pPr>
        <w:tabs>
          <w:tab w:val="num" w:pos="1070"/>
        </w:tabs>
        <w:ind w:left="1070" w:hanging="360"/>
      </w:pPr>
      <w:rPr>
        <w:rFonts w:ascii="Symbol" w:hAnsi="Symbol" w:hint="default"/>
      </w:rPr>
    </w:lvl>
  </w:abstractNum>
  <w:abstractNum w:abstractNumId="12">
    <w:nsid w:val="371846C8"/>
    <w:multiLevelType w:val="hybridMultilevel"/>
    <w:tmpl w:val="4FD05D9E"/>
    <w:lvl w:ilvl="0" w:tplc="04070001">
      <w:start w:val="1"/>
      <w:numFmt w:val="bullet"/>
      <w:lvlText w:val=""/>
      <w:lvlJc w:val="left"/>
      <w:pPr>
        <w:ind w:left="644" w:hanging="360"/>
      </w:pPr>
      <w:rPr>
        <w:rFonts w:ascii="Symbol" w:hAnsi="Symbol" w:hint="default"/>
      </w:rPr>
    </w:lvl>
    <w:lvl w:ilvl="1" w:tplc="040A0003" w:tentative="1">
      <w:start w:val="1"/>
      <w:numFmt w:val="bullet"/>
      <w:lvlText w:val="o"/>
      <w:lvlJc w:val="left"/>
      <w:pPr>
        <w:ind w:left="1724" w:hanging="360"/>
      </w:pPr>
      <w:rPr>
        <w:rFonts w:ascii="Courier New" w:hAnsi="Courier New" w:cs="Courier New" w:hint="default"/>
      </w:rPr>
    </w:lvl>
    <w:lvl w:ilvl="2" w:tplc="040A0005" w:tentative="1">
      <w:start w:val="1"/>
      <w:numFmt w:val="bullet"/>
      <w:lvlText w:val=""/>
      <w:lvlJc w:val="left"/>
      <w:pPr>
        <w:ind w:left="2444" w:hanging="360"/>
      </w:pPr>
      <w:rPr>
        <w:rFonts w:ascii="Wingdings" w:hAnsi="Wingdings" w:hint="default"/>
      </w:rPr>
    </w:lvl>
    <w:lvl w:ilvl="3" w:tplc="040A0001" w:tentative="1">
      <w:start w:val="1"/>
      <w:numFmt w:val="bullet"/>
      <w:lvlText w:val=""/>
      <w:lvlJc w:val="left"/>
      <w:pPr>
        <w:ind w:left="3164" w:hanging="360"/>
      </w:pPr>
      <w:rPr>
        <w:rFonts w:ascii="Symbol" w:hAnsi="Symbol" w:hint="default"/>
      </w:rPr>
    </w:lvl>
    <w:lvl w:ilvl="4" w:tplc="040A0003" w:tentative="1">
      <w:start w:val="1"/>
      <w:numFmt w:val="bullet"/>
      <w:lvlText w:val="o"/>
      <w:lvlJc w:val="left"/>
      <w:pPr>
        <w:ind w:left="3884" w:hanging="360"/>
      </w:pPr>
      <w:rPr>
        <w:rFonts w:ascii="Courier New" w:hAnsi="Courier New" w:cs="Courier New" w:hint="default"/>
      </w:rPr>
    </w:lvl>
    <w:lvl w:ilvl="5" w:tplc="040A0005" w:tentative="1">
      <w:start w:val="1"/>
      <w:numFmt w:val="bullet"/>
      <w:lvlText w:val=""/>
      <w:lvlJc w:val="left"/>
      <w:pPr>
        <w:ind w:left="4604" w:hanging="360"/>
      </w:pPr>
      <w:rPr>
        <w:rFonts w:ascii="Wingdings" w:hAnsi="Wingdings" w:hint="default"/>
      </w:rPr>
    </w:lvl>
    <w:lvl w:ilvl="6" w:tplc="040A0001" w:tentative="1">
      <w:start w:val="1"/>
      <w:numFmt w:val="bullet"/>
      <w:lvlText w:val=""/>
      <w:lvlJc w:val="left"/>
      <w:pPr>
        <w:ind w:left="5324" w:hanging="360"/>
      </w:pPr>
      <w:rPr>
        <w:rFonts w:ascii="Symbol" w:hAnsi="Symbol" w:hint="default"/>
      </w:rPr>
    </w:lvl>
    <w:lvl w:ilvl="7" w:tplc="040A0003" w:tentative="1">
      <w:start w:val="1"/>
      <w:numFmt w:val="bullet"/>
      <w:lvlText w:val="o"/>
      <w:lvlJc w:val="left"/>
      <w:pPr>
        <w:ind w:left="6044" w:hanging="360"/>
      </w:pPr>
      <w:rPr>
        <w:rFonts w:ascii="Courier New" w:hAnsi="Courier New" w:cs="Courier New" w:hint="default"/>
      </w:rPr>
    </w:lvl>
    <w:lvl w:ilvl="8" w:tplc="040A0005" w:tentative="1">
      <w:start w:val="1"/>
      <w:numFmt w:val="bullet"/>
      <w:lvlText w:val=""/>
      <w:lvlJc w:val="left"/>
      <w:pPr>
        <w:ind w:left="6764" w:hanging="360"/>
      </w:pPr>
      <w:rPr>
        <w:rFonts w:ascii="Wingdings" w:hAnsi="Wingdings" w:hint="default"/>
      </w:rPr>
    </w:lvl>
  </w:abstractNum>
  <w:abstractNum w:abstractNumId="13">
    <w:nsid w:val="37AA2646"/>
    <w:multiLevelType w:val="hybridMultilevel"/>
    <w:tmpl w:val="0400F70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3D3671F4"/>
    <w:multiLevelType w:val="hybridMultilevel"/>
    <w:tmpl w:val="DFCEA3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3D8D0BE9"/>
    <w:multiLevelType w:val="hybridMultilevel"/>
    <w:tmpl w:val="4EC082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3D8F47A9"/>
    <w:multiLevelType w:val="hybridMultilevel"/>
    <w:tmpl w:val="BADABE16"/>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nsid w:val="3FE62010"/>
    <w:multiLevelType w:val="hybridMultilevel"/>
    <w:tmpl w:val="AD564246"/>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8">
    <w:nsid w:val="4333355B"/>
    <w:multiLevelType w:val="hybridMultilevel"/>
    <w:tmpl w:val="2A3EE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4CA9269F"/>
    <w:multiLevelType w:val="hybridMultilevel"/>
    <w:tmpl w:val="BF60573A"/>
    <w:lvl w:ilvl="0" w:tplc="B734E21A">
      <w:start w:val="1"/>
      <w:numFmt w:val="bullet"/>
      <w:pStyle w:val="T2Bullet2Array"/>
      <w:lvlText w:val="-"/>
      <w:lvlJc w:val="left"/>
      <w:pPr>
        <w:tabs>
          <w:tab w:val="num" w:pos="1719"/>
        </w:tabs>
        <w:ind w:left="1719" w:hanging="360"/>
      </w:pPr>
      <w:rPr>
        <w:rFonts w:ascii="Courier New" w:hAnsi="Courier New" w:hint="default"/>
      </w:rPr>
    </w:lvl>
    <w:lvl w:ilvl="1" w:tplc="040C0003" w:tentative="1">
      <w:start w:val="1"/>
      <w:numFmt w:val="bullet"/>
      <w:lvlText w:val="o"/>
      <w:lvlJc w:val="left"/>
      <w:pPr>
        <w:tabs>
          <w:tab w:val="num" w:pos="1719"/>
        </w:tabs>
        <w:ind w:left="1719" w:hanging="360"/>
      </w:pPr>
      <w:rPr>
        <w:rFonts w:ascii="Courier New" w:hAnsi="Courier New" w:hint="default"/>
      </w:rPr>
    </w:lvl>
    <w:lvl w:ilvl="2" w:tplc="040C0005" w:tentative="1">
      <w:start w:val="1"/>
      <w:numFmt w:val="bullet"/>
      <w:lvlText w:val=""/>
      <w:lvlJc w:val="left"/>
      <w:pPr>
        <w:tabs>
          <w:tab w:val="num" w:pos="2439"/>
        </w:tabs>
        <w:ind w:left="2439" w:hanging="360"/>
      </w:pPr>
      <w:rPr>
        <w:rFonts w:ascii="Wingdings" w:hAnsi="Wingdings" w:hint="default"/>
      </w:rPr>
    </w:lvl>
    <w:lvl w:ilvl="3" w:tplc="040C0001" w:tentative="1">
      <w:start w:val="1"/>
      <w:numFmt w:val="bullet"/>
      <w:lvlText w:val=""/>
      <w:lvlJc w:val="left"/>
      <w:pPr>
        <w:tabs>
          <w:tab w:val="num" w:pos="3159"/>
        </w:tabs>
        <w:ind w:left="3159" w:hanging="360"/>
      </w:pPr>
      <w:rPr>
        <w:rFonts w:ascii="Symbol" w:hAnsi="Symbol" w:hint="default"/>
      </w:rPr>
    </w:lvl>
    <w:lvl w:ilvl="4" w:tplc="040C0003" w:tentative="1">
      <w:start w:val="1"/>
      <w:numFmt w:val="bullet"/>
      <w:lvlText w:val="o"/>
      <w:lvlJc w:val="left"/>
      <w:pPr>
        <w:tabs>
          <w:tab w:val="num" w:pos="3879"/>
        </w:tabs>
        <w:ind w:left="3879" w:hanging="360"/>
      </w:pPr>
      <w:rPr>
        <w:rFonts w:ascii="Courier New" w:hAnsi="Courier New" w:hint="default"/>
      </w:rPr>
    </w:lvl>
    <w:lvl w:ilvl="5" w:tplc="040C0005" w:tentative="1">
      <w:start w:val="1"/>
      <w:numFmt w:val="bullet"/>
      <w:lvlText w:val=""/>
      <w:lvlJc w:val="left"/>
      <w:pPr>
        <w:tabs>
          <w:tab w:val="num" w:pos="4599"/>
        </w:tabs>
        <w:ind w:left="4599" w:hanging="360"/>
      </w:pPr>
      <w:rPr>
        <w:rFonts w:ascii="Wingdings" w:hAnsi="Wingdings" w:hint="default"/>
      </w:rPr>
    </w:lvl>
    <w:lvl w:ilvl="6" w:tplc="040C0001" w:tentative="1">
      <w:start w:val="1"/>
      <w:numFmt w:val="bullet"/>
      <w:lvlText w:val=""/>
      <w:lvlJc w:val="left"/>
      <w:pPr>
        <w:tabs>
          <w:tab w:val="num" w:pos="5319"/>
        </w:tabs>
        <w:ind w:left="5319" w:hanging="360"/>
      </w:pPr>
      <w:rPr>
        <w:rFonts w:ascii="Symbol" w:hAnsi="Symbol" w:hint="default"/>
      </w:rPr>
    </w:lvl>
    <w:lvl w:ilvl="7" w:tplc="040C0003" w:tentative="1">
      <w:start w:val="1"/>
      <w:numFmt w:val="bullet"/>
      <w:lvlText w:val="o"/>
      <w:lvlJc w:val="left"/>
      <w:pPr>
        <w:tabs>
          <w:tab w:val="num" w:pos="6039"/>
        </w:tabs>
        <w:ind w:left="6039" w:hanging="360"/>
      </w:pPr>
      <w:rPr>
        <w:rFonts w:ascii="Courier New" w:hAnsi="Courier New" w:hint="default"/>
      </w:rPr>
    </w:lvl>
    <w:lvl w:ilvl="8" w:tplc="040C0005" w:tentative="1">
      <w:start w:val="1"/>
      <w:numFmt w:val="bullet"/>
      <w:lvlText w:val=""/>
      <w:lvlJc w:val="left"/>
      <w:pPr>
        <w:tabs>
          <w:tab w:val="num" w:pos="6759"/>
        </w:tabs>
        <w:ind w:left="6759" w:hanging="360"/>
      </w:pPr>
      <w:rPr>
        <w:rFonts w:ascii="Wingdings" w:hAnsi="Wingdings" w:hint="default"/>
      </w:rPr>
    </w:lvl>
  </w:abstractNum>
  <w:abstractNum w:abstractNumId="20">
    <w:nsid w:val="522F236F"/>
    <w:multiLevelType w:val="hybridMultilevel"/>
    <w:tmpl w:val="3B64C27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59554C99"/>
    <w:multiLevelType w:val="hybridMultilevel"/>
    <w:tmpl w:val="FC40E602"/>
    <w:lvl w:ilvl="0" w:tplc="04070001">
      <w:start w:val="1"/>
      <w:numFmt w:val="bullet"/>
      <w:lvlText w:val=""/>
      <w:lvlJc w:val="left"/>
      <w:pPr>
        <w:ind w:left="360" w:hanging="360"/>
      </w:pPr>
      <w:rPr>
        <w:rFonts w:ascii="Symbol" w:hAnsi="Symbol" w:hint="default"/>
      </w:rPr>
    </w:lvl>
    <w:lvl w:ilvl="1" w:tplc="04100001">
      <w:start w:val="1"/>
      <w:numFmt w:val="bullet"/>
      <w:lvlText w:val=""/>
      <w:lvlJc w:val="left"/>
      <w:pPr>
        <w:tabs>
          <w:tab w:val="num" w:pos="1080"/>
        </w:tabs>
        <w:ind w:left="1080" w:hanging="360"/>
      </w:pPr>
      <w:rPr>
        <w:rFonts w:ascii="Symbol" w:hAnsi="Symbo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59AD7D8C"/>
    <w:multiLevelType w:val="hybridMultilevel"/>
    <w:tmpl w:val="70F875B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5E105E9B"/>
    <w:multiLevelType w:val="hybridMultilevel"/>
    <w:tmpl w:val="34202B0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nsid w:val="5FB73FBB"/>
    <w:multiLevelType w:val="hybridMultilevel"/>
    <w:tmpl w:val="7A5232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nsid w:val="61540E53"/>
    <w:multiLevelType w:val="hybridMultilevel"/>
    <w:tmpl w:val="703AFFE4"/>
    <w:lvl w:ilvl="0" w:tplc="04070001">
      <w:start w:val="1"/>
      <w:numFmt w:val="bullet"/>
      <w:lvlText w:val=""/>
      <w:lvlJc w:val="left"/>
      <w:pPr>
        <w:ind w:left="360" w:hanging="360"/>
      </w:pPr>
      <w:rPr>
        <w:rFonts w:ascii="Symbol" w:hAnsi="Symbol"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6">
    <w:nsid w:val="625F1F3F"/>
    <w:multiLevelType w:val="hybridMultilevel"/>
    <w:tmpl w:val="DB62FA4C"/>
    <w:lvl w:ilvl="0" w:tplc="C736D4EC">
      <w:start w:val="1"/>
      <w:numFmt w:val="bullet"/>
      <w:pStyle w:val="Content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645B3316"/>
    <w:multiLevelType w:val="hybridMultilevel"/>
    <w:tmpl w:val="D4DCBA7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65D031B1"/>
    <w:multiLevelType w:val="hybridMultilevel"/>
    <w:tmpl w:val="DA5C98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6736482F"/>
    <w:multiLevelType w:val="hybridMultilevel"/>
    <w:tmpl w:val="6F80FD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nsid w:val="68D329E9"/>
    <w:multiLevelType w:val="multilevel"/>
    <w:tmpl w:val="E2CC4A32"/>
    <w:lvl w:ilvl="0">
      <w:start w:val="1"/>
      <w:numFmt w:val="decimal"/>
      <w:pStyle w:val="T2DOCVersion"/>
      <w:suff w:val="space"/>
      <w:lvlText w:val="%1."/>
      <w:lvlJc w:val="left"/>
      <w:rPr>
        <w:rFonts w:cs="Times New Roman"/>
      </w:rPr>
    </w:lvl>
    <w:lvl w:ilvl="1">
      <w:start w:val="1"/>
      <w:numFmt w:val="decimal"/>
      <w:suff w:val="space"/>
      <w:lvlText w:val="%1.%2."/>
      <w:lvlJc w:val="left"/>
      <w:rPr>
        <w:rFonts w:cs="Times New Roman"/>
      </w:rPr>
    </w:lvl>
    <w:lvl w:ilvl="2">
      <w:start w:val="1"/>
      <w:numFmt w:val="decimal"/>
      <w:suff w:val="space"/>
      <w:lvlText w:val="%1.%2.%3."/>
      <w:lvlJc w:val="left"/>
      <w:rPr>
        <w:rFonts w:cs="Times New Roman"/>
      </w:rPr>
    </w:lvl>
    <w:lvl w:ilvl="3">
      <w:start w:val="1"/>
      <w:numFmt w:val="decimal"/>
      <w:suff w:val="space"/>
      <w:lvlText w:val="%1.%2.%3.%4."/>
      <w:lvlJc w:val="left"/>
      <w:rPr>
        <w:rFonts w:cs="Times New Roman"/>
      </w:rPr>
    </w:lvl>
    <w:lvl w:ilvl="4">
      <w:start w:val="1"/>
      <w:numFmt w:val="none"/>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31">
    <w:nsid w:val="69A95752"/>
    <w:multiLevelType w:val="hybridMultilevel"/>
    <w:tmpl w:val="7ABC17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nsid w:val="6A24335D"/>
    <w:multiLevelType w:val="hybridMultilevel"/>
    <w:tmpl w:val="6730344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nsid w:val="6B1426D2"/>
    <w:multiLevelType w:val="hybridMultilevel"/>
    <w:tmpl w:val="E918E3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706E0387"/>
    <w:multiLevelType w:val="hybridMultilevel"/>
    <w:tmpl w:val="08A4C9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nsid w:val="70C63EA6"/>
    <w:multiLevelType w:val="hybridMultilevel"/>
    <w:tmpl w:val="5628BB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nsid w:val="72377034"/>
    <w:multiLevelType w:val="hybridMultilevel"/>
    <w:tmpl w:val="D348E89A"/>
    <w:lvl w:ilvl="0" w:tplc="F6781640">
      <w:start w:val="1"/>
      <w:numFmt w:val="bullet"/>
      <w:pStyle w:val="Aufzhlungszeichen3"/>
      <w:lvlText w:val=""/>
      <w:lvlJc w:val="left"/>
      <w:pPr>
        <w:tabs>
          <w:tab w:val="num" w:pos="357"/>
        </w:tabs>
        <w:ind w:left="357" w:hanging="357"/>
      </w:pPr>
      <w:rPr>
        <w:rFonts w:ascii="Wingdings" w:hAnsi="Wingding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nsid w:val="74786817"/>
    <w:multiLevelType w:val="hybridMultilevel"/>
    <w:tmpl w:val="00446D7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nsid w:val="79243BCD"/>
    <w:multiLevelType w:val="hybridMultilevel"/>
    <w:tmpl w:val="0AE2F75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pStyle w:val="T2Bullet2"/>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7A1B1FAC"/>
    <w:multiLevelType w:val="hybridMultilevel"/>
    <w:tmpl w:val="6F3CAE6A"/>
    <w:lvl w:ilvl="0" w:tplc="BBAE8514">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40">
    <w:nsid w:val="7C440F7D"/>
    <w:multiLevelType w:val="multilevel"/>
    <w:tmpl w:val="E60CE6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0"/>
  </w:num>
  <w:num w:numId="2">
    <w:abstractNumId w:val="11"/>
  </w:num>
  <w:num w:numId="3">
    <w:abstractNumId w:val="38"/>
  </w:num>
  <w:num w:numId="4">
    <w:abstractNumId w:val="7"/>
  </w:num>
  <w:num w:numId="5">
    <w:abstractNumId w:val="19"/>
  </w:num>
  <w:num w:numId="6">
    <w:abstractNumId w:val="26"/>
  </w:num>
  <w:num w:numId="7">
    <w:abstractNumId w:val="1"/>
  </w:num>
  <w:num w:numId="8">
    <w:abstractNumId w:val="17"/>
  </w:num>
  <w:num w:numId="9">
    <w:abstractNumId w:val="28"/>
  </w:num>
  <w:num w:numId="10">
    <w:abstractNumId w:val="36"/>
  </w:num>
  <w:num w:numId="11">
    <w:abstractNumId w:val="39"/>
  </w:num>
  <w:num w:numId="12">
    <w:abstractNumId w:val="0"/>
  </w:num>
  <w:num w:numId="13">
    <w:abstractNumId w:val="33"/>
  </w:num>
  <w:num w:numId="14">
    <w:abstractNumId w:val="5"/>
  </w:num>
  <w:num w:numId="15">
    <w:abstractNumId w:val="3"/>
  </w:num>
  <w:num w:numId="16">
    <w:abstractNumId w:val="34"/>
  </w:num>
  <w:num w:numId="17">
    <w:abstractNumId w:val="24"/>
  </w:num>
  <w:num w:numId="18">
    <w:abstractNumId w:val="10"/>
  </w:num>
  <w:num w:numId="19">
    <w:abstractNumId w:val="2"/>
  </w:num>
  <w:num w:numId="20">
    <w:abstractNumId w:val="25"/>
  </w:num>
  <w:num w:numId="21">
    <w:abstractNumId w:val="14"/>
  </w:num>
  <w:num w:numId="22">
    <w:abstractNumId w:val="23"/>
  </w:num>
  <w:num w:numId="23">
    <w:abstractNumId w:val="37"/>
  </w:num>
  <w:num w:numId="24">
    <w:abstractNumId w:val="32"/>
  </w:num>
  <w:num w:numId="25">
    <w:abstractNumId w:val="8"/>
  </w:num>
  <w:num w:numId="26">
    <w:abstractNumId w:val="29"/>
  </w:num>
  <w:num w:numId="27">
    <w:abstractNumId w:val="21"/>
  </w:num>
  <w:num w:numId="28">
    <w:abstractNumId w:val="13"/>
  </w:num>
  <w:num w:numId="29">
    <w:abstractNumId w:val="6"/>
  </w:num>
  <w:num w:numId="30">
    <w:abstractNumId w:val="15"/>
  </w:num>
  <w:num w:numId="31">
    <w:abstractNumId w:val="4"/>
  </w:num>
  <w:num w:numId="32">
    <w:abstractNumId w:val="35"/>
  </w:num>
  <w:num w:numId="33">
    <w:abstractNumId w:val="16"/>
  </w:num>
  <w:num w:numId="34">
    <w:abstractNumId w:val="31"/>
  </w:num>
  <w:num w:numId="35">
    <w:abstractNumId w:val="22"/>
  </w:num>
  <w:num w:numId="36">
    <w:abstractNumId w:val="18"/>
  </w:num>
  <w:num w:numId="37">
    <w:abstractNumId w:val="9"/>
  </w:num>
  <w:num w:numId="38">
    <w:abstractNumId w:val="20"/>
  </w:num>
  <w:num w:numId="39">
    <w:abstractNumId w:val="27"/>
  </w:num>
  <w:num w:numId="40">
    <w:abstractNumId w:val="40"/>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1"/>
  </w:num>
  <w:num w:numId="51">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AC8"/>
    <w:rsid w:val="00001778"/>
    <w:rsid w:val="00005561"/>
    <w:rsid w:val="00006591"/>
    <w:rsid w:val="00006755"/>
    <w:rsid w:val="00007178"/>
    <w:rsid w:val="00010B28"/>
    <w:rsid w:val="00011AEE"/>
    <w:rsid w:val="000127A0"/>
    <w:rsid w:val="00012A5E"/>
    <w:rsid w:val="0001423A"/>
    <w:rsid w:val="00014AFD"/>
    <w:rsid w:val="0002019F"/>
    <w:rsid w:val="00020E20"/>
    <w:rsid w:val="00021A74"/>
    <w:rsid w:val="00022BFC"/>
    <w:rsid w:val="000235CE"/>
    <w:rsid w:val="000238C7"/>
    <w:rsid w:val="000259F3"/>
    <w:rsid w:val="00026008"/>
    <w:rsid w:val="000264DC"/>
    <w:rsid w:val="000265A8"/>
    <w:rsid w:val="0002710F"/>
    <w:rsid w:val="0003149C"/>
    <w:rsid w:val="00031AF2"/>
    <w:rsid w:val="00033783"/>
    <w:rsid w:val="00033F70"/>
    <w:rsid w:val="00034192"/>
    <w:rsid w:val="00040CD6"/>
    <w:rsid w:val="000425EA"/>
    <w:rsid w:val="00042B64"/>
    <w:rsid w:val="0004315D"/>
    <w:rsid w:val="00043B31"/>
    <w:rsid w:val="00043F6A"/>
    <w:rsid w:val="00046574"/>
    <w:rsid w:val="00047675"/>
    <w:rsid w:val="00050424"/>
    <w:rsid w:val="00050AD6"/>
    <w:rsid w:val="00050D17"/>
    <w:rsid w:val="00050EB6"/>
    <w:rsid w:val="00051FFF"/>
    <w:rsid w:val="00055246"/>
    <w:rsid w:val="000554C4"/>
    <w:rsid w:val="00061F5E"/>
    <w:rsid w:val="000646FF"/>
    <w:rsid w:val="00064B05"/>
    <w:rsid w:val="0006517B"/>
    <w:rsid w:val="00065C57"/>
    <w:rsid w:val="00066281"/>
    <w:rsid w:val="00066B6E"/>
    <w:rsid w:val="00066EE6"/>
    <w:rsid w:val="00067962"/>
    <w:rsid w:val="00067F3A"/>
    <w:rsid w:val="00071865"/>
    <w:rsid w:val="000726A3"/>
    <w:rsid w:val="000731C1"/>
    <w:rsid w:val="00073BDD"/>
    <w:rsid w:val="000749CF"/>
    <w:rsid w:val="000751C8"/>
    <w:rsid w:val="00075E1B"/>
    <w:rsid w:val="0008071F"/>
    <w:rsid w:val="00082B8B"/>
    <w:rsid w:val="00083482"/>
    <w:rsid w:val="000841D2"/>
    <w:rsid w:val="00084A90"/>
    <w:rsid w:val="0008614E"/>
    <w:rsid w:val="00086493"/>
    <w:rsid w:val="00090591"/>
    <w:rsid w:val="00092BD2"/>
    <w:rsid w:val="00093533"/>
    <w:rsid w:val="000943AC"/>
    <w:rsid w:val="00095046"/>
    <w:rsid w:val="000951AC"/>
    <w:rsid w:val="00096B57"/>
    <w:rsid w:val="00096BD6"/>
    <w:rsid w:val="000974AD"/>
    <w:rsid w:val="000977A2"/>
    <w:rsid w:val="00097B44"/>
    <w:rsid w:val="000A032B"/>
    <w:rsid w:val="000A0C8C"/>
    <w:rsid w:val="000A1F79"/>
    <w:rsid w:val="000A31CA"/>
    <w:rsid w:val="000A3609"/>
    <w:rsid w:val="000A4FDE"/>
    <w:rsid w:val="000A54E4"/>
    <w:rsid w:val="000A5693"/>
    <w:rsid w:val="000A6122"/>
    <w:rsid w:val="000A6BBA"/>
    <w:rsid w:val="000A7C6A"/>
    <w:rsid w:val="000B0DEE"/>
    <w:rsid w:val="000B0DFA"/>
    <w:rsid w:val="000B2A6A"/>
    <w:rsid w:val="000B59DB"/>
    <w:rsid w:val="000B5FBC"/>
    <w:rsid w:val="000C066D"/>
    <w:rsid w:val="000C1946"/>
    <w:rsid w:val="000C3B7D"/>
    <w:rsid w:val="000D37F3"/>
    <w:rsid w:val="000D6A2E"/>
    <w:rsid w:val="000D73FF"/>
    <w:rsid w:val="000D74D4"/>
    <w:rsid w:val="000E2B70"/>
    <w:rsid w:val="000E305C"/>
    <w:rsid w:val="000E446B"/>
    <w:rsid w:val="000E4B9A"/>
    <w:rsid w:val="000E4D3A"/>
    <w:rsid w:val="000E54E1"/>
    <w:rsid w:val="000E6B19"/>
    <w:rsid w:val="000F1D35"/>
    <w:rsid w:val="000F2614"/>
    <w:rsid w:val="000F4868"/>
    <w:rsid w:val="000F4CC0"/>
    <w:rsid w:val="000F4F7D"/>
    <w:rsid w:val="000F634B"/>
    <w:rsid w:val="00100712"/>
    <w:rsid w:val="00100DCD"/>
    <w:rsid w:val="0010260A"/>
    <w:rsid w:val="001038B5"/>
    <w:rsid w:val="00104225"/>
    <w:rsid w:val="001047B2"/>
    <w:rsid w:val="00104DB7"/>
    <w:rsid w:val="00111DFA"/>
    <w:rsid w:val="001134E7"/>
    <w:rsid w:val="0011404C"/>
    <w:rsid w:val="001164F8"/>
    <w:rsid w:val="00120250"/>
    <w:rsid w:val="001222BE"/>
    <w:rsid w:val="001231CA"/>
    <w:rsid w:val="00124291"/>
    <w:rsid w:val="001263C0"/>
    <w:rsid w:val="00126A0C"/>
    <w:rsid w:val="00126D56"/>
    <w:rsid w:val="00130272"/>
    <w:rsid w:val="00130D83"/>
    <w:rsid w:val="001315AC"/>
    <w:rsid w:val="00131670"/>
    <w:rsid w:val="00131A93"/>
    <w:rsid w:val="00131B60"/>
    <w:rsid w:val="0013274B"/>
    <w:rsid w:val="00134657"/>
    <w:rsid w:val="00135DA9"/>
    <w:rsid w:val="00136FF2"/>
    <w:rsid w:val="001378BE"/>
    <w:rsid w:val="00140D69"/>
    <w:rsid w:val="001428E1"/>
    <w:rsid w:val="00142991"/>
    <w:rsid w:val="001429DB"/>
    <w:rsid w:val="00145D9F"/>
    <w:rsid w:val="00145FF6"/>
    <w:rsid w:val="00147E39"/>
    <w:rsid w:val="00150D75"/>
    <w:rsid w:val="00151151"/>
    <w:rsid w:val="00151889"/>
    <w:rsid w:val="001524D0"/>
    <w:rsid w:val="00152A1F"/>
    <w:rsid w:val="0015353C"/>
    <w:rsid w:val="00153A4E"/>
    <w:rsid w:val="00154508"/>
    <w:rsid w:val="001565C6"/>
    <w:rsid w:val="00160F21"/>
    <w:rsid w:val="0016162A"/>
    <w:rsid w:val="001623A4"/>
    <w:rsid w:val="001632CF"/>
    <w:rsid w:val="0016335B"/>
    <w:rsid w:val="0016336E"/>
    <w:rsid w:val="00164666"/>
    <w:rsid w:val="001675B0"/>
    <w:rsid w:val="00170BF0"/>
    <w:rsid w:val="0017196F"/>
    <w:rsid w:val="001719C5"/>
    <w:rsid w:val="00171AA1"/>
    <w:rsid w:val="00174AC2"/>
    <w:rsid w:val="00175105"/>
    <w:rsid w:val="00177582"/>
    <w:rsid w:val="00177755"/>
    <w:rsid w:val="00177D59"/>
    <w:rsid w:val="00183481"/>
    <w:rsid w:val="0018348C"/>
    <w:rsid w:val="00183922"/>
    <w:rsid w:val="00183A76"/>
    <w:rsid w:val="00184EE4"/>
    <w:rsid w:val="0018799F"/>
    <w:rsid w:val="00187F84"/>
    <w:rsid w:val="00190D41"/>
    <w:rsid w:val="00191EA5"/>
    <w:rsid w:val="0019450E"/>
    <w:rsid w:val="00194AF3"/>
    <w:rsid w:val="00194BB5"/>
    <w:rsid w:val="0019518F"/>
    <w:rsid w:val="00195D3B"/>
    <w:rsid w:val="0019601B"/>
    <w:rsid w:val="00196540"/>
    <w:rsid w:val="00196916"/>
    <w:rsid w:val="00196AE9"/>
    <w:rsid w:val="00197162"/>
    <w:rsid w:val="001A21AE"/>
    <w:rsid w:val="001A229E"/>
    <w:rsid w:val="001A2911"/>
    <w:rsid w:val="001A2B63"/>
    <w:rsid w:val="001A343E"/>
    <w:rsid w:val="001A4D63"/>
    <w:rsid w:val="001B14E7"/>
    <w:rsid w:val="001B2221"/>
    <w:rsid w:val="001B253E"/>
    <w:rsid w:val="001B2F77"/>
    <w:rsid w:val="001B455C"/>
    <w:rsid w:val="001B56FF"/>
    <w:rsid w:val="001B723C"/>
    <w:rsid w:val="001B75F6"/>
    <w:rsid w:val="001C010A"/>
    <w:rsid w:val="001C11EB"/>
    <w:rsid w:val="001C235E"/>
    <w:rsid w:val="001C4643"/>
    <w:rsid w:val="001C62E9"/>
    <w:rsid w:val="001C6B31"/>
    <w:rsid w:val="001C74E4"/>
    <w:rsid w:val="001D0413"/>
    <w:rsid w:val="001D340F"/>
    <w:rsid w:val="001D722E"/>
    <w:rsid w:val="001E4D40"/>
    <w:rsid w:val="001E6745"/>
    <w:rsid w:val="001F1784"/>
    <w:rsid w:val="001F2D82"/>
    <w:rsid w:val="001F3A9D"/>
    <w:rsid w:val="001F596E"/>
    <w:rsid w:val="001F61B3"/>
    <w:rsid w:val="001F62DD"/>
    <w:rsid w:val="001F67FF"/>
    <w:rsid w:val="0020059E"/>
    <w:rsid w:val="0020146D"/>
    <w:rsid w:val="0020275F"/>
    <w:rsid w:val="002028F0"/>
    <w:rsid w:val="002055E5"/>
    <w:rsid w:val="00207515"/>
    <w:rsid w:val="002078BA"/>
    <w:rsid w:val="00210261"/>
    <w:rsid w:val="00212951"/>
    <w:rsid w:val="00213260"/>
    <w:rsid w:val="002147BE"/>
    <w:rsid w:val="0022014D"/>
    <w:rsid w:val="00221305"/>
    <w:rsid w:val="00221631"/>
    <w:rsid w:val="002224CD"/>
    <w:rsid w:val="00222A61"/>
    <w:rsid w:val="002272DF"/>
    <w:rsid w:val="0023172E"/>
    <w:rsid w:val="002318F1"/>
    <w:rsid w:val="00231B82"/>
    <w:rsid w:val="00232DC2"/>
    <w:rsid w:val="00234818"/>
    <w:rsid w:val="002374D6"/>
    <w:rsid w:val="00237C09"/>
    <w:rsid w:val="002408A1"/>
    <w:rsid w:val="00240D99"/>
    <w:rsid w:val="00241B52"/>
    <w:rsid w:val="002429F9"/>
    <w:rsid w:val="00243155"/>
    <w:rsid w:val="0024660F"/>
    <w:rsid w:val="00246BBC"/>
    <w:rsid w:val="00246E54"/>
    <w:rsid w:val="00250254"/>
    <w:rsid w:val="00253B4D"/>
    <w:rsid w:val="00253E52"/>
    <w:rsid w:val="00254841"/>
    <w:rsid w:val="002557EB"/>
    <w:rsid w:val="00257146"/>
    <w:rsid w:val="00257AD6"/>
    <w:rsid w:val="00257E8F"/>
    <w:rsid w:val="00263449"/>
    <w:rsid w:val="002649ED"/>
    <w:rsid w:val="00264CFE"/>
    <w:rsid w:val="00265846"/>
    <w:rsid w:val="002670D9"/>
    <w:rsid w:val="00271A46"/>
    <w:rsid w:val="002725F4"/>
    <w:rsid w:val="00273A68"/>
    <w:rsid w:val="00274A5C"/>
    <w:rsid w:val="0027553B"/>
    <w:rsid w:val="00276991"/>
    <w:rsid w:val="00280C51"/>
    <w:rsid w:val="00282519"/>
    <w:rsid w:val="00283E90"/>
    <w:rsid w:val="00284507"/>
    <w:rsid w:val="00285B3D"/>
    <w:rsid w:val="00285F7E"/>
    <w:rsid w:val="002914FC"/>
    <w:rsid w:val="002927F5"/>
    <w:rsid w:val="002938C6"/>
    <w:rsid w:val="00294042"/>
    <w:rsid w:val="00296EB3"/>
    <w:rsid w:val="002976F2"/>
    <w:rsid w:val="00297AD5"/>
    <w:rsid w:val="002A01FC"/>
    <w:rsid w:val="002A186B"/>
    <w:rsid w:val="002A1B53"/>
    <w:rsid w:val="002A36D0"/>
    <w:rsid w:val="002A4041"/>
    <w:rsid w:val="002A46DA"/>
    <w:rsid w:val="002A4E7D"/>
    <w:rsid w:val="002A55DA"/>
    <w:rsid w:val="002A6F7E"/>
    <w:rsid w:val="002A6FDF"/>
    <w:rsid w:val="002B0DD7"/>
    <w:rsid w:val="002B1B3A"/>
    <w:rsid w:val="002B2D04"/>
    <w:rsid w:val="002B2E12"/>
    <w:rsid w:val="002B334D"/>
    <w:rsid w:val="002B3A5C"/>
    <w:rsid w:val="002B3D96"/>
    <w:rsid w:val="002B400C"/>
    <w:rsid w:val="002B559D"/>
    <w:rsid w:val="002B7B8F"/>
    <w:rsid w:val="002C0978"/>
    <w:rsid w:val="002C0F9C"/>
    <w:rsid w:val="002C3FEE"/>
    <w:rsid w:val="002C5876"/>
    <w:rsid w:val="002C6D63"/>
    <w:rsid w:val="002C7397"/>
    <w:rsid w:val="002C7F8C"/>
    <w:rsid w:val="002D0DE4"/>
    <w:rsid w:val="002D373B"/>
    <w:rsid w:val="002D428B"/>
    <w:rsid w:val="002D52CF"/>
    <w:rsid w:val="002D687C"/>
    <w:rsid w:val="002D688D"/>
    <w:rsid w:val="002E0EC2"/>
    <w:rsid w:val="002E1BEA"/>
    <w:rsid w:val="002E341A"/>
    <w:rsid w:val="002E5863"/>
    <w:rsid w:val="002E5EAA"/>
    <w:rsid w:val="002E7513"/>
    <w:rsid w:val="002E7B26"/>
    <w:rsid w:val="002F01AC"/>
    <w:rsid w:val="002F035D"/>
    <w:rsid w:val="002F0A6B"/>
    <w:rsid w:val="002F0C12"/>
    <w:rsid w:val="002F14BA"/>
    <w:rsid w:val="002F18CD"/>
    <w:rsid w:val="002F21D3"/>
    <w:rsid w:val="002F3DA3"/>
    <w:rsid w:val="002F40FE"/>
    <w:rsid w:val="002F489E"/>
    <w:rsid w:val="002F644F"/>
    <w:rsid w:val="002F664B"/>
    <w:rsid w:val="002F66C9"/>
    <w:rsid w:val="002F66E4"/>
    <w:rsid w:val="00301303"/>
    <w:rsid w:val="00302613"/>
    <w:rsid w:val="003031FB"/>
    <w:rsid w:val="00303D0E"/>
    <w:rsid w:val="003056D4"/>
    <w:rsid w:val="00306932"/>
    <w:rsid w:val="00312AAE"/>
    <w:rsid w:val="00314139"/>
    <w:rsid w:val="003171B3"/>
    <w:rsid w:val="00317BCA"/>
    <w:rsid w:val="0032426F"/>
    <w:rsid w:val="00326B56"/>
    <w:rsid w:val="00327FF2"/>
    <w:rsid w:val="00330F06"/>
    <w:rsid w:val="003333B1"/>
    <w:rsid w:val="00337548"/>
    <w:rsid w:val="00340A34"/>
    <w:rsid w:val="00341581"/>
    <w:rsid w:val="0034559C"/>
    <w:rsid w:val="00345E72"/>
    <w:rsid w:val="00346B93"/>
    <w:rsid w:val="00350ADF"/>
    <w:rsid w:val="0035115D"/>
    <w:rsid w:val="003523E7"/>
    <w:rsid w:val="003529C1"/>
    <w:rsid w:val="003534FE"/>
    <w:rsid w:val="0035357A"/>
    <w:rsid w:val="00354E02"/>
    <w:rsid w:val="00355E6B"/>
    <w:rsid w:val="0035602B"/>
    <w:rsid w:val="003570EF"/>
    <w:rsid w:val="003625B2"/>
    <w:rsid w:val="0036270A"/>
    <w:rsid w:val="003643DE"/>
    <w:rsid w:val="003652D2"/>
    <w:rsid w:val="003664F4"/>
    <w:rsid w:val="00367B89"/>
    <w:rsid w:val="00371BEC"/>
    <w:rsid w:val="00372A5C"/>
    <w:rsid w:val="00373324"/>
    <w:rsid w:val="003740CF"/>
    <w:rsid w:val="00376605"/>
    <w:rsid w:val="00377291"/>
    <w:rsid w:val="00377799"/>
    <w:rsid w:val="003811D9"/>
    <w:rsid w:val="00381728"/>
    <w:rsid w:val="0038376E"/>
    <w:rsid w:val="00384F76"/>
    <w:rsid w:val="00384FBA"/>
    <w:rsid w:val="003904BF"/>
    <w:rsid w:val="00390835"/>
    <w:rsid w:val="00394E84"/>
    <w:rsid w:val="00394F94"/>
    <w:rsid w:val="003967F6"/>
    <w:rsid w:val="003A0376"/>
    <w:rsid w:val="003A0F15"/>
    <w:rsid w:val="003A1CBE"/>
    <w:rsid w:val="003A2FAD"/>
    <w:rsid w:val="003A5360"/>
    <w:rsid w:val="003A5655"/>
    <w:rsid w:val="003A6EBC"/>
    <w:rsid w:val="003B191A"/>
    <w:rsid w:val="003B3F2B"/>
    <w:rsid w:val="003B5A61"/>
    <w:rsid w:val="003B635A"/>
    <w:rsid w:val="003B654D"/>
    <w:rsid w:val="003B6DD3"/>
    <w:rsid w:val="003C2908"/>
    <w:rsid w:val="003C29A5"/>
    <w:rsid w:val="003C2F04"/>
    <w:rsid w:val="003C6575"/>
    <w:rsid w:val="003C6AD4"/>
    <w:rsid w:val="003C7364"/>
    <w:rsid w:val="003D25ED"/>
    <w:rsid w:val="003D2AA2"/>
    <w:rsid w:val="003D2E4A"/>
    <w:rsid w:val="003D3C7C"/>
    <w:rsid w:val="003D5B0D"/>
    <w:rsid w:val="003E05CD"/>
    <w:rsid w:val="003E0F44"/>
    <w:rsid w:val="003E1343"/>
    <w:rsid w:val="003E42FE"/>
    <w:rsid w:val="003E563F"/>
    <w:rsid w:val="003E5BE0"/>
    <w:rsid w:val="003E7402"/>
    <w:rsid w:val="003E7B60"/>
    <w:rsid w:val="003F02E6"/>
    <w:rsid w:val="003F056D"/>
    <w:rsid w:val="003F0E45"/>
    <w:rsid w:val="003F17F3"/>
    <w:rsid w:val="003F32CF"/>
    <w:rsid w:val="003F5299"/>
    <w:rsid w:val="003F5699"/>
    <w:rsid w:val="003F63A6"/>
    <w:rsid w:val="003F6C85"/>
    <w:rsid w:val="00401855"/>
    <w:rsid w:val="004025B4"/>
    <w:rsid w:val="004027C9"/>
    <w:rsid w:val="00402C6F"/>
    <w:rsid w:val="00402D49"/>
    <w:rsid w:val="004054C1"/>
    <w:rsid w:val="004056F4"/>
    <w:rsid w:val="004059EA"/>
    <w:rsid w:val="004075E8"/>
    <w:rsid w:val="004103AC"/>
    <w:rsid w:val="00410998"/>
    <w:rsid w:val="00412ADE"/>
    <w:rsid w:val="004145A6"/>
    <w:rsid w:val="00414BE2"/>
    <w:rsid w:val="00416249"/>
    <w:rsid w:val="004162F9"/>
    <w:rsid w:val="004201D2"/>
    <w:rsid w:val="004203F2"/>
    <w:rsid w:val="00420869"/>
    <w:rsid w:val="00422342"/>
    <w:rsid w:val="004223C8"/>
    <w:rsid w:val="004246D0"/>
    <w:rsid w:val="00426B74"/>
    <w:rsid w:val="00426EAA"/>
    <w:rsid w:val="00427E09"/>
    <w:rsid w:val="0043012E"/>
    <w:rsid w:val="00432841"/>
    <w:rsid w:val="00433F87"/>
    <w:rsid w:val="0043409A"/>
    <w:rsid w:val="00434158"/>
    <w:rsid w:val="00436A81"/>
    <w:rsid w:val="00441997"/>
    <w:rsid w:val="00441AC0"/>
    <w:rsid w:val="00443BC3"/>
    <w:rsid w:val="00443E4E"/>
    <w:rsid w:val="00445460"/>
    <w:rsid w:val="00445760"/>
    <w:rsid w:val="00445D6E"/>
    <w:rsid w:val="0045029A"/>
    <w:rsid w:val="00450AB8"/>
    <w:rsid w:val="00451250"/>
    <w:rsid w:val="00451735"/>
    <w:rsid w:val="0045178B"/>
    <w:rsid w:val="00451F0A"/>
    <w:rsid w:val="00452054"/>
    <w:rsid w:val="004521B2"/>
    <w:rsid w:val="004524A2"/>
    <w:rsid w:val="004545CE"/>
    <w:rsid w:val="004566D9"/>
    <w:rsid w:val="00456943"/>
    <w:rsid w:val="00460E5D"/>
    <w:rsid w:val="0046115D"/>
    <w:rsid w:val="004616B7"/>
    <w:rsid w:val="004650D1"/>
    <w:rsid w:val="0046556D"/>
    <w:rsid w:val="00465D50"/>
    <w:rsid w:val="00467761"/>
    <w:rsid w:val="00470529"/>
    <w:rsid w:val="00470C75"/>
    <w:rsid w:val="0047489F"/>
    <w:rsid w:val="00475039"/>
    <w:rsid w:val="00480BB8"/>
    <w:rsid w:val="00480BE7"/>
    <w:rsid w:val="004826F2"/>
    <w:rsid w:val="0048335B"/>
    <w:rsid w:val="00483A09"/>
    <w:rsid w:val="00484AE3"/>
    <w:rsid w:val="00490147"/>
    <w:rsid w:val="0049025B"/>
    <w:rsid w:val="00490590"/>
    <w:rsid w:val="004907F9"/>
    <w:rsid w:val="00490A0C"/>
    <w:rsid w:val="00492EA9"/>
    <w:rsid w:val="00494AC5"/>
    <w:rsid w:val="00494B97"/>
    <w:rsid w:val="0049644F"/>
    <w:rsid w:val="00496A62"/>
    <w:rsid w:val="004972D4"/>
    <w:rsid w:val="00497893"/>
    <w:rsid w:val="004A10EA"/>
    <w:rsid w:val="004A2219"/>
    <w:rsid w:val="004A2421"/>
    <w:rsid w:val="004A44C7"/>
    <w:rsid w:val="004A6802"/>
    <w:rsid w:val="004A6CF0"/>
    <w:rsid w:val="004A7D2A"/>
    <w:rsid w:val="004B0943"/>
    <w:rsid w:val="004B0D76"/>
    <w:rsid w:val="004B1DDB"/>
    <w:rsid w:val="004B23B0"/>
    <w:rsid w:val="004B41F2"/>
    <w:rsid w:val="004B4BEA"/>
    <w:rsid w:val="004B6D4B"/>
    <w:rsid w:val="004B7642"/>
    <w:rsid w:val="004C0621"/>
    <w:rsid w:val="004C3C8B"/>
    <w:rsid w:val="004C3CB3"/>
    <w:rsid w:val="004C50E4"/>
    <w:rsid w:val="004C6E73"/>
    <w:rsid w:val="004C729E"/>
    <w:rsid w:val="004C7E2B"/>
    <w:rsid w:val="004D1595"/>
    <w:rsid w:val="004D2423"/>
    <w:rsid w:val="004D2484"/>
    <w:rsid w:val="004D46DC"/>
    <w:rsid w:val="004D5E67"/>
    <w:rsid w:val="004D66F6"/>
    <w:rsid w:val="004E2AB6"/>
    <w:rsid w:val="004E4375"/>
    <w:rsid w:val="004F080F"/>
    <w:rsid w:val="004F0866"/>
    <w:rsid w:val="004F3168"/>
    <w:rsid w:val="004F3C2C"/>
    <w:rsid w:val="004F3C30"/>
    <w:rsid w:val="004F4D4B"/>
    <w:rsid w:val="004F5D1B"/>
    <w:rsid w:val="004F5FA5"/>
    <w:rsid w:val="004F688E"/>
    <w:rsid w:val="0050037B"/>
    <w:rsid w:val="005006FE"/>
    <w:rsid w:val="00500A7C"/>
    <w:rsid w:val="00503A71"/>
    <w:rsid w:val="00505062"/>
    <w:rsid w:val="00505452"/>
    <w:rsid w:val="00506B44"/>
    <w:rsid w:val="0050799D"/>
    <w:rsid w:val="0051110D"/>
    <w:rsid w:val="0051121B"/>
    <w:rsid w:val="00511BFB"/>
    <w:rsid w:val="00512375"/>
    <w:rsid w:val="005135EB"/>
    <w:rsid w:val="0051363A"/>
    <w:rsid w:val="005141E4"/>
    <w:rsid w:val="00514304"/>
    <w:rsid w:val="0051493A"/>
    <w:rsid w:val="00515DF4"/>
    <w:rsid w:val="00517BBC"/>
    <w:rsid w:val="00521023"/>
    <w:rsid w:val="00522AB4"/>
    <w:rsid w:val="0052303D"/>
    <w:rsid w:val="00530E83"/>
    <w:rsid w:val="0053151C"/>
    <w:rsid w:val="00531A6B"/>
    <w:rsid w:val="00531AE7"/>
    <w:rsid w:val="005324A0"/>
    <w:rsid w:val="0053389F"/>
    <w:rsid w:val="00535B7B"/>
    <w:rsid w:val="005361F6"/>
    <w:rsid w:val="00536C07"/>
    <w:rsid w:val="00537226"/>
    <w:rsid w:val="00540268"/>
    <w:rsid w:val="0054071E"/>
    <w:rsid w:val="00541005"/>
    <w:rsid w:val="005453E0"/>
    <w:rsid w:val="00545D73"/>
    <w:rsid w:val="00550336"/>
    <w:rsid w:val="00550374"/>
    <w:rsid w:val="00550EA2"/>
    <w:rsid w:val="00550EDB"/>
    <w:rsid w:val="00551522"/>
    <w:rsid w:val="00552E07"/>
    <w:rsid w:val="00556112"/>
    <w:rsid w:val="00556201"/>
    <w:rsid w:val="0056130F"/>
    <w:rsid w:val="00561336"/>
    <w:rsid w:val="005649EC"/>
    <w:rsid w:val="00566FA2"/>
    <w:rsid w:val="00567BAF"/>
    <w:rsid w:val="00571000"/>
    <w:rsid w:val="005715E2"/>
    <w:rsid w:val="0057170E"/>
    <w:rsid w:val="005722DD"/>
    <w:rsid w:val="0057470F"/>
    <w:rsid w:val="00576711"/>
    <w:rsid w:val="00576950"/>
    <w:rsid w:val="00580C1A"/>
    <w:rsid w:val="00583DDF"/>
    <w:rsid w:val="00585542"/>
    <w:rsid w:val="00586988"/>
    <w:rsid w:val="00587000"/>
    <w:rsid w:val="0058786C"/>
    <w:rsid w:val="0059041A"/>
    <w:rsid w:val="0059053E"/>
    <w:rsid w:val="00590887"/>
    <w:rsid w:val="00591BA8"/>
    <w:rsid w:val="0059660D"/>
    <w:rsid w:val="005973F8"/>
    <w:rsid w:val="00597682"/>
    <w:rsid w:val="005A0ADC"/>
    <w:rsid w:val="005A1291"/>
    <w:rsid w:val="005A1E99"/>
    <w:rsid w:val="005A2153"/>
    <w:rsid w:val="005A28BC"/>
    <w:rsid w:val="005A2D64"/>
    <w:rsid w:val="005A48B1"/>
    <w:rsid w:val="005A6226"/>
    <w:rsid w:val="005A6263"/>
    <w:rsid w:val="005A6DBD"/>
    <w:rsid w:val="005B1B96"/>
    <w:rsid w:val="005B1D4F"/>
    <w:rsid w:val="005B2990"/>
    <w:rsid w:val="005B384B"/>
    <w:rsid w:val="005B3EE7"/>
    <w:rsid w:val="005B4B54"/>
    <w:rsid w:val="005B63FB"/>
    <w:rsid w:val="005C16A4"/>
    <w:rsid w:val="005C2227"/>
    <w:rsid w:val="005C2D5A"/>
    <w:rsid w:val="005C3A85"/>
    <w:rsid w:val="005C3D59"/>
    <w:rsid w:val="005C71F6"/>
    <w:rsid w:val="005C74F5"/>
    <w:rsid w:val="005C7580"/>
    <w:rsid w:val="005D0918"/>
    <w:rsid w:val="005D0F0D"/>
    <w:rsid w:val="005D1362"/>
    <w:rsid w:val="005D198D"/>
    <w:rsid w:val="005D2C2B"/>
    <w:rsid w:val="005D481C"/>
    <w:rsid w:val="005D79C6"/>
    <w:rsid w:val="005E109E"/>
    <w:rsid w:val="005E2B9B"/>
    <w:rsid w:val="005E4B3F"/>
    <w:rsid w:val="005F07C2"/>
    <w:rsid w:val="005F0C3D"/>
    <w:rsid w:val="005F1590"/>
    <w:rsid w:val="005F20B1"/>
    <w:rsid w:val="005F21C6"/>
    <w:rsid w:val="005F2A75"/>
    <w:rsid w:val="005F41FA"/>
    <w:rsid w:val="005F468E"/>
    <w:rsid w:val="005F46B0"/>
    <w:rsid w:val="005F692D"/>
    <w:rsid w:val="00601043"/>
    <w:rsid w:val="0060126C"/>
    <w:rsid w:val="00602690"/>
    <w:rsid w:val="00604364"/>
    <w:rsid w:val="00606461"/>
    <w:rsid w:val="00607917"/>
    <w:rsid w:val="00607D81"/>
    <w:rsid w:val="00610E24"/>
    <w:rsid w:val="00613C1E"/>
    <w:rsid w:val="006149E0"/>
    <w:rsid w:val="00620404"/>
    <w:rsid w:val="006229D0"/>
    <w:rsid w:val="00622AC7"/>
    <w:rsid w:val="0062349E"/>
    <w:rsid w:val="0062548A"/>
    <w:rsid w:val="00625B12"/>
    <w:rsid w:val="0062603A"/>
    <w:rsid w:val="006315C5"/>
    <w:rsid w:val="00631782"/>
    <w:rsid w:val="006321C0"/>
    <w:rsid w:val="006323E2"/>
    <w:rsid w:val="0064094F"/>
    <w:rsid w:val="00641C06"/>
    <w:rsid w:val="00642122"/>
    <w:rsid w:val="00643256"/>
    <w:rsid w:val="00643B7F"/>
    <w:rsid w:val="00644C4F"/>
    <w:rsid w:val="0064525C"/>
    <w:rsid w:val="006453F1"/>
    <w:rsid w:val="0064583A"/>
    <w:rsid w:val="00646237"/>
    <w:rsid w:val="00646449"/>
    <w:rsid w:val="0064673C"/>
    <w:rsid w:val="00646C63"/>
    <w:rsid w:val="00646D80"/>
    <w:rsid w:val="00650900"/>
    <w:rsid w:val="0065103B"/>
    <w:rsid w:val="0065234D"/>
    <w:rsid w:val="00652B1F"/>
    <w:rsid w:val="00652EF7"/>
    <w:rsid w:val="006530A5"/>
    <w:rsid w:val="0065331C"/>
    <w:rsid w:val="00653CD3"/>
    <w:rsid w:val="006540AF"/>
    <w:rsid w:val="00654C41"/>
    <w:rsid w:val="00656453"/>
    <w:rsid w:val="00656D80"/>
    <w:rsid w:val="0066182D"/>
    <w:rsid w:val="00662E2C"/>
    <w:rsid w:val="0066412A"/>
    <w:rsid w:val="006651CC"/>
    <w:rsid w:val="00665DC1"/>
    <w:rsid w:val="00667346"/>
    <w:rsid w:val="00667455"/>
    <w:rsid w:val="00671C68"/>
    <w:rsid w:val="00672B43"/>
    <w:rsid w:val="00673D90"/>
    <w:rsid w:val="0067765A"/>
    <w:rsid w:val="00677C9A"/>
    <w:rsid w:val="006803B1"/>
    <w:rsid w:val="006808AA"/>
    <w:rsid w:val="00681C1D"/>
    <w:rsid w:val="0068344A"/>
    <w:rsid w:val="00683D25"/>
    <w:rsid w:val="00686F02"/>
    <w:rsid w:val="006907C2"/>
    <w:rsid w:val="00692848"/>
    <w:rsid w:val="00692A6A"/>
    <w:rsid w:val="00693508"/>
    <w:rsid w:val="0069408E"/>
    <w:rsid w:val="00694A55"/>
    <w:rsid w:val="00695787"/>
    <w:rsid w:val="00697FBA"/>
    <w:rsid w:val="006A0014"/>
    <w:rsid w:val="006A1078"/>
    <w:rsid w:val="006A183B"/>
    <w:rsid w:val="006A27E9"/>
    <w:rsid w:val="006A29C8"/>
    <w:rsid w:val="006A33B1"/>
    <w:rsid w:val="006A66CE"/>
    <w:rsid w:val="006B0081"/>
    <w:rsid w:val="006B108D"/>
    <w:rsid w:val="006B1D6A"/>
    <w:rsid w:val="006B317B"/>
    <w:rsid w:val="006B5BCF"/>
    <w:rsid w:val="006B5C31"/>
    <w:rsid w:val="006B7030"/>
    <w:rsid w:val="006C137F"/>
    <w:rsid w:val="006C2381"/>
    <w:rsid w:val="006C239A"/>
    <w:rsid w:val="006C3DAE"/>
    <w:rsid w:val="006C5D41"/>
    <w:rsid w:val="006C67B1"/>
    <w:rsid w:val="006C699C"/>
    <w:rsid w:val="006D20C5"/>
    <w:rsid w:val="006D3670"/>
    <w:rsid w:val="006D649F"/>
    <w:rsid w:val="006D6B3B"/>
    <w:rsid w:val="006D6E03"/>
    <w:rsid w:val="006D761E"/>
    <w:rsid w:val="006D774B"/>
    <w:rsid w:val="006E11EC"/>
    <w:rsid w:val="006E522F"/>
    <w:rsid w:val="006E5E6E"/>
    <w:rsid w:val="006E6CF2"/>
    <w:rsid w:val="006E7158"/>
    <w:rsid w:val="006E7766"/>
    <w:rsid w:val="006E7B23"/>
    <w:rsid w:val="006E7BD5"/>
    <w:rsid w:val="006F2679"/>
    <w:rsid w:val="006F3620"/>
    <w:rsid w:val="006F69B8"/>
    <w:rsid w:val="006F7A71"/>
    <w:rsid w:val="007000E4"/>
    <w:rsid w:val="0070203A"/>
    <w:rsid w:val="00705205"/>
    <w:rsid w:val="007054B5"/>
    <w:rsid w:val="00710C2C"/>
    <w:rsid w:val="00712B5D"/>
    <w:rsid w:val="0071496F"/>
    <w:rsid w:val="0071501C"/>
    <w:rsid w:val="00715984"/>
    <w:rsid w:val="007175A7"/>
    <w:rsid w:val="00717F82"/>
    <w:rsid w:val="00721F8E"/>
    <w:rsid w:val="00722DBC"/>
    <w:rsid w:val="00725E8A"/>
    <w:rsid w:val="00725F64"/>
    <w:rsid w:val="007269E8"/>
    <w:rsid w:val="00727140"/>
    <w:rsid w:val="0073077A"/>
    <w:rsid w:val="00734C58"/>
    <w:rsid w:val="00736547"/>
    <w:rsid w:val="00736CBF"/>
    <w:rsid w:val="0073782E"/>
    <w:rsid w:val="00737DC6"/>
    <w:rsid w:val="00740C90"/>
    <w:rsid w:val="00741233"/>
    <w:rsid w:val="00741D52"/>
    <w:rsid w:val="00742C60"/>
    <w:rsid w:val="00743925"/>
    <w:rsid w:val="00747AC7"/>
    <w:rsid w:val="0075006E"/>
    <w:rsid w:val="00750BD4"/>
    <w:rsid w:val="00752303"/>
    <w:rsid w:val="00752417"/>
    <w:rsid w:val="007536BB"/>
    <w:rsid w:val="0075719B"/>
    <w:rsid w:val="00761684"/>
    <w:rsid w:val="007625E0"/>
    <w:rsid w:val="00762D28"/>
    <w:rsid w:val="0076317C"/>
    <w:rsid w:val="0076531C"/>
    <w:rsid w:val="00765322"/>
    <w:rsid w:val="007657C8"/>
    <w:rsid w:val="00765A8B"/>
    <w:rsid w:val="00765E32"/>
    <w:rsid w:val="007670C9"/>
    <w:rsid w:val="00767A86"/>
    <w:rsid w:val="00771B77"/>
    <w:rsid w:val="00771F0C"/>
    <w:rsid w:val="00772FB2"/>
    <w:rsid w:val="0077329F"/>
    <w:rsid w:val="00775FE4"/>
    <w:rsid w:val="0077644A"/>
    <w:rsid w:val="007774A4"/>
    <w:rsid w:val="00777988"/>
    <w:rsid w:val="00782AE3"/>
    <w:rsid w:val="00783B37"/>
    <w:rsid w:val="007846BB"/>
    <w:rsid w:val="0078555E"/>
    <w:rsid w:val="007867B7"/>
    <w:rsid w:val="00786973"/>
    <w:rsid w:val="00792603"/>
    <w:rsid w:val="00793DC7"/>
    <w:rsid w:val="00793E7F"/>
    <w:rsid w:val="00795D8C"/>
    <w:rsid w:val="0079767E"/>
    <w:rsid w:val="00797F77"/>
    <w:rsid w:val="007A0371"/>
    <w:rsid w:val="007A0A95"/>
    <w:rsid w:val="007A1459"/>
    <w:rsid w:val="007A15AF"/>
    <w:rsid w:val="007A1E5F"/>
    <w:rsid w:val="007A43A7"/>
    <w:rsid w:val="007A6AC8"/>
    <w:rsid w:val="007A70B7"/>
    <w:rsid w:val="007A73DA"/>
    <w:rsid w:val="007A7E2A"/>
    <w:rsid w:val="007B08BB"/>
    <w:rsid w:val="007B0DDA"/>
    <w:rsid w:val="007B1040"/>
    <w:rsid w:val="007B264F"/>
    <w:rsid w:val="007B3270"/>
    <w:rsid w:val="007B32AD"/>
    <w:rsid w:val="007B3804"/>
    <w:rsid w:val="007B4AD8"/>
    <w:rsid w:val="007C0449"/>
    <w:rsid w:val="007C4EDE"/>
    <w:rsid w:val="007C53A3"/>
    <w:rsid w:val="007C6391"/>
    <w:rsid w:val="007C73AE"/>
    <w:rsid w:val="007C772C"/>
    <w:rsid w:val="007D0DD2"/>
    <w:rsid w:val="007D14F2"/>
    <w:rsid w:val="007D1B27"/>
    <w:rsid w:val="007D31DF"/>
    <w:rsid w:val="007D3B2B"/>
    <w:rsid w:val="007D4372"/>
    <w:rsid w:val="007D621A"/>
    <w:rsid w:val="007E07F6"/>
    <w:rsid w:val="007E0B78"/>
    <w:rsid w:val="007E1F65"/>
    <w:rsid w:val="007E40F9"/>
    <w:rsid w:val="007E6440"/>
    <w:rsid w:val="007E6953"/>
    <w:rsid w:val="007E7E8F"/>
    <w:rsid w:val="007F046F"/>
    <w:rsid w:val="007F1E2E"/>
    <w:rsid w:val="007F33F6"/>
    <w:rsid w:val="007F354E"/>
    <w:rsid w:val="007F5AF3"/>
    <w:rsid w:val="007F64F8"/>
    <w:rsid w:val="008004A7"/>
    <w:rsid w:val="00806320"/>
    <w:rsid w:val="00806743"/>
    <w:rsid w:val="00811059"/>
    <w:rsid w:val="008111A4"/>
    <w:rsid w:val="00812146"/>
    <w:rsid w:val="00812356"/>
    <w:rsid w:val="00812AF0"/>
    <w:rsid w:val="00814AA4"/>
    <w:rsid w:val="008162AB"/>
    <w:rsid w:val="008164DC"/>
    <w:rsid w:val="00826F54"/>
    <w:rsid w:val="0082757C"/>
    <w:rsid w:val="008318DB"/>
    <w:rsid w:val="00831DFE"/>
    <w:rsid w:val="00833EA9"/>
    <w:rsid w:val="00833ECB"/>
    <w:rsid w:val="00835924"/>
    <w:rsid w:val="00836F23"/>
    <w:rsid w:val="008400C6"/>
    <w:rsid w:val="00840C3D"/>
    <w:rsid w:val="00843B06"/>
    <w:rsid w:val="0084427B"/>
    <w:rsid w:val="008448D1"/>
    <w:rsid w:val="008464A1"/>
    <w:rsid w:val="008523A2"/>
    <w:rsid w:val="00852811"/>
    <w:rsid w:val="00852D70"/>
    <w:rsid w:val="00854994"/>
    <w:rsid w:val="00855748"/>
    <w:rsid w:val="0085719E"/>
    <w:rsid w:val="00862332"/>
    <w:rsid w:val="00862625"/>
    <w:rsid w:val="00863023"/>
    <w:rsid w:val="0086330C"/>
    <w:rsid w:val="00863612"/>
    <w:rsid w:val="00864DCD"/>
    <w:rsid w:val="00864E8D"/>
    <w:rsid w:val="00866016"/>
    <w:rsid w:val="00866455"/>
    <w:rsid w:val="00867B39"/>
    <w:rsid w:val="00871325"/>
    <w:rsid w:val="00871796"/>
    <w:rsid w:val="00871D3E"/>
    <w:rsid w:val="00871F25"/>
    <w:rsid w:val="0087251B"/>
    <w:rsid w:val="00872EB9"/>
    <w:rsid w:val="00873CBF"/>
    <w:rsid w:val="00873F89"/>
    <w:rsid w:val="00874121"/>
    <w:rsid w:val="00874B3B"/>
    <w:rsid w:val="00874C8B"/>
    <w:rsid w:val="00874FC1"/>
    <w:rsid w:val="0087548F"/>
    <w:rsid w:val="00875B21"/>
    <w:rsid w:val="00875EB7"/>
    <w:rsid w:val="00876001"/>
    <w:rsid w:val="00880B88"/>
    <w:rsid w:val="008813AA"/>
    <w:rsid w:val="008838DC"/>
    <w:rsid w:val="0088409E"/>
    <w:rsid w:val="008866E5"/>
    <w:rsid w:val="00886E0E"/>
    <w:rsid w:val="00887FD6"/>
    <w:rsid w:val="008949DC"/>
    <w:rsid w:val="008974D5"/>
    <w:rsid w:val="008976D5"/>
    <w:rsid w:val="008A03A5"/>
    <w:rsid w:val="008A1827"/>
    <w:rsid w:val="008A1F7A"/>
    <w:rsid w:val="008A22E3"/>
    <w:rsid w:val="008A25F7"/>
    <w:rsid w:val="008A39FF"/>
    <w:rsid w:val="008A4CBB"/>
    <w:rsid w:val="008A56E1"/>
    <w:rsid w:val="008A6EDD"/>
    <w:rsid w:val="008A7D75"/>
    <w:rsid w:val="008B2FA7"/>
    <w:rsid w:val="008B30CE"/>
    <w:rsid w:val="008B3805"/>
    <w:rsid w:val="008B412A"/>
    <w:rsid w:val="008B4371"/>
    <w:rsid w:val="008B4553"/>
    <w:rsid w:val="008B5478"/>
    <w:rsid w:val="008B648D"/>
    <w:rsid w:val="008B7549"/>
    <w:rsid w:val="008C2652"/>
    <w:rsid w:val="008C2770"/>
    <w:rsid w:val="008C40CA"/>
    <w:rsid w:val="008C4E2A"/>
    <w:rsid w:val="008C61E0"/>
    <w:rsid w:val="008C6222"/>
    <w:rsid w:val="008C6E51"/>
    <w:rsid w:val="008C7CBC"/>
    <w:rsid w:val="008C7EB1"/>
    <w:rsid w:val="008D088E"/>
    <w:rsid w:val="008D0C2C"/>
    <w:rsid w:val="008D1D80"/>
    <w:rsid w:val="008D7449"/>
    <w:rsid w:val="008D744A"/>
    <w:rsid w:val="008D7F29"/>
    <w:rsid w:val="008E401B"/>
    <w:rsid w:val="008E4FF4"/>
    <w:rsid w:val="008E501B"/>
    <w:rsid w:val="008E5441"/>
    <w:rsid w:val="008E5EC9"/>
    <w:rsid w:val="008E6BB2"/>
    <w:rsid w:val="008F000B"/>
    <w:rsid w:val="008F0361"/>
    <w:rsid w:val="008F04BD"/>
    <w:rsid w:val="008F1825"/>
    <w:rsid w:val="008F2745"/>
    <w:rsid w:val="008F3747"/>
    <w:rsid w:val="008F412A"/>
    <w:rsid w:val="008F45CD"/>
    <w:rsid w:val="008F5820"/>
    <w:rsid w:val="008F689C"/>
    <w:rsid w:val="008F7565"/>
    <w:rsid w:val="008F7C27"/>
    <w:rsid w:val="00900177"/>
    <w:rsid w:val="00901F21"/>
    <w:rsid w:val="009026A5"/>
    <w:rsid w:val="00903DCC"/>
    <w:rsid w:val="0090404F"/>
    <w:rsid w:val="00904D64"/>
    <w:rsid w:val="00905093"/>
    <w:rsid w:val="00905D6F"/>
    <w:rsid w:val="009105D6"/>
    <w:rsid w:val="00912EB1"/>
    <w:rsid w:val="0091498E"/>
    <w:rsid w:val="00916425"/>
    <w:rsid w:val="00920A90"/>
    <w:rsid w:val="00921BC9"/>
    <w:rsid w:val="00921E55"/>
    <w:rsid w:val="009236D6"/>
    <w:rsid w:val="0092608A"/>
    <w:rsid w:val="00926D69"/>
    <w:rsid w:val="009275D2"/>
    <w:rsid w:val="009306AA"/>
    <w:rsid w:val="009310F5"/>
    <w:rsid w:val="00932724"/>
    <w:rsid w:val="0093286D"/>
    <w:rsid w:val="00933241"/>
    <w:rsid w:val="009354F6"/>
    <w:rsid w:val="00936753"/>
    <w:rsid w:val="00936D48"/>
    <w:rsid w:val="009408E1"/>
    <w:rsid w:val="009409A7"/>
    <w:rsid w:val="00941788"/>
    <w:rsid w:val="00941EEA"/>
    <w:rsid w:val="00944F93"/>
    <w:rsid w:val="00946AAA"/>
    <w:rsid w:val="00946DF8"/>
    <w:rsid w:val="00947102"/>
    <w:rsid w:val="00950F0F"/>
    <w:rsid w:val="00951A4F"/>
    <w:rsid w:val="009537DC"/>
    <w:rsid w:val="00954577"/>
    <w:rsid w:val="00954991"/>
    <w:rsid w:val="009551AE"/>
    <w:rsid w:val="0095584F"/>
    <w:rsid w:val="00955B56"/>
    <w:rsid w:val="0095604C"/>
    <w:rsid w:val="00956536"/>
    <w:rsid w:val="00956DE6"/>
    <w:rsid w:val="00957693"/>
    <w:rsid w:val="00957E9F"/>
    <w:rsid w:val="00960221"/>
    <w:rsid w:val="00960624"/>
    <w:rsid w:val="009612A0"/>
    <w:rsid w:val="00961525"/>
    <w:rsid w:val="00961FCE"/>
    <w:rsid w:val="00962A22"/>
    <w:rsid w:val="009636C8"/>
    <w:rsid w:val="00965F0D"/>
    <w:rsid w:val="0096605D"/>
    <w:rsid w:val="0096629D"/>
    <w:rsid w:val="00967449"/>
    <w:rsid w:val="00967814"/>
    <w:rsid w:val="00972537"/>
    <w:rsid w:val="009736F2"/>
    <w:rsid w:val="0097572C"/>
    <w:rsid w:val="00976AA6"/>
    <w:rsid w:val="00976DAB"/>
    <w:rsid w:val="00980981"/>
    <w:rsid w:val="009809DC"/>
    <w:rsid w:val="00980DA7"/>
    <w:rsid w:val="00981B26"/>
    <w:rsid w:val="00983F0C"/>
    <w:rsid w:val="00985D2B"/>
    <w:rsid w:val="00986878"/>
    <w:rsid w:val="009915EA"/>
    <w:rsid w:val="00992F08"/>
    <w:rsid w:val="009949BE"/>
    <w:rsid w:val="00995DC0"/>
    <w:rsid w:val="00995FB7"/>
    <w:rsid w:val="00996883"/>
    <w:rsid w:val="009A09C4"/>
    <w:rsid w:val="009A17A2"/>
    <w:rsid w:val="009A2490"/>
    <w:rsid w:val="009A2534"/>
    <w:rsid w:val="009A2C25"/>
    <w:rsid w:val="009A2D25"/>
    <w:rsid w:val="009A2E9E"/>
    <w:rsid w:val="009A3D29"/>
    <w:rsid w:val="009A4FFA"/>
    <w:rsid w:val="009B0063"/>
    <w:rsid w:val="009B15C4"/>
    <w:rsid w:val="009B3506"/>
    <w:rsid w:val="009B3D38"/>
    <w:rsid w:val="009B44BD"/>
    <w:rsid w:val="009B4A5B"/>
    <w:rsid w:val="009B4A6E"/>
    <w:rsid w:val="009B4C12"/>
    <w:rsid w:val="009B5A8E"/>
    <w:rsid w:val="009B5FDE"/>
    <w:rsid w:val="009B78EA"/>
    <w:rsid w:val="009B7D64"/>
    <w:rsid w:val="009B7EF8"/>
    <w:rsid w:val="009C1005"/>
    <w:rsid w:val="009C13F9"/>
    <w:rsid w:val="009C15DF"/>
    <w:rsid w:val="009C1B5C"/>
    <w:rsid w:val="009C2457"/>
    <w:rsid w:val="009C34A8"/>
    <w:rsid w:val="009C3BE9"/>
    <w:rsid w:val="009C3D8A"/>
    <w:rsid w:val="009C441E"/>
    <w:rsid w:val="009C48EA"/>
    <w:rsid w:val="009C50A5"/>
    <w:rsid w:val="009C5B2F"/>
    <w:rsid w:val="009C639D"/>
    <w:rsid w:val="009C7269"/>
    <w:rsid w:val="009C7B3B"/>
    <w:rsid w:val="009D0C18"/>
    <w:rsid w:val="009D1B3F"/>
    <w:rsid w:val="009D2E97"/>
    <w:rsid w:val="009D3D21"/>
    <w:rsid w:val="009D41FD"/>
    <w:rsid w:val="009D512F"/>
    <w:rsid w:val="009D7030"/>
    <w:rsid w:val="009E14DD"/>
    <w:rsid w:val="009E19C1"/>
    <w:rsid w:val="009E2314"/>
    <w:rsid w:val="009E389F"/>
    <w:rsid w:val="009E39D4"/>
    <w:rsid w:val="009E42F4"/>
    <w:rsid w:val="009E44A9"/>
    <w:rsid w:val="009E4858"/>
    <w:rsid w:val="009E690F"/>
    <w:rsid w:val="009E6992"/>
    <w:rsid w:val="009E7619"/>
    <w:rsid w:val="009F1A08"/>
    <w:rsid w:val="009F3FB3"/>
    <w:rsid w:val="009F478B"/>
    <w:rsid w:val="009F531C"/>
    <w:rsid w:val="009F57AA"/>
    <w:rsid w:val="00A000CE"/>
    <w:rsid w:val="00A00E0F"/>
    <w:rsid w:val="00A01CF1"/>
    <w:rsid w:val="00A04486"/>
    <w:rsid w:val="00A0475B"/>
    <w:rsid w:val="00A06134"/>
    <w:rsid w:val="00A06ABA"/>
    <w:rsid w:val="00A10FF5"/>
    <w:rsid w:val="00A13EE0"/>
    <w:rsid w:val="00A14104"/>
    <w:rsid w:val="00A14333"/>
    <w:rsid w:val="00A17FA7"/>
    <w:rsid w:val="00A20932"/>
    <w:rsid w:val="00A21949"/>
    <w:rsid w:val="00A21E26"/>
    <w:rsid w:val="00A23F15"/>
    <w:rsid w:val="00A24016"/>
    <w:rsid w:val="00A2535E"/>
    <w:rsid w:val="00A26F1D"/>
    <w:rsid w:val="00A26F86"/>
    <w:rsid w:val="00A31309"/>
    <w:rsid w:val="00A327C8"/>
    <w:rsid w:val="00A330DB"/>
    <w:rsid w:val="00A33B2C"/>
    <w:rsid w:val="00A33EA4"/>
    <w:rsid w:val="00A34326"/>
    <w:rsid w:val="00A34A0A"/>
    <w:rsid w:val="00A3528F"/>
    <w:rsid w:val="00A353DC"/>
    <w:rsid w:val="00A362F9"/>
    <w:rsid w:val="00A36B54"/>
    <w:rsid w:val="00A37446"/>
    <w:rsid w:val="00A4064D"/>
    <w:rsid w:val="00A437E6"/>
    <w:rsid w:val="00A43E03"/>
    <w:rsid w:val="00A45263"/>
    <w:rsid w:val="00A453AA"/>
    <w:rsid w:val="00A459CE"/>
    <w:rsid w:val="00A45FA4"/>
    <w:rsid w:val="00A46175"/>
    <w:rsid w:val="00A476F1"/>
    <w:rsid w:val="00A51A26"/>
    <w:rsid w:val="00A52941"/>
    <w:rsid w:val="00A5382F"/>
    <w:rsid w:val="00A542BC"/>
    <w:rsid w:val="00A54EBA"/>
    <w:rsid w:val="00A56E29"/>
    <w:rsid w:val="00A56F90"/>
    <w:rsid w:val="00A57844"/>
    <w:rsid w:val="00A579C6"/>
    <w:rsid w:val="00A62685"/>
    <w:rsid w:val="00A627C3"/>
    <w:rsid w:val="00A6434A"/>
    <w:rsid w:val="00A6439A"/>
    <w:rsid w:val="00A65699"/>
    <w:rsid w:val="00A66B90"/>
    <w:rsid w:val="00A7127B"/>
    <w:rsid w:val="00A71DA3"/>
    <w:rsid w:val="00A74865"/>
    <w:rsid w:val="00A80949"/>
    <w:rsid w:val="00A80A10"/>
    <w:rsid w:val="00A81164"/>
    <w:rsid w:val="00A81FB6"/>
    <w:rsid w:val="00A828E8"/>
    <w:rsid w:val="00A841C9"/>
    <w:rsid w:val="00A84803"/>
    <w:rsid w:val="00A85371"/>
    <w:rsid w:val="00A85B96"/>
    <w:rsid w:val="00A863E9"/>
    <w:rsid w:val="00A86510"/>
    <w:rsid w:val="00A876CD"/>
    <w:rsid w:val="00A90E79"/>
    <w:rsid w:val="00A91A42"/>
    <w:rsid w:val="00A92B4F"/>
    <w:rsid w:val="00A9497B"/>
    <w:rsid w:val="00A9618A"/>
    <w:rsid w:val="00AA09D9"/>
    <w:rsid w:val="00AA1637"/>
    <w:rsid w:val="00AA18C3"/>
    <w:rsid w:val="00AA4396"/>
    <w:rsid w:val="00AA439A"/>
    <w:rsid w:val="00AA6894"/>
    <w:rsid w:val="00AA7910"/>
    <w:rsid w:val="00AA7C95"/>
    <w:rsid w:val="00AB0BB9"/>
    <w:rsid w:val="00AB1091"/>
    <w:rsid w:val="00AB12F3"/>
    <w:rsid w:val="00AB1909"/>
    <w:rsid w:val="00AB486F"/>
    <w:rsid w:val="00AB523B"/>
    <w:rsid w:val="00AB6936"/>
    <w:rsid w:val="00AB6A90"/>
    <w:rsid w:val="00AB6D1B"/>
    <w:rsid w:val="00AB6DCC"/>
    <w:rsid w:val="00AC0376"/>
    <w:rsid w:val="00AC15DD"/>
    <w:rsid w:val="00AC3647"/>
    <w:rsid w:val="00AC3888"/>
    <w:rsid w:val="00AC38BE"/>
    <w:rsid w:val="00AC648B"/>
    <w:rsid w:val="00AC6C36"/>
    <w:rsid w:val="00AD06B5"/>
    <w:rsid w:val="00AD1783"/>
    <w:rsid w:val="00AD5BCD"/>
    <w:rsid w:val="00AD77A9"/>
    <w:rsid w:val="00AE0C36"/>
    <w:rsid w:val="00AE22C7"/>
    <w:rsid w:val="00AE28CF"/>
    <w:rsid w:val="00AE3D70"/>
    <w:rsid w:val="00AE4142"/>
    <w:rsid w:val="00AF045E"/>
    <w:rsid w:val="00AF219D"/>
    <w:rsid w:val="00AF5EE8"/>
    <w:rsid w:val="00B00CF8"/>
    <w:rsid w:val="00B027DD"/>
    <w:rsid w:val="00B02DCF"/>
    <w:rsid w:val="00B0449F"/>
    <w:rsid w:val="00B04664"/>
    <w:rsid w:val="00B04D32"/>
    <w:rsid w:val="00B0602B"/>
    <w:rsid w:val="00B0606E"/>
    <w:rsid w:val="00B12863"/>
    <w:rsid w:val="00B1329D"/>
    <w:rsid w:val="00B13542"/>
    <w:rsid w:val="00B13AAB"/>
    <w:rsid w:val="00B13C60"/>
    <w:rsid w:val="00B14777"/>
    <w:rsid w:val="00B2010D"/>
    <w:rsid w:val="00B20ACB"/>
    <w:rsid w:val="00B25856"/>
    <w:rsid w:val="00B25CD7"/>
    <w:rsid w:val="00B2760C"/>
    <w:rsid w:val="00B30E58"/>
    <w:rsid w:val="00B3183C"/>
    <w:rsid w:val="00B3407E"/>
    <w:rsid w:val="00B36045"/>
    <w:rsid w:val="00B37DFD"/>
    <w:rsid w:val="00B4096C"/>
    <w:rsid w:val="00B41F3F"/>
    <w:rsid w:val="00B423D5"/>
    <w:rsid w:val="00B43D19"/>
    <w:rsid w:val="00B45D2C"/>
    <w:rsid w:val="00B46295"/>
    <w:rsid w:val="00B46649"/>
    <w:rsid w:val="00B466DA"/>
    <w:rsid w:val="00B50539"/>
    <w:rsid w:val="00B52C5F"/>
    <w:rsid w:val="00B53467"/>
    <w:rsid w:val="00B54C8B"/>
    <w:rsid w:val="00B54EA9"/>
    <w:rsid w:val="00B56329"/>
    <w:rsid w:val="00B5641B"/>
    <w:rsid w:val="00B571C2"/>
    <w:rsid w:val="00B5737E"/>
    <w:rsid w:val="00B62CFC"/>
    <w:rsid w:val="00B636FC"/>
    <w:rsid w:val="00B642E6"/>
    <w:rsid w:val="00B64B8E"/>
    <w:rsid w:val="00B66C31"/>
    <w:rsid w:val="00B678E2"/>
    <w:rsid w:val="00B7224C"/>
    <w:rsid w:val="00B72D85"/>
    <w:rsid w:val="00B733DE"/>
    <w:rsid w:val="00B73DC7"/>
    <w:rsid w:val="00B7460B"/>
    <w:rsid w:val="00B7561A"/>
    <w:rsid w:val="00B75752"/>
    <w:rsid w:val="00B75A30"/>
    <w:rsid w:val="00B76793"/>
    <w:rsid w:val="00B76D73"/>
    <w:rsid w:val="00B7703E"/>
    <w:rsid w:val="00B77FDE"/>
    <w:rsid w:val="00B81217"/>
    <w:rsid w:val="00B8311F"/>
    <w:rsid w:val="00B84812"/>
    <w:rsid w:val="00B86C11"/>
    <w:rsid w:val="00B905A0"/>
    <w:rsid w:val="00B90E1D"/>
    <w:rsid w:val="00B92D46"/>
    <w:rsid w:val="00B936C5"/>
    <w:rsid w:val="00B94EF7"/>
    <w:rsid w:val="00B95312"/>
    <w:rsid w:val="00B955FF"/>
    <w:rsid w:val="00B96B63"/>
    <w:rsid w:val="00BA0FBB"/>
    <w:rsid w:val="00BA1966"/>
    <w:rsid w:val="00BA1987"/>
    <w:rsid w:val="00BA2FD9"/>
    <w:rsid w:val="00BA3C26"/>
    <w:rsid w:val="00BA429B"/>
    <w:rsid w:val="00BA4D4E"/>
    <w:rsid w:val="00BA60DF"/>
    <w:rsid w:val="00BA660E"/>
    <w:rsid w:val="00BB3081"/>
    <w:rsid w:val="00BB3496"/>
    <w:rsid w:val="00BB4A32"/>
    <w:rsid w:val="00BB4BAE"/>
    <w:rsid w:val="00BB4BF7"/>
    <w:rsid w:val="00BB64A6"/>
    <w:rsid w:val="00BB6910"/>
    <w:rsid w:val="00BB7500"/>
    <w:rsid w:val="00BC0DEA"/>
    <w:rsid w:val="00BC0ECE"/>
    <w:rsid w:val="00BC0F96"/>
    <w:rsid w:val="00BC15CF"/>
    <w:rsid w:val="00BC16E7"/>
    <w:rsid w:val="00BC1A17"/>
    <w:rsid w:val="00BC22B5"/>
    <w:rsid w:val="00BC32B4"/>
    <w:rsid w:val="00BC3506"/>
    <w:rsid w:val="00BC47FE"/>
    <w:rsid w:val="00BC58B2"/>
    <w:rsid w:val="00BC7C6A"/>
    <w:rsid w:val="00BD08A4"/>
    <w:rsid w:val="00BD2B2E"/>
    <w:rsid w:val="00BD305E"/>
    <w:rsid w:val="00BD3190"/>
    <w:rsid w:val="00BD5A2B"/>
    <w:rsid w:val="00BD6586"/>
    <w:rsid w:val="00BD6A1A"/>
    <w:rsid w:val="00BD7393"/>
    <w:rsid w:val="00BE019A"/>
    <w:rsid w:val="00BE022F"/>
    <w:rsid w:val="00BE06D0"/>
    <w:rsid w:val="00BE0D07"/>
    <w:rsid w:val="00BE39A2"/>
    <w:rsid w:val="00BE3D93"/>
    <w:rsid w:val="00BE60E6"/>
    <w:rsid w:val="00BE7D26"/>
    <w:rsid w:val="00BF0BA1"/>
    <w:rsid w:val="00BF1941"/>
    <w:rsid w:val="00BF1EA6"/>
    <w:rsid w:val="00BF453A"/>
    <w:rsid w:val="00BF4711"/>
    <w:rsid w:val="00BF4B82"/>
    <w:rsid w:val="00BF53CC"/>
    <w:rsid w:val="00BF57DF"/>
    <w:rsid w:val="00BF7C55"/>
    <w:rsid w:val="00BF7EAF"/>
    <w:rsid w:val="00C02C5B"/>
    <w:rsid w:val="00C02D46"/>
    <w:rsid w:val="00C02DA8"/>
    <w:rsid w:val="00C02DE5"/>
    <w:rsid w:val="00C04028"/>
    <w:rsid w:val="00C10FD5"/>
    <w:rsid w:val="00C111A3"/>
    <w:rsid w:val="00C11ADF"/>
    <w:rsid w:val="00C13500"/>
    <w:rsid w:val="00C15089"/>
    <w:rsid w:val="00C1797B"/>
    <w:rsid w:val="00C17AE6"/>
    <w:rsid w:val="00C20383"/>
    <w:rsid w:val="00C205A0"/>
    <w:rsid w:val="00C22A01"/>
    <w:rsid w:val="00C24DF4"/>
    <w:rsid w:val="00C25127"/>
    <w:rsid w:val="00C25C40"/>
    <w:rsid w:val="00C269F9"/>
    <w:rsid w:val="00C27AF9"/>
    <w:rsid w:val="00C348F7"/>
    <w:rsid w:val="00C34B23"/>
    <w:rsid w:val="00C34D44"/>
    <w:rsid w:val="00C35527"/>
    <w:rsid w:val="00C35990"/>
    <w:rsid w:val="00C36654"/>
    <w:rsid w:val="00C36726"/>
    <w:rsid w:val="00C37EC1"/>
    <w:rsid w:val="00C40FC1"/>
    <w:rsid w:val="00C4103D"/>
    <w:rsid w:val="00C4179F"/>
    <w:rsid w:val="00C4210F"/>
    <w:rsid w:val="00C42137"/>
    <w:rsid w:val="00C42B4C"/>
    <w:rsid w:val="00C43B54"/>
    <w:rsid w:val="00C43C27"/>
    <w:rsid w:val="00C477D9"/>
    <w:rsid w:val="00C5320B"/>
    <w:rsid w:val="00C53DCF"/>
    <w:rsid w:val="00C54282"/>
    <w:rsid w:val="00C5428A"/>
    <w:rsid w:val="00C54911"/>
    <w:rsid w:val="00C60563"/>
    <w:rsid w:val="00C61562"/>
    <w:rsid w:val="00C62617"/>
    <w:rsid w:val="00C62EB2"/>
    <w:rsid w:val="00C6494F"/>
    <w:rsid w:val="00C65BE9"/>
    <w:rsid w:val="00C70B7E"/>
    <w:rsid w:val="00C71E09"/>
    <w:rsid w:val="00C72DFE"/>
    <w:rsid w:val="00C73F7F"/>
    <w:rsid w:val="00C74730"/>
    <w:rsid w:val="00C747D2"/>
    <w:rsid w:val="00C74A69"/>
    <w:rsid w:val="00C760AD"/>
    <w:rsid w:val="00C80F4C"/>
    <w:rsid w:val="00C81991"/>
    <w:rsid w:val="00C82B74"/>
    <w:rsid w:val="00C87920"/>
    <w:rsid w:val="00C87A69"/>
    <w:rsid w:val="00C87D3B"/>
    <w:rsid w:val="00C95AD8"/>
    <w:rsid w:val="00C97329"/>
    <w:rsid w:val="00C97C97"/>
    <w:rsid w:val="00C97D90"/>
    <w:rsid w:val="00CA0943"/>
    <w:rsid w:val="00CA1AF2"/>
    <w:rsid w:val="00CA3A19"/>
    <w:rsid w:val="00CA48FA"/>
    <w:rsid w:val="00CA4A50"/>
    <w:rsid w:val="00CB1CCA"/>
    <w:rsid w:val="00CB1CD0"/>
    <w:rsid w:val="00CB2E04"/>
    <w:rsid w:val="00CB5AE2"/>
    <w:rsid w:val="00CB6481"/>
    <w:rsid w:val="00CB6BC4"/>
    <w:rsid w:val="00CB6C53"/>
    <w:rsid w:val="00CB75AE"/>
    <w:rsid w:val="00CC01F8"/>
    <w:rsid w:val="00CC3EE4"/>
    <w:rsid w:val="00CC49D7"/>
    <w:rsid w:val="00CC519E"/>
    <w:rsid w:val="00CC6BC0"/>
    <w:rsid w:val="00CC74AE"/>
    <w:rsid w:val="00CC7EDF"/>
    <w:rsid w:val="00CD1A44"/>
    <w:rsid w:val="00CD2557"/>
    <w:rsid w:val="00CD38D3"/>
    <w:rsid w:val="00CD6622"/>
    <w:rsid w:val="00CD69F9"/>
    <w:rsid w:val="00CE004B"/>
    <w:rsid w:val="00CE1894"/>
    <w:rsid w:val="00CE2972"/>
    <w:rsid w:val="00CE2D2E"/>
    <w:rsid w:val="00CE3F4A"/>
    <w:rsid w:val="00CE48CF"/>
    <w:rsid w:val="00CE7D58"/>
    <w:rsid w:val="00CF1291"/>
    <w:rsid w:val="00CF1B16"/>
    <w:rsid w:val="00CF4FC1"/>
    <w:rsid w:val="00CF5665"/>
    <w:rsid w:val="00CF5D57"/>
    <w:rsid w:val="00CF6023"/>
    <w:rsid w:val="00CF60E0"/>
    <w:rsid w:val="00CF6701"/>
    <w:rsid w:val="00CF6B51"/>
    <w:rsid w:val="00CF7D2F"/>
    <w:rsid w:val="00D003F1"/>
    <w:rsid w:val="00D01938"/>
    <w:rsid w:val="00D025CF"/>
    <w:rsid w:val="00D05C39"/>
    <w:rsid w:val="00D07296"/>
    <w:rsid w:val="00D0786C"/>
    <w:rsid w:val="00D10B26"/>
    <w:rsid w:val="00D11B36"/>
    <w:rsid w:val="00D123AE"/>
    <w:rsid w:val="00D12A0B"/>
    <w:rsid w:val="00D12F1E"/>
    <w:rsid w:val="00D13EAE"/>
    <w:rsid w:val="00D1466C"/>
    <w:rsid w:val="00D150AB"/>
    <w:rsid w:val="00D163B1"/>
    <w:rsid w:val="00D172C2"/>
    <w:rsid w:val="00D21209"/>
    <w:rsid w:val="00D2745F"/>
    <w:rsid w:val="00D307EE"/>
    <w:rsid w:val="00D30900"/>
    <w:rsid w:val="00D335E0"/>
    <w:rsid w:val="00D34C92"/>
    <w:rsid w:val="00D35F35"/>
    <w:rsid w:val="00D36527"/>
    <w:rsid w:val="00D3660E"/>
    <w:rsid w:val="00D36A82"/>
    <w:rsid w:val="00D4042C"/>
    <w:rsid w:val="00D40C14"/>
    <w:rsid w:val="00D40EF7"/>
    <w:rsid w:val="00D41A22"/>
    <w:rsid w:val="00D41F05"/>
    <w:rsid w:val="00D41FC9"/>
    <w:rsid w:val="00D42225"/>
    <w:rsid w:val="00D42A1A"/>
    <w:rsid w:val="00D45D64"/>
    <w:rsid w:val="00D503B3"/>
    <w:rsid w:val="00D52D8A"/>
    <w:rsid w:val="00D53E7C"/>
    <w:rsid w:val="00D54F43"/>
    <w:rsid w:val="00D55AB2"/>
    <w:rsid w:val="00D55E05"/>
    <w:rsid w:val="00D56379"/>
    <w:rsid w:val="00D61BAC"/>
    <w:rsid w:val="00D62BFF"/>
    <w:rsid w:val="00D63588"/>
    <w:rsid w:val="00D636F2"/>
    <w:rsid w:val="00D640BD"/>
    <w:rsid w:val="00D660FF"/>
    <w:rsid w:val="00D66171"/>
    <w:rsid w:val="00D67405"/>
    <w:rsid w:val="00D7168D"/>
    <w:rsid w:val="00D73DC4"/>
    <w:rsid w:val="00D7616A"/>
    <w:rsid w:val="00D768C4"/>
    <w:rsid w:val="00D7722B"/>
    <w:rsid w:val="00D775CC"/>
    <w:rsid w:val="00D8076A"/>
    <w:rsid w:val="00D813B1"/>
    <w:rsid w:val="00D81BAB"/>
    <w:rsid w:val="00D81E82"/>
    <w:rsid w:val="00D81F4D"/>
    <w:rsid w:val="00D82762"/>
    <w:rsid w:val="00D827C7"/>
    <w:rsid w:val="00D829BD"/>
    <w:rsid w:val="00D84965"/>
    <w:rsid w:val="00D84DF1"/>
    <w:rsid w:val="00D85D83"/>
    <w:rsid w:val="00D90532"/>
    <w:rsid w:val="00D91E60"/>
    <w:rsid w:val="00D927D6"/>
    <w:rsid w:val="00D935D0"/>
    <w:rsid w:val="00D94A53"/>
    <w:rsid w:val="00D950D3"/>
    <w:rsid w:val="00D963A9"/>
    <w:rsid w:val="00DA0270"/>
    <w:rsid w:val="00DA0A4A"/>
    <w:rsid w:val="00DA1AB2"/>
    <w:rsid w:val="00DA2ECD"/>
    <w:rsid w:val="00DA3FC4"/>
    <w:rsid w:val="00DA64FD"/>
    <w:rsid w:val="00DA6E07"/>
    <w:rsid w:val="00DA76A2"/>
    <w:rsid w:val="00DB01FD"/>
    <w:rsid w:val="00DB2390"/>
    <w:rsid w:val="00DB30EC"/>
    <w:rsid w:val="00DB3210"/>
    <w:rsid w:val="00DB375D"/>
    <w:rsid w:val="00DB410B"/>
    <w:rsid w:val="00DB4365"/>
    <w:rsid w:val="00DB5F62"/>
    <w:rsid w:val="00DB62FA"/>
    <w:rsid w:val="00DB66ED"/>
    <w:rsid w:val="00DC1951"/>
    <w:rsid w:val="00DC2166"/>
    <w:rsid w:val="00DC3C9E"/>
    <w:rsid w:val="00DC448C"/>
    <w:rsid w:val="00DC5168"/>
    <w:rsid w:val="00DD092E"/>
    <w:rsid w:val="00DD1198"/>
    <w:rsid w:val="00DD121E"/>
    <w:rsid w:val="00DD3874"/>
    <w:rsid w:val="00DD4816"/>
    <w:rsid w:val="00DD4A94"/>
    <w:rsid w:val="00DD5AEA"/>
    <w:rsid w:val="00DE1593"/>
    <w:rsid w:val="00DE165E"/>
    <w:rsid w:val="00DE1A9F"/>
    <w:rsid w:val="00DE20E8"/>
    <w:rsid w:val="00DE2BD2"/>
    <w:rsid w:val="00DE32BA"/>
    <w:rsid w:val="00DE3B71"/>
    <w:rsid w:val="00DE4001"/>
    <w:rsid w:val="00DE4640"/>
    <w:rsid w:val="00DE50ED"/>
    <w:rsid w:val="00DE6FD3"/>
    <w:rsid w:val="00DE7732"/>
    <w:rsid w:val="00DF12D7"/>
    <w:rsid w:val="00DF18F0"/>
    <w:rsid w:val="00DF302E"/>
    <w:rsid w:val="00DF42AC"/>
    <w:rsid w:val="00DF6582"/>
    <w:rsid w:val="00DF7E13"/>
    <w:rsid w:val="00E0009C"/>
    <w:rsid w:val="00E01435"/>
    <w:rsid w:val="00E01BF5"/>
    <w:rsid w:val="00E051AC"/>
    <w:rsid w:val="00E05BE9"/>
    <w:rsid w:val="00E06154"/>
    <w:rsid w:val="00E101A6"/>
    <w:rsid w:val="00E1144F"/>
    <w:rsid w:val="00E11E30"/>
    <w:rsid w:val="00E11EA2"/>
    <w:rsid w:val="00E126BE"/>
    <w:rsid w:val="00E12E94"/>
    <w:rsid w:val="00E1599B"/>
    <w:rsid w:val="00E15B7B"/>
    <w:rsid w:val="00E15ED5"/>
    <w:rsid w:val="00E20187"/>
    <w:rsid w:val="00E203EC"/>
    <w:rsid w:val="00E21059"/>
    <w:rsid w:val="00E21C92"/>
    <w:rsid w:val="00E21E97"/>
    <w:rsid w:val="00E22076"/>
    <w:rsid w:val="00E221BE"/>
    <w:rsid w:val="00E22F3C"/>
    <w:rsid w:val="00E24CE5"/>
    <w:rsid w:val="00E24EBF"/>
    <w:rsid w:val="00E25F3B"/>
    <w:rsid w:val="00E26561"/>
    <w:rsid w:val="00E2658C"/>
    <w:rsid w:val="00E268E5"/>
    <w:rsid w:val="00E26A00"/>
    <w:rsid w:val="00E26DB4"/>
    <w:rsid w:val="00E26F8D"/>
    <w:rsid w:val="00E2761F"/>
    <w:rsid w:val="00E27BD2"/>
    <w:rsid w:val="00E3050A"/>
    <w:rsid w:val="00E307EC"/>
    <w:rsid w:val="00E31448"/>
    <w:rsid w:val="00E34B19"/>
    <w:rsid w:val="00E353BC"/>
    <w:rsid w:val="00E364F6"/>
    <w:rsid w:val="00E37773"/>
    <w:rsid w:val="00E37F05"/>
    <w:rsid w:val="00E413E5"/>
    <w:rsid w:val="00E42DBC"/>
    <w:rsid w:val="00E4308D"/>
    <w:rsid w:val="00E432C0"/>
    <w:rsid w:val="00E441D5"/>
    <w:rsid w:val="00E45FCD"/>
    <w:rsid w:val="00E4762B"/>
    <w:rsid w:val="00E47664"/>
    <w:rsid w:val="00E50935"/>
    <w:rsid w:val="00E52788"/>
    <w:rsid w:val="00E557FE"/>
    <w:rsid w:val="00E55E6E"/>
    <w:rsid w:val="00E570AE"/>
    <w:rsid w:val="00E57D50"/>
    <w:rsid w:val="00E57F6B"/>
    <w:rsid w:val="00E615CA"/>
    <w:rsid w:val="00E618C6"/>
    <w:rsid w:val="00E61D43"/>
    <w:rsid w:val="00E654DC"/>
    <w:rsid w:val="00E679E0"/>
    <w:rsid w:val="00E67FA1"/>
    <w:rsid w:val="00E71A6F"/>
    <w:rsid w:val="00E7265E"/>
    <w:rsid w:val="00E72709"/>
    <w:rsid w:val="00E7330D"/>
    <w:rsid w:val="00E7365D"/>
    <w:rsid w:val="00E7385E"/>
    <w:rsid w:val="00E74695"/>
    <w:rsid w:val="00E75851"/>
    <w:rsid w:val="00E76B5A"/>
    <w:rsid w:val="00E814DA"/>
    <w:rsid w:val="00E81945"/>
    <w:rsid w:val="00E81BB8"/>
    <w:rsid w:val="00E83C31"/>
    <w:rsid w:val="00E86644"/>
    <w:rsid w:val="00E9424F"/>
    <w:rsid w:val="00E95BFE"/>
    <w:rsid w:val="00E96294"/>
    <w:rsid w:val="00E96718"/>
    <w:rsid w:val="00E97AF3"/>
    <w:rsid w:val="00E97CF2"/>
    <w:rsid w:val="00EA03EC"/>
    <w:rsid w:val="00EA225C"/>
    <w:rsid w:val="00EA250A"/>
    <w:rsid w:val="00EA2545"/>
    <w:rsid w:val="00EA2F9A"/>
    <w:rsid w:val="00EA32A5"/>
    <w:rsid w:val="00EA46CC"/>
    <w:rsid w:val="00EA4C33"/>
    <w:rsid w:val="00EA53CD"/>
    <w:rsid w:val="00EA772B"/>
    <w:rsid w:val="00EA7BFA"/>
    <w:rsid w:val="00EB037A"/>
    <w:rsid w:val="00EB1200"/>
    <w:rsid w:val="00EB19A3"/>
    <w:rsid w:val="00EB1E6C"/>
    <w:rsid w:val="00EB2E59"/>
    <w:rsid w:val="00EB2E9B"/>
    <w:rsid w:val="00EB38F5"/>
    <w:rsid w:val="00EC2C64"/>
    <w:rsid w:val="00EC4812"/>
    <w:rsid w:val="00EC55CD"/>
    <w:rsid w:val="00EC7E10"/>
    <w:rsid w:val="00ED15B9"/>
    <w:rsid w:val="00ED18B5"/>
    <w:rsid w:val="00ED280A"/>
    <w:rsid w:val="00ED2F9C"/>
    <w:rsid w:val="00ED3691"/>
    <w:rsid w:val="00ED3898"/>
    <w:rsid w:val="00ED660A"/>
    <w:rsid w:val="00ED717A"/>
    <w:rsid w:val="00EE1580"/>
    <w:rsid w:val="00EE283B"/>
    <w:rsid w:val="00EE4BAE"/>
    <w:rsid w:val="00EE58C1"/>
    <w:rsid w:val="00EE6469"/>
    <w:rsid w:val="00EE7E9C"/>
    <w:rsid w:val="00EF20F7"/>
    <w:rsid w:val="00EF25BA"/>
    <w:rsid w:val="00EF2790"/>
    <w:rsid w:val="00EF3910"/>
    <w:rsid w:val="00EF4316"/>
    <w:rsid w:val="00EF497F"/>
    <w:rsid w:val="00EF63FA"/>
    <w:rsid w:val="00EF6C92"/>
    <w:rsid w:val="00EF7D0D"/>
    <w:rsid w:val="00F02514"/>
    <w:rsid w:val="00F028B8"/>
    <w:rsid w:val="00F05B6B"/>
    <w:rsid w:val="00F11E8B"/>
    <w:rsid w:val="00F11FCC"/>
    <w:rsid w:val="00F12540"/>
    <w:rsid w:val="00F1278B"/>
    <w:rsid w:val="00F159BF"/>
    <w:rsid w:val="00F15BB0"/>
    <w:rsid w:val="00F2233F"/>
    <w:rsid w:val="00F226CE"/>
    <w:rsid w:val="00F24AB1"/>
    <w:rsid w:val="00F2522B"/>
    <w:rsid w:val="00F275DA"/>
    <w:rsid w:val="00F27AA8"/>
    <w:rsid w:val="00F303C7"/>
    <w:rsid w:val="00F30427"/>
    <w:rsid w:val="00F304D9"/>
    <w:rsid w:val="00F30D76"/>
    <w:rsid w:val="00F33D07"/>
    <w:rsid w:val="00F33FD6"/>
    <w:rsid w:val="00F353FE"/>
    <w:rsid w:val="00F354DA"/>
    <w:rsid w:val="00F35F07"/>
    <w:rsid w:val="00F37270"/>
    <w:rsid w:val="00F375FF"/>
    <w:rsid w:val="00F3788F"/>
    <w:rsid w:val="00F37B6D"/>
    <w:rsid w:val="00F37D89"/>
    <w:rsid w:val="00F400F4"/>
    <w:rsid w:val="00F42647"/>
    <w:rsid w:val="00F43CC1"/>
    <w:rsid w:val="00F446E6"/>
    <w:rsid w:val="00F465F8"/>
    <w:rsid w:val="00F46ABE"/>
    <w:rsid w:val="00F46FBE"/>
    <w:rsid w:val="00F472DE"/>
    <w:rsid w:val="00F475FC"/>
    <w:rsid w:val="00F50229"/>
    <w:rsid w:val="00F50B42"/>
    <w:rsid w:val="00F5121D"/>
    <w:rsid w:val="00F513E4"/>
    <w:rsid w:val="00F51AA2"/>
    <w:rsid w:val="00F52598"/>
    <w:rsid w:val="00F53C89"/>
    <w:rsid w:val="00F54C30"/>
    <w:rsid w:val="00F54D3C"/>
    <w:rsid w:val="00F5515A"/>
    <w:rsid w:val="00F60F1F"/>
    <w:rsid w:val="00F61AD2"/>
    <w:rsid w:val="00F634DE"/>
    <w:rsid w:val="00F64A3D"/>
    <w:rsid w:val="00F67613"/>
    <w:rsid w:val="00F70C4C"/>
    <w:rsid w:val="00F71BBA"/>
    <w:rsid w:val="00F7481B"/>
    <w:rsid w:val="00F7535B"/>
    <w:rsid w:val="00F81BAB"/>
    <w:rsid w:val="00F81C2D"/>
    <w:rsid w:val="00F81D23"/>
    <w:rsid w:val="00F81F00"/>
    <w:rsid w:val="00F826BC"/>
    <w:rsid w:val="00F82A3F"/>
    <w:rsid w:val="00F838C7"/>
    <w:rsid w:val="00F84C08"/>
    <w:rsid w:val="00F85E7F"/>
    <w:rsid w:val="00F86316"/>
    <w:rsid w:val="00F91840"/>
    <w:rsid w:val="00F950E3"/>
    <w:rsid w:val="00F95207"/>
    <w:rsid w:val="00F9731F"/>
    <w:rsid w:val="00F97FC2"/>
    <w:rsid w:val="00FA1760"/>
    <w:rsid w:val="00FA17D4"/>
    <w:rsid w:val="00FA69E4"/>
    <w:rsid w:val="00FA7DD7"/>
    <w:rsid w:val="00FB0593"/>
    <w:rsid w:val="00FB0B1F"/>
    <w:rsid w:val="00FB1691"/>
    <w:rsid w:val="00FB1EAB"/>
    <w:rsid w:val="00FB30E4"/>
    <w:rsid w:val="00FB41C6"/>
    <w:rsid w:val="00FB44D2"/>
    <w:rsid w:val="00FB494A"/>
    <w:rsid w:val="00FB6B94"/>
    <w:rsid w:val="00FB742F"/>
    <w:rsid w:val="00FC035F"/>
    <w:rsid w:val="00FC0AFC"/>
    <w:rsid w:val="00FC0EDC"/>
    <w:rsid w:val="00FC23DA"/>
    <w:rsid w:val="00FC32AE"/>
    <w:rsid w:val="00FC4736"/>
    <w:rsid w:val="00FC4EA4"/>
    <w:rsid w:val="00FC527B"/>
    <w:rsid w:val="00FD0C26"/>
    <w:rsid w:val="00FD0E3F"/>
    <w:rsid w:val="00FD37AF"/>
    <w:rsid w:val="00FD4071"/>
    <w:rsid w:val="00FD4E35"/>
    <w:rsid w:val="00FD4FBA"/>
    <w:rsid w:val="00FD5851"/>
    <w:rsid w:val="00FD5CCE"/>
    <w:rsid w:val="00FD6810"/>
    <w:rsid w:val="00FD701D"/>
    <w:rsid w:val="00FD73A2"/>
    <w:rsid w:val="00FE0CCB"/>
    <w:rsid w:val="00FE1638"/>
    <w:rsid w:val="00FE1F7F"/>
    <w:rsid w:val="00FE20F5"/>
    <w:rsid w:val="00FE2635"/>
    <w:rsid w:val="00FE358F"/>
    <w:rsid w:val="00FE36C6"/>
    <w:rsid w:val="00FE69B9"/>
    <w:rsid w:val="00FE7224"/>
    <w:rsid w:val="00FE7505"/>
    <w:rsid w:val="00FF3213"/>
    <w:rsid w:val="00FF42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587000"/>
    <w:pPr>
      <w:jc w:val="both"/>
    </w:pPr>
    <w:rPr>
      <w:szCs w:val="20"/>
      <w:lang w:val="fr-FR" w:eastAsia="fr-FR"/>
    </w:rPr>
  </w:style>
  <w:style w:type="paragraph" w:styleId="Heading1">
    <w:name w:val="heading 1"/>
    <w:aliases w:val="T2STitle1,T2T1"/>
    <w:basedOn w:val="Normal"/>
    <w:next w:val="Normal"/>
    <w:link w:val="Heading1Char"/>
    <w:uiPriority w:val="99"/>
    <w:qFormat/>
    <w:rsid w:val="00E654DC"/>
    <w:pPr>
      <w:keepNext/>
      <w:numPr>
        <w:numId w:val="7"/>
      </w:numPr>
      <w:spacing w:before="480" w:after="240"/>
      <w:jc w:val="left"/>
      <w:outlineLvl w:val="0"/>
    </w:pPr>
    <w:rPr>
      <w:rFonts w:ascii="Arial" w:hAnsi="Arial"/>
      <w:b/>
      <w:sz w:val="36"/>
      <w:lang w:val="en-GB"/>
    </w:rPr>
  </w:style>
  <w:style w:type="paragraph" w:styleId="Heading2">
    <w:name w:val="heading 2"/>
    <w:aliases w:val="T2STitle2"/>
    <w:basedOn w:val="Heading1"/>
    <w:next w:val="Normal"/>
    <w:link w:val="Heading2Char"/>
    <w:uiPriority w:val="99"/>
    <w:qFormat/>
    <w:rsid w:val="00E654DC"/>
    <w:pPr>
      <w:numPr>
        <w:ilvl w:val="1"/>
      </w:numPr>
      <w:spacing w:before="360" w:after="120"/>
      <w:outlineLvl w:val="1"/>
    </w:pPr>
    <w:rPr>
      <w:b w:val="0"/>
      <w:sz w:val="32"/>
    </w:rPr>
  </w:style>
  <w:style w:type="paragraph" w:styleId="Heading3">
    <w:name w:val="heading 3"/>
    <w:aliases w:val="T2STitle3"/>
    <w:basedOn w:val="Heading2"/>
    <w:next w:val="Normal"/>
    <w:link w:val="Heading3Char"/>
    <w:uiPriority w:val="99"/>
    <w:qFormat/>
    <w:rsid w:val="00E654DC"/>
    <w:pPr>
      <w:numPr>
        <w:ilvl w:val="2"/>
      </w:numPr>
      <w:tabs>
        <w:tab w:val="clear" w:pos="2137"/>
        <w:tab w:val="num" w:pos="720"/>
      </w:tabs>
      <w:ind w:left="720"/>
      <w:outlineLvl w:val="2"/>
    </w:pPr>
    <w:rPr>
      <w:b/>
      <w:sz w:val="24"/>
    </w:rPr>
  </w:style>
  <w:style w:type="paragraph" w:styleId="Heading4">
    <w:name w:val="heading 4"/>
    <w:aliases w:val="T2STitle4"/>
    <w:basedOn w:val="Heading3"/>
    <w:next w:val="Normal"/>
    <w:link w:val="Heading4Char"/>
    <w:uiPriority w:val="99"/>
    <w:qFormat/>
    <w:rsid w:val="00E654DC"/>
    <w:pPr>
      <w:numPr>
        <w:ilvl w:val="3"/>
      </w:numPr>
      <w:spacing w:before="240"/>
      <w:outlineLvl w:val="3"/>
    </w:pPr>
    <w:rPr>
      <w:b w:val="0"/>
      <w:sz w:val="22"/>
      <w:u w:val="single"/>
    </w:rPr>
  </w:style>
  <w:style w:type="paragraph" w:styleId="Heading5">
    <w:name w:val="heading 5"/>
    <w:basedOn w:val="Heading4"/>
    <w:link w:val="Heading5Char"/>
    <w:uiPriority w:val="99"/>
    <w:qFormat/>
    <w:rsid w:val="00A06ABA"/>
    <w:pPr>
      <w:numPr>
        <w:ilvl w:val="0"/>
        <w:numId w:val="0"/>
      </w:numPr>
      <w:outlineLvl w:val="4"/>
    </w:pPr>
    <w:rPr>
      <w:rFonts w:ascii="Times New Roman" w:hAnsi="Times New Roman"/>
      <w:b/>
      <w:i/>
    </w:rPr>
  </w:style>
  <w:style w:type="paragraph" w:styleId="Heading6">
    <w:name w:val="heading 6"/>
    <w:basedOn w:val="Normal"/>
    <w:next w:val="Normal"/>
    <w:link w:val="Heading6Char"/>
    <w:uiPriority w:val="99"/>
    <w:qFormat/>
    <w:rsid w:val="00E21059"/>
    <w:pPr>
      <w:keepNext/>
      <w:spacing w:before="240" w:after="120"/>
      <w:ind w:left="284"/>
      <w:outlineLvl w:val="5"/>
    </w:pPr>
    <w:rPr>
      <w:b/>
      <w:bCs/>
      <w:szCs w:val="22"/>
      <w:u w:val="single"/>
      <w:lang w:val="en-GB"/>
    </w:rPr>
  </w:style>
  <w:style w:type="paragraph" w:styleId="Heading7">
    <w:name w:val="heading 7"/>
    <w:basedOn w:val="Normal"/>
    <w:next w:val="Normal"/>
    <w:link w:val="Heading7Char"/>
    <w:uiPriority w:val="99"/>
    <w:qFormat/>
    <w:rsid w:val="00C95AD8"/>
    <w:pPr>
      <w:spacing w:before="240" w:after="60"/>
      <w:ind w:left="709"/>
      <w:outlineLvl w:val="6"/>
    </w:pPr>
    <w:rPr>
      <w:szCs w:val="22"/>
      <w:u w:val="single"/>
      <w:lang w:val="en-GB"/>
    </w:rPr>
  </w:style>
  <w:style w:type="paragraph" w:styleId="Heading8">
    <w:name w:val="heading 8"/>
    <w:basedOn w:val="Normal"/>
    <w:next w:val="Normal"/>
    <w:link w:val="Heading8Char"/>
    <w:uiPriority w:val="99"/>
    <w:qFormat/>
    <w:rsid w:val="00E654DC"/>
    <w:pPr>
      <w:numPr>
        <w:ilvl w:val="7"/>
        <w:numId w:val="7"/>
      </w:numPr>
      <w:spacing w:before="240" w:after="60"/>
      <w:outlineLvl w:val="7"/>
    </w:pPr>
    <w:rPr>
      <w:i/>
      <w:iCs/>
      <w:sz w:val="24"/>
      <w:szCs w:val="24"/>
      <w:lang w:val="en-GB"/>
    </w:rPr>
  </w:style>
  <w:style w:type="paragraph" w:styleId="Heading9">
    <w:name w:val="heading 9"/>
    <w:basedOn w:val="Normal"/>
    <w:next w:val="Normal"/>
    <w:link w:val="Heading9Char"/>
    <w:uiPriority w:val="99"/>
    <w:qFormat/>
    <w:rsid w:val="00E654DC"/>
    <w:pPr>
      <w:numPr>
        <w:ilvl w:val="8"/>
        <w:numId w:val="7"/>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2STitle1 Char,T2T1 Char"/>
    <w:basedOn w:val="DefaultParagraphFont"/>
    <w:link w:val="Heading1"/>
    <w:uiPriority w:val="99"/>
    <w:locked/>
    <w:rsid w:val="00E654DC"/>
    <w:rPr>
      <w:rFonts w:ascii="Arial" w:hAnsi="Arial"/>
      <w:b/>
      <w:sz w:val="36"/>
      <w:szCs w:val="20"/>
      <w:lang w:val="en-GB" w:eastAsia="fr-FR"/>
    </w:rPr>
  </w:style>
  <w:style w:type="character" w:customStyle="1" w:styleId="Heading2Char">
    <w:name w:val="Heading 2 Char"/>
    <w:aliases w:val="T2STitle2 Char"/>
    <w:basedOn w:val="Heading1Char"/>
    <w:link w:val="Heading2"/>
    <w:uiPriority w:val="99"/>
    <w:locked/>
    <w:rsid w:val="00E654DC"/>
    <w:rPr>
      <w:rFonts w:ascii="Arial" w:hAnsi="Arial"/>
      <w:b w:val="0"/>
      <w:sz w:val="32"/>
      <w:szCs w:val="20"/>
      <w:lang w:val="en-GB" w:eastAsia="fr-FR"/>
    </w:rPr>
  </w:style>
  <w:style w:type="character" w:customStyle="1" w:styleId="Heading3Char">
    <w:name w:val="Heading 3 Char"/>
    <w:aliases w:val="T2STitle3 Char"/>
    <w:basedOn w:val="Heading2Char"/>
    <w:link w:val="Heading3"/>
    <w:uiPriority w:val="99"/>
    <w:locked/>
    <w:rsid w:val="00E654DC"/>
    <w:rPr>
      <w:rFonts w:ascii="Arial" w:hAnsi="Arial"/>
      <w:b/>
      <w:sz w:val="24"/>
      <w:szCs w:val="20"/>
      <w:lang w:val="en-GB" w:eastAsia="fr-FR"/>
    </w:rPr>
  </w:style>
  <w:style w:type="character" w:customStyle="1" w:styleId="Heading4Char">
    <w:name w:val="Heading 4 Char"/>
    <w:aliases w:val="T2STitle4 Char"/>
    <w:basedOn w:val="Heading3Char"/>
    <w:link w:val="Heading4"/>
    <w:uiPriority w:val="99"/>
    <w:locked/>
    <w:rsid w:val="00E654DC"/>
    <w:rPr>
      <w:rFonts w:ascii="Arial" w:hAnsi="Arial"/>
      <w:b w:val="0"/>
      <w:sz w:val="24"/>
      <w:szCs w:val="20"/>
      <w:u w:val="single"/>
      <w:lang w:val="en-GB" w:eastAsia="fr-FR"/>
    </w:rPr>
  </w:style>
  <w:style w:type="character" w:customStyle="1" w:styleId="Heading5Char">
    <w:name w:val="Heading 5 Char"/>
    <w:basedOn w:val="DefaultParagraphFont"/>
    <w:link w:val="Heading5"/>
    <w:uiPriority w:val="99"/>
    <w:locked/>
    <w:rsid w:val="00A06ABA"/>
    <w:rPr>
      <w:rFonts w:cs="Times New Roman"/>
      <w:b/>
      <w:i/>
      <w:sz w:val="22"/>
      <w:u w:val="single"/>
      <w:lang w:val="en-GB" w:eastAsia="fr-FR" w:bidi="ar-SA"/>
    </w:rPr>
  </w:style>
  <w:style w:type="character" w:customStyle="1" w:styleId="Heading6Char">
    <w:name w:val="Heading 6 Char"/>
    <w:basedOn w:val="DefaultParagraphFont"/>
    <w:link w:val="Heading6"/>
    <w:uiPriority w:val="99"/>
    <w:semiHidden/>
    <w:locked/>
    <w:rsid w:val="00E21059"/>
    <w:rPr>
      <w:rFonts w:cs="Times New Roman"/>
      <w:b/>
      <w:bCs/>
      <w:sz w:val="22"/>
      <w:szCs w:val="22"/>
      <w:u w:val="single"/>
      <w:lang w:val="en-GB" w:eastAsia="fr-FR" w:bidi="ar-SA"/>
    </w:rPr>
  </w:style>
  <w:style w:type="character" w:customStyle="1" w:styleId="Heading7Char">
    <w:name w:val="Heading 7 Char"/>
    <w:basedOn w:val="DefaultParagraphFont"/>
    <w:link w:val="Heading7"/>
    <w:uiPriority w:val="99"/>
    <w:semiHidden/>
    <w:locked/>
    <w:rsid w:val="00777988"/>
    <w:rPr>
      <w:rFonts w:ascii="Calibri" w:hAnsi="Calibri" w:cs="Times New Roman"/>
      <w:sz w:val="24"/>
      <w:szCs w:val="24"/>
      <w:lang w:val="fr-FR" w:eastAsia="fr-FR"/>
    </w:rPr>
  </w:style>
  <w:style w:type="character" w:customStyle="1" w:styleId="Heading8Char">
    <w:name w:val="Heading 8 Char"/>
    <w:basedOn w:val="DefaultParagraphFont"/>
    <w:link w:val="Heading8"/>
    <w:uiPriority w:val="99"/>
    <w:locked/>
    <w:rsid w:val="00777988"/>
    <w:rPr>
      <w:i/>
      <w:iCs/>
      <w:sz w:val="24"/>
      <w:szCs w:val="24"/>
      <w:lang w:val="en-GB" w:eastAsia="fr-FR"/>
    </w:rPr>
  </w:style>
  <w:style w:type="character" w:customStyle="1" w:styleId="Heading9Char">
    <w:name w:val="Heading 9 Char"/>
    <w:basedOn w:val="DefaultParagraphFont"/>
    <w:link w:val="Heading9"/>
    <w:uiPriority w:val="99"/>
    <w:locked/>
    <w:rsid w:val="00777988"/>
    <w:rPr>
      <w:rFonts w:ascii="Arial" w:hAnsi="Arial" w:cs="Arial"/>
      <w:lang w:val="fr-FR" w:eastAsia="fr-FR"/>
    </w:rPr>
  </w:style>
  <w:style w:type="character" w:styleId="FootnoteReference">
    <w:name w:val="footnote reference"/>
    <w:basedOn w:val="DefaultParagraphFont"/>
    <w:uiPriority w:val="99"/>
    <w:semiHidden/>
    <w:rsid w:val="007A0A95"/>
    <w:rPr>
      <w:rFonts w:ascii="Times New Roman" w:hAnsi="Times New Roman" w:cs="Times New Roman"/>
      <w:position w:val="6"/>
      <w:sz w:val="12"/>
    </w:rPr>
  </w:style>
  <w:style w:type="paragraph" w:styleId="Header">
    <w:name w:val="header"/>
    <w:basedOn w:val="Normal"/>
    <w:link w:val="HeaderChar"/>
    <w:uiPriority w:val="99"/>
    <w:rsid w:val="00C74A69"/>
    <w:pPr>
      <w:tabs>
        <w:tab w:val="center" w:pos="4536"/>
        <w:tab w:val="right" w:pos="9072"/>
      </w:tabs>
    </w:pPr>
  </w:style>
  <w:style w:type="character" w:customStyle="1" w:styleId="HeaderChar">
    <w:name w:val="Header Char"/>
    <w:basedOn w:val="DefaultParagraphFont"/>
    <w:link w:val="Header"/>
    <w:uiPriority w:val="99"/>
    <w:semiHidden/>
    <w:locked/>
    <w:rsid w:val="00777988"/>
    <w:rPr>
      <w:rFonts w:cs="Times New Roman"/>
      <w:sz w:val="20"/>
      <w:szCs w:val="20"/>
      <w:lang w:val="fr-FR" w:eastAsia="fr-FR"/>
    </w:rPr>
  </w:style>
  <w:style w:type="paragraph" w:styleId="FootnoteText">
    <w:name w:val="footnote text"/>
    <w:basedOn w:val="Normal"/>
    <w:link w:val="FootnoteTextChar"/>
    <w:uiPriority w:val="99"/>
    <w:semiHidden/>
    <w:rsid w:val="007A0A95"/>
    <w:pPr>
      <w:spacing w:before="40" w:after="40"/>
      <w:ind w:left="170" w:right="851" w:hanging="170"/>
    </w:pPr>
    <w:rPr>
      <w:sz w:val="16"/>
    </w:rPr>
  </w:style>
  <w:style w:type="character" w:customStyle="1" w:styleId="FootnoteTextChar">
    <w:name w:val="Footnote Text Char"/>
    <w:basedOn w:val="DefaultParagraphFont"/>
    <w:link w:val="FootnoteText"/>
    <w:uiPriority w:val="99"/>
    <w:semiHidden/>
    <w:locked/>
    <w:rsid w:val="00207515"/>
    <w:rPr>
      <w:rFonts w:cs="Times New Roman"/>
      <w:sz w:val="16"/>
      <w:lang w:val="fr-FR" w:eastAsia="fr-FR" w:bidi="ar-SA"/>
    </w:rPr>
  </w:style>
  <w:style w:type="paragraph" w:styleId="Footer">
    <w:name w:val="footer"/>
    <w:basedOn w:val="Normal"/>
    <w:link w:val="FooterChar"/>
    <w:uiPriority w:val="99"/>
    <w:rsid w:val="007A0A95"/>
    <w:pPr>
      <w:pBdr>
        <w:top w:val="single" w:sz="6" w:space="2" w:color="auto"/>
      </w:pBdr>
      <w:tabs>
        <w:tab w:val="right" w:pos="8222"/>
      </w:tabs>
    </w:pPr>
    <w:rPr>
      <w:rFonts w:ascii="Arial" w:hAnsi="Arial"/>
      <w:sz w:val="18"/>
    </w:rPr>
  </w:style>
  <w:style w:type="character" w:customStyle="1" w:styleId="FooterChar">
    <w:name w:val="Footer Char"/>
    <w:basedOn w:val="DefaultParagraphFont"/>
    <w:link w:val="Footer"/>
    <w:uiPriority w:val="99"/>
    <w:semiHidden/>
    <w:locked/>
    <w:rsid w:val="00BD305E"/>
    <w:rPr>
      <w:rFonts w:ascii="Arial" w:hAnsi="Arial" w:cs="Times New Roman"/>
      <w:sz w:val="18"/>
      <w:lang w:val="fr-FR" w:eastAsia="fr-FR" w:bidi="ar-SA"/>
    </w:rPr>
  </w:style>
  <w:style w:type="paragraph" w:styleId="TOC1">
    <w:name w:val="toc 1"/>
    <w:basedOn w:val="Normal"/>
    <w:next w:val="Normal"/>
    <w:autoRedefine/>
    <w:uiPriority w:val="39"/>
    <w:rsid w:val="007A0A95"/>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uiPriority w:val="39"/>
    <w:rsid w:val="00443E4E"/>
    <w:pPr>
      <w:tabs>
        <w:tab w:val="left" w:pos="1560"/>
        <w:tab w:val="right" w:leader="dot" w:pos="8222"/>
      </w:tabs>
      <w:spacing w:after="60"/>
      <w:ind w:left="1134" w:right="851" w:hanging="397"/>
      <w:jc w:val="left"/>
    </w:pPr>
    <w:rPr>
      <w:rFonts w:ascii="Arial" w:hAnsi="Arial"/>
      <w:caps/>
      <w:noProof/>
      <w:sz w:val="20"/>
    </w:rPr>
  </w:style>
  <w:style w:type="paragraph" w:styleId="TOC3">
    <w:name w:val="toc 3"/>
    <w:basedOn w:val="Normal"/>
    <w:next w:val="Normal"/>
    <w:autoRedefine/>
    <w:uiPriority w:val="39"/>
    <w:rsid w:val="007A0A95"/>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uiPriority w:val="39"/>
    <w:rsid w:val="007A0A95"/>
    <w:pPr>
      <w:tabs>
        <w:tab w:val="right" w:leader="dot" w:pos="8222"/>
      </w:tabs>
      <w:spacing w:after="60"/>
      <w:ind w:left="2552" w:right="851" w:hanging="624"/>
      <w:jc w:val="left"/>
    </w:pPr>
    <w:rPr>
      <w:sz w:val="20"/>
    </w:rPr>
  </w:style>
  <w:style w:type="paragraph" w:styleId="TOC5">
    <w:name w:val="toc 5"/>
    <w:basedOn w:val="Normal"/>
    <w:next w:val="Normal"/>
    <w:autoRedefine/>
    <w:uiPriority w:val="99"/>
    <w:semiHidden/>
    <w:rsid w:val="007A0A95"/>
    <w:pPr>
      <w:tabs>
        <w:tab w:val="right" w:leader="dot" w:pos="8222"/>
      </w:tabs>
      <w:ind w:left="2381" w:right="851" w:hanging="113"/>
      <w:jc w:val="left"/>
    </w:pPr>
    <w:rPr>
      <w:sz w:val="20"/>
    </w:rPr>
  </w:style>
  <w:style w:type="paragraph" w:styleId="Caption">
    <w:name w:val="caption"/>
    <w:basedOn w:val="Normal"/>
    <w:next w:val="Normal"/>
    <w:uiPriority w:val="99"/>
    <w:qFormat/>
    <w:rsid w:val="007A0A95"/>
    <w:rPr>
      <w:rFonts w:ascii="Arial" w:hAnsi="Arial"/>
      <w:b/>
      <w:sz w:val="20"/>
    </w:rPr>
  </w:style>
  <w:style w:type="paragraph" w:customStyle="1" w:styleId="T2Base">
    <w:name w:val="T2Base"/>
    <w:link w:val="T2BaseCar"/>
    <w:uiPriority w:val="99"/>
    <w:rsid w:val="00207515"/>
    <w:pPr>
      <w:spacing w:before="60" w:after="60" w:line="320" w:lineRule="atLeast"/>
      <w:jc w:val="both"/>
    </w:pPr>
    <w:rPr>
      <w:rFonts w:ascii="Tahoma" w:hAnsi="Tahoma"/>
      <w:sz w:val="20"/>
      <w:szCs w:val="20"/>
      <w:lang w:val="en-GB" w:eastAsia="fr-FR"/>
    </w:rPr>
  </w:style>
  <w:style w:type="character" w:customStyle="1" w:styleId="T2BaseCar">
    <w:name w:val="T2Base Car"/>
    <w:basedOn w:val="DefaultParagraphFont"/>
    <w:link w:val="T2Base"/>
    <w:uiPriority w:val="99"/>
    <w:locked/>
    <w:rsid w:val="00207515"/>
    <w:rPr>
      <w:rFonts w:ascii="Tahoma" w:hAnsi="Tahoma" w:cs="Times New Roman"/>
      <w:lang w:val="en-GB" w:eastAsia="fr-FR" w:bidi="ar-SA"/>
    </w:rPr>
  </w:style>
  <w:style w:type="paragraph" w:customStyle="1" w:styleId="T2BaseArray">
    <w:name w:val="T2BaseArray"/>
    <w:basedOn w:val="T2Base"/>
    <w:link w:val="T2BaseArrayCar"/>
    <w:uiPriority w:val="99"/>
    <w:rsid w:val="000E446B"/>
    <w:pPr>
      <w:spacing w:line="240" w:lineRule="auto"/>
      <w:ind w:left="35" w:hanging="35"/>
    </w:pPr>
    <w:rPr>
      <w:sz w:val="18"/>
      <w:szCs w:val="18"/>
    </w:rPr>
  </w:style>
  <w:style w:type="character" w:customStyle="1" w:styleId="T2BaseArrayCar">
    <w:name w:val="T2BaseArray Car"/>
    <w:basedOn w:val="T2BaseCar"/>
    <w:link w:val="T2BaseArray"/>
    <w:uiPriority w:val="99"/>
    <w:locked/>
    <w:rsid w:val="000E446B"/>
    <w:rPr>
      <w:rFonts w:ascii="Tahoma" w:hAnsi="Tahoma" w:cs="Times New Roman"/>
      <w:sz w:val="18"/>
      <w:szCs w:val="18"/>
      <w:lang w:val="en-GB" w:eastAsia="fr-FR" w:bidi="ar-SA"/>
    </w:rPr>
  </w:style>
  <w:style w:type="paragraph" w:customStyle="1" w:styleId="T2TitleArray">
    <w:name w:val="T2TitleArray"/>
    <w:basedOn w:val="T2BaseArray"/>
    <w:next w:val="T2BaseArray"/>
    <w:link w:val="T2TitleArrayCar"/>
    <w:uiPriority w:val="99"/>
    <w:rsid w:val="00207515"/>
    <w:pPr>
      <w:keepNext/>
      <w:tabs>
        <w:tab w:val="left" w:pos="2127"/>
      </w:tabs>
      <w:ind w:left="-70" w:firstLine="1"/>
      <w:jc w:val="center"/>
    </w:pPr>
    <w:rPr>
      <w:rFonts w:cs="Tahoma"/>
      <w:b/>
      <w:smallCaps/>
      <w:noProof/>
    </w:rPr>
  </w:style>
  <w:style w:type="character" w:customStyle="1" w:styleId="T2TitleArrayCar">
    <w:name w:val="T2TitleArray Car"/>
    <w:basedOn w:val="T2BaseArrayCar"/>
    <w:link w:val="T2TitleArray"/>
    <w:uiPriority w:val="99"/>
    <w:locked/>
    <w:rsid w:val="00207515"/>
    <w:rPr>
      <w:rFonts w:ascii="Tahoma" w:hAnsi="Tahoma" w:cs="Tahoma"/>
      <w:b/>
      <w:smallCaps/>
      <w:noProof/>
      <w:sz w:val="18"/>
      <w:szCs w:val="18"/>
      <w:lang w:val="en-GB" w:eastAsia="fr-FR" w:bidi="ar-SA"/>
    </w:rPr>
  </w:style>
  <w:style w:type="paragraph" w:customStyle="1" w:styleId="T2Head">
    <w:name w:val="T2Head"/>
    <w:basedOn w:val="T2Base"/>
    <w:link w:val="T2HeadCar"/>
    <w:uiPriority w:val="99"/>
    <w:rsid w:val="00207515"/>
    <w:pPr>
      <w:spacing w:line="240" w:lineRule="auto"/>
      <w:jc w:val="center"/>
    </w:pPr>
    <w:rPr>
      <w:sz w:val="18"/>
    </w:rPr>
  </w:style>
  <w:style w:type="character" w:customStyle="1" w:styleId="T2HeadCar">
    <w:name w:val="T2Head Car"/>
    <w:basedOn w:val="T2BaseCar"/>
    <w:link w:val="T2Head"/>
    <w:uiPriority w:val="99"/>
    <w:locked/>
    <w:rsid w:val="00207515"/>
    <w:rPr>
      <w:rFonts w:ascii="Tahoma" w:hAnsi="Tahoma" w:cs="Times New Roman"/>
      <w:sz w:val="18"/>
      <w:lang w:val="en-GB" w:eastAsia="fr-FR" w:bidi="ar-SA"/>
    </w:rPr>
  </w:style>
  <w:style w:type="paragraph" w:customStyle="1" w:styleId="T2DOCTitle">
    <w:name w:val="T2DOCTitle"/>
    <w:basedOn w:val="T2Base"/>
    <w:uiPriority w:val="99"/>
    <w:rsid w:val="00207515"/>
    <w:pPr>
      <w:spacing w:after="320" w:line="240" w:lineRule="auto"/>
      <w:jc w:val="center"/>
    </w:pPr>
    <w:rPr>
      <w:b/>
      <w:sz w:val="32"/>
    </w:rPr>
  </w:style>
  <w:style w:type="paragraph" w:customStyle="1" w:styleId="T2DOCSubject">
    <w:name w:val="T2DOCSubject"/>
    <w:basedOn w:val="T2DOCTitle"/>
    <w:uiPriority w:val="99"/>
    <w:rsid w:val="00207515"/>
    <w:rPr>
      <w:sz w:val="24"/>
    </w:rPr>
  </w:style>
  <w:style w:type="paragraph" w:customStyle="1" w:styleId="T2DOCSubSubject">
    <w:name w:val="T2DOCSubSubject"/>
    <w:basedOn w:val="T2DOCSubject"/>
    <w:uiPriority w:val="99"/>
    <w:rsid w:val="00207515"/>
  </w:style>
  <w:style w:type="paragraph" w:customStyle="1" w:styleId="T2DOCVersion">
    <w:name w:val="T2DOCVersion"/>
    <w:basedOn w:val="Normal"/>
    <w:uiPriority w:val="99"/>
    <w:rsid w:val="00207515"/>
    <w:pPr>
      <w:numPr>
        <w:numId w:val="1"/>
      </w:numPr>
      <w:pBdr>
        <w:bottom w:val="single" w:sz="8" w:space="1" w:color="808080"/>
      </w:pBdr>
      <w:spacing w:before="60" w:after="120" w:line="360" w:lineRule="auto"/>
      <w:ind w:left="2835" w:right="2835"/>
      <w:jc w:val="center"/>
    </w:pPr>
    <w:rPr>
      <w:rFonts w:ascii="Tahoma" w:hAnsi="Tahoma"/>
      <w:sz w:val="20"/>
      <w:u w:val="single"/>
      <w:lang w:val="en-GB"/>
    </w:rPr>
  </w:style>
  <w:style w:type="paragraph" w:customStyle="1" w:styleId="T2Bullet2Array">
    <w:name w:val="T2Bullet2Array"/>
    <w:basedOn w:val="Normal"/>
    <w:uiPriority w:val="99"/>
    <w:rsid w:val="00346B93"/>
    <w:pPr>
      <w:numPr>
        <w:numId w:val="5"/>
      </w:numPr>
      <w:tabs>
        <w:tab w:val="num" w:pos="999"/>
      </w:tabs>
      <w:suppressAutoHyphens/>
      <w:spacing w:before="40" w:after="40" w:line="360" w:lineRule="auto"/>
    </w:pPr>
    <w:rPr>
      <w:rFonts w:ascii="Tahoma" w:hAnsi="Tahoma"/>
      <w:sz w:val="18"/>
      <w:szCs w:val="18"/>
      <w:lang w:val="en-GB"/>
    </w:rPr>
  </w:style>
  <w:style w:type="paragraph" w:customStyle="1" w:styleId="OpenIssue">
    <w:name w:val="OpenIssue"/>
    <w:basedOn w:val="T2BaseBeforeTable"/>
    <w:uiPriority w:val="99"/>
    <w:rsid w:val="00183922"/>
    <w:pPr>
      <w:pBdr>
        <w:top w:val="single" w:sz="6" w:space="4" w:color="C0C0C0"/>
        <w:left w:val="single" w:sz="6" w:space="4" w:color="C0C0C0"/>
        <w:bottom w:val="single" w:sz="6" w:space="10" w:color="C0C0C0"/>
        <w:right w:val="single" w:sz="6" w:space="4" w:color="C0C0C0"/>
      </w:pBdr>
      <w:spacing w:before="240"/>
      <w:jc w:val="left"/>
    </w:pPr>
    <w:rPr>
      <w:color w:val="333399"/>
    </w:rPr>
  </w:style>
  <w:style w:type="paragraph" w:customStyle="1" w:styleId="T2Bullet1">
    <w:name w:val="T2Bullet1"/>
    <w:basedOn w:val="T2Base"/>
    <w:link w:val="T2Bullet1Car"/>
    <w:uiPriority w:val="99"/>
    <w:rsid w:val="00BD305E"/>
    <w:pPr>
      <w:numPr>
        <w:numId w:val="2"/>
      </w:numPr>
      <w:tabs>
        <w:tab w:val="num" w:pos="709"/>
      </w:tabs>
      <w:suppressAutoHyphens/>
      <w:ind w:left="709" w:hanging="283"/>
    </w:pPr>
  </w:style>
  <w:style w:type="character" w:customStyle="1" w:styleId="T2Bullet1Car">
    <w:name w:val="T2Bullet1 Car"/>
    <w:basedOn w:val="DefaultParagraphFont"/>
    <w:link w:val="T2Bullet1"/>
    <w:uiPriority w:val="99"/>
    <w:locked/>
    <w:rsid w:val="00BD305E"/>
    <w:rPr>
      <w:rFonts w:ascii="Tahoma" w:hAnsi="Tahoma"/>
      <w:sz w:val="20"/>
      <w:szCs w:val="20"/>
      <w:lang w:val="en-GB" w:eastAsia="fr-FR"/>
    </w:rPr>
  </w:style>
  <w:style w:type="character" w:customStyle="1" w:styleId="RefUR">
    <w:name w:val="RefUR"/>
    <w:basedOn w:val="DefaultParagraphFont"/>
    <w:uiPriority w:val="99"/>
    <w:rsid w:val="00BD305E"/>
    <w:rPr>
      <w:rFonts w:cs="Times New Roman"/>
      <w:b/>
      <w:bCs/>
    </w:rPr>
  </w:style>
  <w:style w:type="paragraph" w:customStyle="1" w:styleId="T2Bullet2">
    <w:name w:val="T2Bullet2"/>
    <w:basedOn w:val="T2Bullet1"/>
    <w:link w:val="T2Bullet2Car"/>
    <w:uiPriority w:val="99"/>
    <w:rsid w:val="00BD305E"/>
    <w:pPr>
      <w:numPr>
        <w:ilvl w:val="1"/>
        <w:numId w:val="3"/>
      </w:numPr>
      <w:ind w:left="1434" w:hanging="357"/>
    </w:pPr>
  </w:style>
  <w:style w:type="character" w:customStyle="1" w:styleId="T2Bullet2Car">
    <w:name w:val="T2Bullet2 Car"/>
    <w:basedOn w:val="T2Bullet1Car"/>
    <w:link w:val="T2Bullet2"/>
    <w:uiPriority w:val="99"/>
    <w:locked/>
    <w:rsid w:val="00BD305E"/>
    <w:rPr>
      <w:rFonts w:ascii="Tahoma" w:hAnsi="Tahoma"/>
      <w:sz w:val="20"/>
      <w:szCs w:val="20"/>
      <w:lang w:val="en-GB" w:eastAsia="fr-FR"/>
    </w:rPr>
  </w:style>
  <w:style w:type="character" w:customStyle="1" w:styleId="Titre4Car">
    <w:name w:val="Titre 4 Car"/>
    <w:basedOn w:val="DefaultParagraphFont"/>
    <w:uiPriority w:val="99"/>
    <w:rsid w:val="00BD305E"/>
    <w:rPr>
      <w:rFonts w:ascii="Arial" w:hAnsi="Arial" w:cs="Times New Roman"/>
      <w:sz w:val="22"/>
      <w:u w:val="single"/>
      <w:lang w:val="fr-FR" w:eastAsia="fr-FR" w:bidi="ar-SA"/>
    </w:rPr>
  </w:style>
  <w:style w:type="paragraph" w:customStyle="1" w:styleId="T2Bullet1Suite">
    <w:name w:val="T2Bullet1Suite"/>
    <w:basedOn w:val="T2Base"/>
    <w:link w:val="T2Bullet1SuiteCar"/>
    <w:uiPriority w:val="99"/>
    <w:rsid w:val="00BD305E"/>
    <w:pPr>
      <w:spacing w:line="360" w:lineRule="auto"/>
      <w:ind w:left="709"/>
    </w:pPr>
  </w:style>
  <w:style w:type="character" w:customStyle="1" w:styleId="T2Bullet1SuiteCar">
    <w:name w:val="T2Bullet1Suite Car"/>
    <w:basedOn w:val="T2BaseCar"/>
    <w:link w:val="T2Bullet1Suite"/>
    <w:uiPriority w:val="99"/>
    <w:locked/>
    <w:rsid w:val="00BD305E"/>
    <w:rPr>
      <w:rFonts w:ascii="Tahoma" w:hAnsi="Tahoma" w:cs="Times New Roman"/>
      <w:lang w:val="en-GB" w:eastAsia="fr-FR" w:bidi="ar-SA"/>
    </w:rPr>
  </w:style>
  <w:style w:type="paragraph" w:customStyle="1" w:styleId="FunctionSubSubTitle">
    <w:name w:val="FunctionSubSubTitle"/>
    <w:basedOn w:val="Normal"/>
    <w:link w:val="FunctionSubSubTitleCar"/>
    <w:uiPriority w:val="99"/>
    <w:rsid w:val="00BD305E"/>
    <w:pPr>
      <w:keepNext/>
      <w:spacing w:before="60" w:after="60" w:line="320" w:lineRule="atLeast"/>
      <w:outlineLvl w:val="5"/>
    </w:pPr>
    <w:rPr>
      <w:rFonts w:ascii="Tahoma" w:hAnsi="Tahoma"/>
      <w:sz w:val="20"/>
      <w:u w:val="single"/>
      <w:lang w:val="en-GB"/>
    </w:rPr>
  </w:style>
  <w:style w:type="character" w:customStyle="1" w:styleId="FunctionSubSubTitleCar">
    <w:name w:val="FunctionSubSubTitle Car"/>
    <w:basedOn w:val="DefaultParagraphFont"/>
    <w:link w:val="FunctionSubSubTitle"/>
    <w:uiPriority w:val="99"/>
    <w:locked/>
    <w:rsid w:val="00BD305E"/>
    <w:rPr>
      <w:rFonts w:ascii="Tahoma" w:hAnsi="Tahoma" w:cs="Times New Roman"/>
      <w:u w:val="single"/>
      <w:lang w:val="en-GB" w:eastAsia="fr-FR" w:bidi="ar-SA"/>
    </w:rPr>
  </w:style>
  <w:style w:type="paragraph" w:customStyle="1" w:styleId="FunctionTitle">
    <w:name w:val="FunctionTitle"/>
    <w:basedOn w:val="Heading4"/>
    <w:link w:val="FunctionTitleChar"/>
    <w:uiPriority w:val="99"/>
    <w:rsid w:val="00BD305E"/>
    <w:pPr>
      <w:numPr>
        <w:numId w:val="0"/>
      </w:numPr>
      <w:spacing w:before="120"/>
    </w:pPr>
    <w:rPr>
      <w:b/>
    </w:rPr>
  </w:style>
  <w:style w:type="character" w:customStyle="1" w:styleId="FunctionTitleChar">
    <w:name w:val="FunctionTitle Char"/>
    <w:basedOn w:val="Heading3Char"/>
    <w:link w:val="FunctionTitle"/>
    <w:uiPriority w:val="99"/>
    <w:locked/>
    <w:rsid w:val="00BD305E"/>
    <w:rPr>
      <w:rFonts w:ascii="Arial" w:hAnsi="Arial" w:cs="Times New Roman"/>
      <w:b/>
      <w:sz w:val="22"/>
      <w:szCs w:val="20"/>
      <w:u w:val="single"/>
      <w:lang w:val="en-GB" w:eastAsia="fr-FR"/>
    </w:rPr>
  </w:style>
  <w:style w:type="paragraph" w:styleId="BalloonText">
    <w:name w:val="Balloon Text"/>
    <w:basedOn w:val="Normal"/>
    <w:link w:val="BalloonTextChar"/>
    <w:uiPriority w:val="99"/>
    <w:semiHidden/>
    <w:rsid w:val="00BD305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D305E"/>
    <w:rPr>
      <w:rFonts w:ascii="Tahoma" w:hAnsi="Tahoma" w:cs="Tahoma"/>
      <w:sz w:val="16"/>
      <w:szCs w:val="16"/>
      <w:lang w:val="fr-FR" w:eastAsia="fr-FR" w:bidi="ar-SA"/>
    </w:rPr>
  </w:style>
  <w:style w:type="paragraph" w:customStyle="1" w:styleId="T2BaseBeforeTable">
    <w:name w:val="T2BaseBeforeTable"/>
    <w:basedOn w:val="T2Base"/>
    <w:link w:val="T2BaseBeforeTableCar"/>
    <w:uiPriority w:val="99"/>
    <w:rsid w:val="00BD305E"/>
    <w:pPr>
      <w:keepNext/>
      <w:spacing w:after="240"/>
    </w:pPr>
  </w:style>
  <w:style w:type="character" w:customStyle="1" w:styleId="T2BaseBeforeTableCar">
    <w:name w:val="T2BaseBeforeTable Car"/>
    <w:basedOn w:val="T2BaseCar"/>
    <w:link w:val="T2BaseBeforeTable"/>
    <w:uiPriority w:val="99"/>
    <w:locked/>
    <w:rsid w:val="00BD305E"/>
    <w:rPr>
      <w:rFonts w:ascii="Tahoma" w:hAnsi="Tahoma" w:cs="Times New Roman"/>
      <w:lang w:val="en-GB" w:eastAsia="fr-FR" w:bidi="ar-SA"/>
    </w:rPr>
  </w:style>
  <w:style w:type="paragraph" w:customStyle="1" w:styleId="T2Bullet3">
    <w:name w:val="T2Bullet3"/>
    <w:basedOn w:val="T2Bullet2"/>
    <w:uiPriority w:val="99"/>
    <w:rsid w:val="00BD305E"/>
    <w:pPr>
      <w:numPr>
        <w:ilvl w:val="0"/>
        <w:numId w:val="0"/>
      </w:numPr>
      <w:tabs>
        <w:tab w:val="num" w:pos="851"/>
        <w:tab w:val="num" w:pos="2268"/>
      </w:tabs>
      <w:ind w:left="2268" w:hanging="851"/>
    </w:pPr>
  </w:style>
  <w:style w:type="paragraph" w:customStyle="1" w:styleId="T2Foot">
    <w:name w:val="T2Foot"/>
    <w:basedOn w:val="T2Base"/>
    <w:uiPriority w:val="99"/>
    <w:rsid w:val="00BD305E"/>
    <w:pPr>
      <w:pBdr>
        <w:top w:val="single" w:sz="12" w:space="2" w:color="808080"/>
      </w:pBdr>
      <w:spacing w:line="240" w:lineRule="auto"/>
    </w:pPr>
  </w:style>
  <w:style w:type="paragraph" w:customStyle="1" w:styleId="T2Bullet1Array">
    <w:name w:val="T2Bullet1Array"/>
    <w:basedOn w:val="T2BaseArray"/>
    <w:uiPriority w:val="99"/>
    <w:rsid w:val="00BD305E"/>
    <w:pPr>
      <w:numPr>
        <w:numId w:val="4"/>
      </w:numPr>
      <w:suppressAutoHyphens/>
      <w:spacing w:before="40" w:after="40" w:line="360" w:lineRule="auto"/>
    </w:pPr>
  </w:style>
  <w:style w:type="paragraph" w:customStyle="1" w:styleId="FunctionSubTitle">
    <w:name w:val="FunctionSubTitle"/>
    <w:basedOn w:val="T2Base"/>
    <w:link w:val="FunctionSubTitleCar"/>
    <w:uiPriority w:val="99"/>
    <w:rsid w:val="00BD305E"/>
    <w:pPr>
      <w:keepNext/>
    </w:pPr>
    <w:rPr>
      <w:i/>
      <w:iCs/>
      <w:u w:val="single"/>
    </w:rPr>
  </w:style>
  <w:style w:type="character" w:customStyle="1" w:styleId="FunctionSubTitleCar">
    <w:name w:val="FunctionSubTitle Car"/>
    <w:basedOn w:val="T2BaseCar"/>
    <w:link w:val="FunctionSubTitle"/>
    <w:uiPriority w:val="99"/>
    <w:locked/>
    <w:rsid w:val="00BD305E"/>
    <w:rPr>
      <w:rFonts w:ascii="Tahoma" w:hAnsi="Tahoma" w:cs="Times New Roman"/>
      <w:i/>
      <w:iCs/>
      <w:u w:val="single"/>
      <w:lang w:val="en-GB" w:eastAsia="fr-FR" w:bidi="ar-SA"/>
    </w:rPr>
  </w:style>
  <w:style w:type="character" w:styleId="Hyperlink">
    <w:name w:val="Hyperlink"/>
    <w:basedOn w:val="DefaultParagraphFont"/>
    <w:uiPriority w:val="99"/>
    <w:rsid w:val="00BD305E"/>
    <w:rPr>
      <w:rFonts w:ascii="Tahoma" w:hAnsi="Tahoma" w:cs="Times New Roman"/>
      <w:color w:val="0000FF"/>
      <w:u w:val="single"/>
      <w:lang w:val="en-GB" w:eastAsia="fr-FR" w:bidi="ar-SA"/>
    </w:rPr>
  </w:style>
  <w:style w:type="paragraph" w:customStyle="1" w:styleId="CharCharCharCharCharChar">
    <w:name w:val="Char Char Char Char Char Char"/>
    <w:basedOn w:val="Normal"/>
    <w:uiPriority w:val="99"/>
    <w:semiHidden/>
    <w:rsid w:val="00BD305E"/>
    <w:pPr>
      <w:widowControl w:val="0"/>
      <w:adjustRightInd w:val="0"/>
      <w:spacing w:before="120" w:after="160" w:line="240" w:lineRule="exact"/>
      <w:contextualSpacing/>
      <w:jc w:val="left"/>
      <w:textAlignment w:val="baseline"/>
    </w:pPr>
    <w:rPr>
      <w:rFonts w:eastAsia="SimSun"/>
      <w:lang w:val="en-US" w:eastAsia="en-US"/>
    </w:rPr>
  </w:style>
  <w:style w:type="paragraph" w:customStyle="1" w:styleId="Content">
    <w:name w:val="Content"/>
    <w:basedOn w:val="T2Base"/>
    <w:uiPriority w:val="99"/>
    <w:rsid w:val="00CF6023"/>
    <w:rPr>
      <w:color w:val="0000FF"/>
    </w:rPr>
  </w:style>
  <w:style w:type="paragraph" w:customStyle="1" w:styleId="T2Bullet2Suite">
    <w:name w:val="T2Bullet2Suite"/>
    <w:basedOn w:val="T2Bullet2"/>
    <w:uiPriority w:val="99"/>
    <w:rsid w:val="00BD305E"/>
    <w:pPr>
      <w:numPr>
        <w:ilvl w:val="0"/>
        <w:numId w:val="0"/>
      </w:numPr>
      <w:ind w:left="1418"/>
    </w:pPr>
  </w:style>
  <w:style w:type="paragraph" w:customStyle="1" w:styleId="T2DocFootnote">
    <w:name w:val="T2DocFootnote"/>
    <w:basedOn w:val="T2Base"/>
    <w:link w:val="T2DocFootnoteCar"/>
    <w:uiPriority w:val="99"/>
    <w:rsid w:val="00BD305E"/>
    <w:pPr>
      <w:spacing w:before="40" w:after="40" w:line="240" w:lineRule="auto"/>
      <w:ind w:left="170" w:right="851"/>
    </w:pPr>
    <w:rPr>
      <w:sz w:val="14"/>
    </w:rPr>
  </w:style>
  <w:style w:type="character" w:customStyle="1" w:styleId="T2DocFootnoteCar">
    <w:name w:val="T2DocFootnote Car"/>
    <w:basedOn w:val="T2BaseCar"/>
    <w:link w:val="T2DocFootnote"/>
    <w:uiPriority w:val="99"/>
    <w:locked/>
    <w:rsid w:val="00BD305E"/>
    <w:rPr>
      <w:rFonts w:ascii="Tahoma" w:hAnsi="Tahoma" w:cs="Times New Roman"/>
      <w:sz w:val="14"/>
      <w:lang w:val="en-GB" w:eastAsia="fr-FR" w:bidi="ar-SA"/>
    </w:rPr>
  </w:style>
  <w:style w:type="paragraph" w:styleId="DocumentMap">
    <w:name w:val="Document Map"/>
    <w:basedOn w:val="Normal"/>
    <w:link w:val="DocumentMapChar"/>
    <w:uiPriority w:val="99"/>
    <w:semiHidden/>
    <w:rsid w:val="00BD305E"/>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777988"/>
    <w:rPr>
      <w:rFonts w:cs="Times New Roman"/>
      <w:sz w:val="2"/>
      <w:lang w:val="fr-FR" w:eastAsia="fr-FR"/>
    </w:rPr>
  </w:style>
  <w:style w:type="paragraph" w:styleId="CommentText">
    <w:name w:val="annotation text"/>
    <w:basedOn w:val="Normal"/>
    <w:link w:val="CommentTextChar"/>
    <w:uiPriority w:val="99"/>
    <w:semiHidden/>
    <w:rsid w:val="00BD305E"/>
    <w:rPr>
      <w:sz w:val="20"/>
    </w:rPr>
  </w:style>
  <w:style w:type="character" w:customStyle="1" w:styleId="CommentTextChar">
    <w:name w:val="Comment Text Char"/>
    <w:basedOn w:val="DefaultParagraphFont"/>
    <w:link w:val="CommentText"/>
    <w:uiPriority w:val="99"/>
    <w:semiHidden/>
    <w:locked/>
    <w:rsid w:val="004650D1"/>
    <w:rPr>
      <w:rFonts w:cs="Times New Roman"/>
      <w:lang w:val="fr-FR" w:eastAsia="fr-FR"/>
    </w:rPr>
  </w:style>
  <w:style w:type="paragraph" w:styleId="TOC9">
    <w:name w:val="toc 9"/>
    <w:basedOn w:val="Normal"/>
    <w:next w:val="Normal"/>
    <w:autoRedefine/>
    <w:uiPriority w:val="99"/>
    <w:semiHidden/>
    <w:rsid w:val="00BD305E"/>
    <w:pPr>
      <w:jc w:val="left"/>
    </w:pPr>
  </w:style>
  <w:style w:type="paragraph" w:styleId="Index5">
    <w:name w:val="index 5"/>
    <w:basedOn w:val="Normal"/>
    <w:next w:val="Normal"/>
    <w:autoRedefine/>
    <w:uiPriority w:val="99"/>
    <w:semiHidden/>
    <w:rsid w:val="00BD305E"/>
    <w:pPr>
      <w:ind w:left="1100" w:hanging="220"/>
      <w:jc w:val="left"/>
    </w:pPr>
    <w:rPr>
      <w:sz w:val="20"/>
      <w:szCs w:val="24"/>
    </w:rPr>
  </w:style>
  <w:style w:type="paragraph" w:styleId="Index1">
    <w:name w:val="index 1"/>
    <w:basedOn w:val="Normal"/>
    <w:next w:val="Normal"/>
    <w:uiPriority w:val="99"/>
    <w:semiHidden/>
    <w:rsid w:val="00422342"/>
    <w:pPr>
      <w:tabs>
        <w:tab w:val="right" w:leader="dot" w:pos="9062"/>
      </w:tabs>
      <w:ind w:left="220" w:hanging="220"/>
      <w:jc w:val="left"/>
    </w:pPr>
    <w:rPr>
      <w:rFonts w:ascii="Tahoma" w:hAnsi="Tahoma" w:cs="Tahoma"/>
      <w:noProof/>
      <w:sz w:val="20"/>
      <w:szCs w:val="24"/>
    </w:rPr>
  </w:style>
  <w:style w:type="paragraph" w:styleId="Index2">
    <w:name w:val="index 2"/>
    <w:basedOn w:val="Normal"/>
    <w:next w:val="Normal"/>
    <w:autoRedefine/>
    <w:uiPriority w:val="99"/>
    <w:semiHidden/>
    <w:rsid w:val="00BD305E"/>
    <w:pPr>
      <w:ind w:left="440" w:hanging="220"/>
      <w:jc w:val="left"/>
    </w:pPr>
    <w:rPr>
      <w:sz w:val="20"/>
      <w:szCs w:val="24"/>
    </w:rPr>
  </w:style>
  <w:style w:type="paragraph" w:styleId="Index3">
    <w:name w:val="index 3"/>
    <w:basedOn w:val="Normal"/>
    <w:next w:val="Normal"/>
    <w:autoRedefine/>
    <w:uiPriority w:val="99"/>
    <w:semiHidden/>
    <w:rsid w:val="00BD305E"/>
    <w:pPr>
      <w:ind w:left="660" w:hanging="220"/>
      <w:jc w:val="left"/>
    </w:pPr>
    <w:rPr>
      <w:sz w:val="20"/>
      <w:szCs w:val="24"/>
    </w:rPr>
  </w:style>
  <w:style w:type="paragraph" w:styleId="Index4">
    <w:name w:val="index 4"/>
    <w:basedOn w:val="Normal"/>
    <w:next w:val="Normal"/>
    <w:autoRedefine/>
    <w:uiPriority w:val="99"/>
    <w:semiHidden/>
    <w:rsid w:val="00BD305E"/>
    <w:pPr>
      <w:ind w:left="880" w:hanging="220"/>
      <w:jc w:val="left"/>
    </w:pPr>
    <w:rPr>
      <w:sz w:val="20"/>
      <w:szCs w:val="24"/>
    </w:rPr>
  </w:style>
  <w:style w:type="paragraph" w:styleId="Index6">
    <w:name w:val="index 6"/>
    <w:basedOn w:val="Normal"/>
    <w:next w:val="Normal"/>
    <w:autoRedefine/>
    <w:uiPriority w:val="99"/>
    <w:semiHidden/>
    <w:rsid w:val="00BD305E"/>
    <w:pPr>
      <w:ind w:left="1320" w:hanging="220"/>
      <w:jc w:val="left"/>
    </w:pPr>
    <w:rPr>
      <w:sz w:val="20"/>
      <w:szCs w:val="24"/>
    </w:rPr>
  </w:style>
  <w:style w:type="paragraph" w:styleId="Index7">
    <w:name w:val="index 7"/>
    <w:basedOn w:val="Normal"/>
    <w:next w:val="Normal"/>
    <w:autoRedefine/>
    <w:uiPriority w:val="99"/>
    <w:semiHidden/>
    <w:rsid w:val="00BD305E"/>
    <w:pPr>
      <w:ind w:left="1540" w:hanging="220"/>
      <w:jc w:val="left"/>
    </w:pPr>
    <w:rPr>
      <w:sz w:val="20"/>
      <w:szCs w:val="24"/>
    </w:rPr>
  </w:style>
  <w:style w:type="paragraph" w:styleId="Index8">
    <w:name w:val="index 8"/>
    <w:basedOn w:val="Normal"/>
    <w:next w:val="Normal"/>
    <w:autoRedefine/>
    <w:uiPriority w:val="99"/>
    <w:semiHidden/>
    <w:rsid w:val="00BD305E"/>
    <w:pPr>
      <w:ind w:left="1760" w:hanging="220"/>
      <w:jc w:val="left"/>
    </w:pPr>
    <w:rPr>
      <w:sz w:val="20"/>
      <w:szCs w:val="24"/>
    </w:rPr>
  </w:style>
  <w:style w:type="paragraph" w:styleId="Index9">
    <w:name w:val="index 9"/>
    <w:basedOn w:val="Normal"/>
    <w:next w:val="Normal"/>
    <w:autoRedefine/>
    <w:uiPriority w:val="99"/>
    <w:semiHidden/>
    <w:rsid w:val="00BD305E"/>
    <w:pPr>
      <w:ind w:left="1980" w:hanging="220"/>
      <w:jc w:val="left"/>
    </w:pPr>
    <w:rPr>
      <w:sz w:val="20"/>
      <w:szCs w:val="24"/>
    </w:rPr>
  </w:style>
  <w:style w:type="paragraph" w:styleId="IndexHeading">
    <w:name w:val="index heading"/>
    <w:basedOn w:val="Normal"/>
    <w:next w:val="Index1"/>
    <w:uiPriority w:val="99"/>
    <w:semiHidden/>
    <w:rsid w:val="00BD305E"/>
    <w:pPr>
      <w:jc w:val="left"/>
    </w:pPr>
    <w:rPr>
      <w:sz w:val="20"/>
      <w:szCs w:val="24"/>
    </w:rPr>
  </w:style>
  <w:style w:type="paragraph" w:styleId="CommentSubject">
    <w:name w:val="annotation subject"/>
    <w:basedOn w:val="CommentText"/>
    <w:next w:val="CommentText"/>
    <w:link w:val="CommentSubjectChar"/>
    <w:uiPriority w:val="99"/>
    <w:semiHidden/>
    <w:rsid w:val="00BD305E"/>
    <w:rPr>
      <w:b/>
      <w:bCs/>
    </w:rPr>
  </w:style>
  <w:style w:type="character" w:customStyle="1" w:styleId="CommentSubjectChar">
    <w:name w:val="Comment Subject Char"/>
    <w:basedOn w:val="CommentTextChar"/>
    <w:link w:val="CommentSubject"/>
    <w:uiPriority w:val="99"/>
    <w:semiHidden/>
    <w:locked/>
    <w:rsid w:val="00777988"/>
    <w:rPr>
      <w:rFonts w:cs="Times New Roman"/>
      <w:b/>
      <w:bCs/>
      <w:sz w:val="20"/>
      <w:szCs w:val="20"/>
      <w:lang w:val="fr-FR" w:eastAsia="fr-FR"/>
    </w:rPr>
  </w:style>
  <w:style w:type="paragraph" w:styleId="TOC6">
    <w:name w:val="toc 6"/>
    <w:basedOn w:val="Normal"/>
    <w:next w:val="Normal"/>
    <w:autoRedefine/>
    <w:uiPriority w:val="99"/>
    <w:semiHidden/>
    <w:rsid w:val="00BD305E"/>
    <w:pPr>
      <w:jc w:val="left"/>
    </w:pPr>
  </w:style>
  <w:style w:type="paragraph" w:styleId="TOC7">
    <w:name w:val="toc 7"/>
    <w:basedOn w:val="Normal"/>
    <w:next w:val="Normal"/>
    <w:autoRedefine/>
    <w:uiPriority w:val="99"/>
    <w:semiHidden/>
    <w:rsid w:val="00BD305E"/>
    <w:pPr>
      <w:jc w:val="left"/>
    </w:pPr>
  </w:style>
  <w:style w:type="paragraph" w:styleId="TOC8">
    <w:name w:val="toc 8"/>
    <w:basedOn w:val="Normal"/>
    <w:next w:val="Normal"/>
    <w:autoRedefine/>
    <w:uiPriority w:val="99"/>
    <w:semiHidden/>
    <w:rsid w:val="00BD305E"/>
    <w:pPr>
      <w:jc w:val="left"/>
    </w:pPr>
  </w:style>
  <w:style w:type="paragraph" w:customStyle="1" w:styleId="CharCharCharCharCharChar1">
    <w:name w:val="Char Char Char Char Char Char1"/>
    <w:basedOn w:val="Normal"/>
    <w:uiPriority w:val="99"/>
    <w:semiHidden/>
    <w:rsid w:val="00BD305E"/>
    <w:pPr>
      <w:widowControl w:val="0"/>
      <w:adjustRightInd w:val="0"/>
      <w:spacing w:before="120" w:after="160" w:line="240" w:lineRule="exact"/>
      <w:contextualSpacing/>
      <w:jc w:val="left"/>
      <w:textAlignment w:val="baseline"/>
    </w:pPr>
    <w:rPr>
      <w:rFonts w:eastAsia="SimSun"/>
      <w:szCs w:val="22"/>
      <w:lang w:val="en-US" w:eastAsia="en-US"/>
    </w:rPr>
  </w:style>
  <w:style w:type="paragraph" w:customStyle="1" w:styleId="ContentBullet">
    <w:name w:val="ContentBullet"/>
    <w:basedOn w:val="Content"/>
    <w:uiPriority w:val="99"/>
    <w:rsid w:val="00CF6023"/>
    <w:pPr>
      <w:numPr>
        <w:numId w:val="6"/>
      </w:numPr>
    </w:pPr>
  </w:style>
  <w:style w:type="table" w:styleId="TableGrid">
    <w:name w:val="Table Grid"/>
    <w:basedOn w:val="TableNormal"/>
    <w:uiPriority w:val="99"/>
    <w:rsid w:val="00A353DC"/>
    <w:pPr>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FD4071"/>
    <w:rPr>
      <w:rFonts w:cs="Times New Roman"/>
      <w:sz w:val="16"/>
      <w:szCs w:val="16"/>
    </w:rPr>
  </w:style>
  <w:style w:type="paragraph" w:styleId="NormalWeb">
    <w:name w:val="Normal (Web)"/>
    <w:basedOn w:val="Normal"/>
    <w:uiPriority w:val="99"/>
    <w:rsid w:val="00096BD6"/>
    <w:pPr>
      <w:spacing w:before="100" w:beforeAutospacing="1" w:after="100" w:afterAutospacing="1"/>
      <w:jc w:val="left"/>
    </w:pPr>
    <w:rPr>
      <w:sz w:val="24"/>
      <w:szCs w:val="24"/>
      <w:lang w:val="es-ES_tradnl" w:eastAsia="es-ES_tradnl"/>
    </w:rPr>
  </w:style>
  <w:style w:type="character" w:customStyle="1" w:styleId="RefFlowName">
    <w:name w:val="RefFlowName"/>
    <w:uiPriority w:val="99"/>
    <w:rsid w:val="0045029A"/>
    <w:rPr>
      <w:rFonts w:ascii="Tahoma" w:hAnsi="Tahoma"/>
      <w:i/>
    </w:rPr>
  </w:style>
  <w:style w:type="paragraph" w:styleId="Revision">
    <w:name w:val="Revision"/>
    <w:hidden/>
    <w:uiPriority w:val="99"/>
    <w:semiHidden/>
    <w:rsid w:val="00A6434A"/>
    <w:rPr>
      <w:szCs w:val="20"/>
      <w:lang w:val="fr-FR" w:eastAsia="fr-FR"/>
    </w:rPr>
  </w:style>
  <w:style w:type="paragraph" w:customStyle="1" w:styleId="Default">
    <w:name w:val="Default"/>
    <w:uiPriority w:val="99"/>
    <w:rsid w:val="002B1B3A"/>
    <w:pPr>
      <w:autoSpaceDE w:val="0"/>
      <w:autoSpaceDN w:val="0"/>
      <w:adjustRightInd w:val="0"/>
    </w:pPr>
    <w:rPr>
      <w:rFonts w:ascii="Tahoma" w:hAnsi="Tahoma" w:cs="Tahoma"/>
      <w:color w:val="000000"/>
      <w:sz w:val="24"/>
      <w:szCs w:val="24"/>
      <w:lang w:val="es-ES_tradnl" w:eastAsia="es-ES_tradnl"/>
    </w:rPr>
  </w:style>
  <w:style w:type="paragraph" w:styleId="EndnoteText">
    <w:name w:val="endnote text"/>
    <w:basedOn w:val="Normal"/>
    <w:link w:val="EndnoteTextChar"/>
    <w:uiPriority w:val="99"/>
    <w:semiHidden/>
    <w:rsid w:val="0046556D"/>
    <w:rPr>
      <w:sz w:val="20"/>
    </w:rPr>
  </w:style>
  <w:style w:type="character" w:customStyle="1" w:styleId="EndnoteTextChar">
    <w:name w:val="Endnote Text Char"/>
    <w:basedOn w:val="DefaultParagraphFont"/>
    <w:link w:val="EndnoteText"/>
    <w:uiPriority w:val="99"/>
    <w:semiHidden/>
    <w:locked/>
    <w:rsid w:val="0046556D"/>
    <w:rPr>
      <w:rFonts w:cs="Times New Roman"/>
      <w:lang w:val="fr-FR" w:eastAsia="fr-FR"/>
    </w:rPr>
  </w:style>
  <w:style w:type="paragraph" w:styleId="TOCHeading">
    <w:name w:val="TOC Heading"/>
    <w:basedOn w:val="Heading1"/>
    <w:next w:val="Normal"/>
    <w:uiPriority w:val="99"/>
    <w:qFormat/>
    <w:rsid w:val="006B7030"/>
    <w:pPr>
      <w:keepLines/>
      <w:numPr>
        <w:numId w:val="0"/>
      </w:numPr>
      <w:spacing w:after="0" w:line="276" w:lineRule="auto"/>
      <w:outlineLvl w:val="9"/>
    </w:pPr>
    <w:rPr>
      <w:rFonts w:ascii="Cambria" w:hAnsi="Cambria"/>
      <w:bCs/>
      <w:color w:val="365F91"/>
      <w:sz w:val="28"/>
      <w:szCs w:val="28"/>
      <w:lang w:val="de-DE" w:eastAsia="en-US"/>
    </w:rPr>
  </w:style>
  <w:style w:type="paragraph" w:customStyle="1" w:styleId="Tableau">
    <w:name w:val="Tableau"/>
    <w:basedOn w:val="Normal"/>
    <w:link w:val="TableauCar"/>
    <w:uiPriority w:val="99"/>
    <w:rsid w:val="00B96B63"/>
    <w:pPr>
      <w:jc w:val="left"/>
    </w:pPr>
    <w:rPr>
      <w:rFonts w:ascii="Tahoma" w:hAnsi="Tahoma" w:cs="Vrinda"/>
      <w:sz w:val="18"/>
      <w:szCs w:val="24"/>
    </w:rPr>
  </w:style>
  <w:style w:type="character" w:customStyle="1" w:styleId="TableauCar">
    <w:name w:val="Tableau Car"/>
    <w:basedOn w:val="DefaultParagraphFont"/>
    <w:link w:val="Tableau"/>
    <w:uiPriority w:val="99"/>
    <w:locked/>
    <w:rsid w:val="00B96B63"/>
    <w:rPr>
      <w:rFonts w:ascii="Tahoma" w:hAnsi="Tahoma" w:cs="Vrinda"/>
      <w:sz w:val="24"/>
      <w:szCs w:val="24"/>
      <w:lang w:val="fr-FR" w:eastAsia="fr-FR"/>
    </w:rPr>
  </w:style>
  <w:style w:type="paragraph" w:styleId="ListParagraph">
    <w:name w:val="List Paragraph"/>
    <w:basedOn w:val="Normal"/>
    <w:uiPriority w:val="99"/>
    <w:qFormat/>
    <w:rsid w:val="00B96B63"/>
    <w:pPr>
      <w:ind w:left="720"/>
      <w:contextualSpacing/>
    </w:pPr>
  </w:style>
  <w:style w:type="paragraph" w:customStyle="1" w:styleId="Aufzhlungszeichen3">
    <w:name w:val="Aufzählungszeichen3"/>
    <w:basedOn w:val="Normal"/>
    <w:uiPriority w:val="99"/>
    <w:rsid w:val="00B46295"/>
    <w:pPr>
      <w:numPr>
        <w:numId w:val="10"/>
      </w:numPr>
      <w:spacing w:after="120" w:line="240" w:lineRule="exact"/>
      <w:jc w:val="left"/>
    </w:pPr>
    <w:rPr>
      <w:rFonts w:ascii="Arial" w:hAnsi="Arial"/>
      <w:lang w:val="de-DE" w:eastAsia="de-DE"/>
    </w:rPr>
  </w:style>
  <w:style w:type="character" w:customStyle="1" w:styleId="f5">
    <w:name w:val="f5"/>
    <w:basedOn w:val="DefaultParagraphFont"/>
    <w:uiPriority w:val="99"/>
    <w:rsid w:val="00DE4001"/>
    <w:rPr>
      <w:rFonts w:cs="Times New Roman"/>
    </w:rPr>
  </w:style>
  <w:style w:type="character" w:styleId="FollowedHyperlink">
    <w:name w:val="FollowedHyperlink"/>
    <w:basedOn w:val="DefaultParagraphFont"/>
    <w:uiPriority w:val="99"/>
    <w:semiHidden/>
    <w:rsid w:val="001C11EB"/>
    <w:rPr>
      <w:rFonts w:cs="Times New Roman"/>
      <w:color w:val="800080"/>
      <w:u w:val="single"/>
    </w:rPr>
  </w:style>
  <w:style w:type="paragraph" w:customStyle="1" w:styleId="EinfacheAufzhlung">
    <w:name w:val="Einfache Aufzählung"/>
    <w:basedOn w:val="Normal"/>
    <w:uiPriority w:val="99"/>
    <w:rsid w:val="00793E7F"/>
    <w:pPr>
      <w:numPr>
        <w:ilvl w:val="1"/>
        <w:numId w:val="12"/>
      </w:numPr>
    </w:pPr>
    <w:rPr>
      <w:rFonts w:ascii="Times" w:hAnsi="Times"/>
    </w:rPr>
  </w:style>
  <w:style w:type="character" w:customStyle="1" w:styleId="w30">
    <w:name w:val="w30"/>
    <w:basedOn w:val="DefaultParagraphFont"/>
    <w:uiPriority w:val="99"/>
    <w:rsid w:val="000B5FBC"/>
    <w:rPr>
      <w:rFonts w:cs="Times New Roman"/>
    </w:rPr>
  </w:style>
  <w:style w:type="paragraph" w:customStyle="1" w:styleId="ListParagraph1">
    <w:name w:val="List Paragraph1"/>
    <w:basedOn w:val="Normal"/>
    <w:uiPriority w:val="99"/>
    <w:rsid w:val="00D61B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587000"/>
    <w:pPr>
      <w:jc w:val="both"/>
    </w:pPr>
    <w:rPr>
      <w:szCs w:val="20"/>
      <w:lang w:val="fr-FR" w:eastAsia="fr-FR"/>
    </w:rPr>
  </w:style>
  <w:style w:type="paragraph" w:styleId="Heading1">
    <w:name w:val="heading 1"/>
    <w:aliases w:val="T2STitle1,T2T1"/>
    <w:basedOn w:val="Normal"/>
    <w:next w:val="Normal"/>
    <w:link w:val="Heading1Char"/>
    <w:uiPriority w:val="99"/>
    <w:qFormat/>
    <w:rsid w:val="00E654DC"/>
    <w:pPr>
      <w:keepNext/>
      <w:numPr>
        <w:numId w:val="7"/>
      </w:numPr>
      <w:spacing w:before="480" w:after="240"/>
      <w:jc w:val="left"/>
      <w:outlineLvl w:val="0"/>
    </w:pPr>
    <w:rPr>
      <w:rFonts w:ascii="Arial" w:hAnsi="Arial"/>
      <w:b/>
      <w:sz w:val="36"/>
      <w:lang w:val="en-GB"/>
    </w:rPr>
  </w:style>
  <w:style w:type="paragraph" w:styleId="Heading2">
    <w:name w:val="heading 2"/>
    <w:aliases w:val="T2STitle2"/>
    <w:basedOn w:val="Heading1"/>
    <w:next w:val="Normal"/>
    <w:link w:val="Heading2Char"/>
    <w:uiPriority w:val="99"/>
    <w:qFormat/>
    <w:rsid w:val="00E654DC"/>
    <w:pPr>
      <w:numPr>
        <w:ilvl w:val="1"/>
      </w:numPr>
      <w:spacing w:before="360" w:after="120"/>
      <w:outlineLvl w:val="1"/>
    </w:pPr>
    <w:rPr>
      <w:b w:val="0"/>
      <w:sz w:val="32"/>
    </w:rPr>
  </w:style>
  <w:style w:type="paragraph" w:styleId="Heading3">
    <w:name w:val="heading 3"/>
    <w:aliases w:val="T2STitle3"/>
    <w:basedOn w:val="Heading2"/>
    <w:next w:val="Normal"/>
    <w:link w:val="Heading3Char"/>
    <w:uiPriority w:val="99"/>
    <w:qFormat/>
    <w:rsid w:val="00E654DC"/>
    <w:pPr>
      <w:numPr>
        <w:ilvl w:val="2"/>
      </w:numPr>
      <w:tabs>
        <w:tab w:val="clear" w:pos="2137"/>
        <w:tab w:val="num" w:pos="720"/>
      </w:tabs>
      <w:ind w:left="720"/>
      <w:outlineLvl w:val="2"/>
    </w:pPr>
    <w:rPr>
      <w:b/>
      <w:sz w:val="24"/>
    </w:rPr>
  </w:style>
  <w:style w:type="paragraph" w:styleId="Heading4">
    <w:name w:val="heading 4"/>
    <w:aliases w:val="T2STitle4"/>
    <w:basedOn w:val="Heading3"/>
    <w:next w:val="Normal"/>
    <w:link w:val="Heading4Char"/>
    <w:uiPriority w:val="99"/>
    <w:qFormat/>
    <w:rsid w:val="00E654DC"/>
    <w:pPr>
      <w:numPr>
        <w:ilvl w:val="3"/>
      </w:numPr>
      <w:spacing w:before="240"/>
      <w:outlineLvl w:val="3"/>
    </w:pPr>
    <w:rPr>
      <w:b w:val="0"/>
      <w:sz w:val="22"/>
      <w:u w:val="single"/>
    </w:rPr>
  </w:style>
  <w:style w:type="paragraph" w:styleId="Heading5">
    <w:name w:val="heading 5"/>
    <w:basedOn w:val="Heading4"/>
    <w:link w:val="Heading5Char"/>
    <w:uiPriority w:val="99"/>
    <w:qFormat/>
    <w:rsid w:val="00A06ABA"/>
    <w:pPr>
      <w:numPr>
        <w:ilvl w:val="0"/>
        <w:numId w:val="0"/>
      </w:numPr>
      <w:outlineLvl w:val="4"/>
    </w:pPr>
    <w:rPr>
      <w:rFonts w:ascii="Times New Roman" w:hAnsi="Times New Roman"/>
      <w:b/>
      <w:i/>
    </w:rPr>
  </w:style>
  <w:style w:type="paragraph" w:styleId="Heading6">
    <w:name w:val="heading 6"/>
    <w:basedOn w:val="Normal"/>
    <w:next w:val="Normal"/>
    <w:link w:val="Heading6Char"/>
    <w:uiPriority w:val="99"/>
    <w:qFormat/>
    <w:rsid w:val="00E21059"/>
    <w:pPr>
      <w:keepNext/>
      <w:spacing w:before="240" w:after="120"/>
      <w:ind w:left="284"/>
      <w:outlineLvl w:val="5"/>
    </w:pPr>
    <w:rPr>
      <w:b/>
      <w:bCs/>
      <w:szCs w:val="22"/>
      <w:u w:val="single"/>
      <w:lang w:val="en-GB"/>
    </w:rPr>
  </w:style>
  <w:style w:type="paragraph" w:styleId="Heading7">
    <w:name w:val="heading 7"/>
    <w:basedOn w:val="Normal"/>
    <w:next w:val="Normal"/>
    <w:link w:val="Heading7Char"/>
    <w:uiPriority w:val="99"/>
    <w:qFormat/>
    <w:rsid w:val="00C95AD8"/>
    <w:pPr>
      <w:spacing w:before="240" w:after="60"/>
      <w:ind w:left="709"/>
      <w:outlineLvl w:val="6"/>
    </w:pPr>
    <w:rPr>
      <w:szCs w:val="22"/>
      <w:u w:val="single"/>
      <w:lang w:val="en-GB"/>
    </w:rPr>
  </w:style>
  <w:style w:type="paragraph" w:styleId="Heading8">
    <w:name w:val="heading 8"/>
    <w:basedOn w:val="Normal"/>
    <w:next w:val="Normal"/>
    <w:link w:val="Heading8Char"/>
    <w:uiPriority w:val="99"/>
    <w:qFormat/>
    <w:rsid w:val="00E654DC"/>
    <w:pPr>
      <w:numPr>
        <w:ilvl w:val="7"/>
        <w:numId w:val="7"/>
      </w:numPr>
      <w:spacing w:before="240" w:after="60"/>
      <w:outlineLvl w:val="7"/>
    </w:pPr>
    <w:rPr>
      <w:i/>
      <w:iCs/>
      <w:sz w:val="24"/>
      <w:szCs w:val="24"/>
      <w:lang w:val="en-GB"/>
    </w:rPr>
  </w:style>
  <w:style w:type="paragraph" w:styleId="Heading9">
    <w:name w:val="heading 9"/>
    <w:basedOn w:val="Normal"/>
    <w:next w:val="Normal"/>
    <w:link w:val="Heading9Char"/>
    <w:uiPriority w:val="99"/>
    <w:qFormat/>
    <w:rsid w:val="00E654DC"/>
    <w:pPr>
      <w:numPr>
        <w:ilvl w:val="8"/>
        <w:numId w:val="7"/>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2STitle1 Char,T2T1 Char"/>
    <w:basedOn w:val="DefaultParagraphFont"/>
    <w:link w:val="Heading1"/>
    <w:uiPriority w:val="99"/>
    <w:locked/>
    <w:rsid w:val="00E654DC"/>
    <w:rPr>
      <w:rFonts w:ascii="Arial" w:hAnsi="Arial"/>
      <w:b/>
      <w:sz w:val="36"/>
      <w:szCs w:val="20"/>
      <w:lang w:val="en-GB" w:eastAsia="fr-FR"/>
    </w:rPr>
  </w:style>
  <w:style w:type="character" w:customStyle="1" w:styleId="Heading2Char">
    <w:name w:val="Heading 2 Char"/>
    <w:aliases w:val="T2STitle2 Char"/>
    <w:basedOn w:val="Heading1Char"/>
    <w:link w:val="Heading2"/>
    <w:uiPriority w:val="99"/>
    <w:locked/>
    <w:rsid w:val="00E654DC"/>
    <w:rPr>
      <w:rFonts w:ascii="Arial" w:hAnsi="Arial"/>
      <w:b w:val="0"/>
      <w:sz w:val="32"/>
      <w:szCs w:val="20"/>
      <w:lang w:val="en-GB" w:eastAsia="fr-FR"/>
    </w:rPr>
  </w:style>
  <w:style w:type="character" w:customStyle="1" w:styleId="Heading3Char">
    <w:name w:val="Heading 3 Char"/>
    <w:aliases w:val="T2STitle3 Char"/>
    <w:basedOn w:val="Heading2Char"/>
    <w:link w:val="Heading3"/>
    <w:uiPriority w:val="99"/>
    <w:locked/>
    <w:rsid w:val="00E654DC"/>
    <w:rPr>
      <w:rFonts w:ascii="Arial" w:hAnsi="Arial"/>
      <w:b/>
      <w:sz w:val="24"/>
      <w:szCs w:val="20"/>
      <w:lang w:val="en-GB" w:eastAsia="fr-FR"/>
    </w:rPr>
  </w:style>
  <w:style w:type="character" w:customStyle="1" w:styleId="Heading4Char">
    <w:name w:val="Heading 4 Char"/>
    <w:aliases w:val="T2STitle4 Char"/>
    <w:basedOn w:val="Heading3Char"/>
    <w:link w:val="Heading4"/>
    <w:uiPriority w:val="99"/>
    <w:locked/>
    <w:rsid w:val="00E654DC"/>
    <w:rPr>
      <w:rFonts w:ascii="Arial" w:hAnsi="Arial"/>
      <w:b w:val="0"/>
      <w:sz w:val="24"/>
      <w:szCs w:val="20"/>
      <w:u w:val="single"/>
      <w:lang w:val="en-GB" w:eastAsia="fr-FR"/>
    </w:rPr>
  </w:style>
  <w:style w:type="character" w:customStyle="1" w:styleId="Heading5Char">
    <w:name w:val="Heading 5 Char"/>
    <w:basedOn w:val="DefaultParagraphFont"/>
    <w:link w:val="Heading5"/>
    <w:uiPriority w:val="99"/>
    <w:locked/>
    <w:rsid w:val="00A06ABA"/>
    <w:rPr>
      <w:rFonts w:cs="Times New Roman"/>
      <w:b/>
      <w:i/>
      <w:sz w:val="22"/>
      <w:u w:val="single"/>
      <w:lang w:val="en-GB" w:eastAsia="fr-FR" w:bidi="ar-SA"/>
    </w:rPr>
  </w:style>
  <w:style w:type="character" w:customStyle="1" w:styleId="Heading6Char">
    <w:name w:val="Heading 6 Char"/>
    <w:basedOn w:val="DefaultParagraphFont"/>
    <w:link w:val="Heading6"/>
    <w:uiPriority w:val="99"/>
    <w:semiHidden/>
    <w:locked/>
    <w:rsid w:val="00E21059"/>
    <w:rPr>
      <w:rFonts w:cs="Times New Roman"/>
      <w:b/>
      <w:bCs/>
      <w:sz w:val="22"/>
      <w:szCs w:val="22"/>
      <w:u w:val="single"/>
      <w:lang w:val="en-GB" w:eastAsia="fr-FR" w:bidi="ar-SA"/>
    </w:rPr>
  </w:style>
  <w:style w:type="character" w:customStyle="1" w:styleId="Heading7Char">
    <w:name w:val="Heading 7 Char"/>
    <w:basedOn w:val="DefaultParagraphFont"/>
    <w:link w:val="Heading7"/>
    <w:uiPriority w:val="99"/>
    <w:semiHidden/>
    <w:locked/>
    <w:rsid w:val="00777988"/>
    <w:rPr>
      <w:rFonts w:ascii="Calibri" w:hAnsi="Calibri" w:cs="Times New Roman"/>
      <w:sz w:val="24"/>
      <w:szCs w:val="24"/>
      <w:lang w:val="fr-FR" w:eastAsia="fr-FR"/>
    </w:rPr>
  </w:style>
  <w:style w:type="character" w:customStyle="1" w:styleId="Heading8Char">
    <w:name w:val="Heading 8 Char"/>
    <w:basedOn w:val="DefaultParagraphFont"/>
    <w:link w:val="Heading8"/>
    <w:uiPriority w:val="99"/>
    <w:locked/>
    <w:rsid w:val="00777988"/>
    <w:rPr>
      <w:i/>
      <w:iCs/>
      <w:sz w:val="24"/>
      <w:szCs w:val="24"/>
      <w:lang w:val="en-GB" w:eastAsia="fr-FR"/>
    </w:rPr>
  </w:style>
  <w:style w:type="character" w:customStyle="1" w:styleId="Heading9Char">
    <w:name w:val="Heading 9 Char"/>
    <w:basedOn w:val="DefaultParagraphFont"/>
    <w:link w:val="Heading9"/>
    <w:uiPriority w:val="99"/>
    <w:locked/>
    <w:rsid w:val="00777988"/>
    <w:rPr>
      <w:rFonts w:ascii="Arial" w:hAnsi="Arial" w:cs="Arial"/>
      <w:lang w:val="fr-FR" w:eastAsia="fr-FR"/>
    </w:rPr>
  </w:style>
  <w:style w:type="character" w:styleId="FootnoteReference">
    <w:name w:val="footnote reference"/>
    <w:basedOn w:val="DefaultParagraphFont"/>
    <w:uiPriority w:val="99"/>
    <w:semiHidden/>
    <w:rsid w:val="007A0A95"/>
    <w:rPr>
      <w:rFonts w:ascii="Times New Roman" w:hAnsi="Times New Roman" w:cs="Times New Roman"/>
      <w:position w:val="6"/>
      <w:sz w:val="12"/>
    </w:rPr>
  </w:style>
  <w:style w:type="paragraph" w:styleId="Header">
    <w:name w:val="header"/>
    <w:basedOn w:val="Normal"/>
    <w:link w:val="HeaderChar"/>
    <w:uiPriority w:val="99"/>
    <w:rsid w:val="00C74A69"/>
    <w:pPr>
      <w:tabs>
        <w:tab w:val="center" w:pos="4536"/>
        <w:tab w:val="right" w:pos="9072"/>
      </w:tabs>
    </w:pPr>
  </w:style>
  <w:style w:type="character" w:customStyle="1" w:styleId="HeaderChar">
    <w:name w:val="Header Char"/>
    <w:basedOn w:val="DefaultParagraphFont"/>
    <w:link w:val="Header"/>
    <w:uiPriority w:val="99"/>
    <w:semiHidden/>
    <w:locked/>
    <w:rsid w:val="00777988"/>
    <w:rPr>
      <w:rFonts w:cs="Times New Roman"/>
      <w:sz w:val="20"/>
      <w:szCs w:val="20"/>
      <w:lang w:val="fr-FR" w:eastAsia="fr-FR"/>
    </w:rPr>
  </w:style>
  <w:style w:type="paragraph" w:styleId="FootnoteText">
    <w:name w:val="footnote text"/>
    <w:basedOn w:val="Normal"/>
    <w:link w:val="FootnoteTextChar"/>
    <w:uiPriority w:val="99"/>
    <w:semiHidden/>
    <w:rsid w:val="007A0A95"/>
    <w:pPr>
      <w:spacing w:before="40" w:after="40"/>
      <w:ind w:left="170" w:right="851" w:hanging="170"/>
    </w:pPr>
    <w:rPr>
      <w:sz w:val="16"/>
    </w:rPr>
  </w:style>
  <w:style w:type="character" w:customStyle="1" w:styleId="FootnoteTextChar">
    <w:name w:val="Footnote Text Char"/>
    <w:basedOn w:val="DefaultParagraphFont"/>
    <w:link w:val="FootnoteText"/>
    <w:uiPriority w:val="99"/>
    <w:semiHidden/>
    <w:locked/>
    <w:rsid w:val="00207515"/>
    <w:rPr>
      <w:rFonts w:cs="Times New Roman"/>
      <w:sz w:val="16"/>
      <w:lang w:val="fr-FR" w:eastAsia="fr-FR" w:bidi="ar-SA"/>
    </w:rPr>
  </w:style>
  <w:style w:type="paragraph" w:styleId="Footer">
    <w:name w:val="footer"/>
    <w:basedOn w:val="Normal"/>
    <w:link w:val="FooterChar"/>
    <w:uiPriority w:val="99"/>
    <w:rsid w:val="007A0A95"/>
    <w:pPr>
      <w:pBdr>
        <w:top w:val="single" w:sz="6" w:space="2" w:color="auto"/>
      </w:pBdr>
      <w:tabs>
        <w:tab w:val="right" w:pos="8222"/>
      </w:tabs>
    </w:pPr>
    <w:rPr>
      <w:rFonts w:ascii="Arial" w:hAnsi="Arial"/>
      <w:sz w:val="18"/>
    </w:rPr>
  </w:style>
  <w:style w:type="character" w:customStyle="1" w:styleId="FooterChar">
    <w:name w:val="Footer Char"/>
    <w:basedOn w:val="DefaultParagraphFont"/>
    <w:link w:val="Footer"/>
    <w:uiPriority w:val="99"/>
    <w:semiHidden/>
    <w:locked/>
    <w:rsid w:val="00BD305E"/>
    <w:rPr>
      <w:rFonts w:ascii="Arial" w:hAnsi="Arial" w:cs="Times New Roman"/>
      <w:sz w:val="18"/>
      <w:lang w:val="fr-FR" w:eastAsia="fr-FR" w:bidi="ar-SA"/>
    </w:rPr>
  </w:style>
  <w:style w:type="paragraph" w:styleId="TOC1">
    <w:name w:val="toc 1"/>
    <w:basedOn w:val="Normal"/>
    <w:next w:val="Normal"/>
    <w:autoRedefine/>
    <w:uiPriority w:val="39"/>
    <w:rsid w:val="007A0A95"/>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uiPriority w:val="39"/>
    <w:rsid w:val="00443E4E"/>
    <w:pPr>
      <w:tabs>
        <w:tab w:val="left" w:pos="1560"/>
        <w:tab w:val="right" w:leader="dot" w:pos="8222"/>
      </w:tabs>
      <w:spacing w:after="60"/>
      <w:ind w:left="1134" w:right="851" w:hanging="397"/>
      <w:jc w:val="left"/>
    </w:pPr>
    <w:rPr>
      <w:rFonts w:ascii="Arial" w:hAnsi="Arial"/>
      <w:caps/>
      <w:noProof/>
      <w:sz w:val="20"/>
    </w:rPr>
  </w:style>
  <w:style w:type="paragraph" w:styleId="TOC3">
    <w:name w:val="toc 3"/>
    <w:basedOn w:val="Normal"/>
    <w:next w:val="Normal"/>
    <w:autoRedefine/>
    <w:uiPriority w:val="39"/>
    <w:rsid w:val="007A0A95"/>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uiPriority w:val="39"/>
    <w:rsid w:val="007A0A95"/>
    <w:pPr>
      <w:tabs>
        <w:tab w:val="right" w:leader="dot" w:pos="8222"/>
      </w:tabs>
      <w:spacing w:after="60"/>
      <w:ind w:left="2552" w:right="851" w:hanging="624"/>
      <w:jc w:val="left"/>
    </w:pPr>
    <w:rPr>
      <w:sz w:val="20"/>
    </w:rPr>
  </w:style>
  <w:style w:type="paragraph" w:styleId="TOC5">
    <w:name w:val="toc 5"/>
    <w:basedOn w:val="Normal"/>
    <w:next w:val="Normal"/>
    <w:autoRedefine/>
    <w:uiPriority w:val="99"/>
    <w:semiHidden/>
    <w:rsid w:val="007A0A95"/>
    <w:pPr>
      <w:tabs>
        <w:tab w:val="right" w:leader="dot" w:pos="8222"/>
      </w:tabs>
      <w:ind w:left="2381" w:right="851" w:hanging="113"/>
      <w:jc w:val="left"/>
    </w:pPr>
    <w:rPr>
      <w:sz w:val="20"/>
    </w:rPr>
  </w:style>
  <w:style w:type="paragraph" w:styleId="Caption">
    <w:name w:val="caption"/>
    <w:basedOn w:val="Normal"/>
    <w:next w:val="Normal"/>
    <w:uiPriority w:val="99"/>
    <w:qFormat/>
    <w:rsid w:val="007A0A95"/>
    <w:rPr>
      <w:rFonts w:ascii="Arial" w:hAnsi="Arial"/>
      <w:b/>
      <w:sz w:val="20"/>
    </w:rPr>
  </w:style>
  <w:style w:type="paragraph" w:customStyle="1" w:styleId="T2Base">
    <w:name w:val="T2Base"/>
    <w:link w:val="T2BaseCar"/>
    <w:uiPriority w:val="99"/>
    <w:rsid w:val="00207515"/>
    <w:pPr>
      <w:spacing w:before="60" w:after="60" w:line="320" w:lineRule="atLeast"/>
      <w:jc w:val="both"/>
    </w:pPr>
    <w:rPr>
      <w:rFonts w:ascii="Tahoma" w:hAnsi="Tahoma"/>
      <w:sz w:val="20"/>
      <w:szCs w:val="20"/>
      <w:lang w:val="en-GB" w:eastAsia="fr-FR"/>
    </w:rPr>
  </w:style>
  <w:style w:type="character" w:customStyle="1" w:styleId="T2BaseCar">
    <w:name w:val="T2Base Car"/>
    <w:basedOn w:val="DefaultParagraphFont"/>
    <w:link w:val="T2Base"/>
    <w:uiPriority w:val="99"/>
    <w:locked/>
    <w:rsid w:val="00207515"/>
    <w:rPr>
      <w:rFonts w:ascii="Tahoma" w:hAnsi="Tahoma" w:cs="Times New Roman"/>
      <w:lang w:val="en-GB" w:eastAsia="fr-FR" w:bidi="ar-SA"/>
    </w:rPr>
  </w:style>
  <w:style w:type="paragraph" w:customStyle="1" w:styleId="T2BaseArray">
    <w:name w:val="T2BaseArray"/>
    <w:basedOn w:val="T2Base"/>
    <w:link w:val="T2BaseArrayCar"/>
    <w:uiPriority w:val="99"/>
    <w:rsid w:val="000E446B"/>
    <w:pPr>
      <w:spacing w:line="240" w:lineRule="auto"/>
      <w:ind w:left="35" w:hanging="35"/>
    </w:pPr>
    <w:rPr>
      <w:sz w:val="18"/>
      <w:szCs w:val="18"/>
    </w:rPr>
  </w:style>
  <w:style w:type="character" w:customStyle="1" w:styleId="T2BaseArrayCar">
    <w:name w:val="T2BaseArray Car"/>
    <w:basedOn w:val="T2BaseCar"/>
    <w:link w:val="T2BaseArray"/>
    <w:uiPriority w:val="99"/>
    <w:locked/>
    <w:rsid w:val="000E446B"/>
    <w:rPr>
      <w:rFonts w:ascii="Tahoma" w:hAnsi="Tahoma" w:cs="Times New Roman"/>
      <w:sz w:val="18"/>
      <w:szCs w:val="18"/>
      <w:lang w:val="en-GB" w:eastAsia="fr-FR" w:bidi="ar-SA"/>
    </w:rPr>
  </w:style>
  <w:style w:type="paragraph" w:customStyle="1" w:styleId="T2TitleArray">
    <w:name w:val="T2TitleArray"/>
    <w:basedOn w:val="T2BaseArray"/>
    <w:next w:val="T2BaseArray"/>
    <w:link w:val="T2TitleArrayCar"/>
    <w:uiPriority w:val="99"/>
    <w:rsid w:val="00207515"/>
    <w:pPr>
      <w:keepNext/>
      <w:tabs>
        <w:tab w:val="left" w:pos="2127"/>
      </w:tabs>
      <w:ind w:left="-70" w:firstLine="1"/>
      <w:jc w:val="center"/>
    </w:pPr>
    <w:rPr>
      <w:rFonts w:cs="Tahoma"/>
      <w:b/>
      <w:smallCaps/>
      <w:noProof/>
    </w:rPr>
  </w:style>
  <w:style w:type="character" w:customStyle="1" w:styleId="T2TitleArrayCar">
    <w:name w:val="T2TitleArray Car"/>
    <w:basedOn w:val="T2BaseArrayCar"/>
    <w:link w:val="T2TitleArray"/>
    <w:uiPriority w:val="99"/>
    <w:locked/>
    <w:rsid w:val="00207515"/>
    <w:rPr>
      <w:rFonts w:ascii="Tahoma" w:hAnsi="Tahoma" w:cs="Tahoma"/>
      <w:b/>
      <w:smallCaps/>
      <w:noProof/>
      <w:sz w:val="18"/>
      <w:szCs w:val="18"/>
      <w:lang w:val="en-GB" w:eastAsia="fr-FR" w:bidi="ar-SA"/>
    </w:rPr>
  </w:style>
  <w:style w:type="paragraph" w:customStyle="1" w:styleId="T2Head">
    <w:name w:val="T2Head"/>
    <w:basedOn w:val="T2Base"/>
    <w:link w:val="T2HeadCar"/>
    <w:uiPriority w:val="99"/>
    <w:rsid w:val="00207515"/>
    <w:pPr>
      <w:spacing w:line="240" w:lineRule="auto"/>
      <w:jc w:val="center"/>
    </w:pPr>
    <w:rPr>
      <w:sz w:val="18"/>
    </w:rPr>
  </w:style>
  <w:style w:type="character" w:customStyle="1" w:styleId="T2HeadCar">
    <w:name w:val="T2Head Car"/>
    <w:basedOn w:val="T2BaseCar"/>
    <w:link w:val="T2Head"/>
    <w:uiPriority w:val="99"/>
    <w:locked/>
    <w:rsid w:val="00207515"/>
    <w:rPr>
      <w:rFonts w:ascii="Tahoma" w:hAnsi="Tahoma" w:cs="Times New Roman"/>
      <w:sz w:val="18"/>
      <w:lang w:val="en-GB" w:eastAsia="fr-FR" w:bidi="ar-SA"/>
    </w:rPr>
  </w:style>
  <w:style w:type="paragraph" w:customStyle="1" w:styleId="T2DOCTitle">
    <w:name w:val="T2DOCTitle"/>
    <w:basedOn w:val="T2Base"/>
    <w:uiPriority w:val="99"/>
    <w:rsid w:val="00207515"/>
    <w:pPr>
      <w:spacing w:after="320" w:line="240" w:lineRule="auto"/>
      <w:jc w:val="center"/>
    </w:pPr>
    <w:rPr>
      <w:b/>
      <w:sz w:val="32"/>
    </w:rPr>
  </w:style>
  <w:style w:type="paragraph" w:customStyle="1" w:styleId="T2DOCSubject">
    <w:name w:val="T2DOCSubject"/>
    <w:basedOn w:val="T2DOCTitle"/>
    <w:uiPriority w:val="99"/>
    <w:rsid w:val="00207515"/>
    <w:rPr>
      <w:sz w:val="24"/>
    </w:rPr>
  </w:style>
  <w:style w:type="paragraph" w:customStyle="1" w:styleId="T2DOCSubSubject">
    <w:name w:val="T2DOCSubSubject"/>
    <w:basedOn w:val="T2DOCSubject"/>
    <w:uiPriority w:val="99"/>
    <w:rsid w:val="00207515"/>
  </w:style>
  <w:style w:type="paragraph" w:customStyle="1" w:styleId="T2DOCVersion">
    <w:name w:val="T2DOCVersion"/>
    <w:basedOn w:val="Normal"/>
    <w:uiPriority w:val="99"/>
    <w:rsid w:val="00207515"/>
    <w:pPr>
      <w:numPr>
        <w:numId w:val="1"/>
      </w:numPr>
      <w:pBdr>
        <w:bottom w:val="single" w:sz="8" w:space="1" w:color="808080"/>
      </w:pBdr>
      <w:spacing w:before="60" w:after="120" w:line="360" w:lineRule="auto"/>
      <w:ind w:left="2835" w:right="2835"/>
      <w:jc w:val="center"/>
    </w:pPr>
    <w:rPr>
      <w:rFonts w:ascii="Tahoma" w:hAnsi="Tahoma"/>
      <w:sz w:val="20"/>
      <w:u w:val="single"/>
      <w:lang w:val="en-GB"/>
    </w:rPr>
  </w:style>
  <w:style w:type="paragraph" w:customStyle="1" w:styleId="T2Bullet2Array">
    <w:name w:val="T2Bullet2Array"/>
    <w:basedOn w:val="Normal"/>
    <w:uiPriority w:val="99"/>
    <w:rsid w:val="00346B93"/>
    <w:pPr>
      <w:numPr>
        <w:numId w:val="5"/>
      </w:numPr>
      <w:tabs>
        <w:tab w:val="num" w:pos="999"/>
      </w:tabs>
      <w:suppressAutoHyphens/>
      <w:spacing w:before="40" w:after="40" w:line="360" w:lineRule="auto"/>
    </w:pPr>
    <w:rPr>
      <w:rFonts w:ascii="Tahoma" w:hAnsi="Tahoma"/>
      <w:sz w:val="18"/>
      <w:szCs w:val="18"/>
      <w:lang w:val="en-GB"/>
    </w:rPr>
  </w:style>
  <w:style w:type="paragraph" w:customStyle="1" w:styleId="OpenIssue">
    <w:name w:val="OpenIssue"/>
    <w:basedOn w:val="T2BaseBeforeTable"/>
    <w:uiPriority w:val="99"/>
    <w:rsid w:val="00183922"/>
    <w:pPr>
      <w:pBdr>
        <w:top w:val="single" w:sz="6" w:space="4" w:color="C0C0C0"/>
        <w:left w:val="single" w:sz="6" w:space="4" w:color="C0C0C0"/>
        <w:bottom w:val="single" w:sz="6" w:space="10" w:color="C0C0C0"/>
        <w:right w:val="single" w:sz="6" w:space="4" w:color="C0C0C0"/>
      </w:pBdr>
      <w:spacing w:before="240"/>
      <w:jc w:val="left"/>
    </w:pPr>
    <w:rPr>
      <w:color w:val="333399"/>
    </w:rPr>
  </w:style>
  <w:style w:type="paragraph" w:customStyle="1" w:styleId="T2Bullet1">
    <w:name w:val="T2Bullet1"/>
    <w:basedOn w:val="T2Base"/>
    <w:link w:val="T2Bullet1Car"/>
    <w:uiPriority w:val="99"/>
    <w:rsid w:val="00BD305E"/>
    <w:pPr>
      <w:numPr>
        <w:numId w:val="2"/>
      </w:numPr>
      <w:tabs>
        <w:tab w:val="num" w:pos="709"/>
      </w:tabs>
      <w:suppressAutoHyphens/>
      <w:ind w:left="709" w:hanging="283"/>
    </w:pPr>
  </w:style>
  <w:style w:type="character" w:customStyle="1" w:styleId="T2Bullet1Car">
    <w:name w:val="T2Bullet1 Car"/>
    <w:basedOn w:val="DefaultParagraphFont"/>
    <w:link w:val="T2Bullet1"/>
    <w:uiPriority w:val="99"/>
    <w:locked/>
    <w:rsid w:val="00BD305E"/>
    <w:rPr>
      <w:rFonts w:ascii="Tahoma" w:hAnsi="Tahoma"/>
      <w:sz w:val="20"/>
      <w:szCs w:val="20"/>
      <w:lang w:val="en-GB" w:eastAsia="fr-FR"/>
    </w:rPr>
  </w:style>
  <w:style w:type="character" w:customStyle="1" w:styleId="RefUR">
    <w:name w:val="RefUR"/>
    <w:basedOn w:val="DefaultParagraphFont"/>
    <w:uiPriority w:val="99"/>
    <w:rsid w:val="00BD305E"/>
    <w:rPr>
      <w:rFonts w:cs="Times New Roman"/>
      <w:b/>
      <w:bCs/>
    </w:rPr>
  </w:style>
  <w:style w:type="paragraph" w:customStyle="1" w:styleId="T2Bullet2">
    <w:name w:val="T2Bullet2"/>
    <w:basedOn w:val="T2Bullet1"/>
    <w:link w:val="T2Bullet2Car"/>
    <w:uiPriority w:val="99"/>
    <w:rsid w:val="00BD305E"/>
    <w:pPr>
      <w:numPr>
        <w:ilvl w:val="1"/>
        <w:numId w:val="3"/>
      </w:numPr>
      <w:ind w:left="1434" w:hanging="357"/>
    </w:pPr>
  </w:style>
  <w:style w:type="character" w:customStyle="1" w:styleId="T2Bullet2Car">
    <w:name w:val="T2Bullet2 Car"/>
    <w:basedOn w:val="T2Bullet1Car"/>
    <w:link w:val="T2Bullet2"/>
    <w:uiPriority w:val="99"/>
    <w:locked/>
    <w:rsid w:val="00BD305E"/>
    <w:rPr>
      <w:rFonts w:ascii="Tahoma" w:hAnsi="Tahoma"/>
      <w:sz w:val="20"/>
      <w:szCs w:val="20"/>
      <w:lang w:val="en-GB" w:eastAsia="fr-FR"/>
    </w:rPr>
  </w:style>
  <w:style w:type="character" w:customStyle="1" w:styleId="Titre4Car">
    <w:name w:val="Titre 4 Car"/>
    <w:basedOn w:val="DefaultParagraphFont"/>
    <w:uiPriority w:val="99"/>
    <w:rsid w:val="00BD305E"/>
    <w:rPr>
      <w:rFonts w:ascii="Arial" w:hAnsi="Arial" w:cs="Times New Roman"/>
      <w:sz w:val="22"/>
      <w:u w:val="single"/>
      <w:lang w:val="fr-FR" w:eastAsia="fr-FR" w:bidi="ar-SA"/>
    </w:rPr>
  </w:style>
  <w:style w:type="paragraph" w:customStyle="1" w:styleId="T2Bullet1Suite">
    <w:name w:val="T2Bullet1Suite"/>
    <w:basedOn w:val="T2Base"/>
    <w:link w:val="T2Bullet1SuiteCar"/>
    <w:uiPriority w:val="99"/>
    <w:rsid w:val="00BD305E"/>
    <w:pPr>
      <w:spacing w:line="360" w:lineRule="auto"/>
      <w:ind w:left="709"/>
    </w:pPr>
  </w:style>
  <w:style w:type="character" w:customStyle="1" w:styleId="T2Bullet1SuiteCar">
    <w:name w:val="T2Bullet1Suite Car"/>
    <w:basedOn w:val="T2BaseCar"/>
    <w:link w:val="T2Bullet1Suite"/>
    <w:uiPriority w:val="99"/>
    <w:locked/>
    <w:rsid w:val="00BD305E"/>
    <w:rPr>
      <w:rFonts w:ascii="Tahoma" w:hAnsi="Tahoma" w:cs="Times New Roman"/>
      <w:lang w:val="en-GB" w:eastAsia="fr-FR" w:bidi="ar-SA"/>
    </w:rPr>
  </w:style>
  <w:style w:type="paragraph" w:customStyle="1" w:styleId="FunctionSubSubTitle">
    <w:name w:val="FunctionSubSubTitle"/>
    <w:basedOn w:val="Normal"/>
    <w:link w:val="FunctionSubSubTitleCar"/>
    <w:uiPriority w:val="99"/>
    <w:rsid w:val="00BD305E"/>
    <w:pPr>
      <w:keepNext/>
      <w:spacing w:before="60" w:after="60" w:line="320" w:lineRule="atLeast"/>
      <w:outlineLvl w:val="5"/>
    </w:pPr>
    <w:rPr>
      <w:rFonts w:ascii="Tahoma" w:hAnsi="Tahoma"/>
      <w:sz w:val="20"/>
      <w:u w:val="single"/>
      <w:lang w:val="en-GB"/>
    </w:rPr>
  </w:style>
  <w:style w:type="character" w:customStyle="1" w:styleId="FunctionSubSubTitleCar">
    <w:name w:val="FunctionSubSubTitle Car"/>
    <w:basedOn w:val="DefaultParagraphFont"/>
    <w:link w:val="FunctionSubSubTitle"/>
    <w:uiPriority w:val="99"/>
    <w:locked/>
    <w:rsid w:val="00BD305E"/>
    <w:rPr>
      <w:rFonts w:ascii="Tahoma" w:hAnsi="Tahoma" w:cs="Times New Roman"/>
      <w:u w:val="single"/>
      <w:lang w:val="en-GB" w:eastAsia="fr-FR" w:bidi="ar-SA"/>
    </w:rPr>
  </w:style>
  <w:style w:type="paragraph" w:customStyle="1" w:styleId="FunctionTitle">
    <w:name w:val="FunctionTitle"/>
    <w:basedOn w:val="Heading4"/>
    <w:link w:val="FunctionTitleChar"/>
    <w:uiPriority w:val="99"/>
    <w:rsid w:val="00BD305E"/>
    <w:pPr>
      <w:numPr>
        <w:numId w:val="0"/>
      </w:numPr>
      <w:spacing w:before="120"/>
    </w:pPr>
    <w:rPr>
      <w:b/>
    </w:rPr>
  </w:style>
  <w:style w:type="character" w:customStyle="1" w:styleId="FunctionTitleChar">
    <w:name w:val="FunctionTitle Char"/>
    <w:basedOn w:val="Heading3Char"/>
    <w:link w:val="FunctionTitle"/>
    <w:uiPriority w:val="99"/>
    <w:locked/>
    <w:rsid w:val="00BD305E"/>
    <w:rPr>
      <w:rFonts w:ascii="Arial" w:hAnsi="Arial" w:cs="Times New Roman"/>
      <w:b/>
      <w:sz w:val="22"/>
      <w:szCs w:val="20"/>
      <w:u w:val="single"/>
      <w:lang w:val="en-GB" w:eastAsia="fr-FR"/>
    </w:rPr>
  </w:style>
  <w:style w:type="paragraph" w:styleId="BalloonText">
    <w:name w:val="Balloon Text"/>
    <w:basedOn w:val="Normal"/>
    <w:link w:val="BalloonTextChar"/>
    <w:uiPriority w:val="99"/>
    <w:semiHidden/>
    <w:rsid w:val="00BD305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D305E"/>
    <w:rPr>
      <w:rFonts w:ascii="Tahoma" w:hAnsi="Tahoma" w:cs="Tahoma"/>
      <w:sz w:val="16"/>
      <w:szCs w:val="16"/>
      <w:lang w:val="fr-FR" w:eastAsia="fr-FR" w:bidi="ar-SA"/>
    </w:rPr>
  </w:style>
  <w:style w:type="paragraph" w:customStyle="1" w:styleId="T2BaseBeforeTable">
    <w:name w:val="T2BaseBeforeTable"/>
    <w:basedOn w:val="T2Base"/>
    <w:link w:val="T2BaseBeforeTableCar"/>
    <w:uiPriority w:val="99"/>
    <w:rsid w:val="00BD305E"/>
    <w:pPr>
      <w:keepNext/>
      <w:spacing w:after="240"/>
    </w:pPr>
  </w:style>
  <w:style w:type="character" w:customStyle="1" w:styleId="T2BaseBeforeTableCar">
    <w:name w:val="T2BaseBeforeTable Car"/>
    <w:basedOn w:val="T2BaseCar"/>
    <w:link w:val="T2BaseBeforeTable"/>
    <w:uiPriority w:val="99"/>
    <w:locked/>
    <w:rsid w:val="00BD305E"/>
    <w:rPr>
      <w:rFonts w:ascii="Tahoma" w:hAnsi="Tahoma" w:cs="Times New Roman"/>
      <w:lang w:val="en-GB" w:eastAsia="fr-FR" w:bidi="ar-SA"/>
    </w:rPr>
  </w:style>
  <w:style w:type="paragraph" w:customStyle="1" w:styleId="T2Bullet3">
    <w:name w:val="T2Bullet3"/>
    <w:basedOn w:val="T2Bullet2"/>
    <w:uiPriority w:val="99"/>
    <w:rsid w:val="00BD305E"/>
    <w:pPr>
      <w:numPr>
        <w:ilvl w:val="0"/>
        <w:numId w:val="0"/>
      </w:numPr>
      <w:tabs>
        <w:tab w:val="num" w:pos="851"/>
        <w:tab w:val="num" w:pos="2268"/>
      </w:tabs>
      <w:ind w:left="2268" w:hanging="851"/>
    </w:pPr>
  </w:style>
  <w:style w:type="paragraph" w:customStyle="1" w:styleId="T2Foot">
    <w:name w:val="T2Foot"/>
    <w:basedOn w:val="T2Base"/>
    <w:uiPriority w:val="99"/>
    <w:rsid w:val="00BD305E"/>
    <w:pPr>
      <w:pBdr>
        <w:top w:val="single" w:sz="12" w:space="2" w:color="808080"/>
      </w:pBdr>
      <w:spacing w:line="240" w:lineRule="auto"/>
    </w:pPr>
  </w:style>
  <w:style w:type="paragraph" w:customStyle="1" w:styleId="T2Bullet1Array">
    <w:name w:val="T2Bullet1Array"/>
    <w:basedOn w:val="T2BaseArray"/>
    <w:uiPriority w:val="99"/>
    <w:rsid w:val="00BD305E"/>
    <w:pPr>
      <w:numPr>
        <w:numId w:val="4"/>
      </w:numPr>
      <w:suppressAutoHyphens/>
      <w:spacing w:before="40" w:after="40" w:line="360" w:lineRule="auto"/>
    </w:pPr>
  </w:style>
  <w:style w:type="paragraph" w:customStyle="1" w:styleId="FunctionSubTitle">
    <w:name w:val="FunctionSubTitle"/>
    <w:basedOn w:val="T2Base"/>
    <w:link w:val="FunctionSubTitleCar"/>
    <w:uiPriority w:val="99"/>
    <w:rsid w:val="00BD305E"/>
    <w:pPr>
      <w:keepNext/>
    </w:pPr>
    <w:rPr>
      <w:i/>
      <w:iCs/>
      <w:u w:val="single"/>
    </w:rPr>
  </w:style>
  <w:style w:type="character" w:customStyle="1" w:styleId="FunctionSubTitleCar">
    <w:name w:val="FunctionSubTitle Car"/>
    <w:basedOn w:val="T2BaseCar"/>
    <w:link w:val="FunctionSubTitle"/>
    <w:uiPriority w:val="99"/>
    <w:locked/>
    <w:rsid w:val="00BD305E"/>
    <w:rPr>
      <w:rFonts w:ascii="Tahoma" w:hAnsi="Tahoma" w:cs="Times New Roman"/>
      <w:i/>
      <w:iCs/>
      <w:u w:val="single"/>
      <w:lang w:val="en-GB" w:eastAsia="fr-FR" w:bidi="ar-SA"/>
    </w:rPr>
  </w:style>
  <w:style w:type="character" w:styleId="Hyperlink">
    <w:name w:val="Hyperlink"/>
    <w:basedOn w:val="DefaultParagraphFont"/>
    <w:uiPriority w:val="99"/>
    <w:rsid w:val="00BD305E"/>
    <w:rPr>
      <w:rFonts w:ascii="Tahoma" w:hAnsi="Tahoma" w:cs="Times New Roman"/>
      <w:color w:val="0000FF"/>
      <w:u w:val="single"/>
      <w:lang w:val="en-GB" w:eastAsia="fr-FR" w:bidi="ar-SA"/>
    </w:rPr>
  </w:style>
  <w:style w:type="paragraph" w:customStyle="1" w:styleId="CharCharCharCharCharChar">
    <w:name w:val="Char Char Char Char Char Char"/>
    <w:basedOn w:val="Normal"/>
    <w:uiPriority w:val="99"/>
    <w:semiHidden/>
    <w:rsid w:val="00BD305E"/>
    <w:pPr>
      <w:widowControl w:val="0"/>
      <w:adjustRightInd w:val="0"/>
      <w:spacing w:before="120" w:after="160" w:line="240" w:lineRule="exact"/>
      <w:contextualSpacing/>
      <w:jc w:val="left"/>
      <w:textAlignment w:val="baseline"/>
    </w:pPr>
    <w:rPr>
      <w:rFonts w:eastAsia="SimSun"/>
      <w:lang w:val="en-US" w:eastAsia="en-US"/>
    </w:rPr>
  </w:style>
  <w:style w:type="paragraph" w:customStyle="1" w:styleId="Content">
    <w:name w:val="Content"/>
    <w:basedOn w:val="T2Base"/>
    <w:uiPriority w:val="99"/>
    <w:rsid w:val="00CF6023"/>
    <w:rPr>
      <w:color w:val="0000FF"/>
    </w:rPr>
  </w:style>
  <w:style w:type="paragraph" w:customStyle="1" w:styleId="T2Bullet2Suite">
    <w:name w:val="T2Bullet2Suite"/>
    <w:basedOn w:val="T2Bullet2"/>
    <w:uiPriority w:val="99"/>
    <w:rsid w:val="00BD305E"/>
    <w:pPr>
      <w:numPr>
        <w:ilvl w:val="0"/>
        <w:numId w:val="0"/>
      </w:numPr>
      <w:ind w:left="1418"/>
    </w:pPr>
  </w:style>
  <w:style w:type="paragraph" w:customStyle="1" w:styleId="T2DocFootnote">
    <w:name w:val="T2DocFootnote"/>
    <w:basedOn w:val="T2Base"/>
    <w:link w:val="T2DocFootnoteCar"/>
    <w:uiPriority w:val="99"/>
    <w:rsid w:val="00BD305E"/>
    <w:pPr>
      <w:spacing w:before="40" w:after="40" w:line="240" w:lineRule="auto"/>
      <w:ind w:left="170" w:right="851"/>
    </w:pPr>
    <w:rPr>
      <w:sz w:val="14"/>
    </w:rPr>
  </w:style>
  <w:style w:type="character" w:customStyle="1" w:styleId="T2DocFootnoteCar">
    <w:name w:val="T2DocFootnote Car"/>
    <w:basedOn w:val="T2BaseCar"/>
    <w:link w:val="T2DocFootnote"/>
    <w:uiPriority w:val="99"/>
    <w:locked/>
    <w:rsid w:val="00BD305E"/>
    <w:rPr>
      <w:rFonts w:ascii="Tahoma" w:hAnsi="Tahoma" w:cs="Times New Roman"/>
      <w:sz w:val="14"/>
      <w:lang w:val="en-GB" w:eastAsia="fr-FR" w:bidi="ar-SA"/>
    </w:rPr>
  </w:style>
  <w:style w:type="paragraph" w:styleId="DocumentMap">
    <w:name w:val="Document Map"/>
    <w:basedOn w:val="Normal"/>
    <w:link w:val="DocumentMapChar"/>
    <w:uiPriority w:val="99"/>
    <w:semiHidden/>
    <w:rsid w:val="00BD305E"/>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777988"/>
    <w:rPr>
      <w:rFonts w:cs="Times New Roman"/>
      <w:sz w:val="2"/>
      <w:lang w:val="fr-FR" w:eastAsia="fr-FR"/>
    </w:rPr>
  </w:style>
  <w:style w:type="paragraph" w:styleId="CommentText">
    <w:name w:val="annotation text"/>
    <w:basedOn w:val="Normal"/>
    <w:link w:val="CommentTextChar"/>
    <w:uiPriority w:val="99"/>
    <w:semiHidden/>
    <w:rsid w:val="00BD305E"/>
    <w:rPr>
      <w:sz w:val="20"/>
    </w:rPr>
  </w:style>
  <w:style w:type="character" w:customStyle="1" w:styleId="CommentTextChar">
    <w:name w:val="Comment Text Char"/>
    <w:basedOn w:val="DefaultParagraphFont"/>
    <w:link w:val="CommentText"/>
    <w:uiPriority w:val="99"/>
    <w:semiHidden/>
    <w:locked/>
    <w:rsid w:val="004650D1"/>
    <w:rPr>
      <w:rFonts w:cs="Times New Roman"/>
      <w:lang w:val="fr-FR" w:eastAsia="fr-FR"/>
    </w:rPr>
  </w:style>
  <w:style w:type="paragraph" w:styleId="TOC9">
    <w:name w:val="toc 9"/>
    <w:basedOn w:val="Normal"/>
    <w:next w:val="Normal"/>
    <w:autoRedefine/>
    <w:uiPriority w:val="99"/>
    <w:semiHidden/>
    <w:rsid w:val="00BD305E"/>
    <w:pPr>
      <w:jc w:val="left"/>
    </w:pPr>
  </w:style>
  <w:style w:type="paragraph" w:styleId="Index5">
    <w:name w:val="index 5"/>
    <w:basedOn w:val="Normal"/>
    <w:next w:val="Normal"/>
    <w:autoRedefine/>
    <w:uiPriority w:val="99"/>
    <w:semiHidden/>
    <w:rsid w:val="00BD305E"/>
    <w:pPr>
      <w:ind w:left="1100" w:hanging="220"/>
      <w:jc w:val="left"/>
    </w:pPr>
    <w:rPr>
      <w:sz w:val="20"/>
      <w:szCs w:val="24"/>
    </w:rPr>
  </w:style>
  <w:style w:type="paragraph" w:styleId="Index1">
    <w:name w:val="index 1"/>
    <w:basedOn w:val="Normal"/>
    <w:next w:val="Normal"/>
    <w:uiPriority w:val="99"/>
    <w:semiHidden/>
    <w:rsid w:val="00422342"/>
    <w:pPr>
      <w:tabs>
        <w:tab w:val="right" w:leader="dot" w:pos="9062"/>
      </w:tabs>
      <w:ind w:left="220" w:hanging="220"/>
      <w:jc w:val="left"/>
    </w:pPr>
    <w:rPr>
      <w:rFonts w:ascii="Tahoma" w:hAnsi="Tahoma" w:cs="Tahoma"/>
      <w:noProof/>
      <w:sz w:val="20"/>
      <w:szCs w:val="24"/>
    </w:rPr>
  </w:style>
  <w:style w:type="paragraph" w:styleId="Index2">
    <w:name w:val="index 2"/>
    <w:basedOn w:val="Normal"/>
    <w:next w:val="Normal"/>
    <w:autoRedefine/>
    <w:uiPriority w:val="99"/>
    <w:semiHidden/>
    <w:rsid w:val="00BD305E"/>
    <w:pPr>
      <w:ind w:left="440" w:hanging="220"/>
      <w:jc w:val="left"/>
    </w:pPr>
    <w:rPr>
      <w:sz w:val="20"/>
      <w:szCs w:val="24"/>
    </w:rPr>
  </w:style>
  <w:style w:type="paragraph" w:styleId="Index3">
    <w:name w:val="index 3"/>
    <w:basedOn w:val="Normal"/>
    <w:next w:val="Normal"/>
    <w:autoRedefine/>
    <w:uiPriority w:val="99"/>
    <w:semiHidden/>
    <w:rsid w:val="00BD305E"/>
    <w:pPr>
      <w:ind w:left="660" w:hanging="220"/>
      <w:jc w:val="left"/>
    </w:pPr>
    <w:rPr>
      <w:sz w:val="20"/>
      <w:szCs w:val="24"/>
    </w:rPr>
  </w:style>
  <w:style w:type="paragraph" w:styleId="Index4">
    <w:name w:val="index 4"/>
    <w:basedOn w:val="Normal"/>
    <w:next w:val="Normal"/>
    <w:autoRedefine/>
    <w:uiPriority w:val="99"/>
    <w:semiHidden/>
    <w:rsid w:val="00BD305E"/>
    <w:pPr>
      <w:ind w:left="880" w:hanging="220"/>
      <w:jc w:val="left"/>
    </w:pPr>
    <w:rPr>
      <w:sz w:val="20"/>
      <w:szCs w:val="24"/>
    </w:rPr>
  </w:style>
  <w:style w:type="paragraph" w:styleId="Index6">
    <w:name w:val="index 6"/>
    <w:basedOn w:val="Normal"/>
    <w:next w:val="Normal"/>
    <w:autoRedefine/>
    <w:uiPriority w:val="99"/>
    <w:semiHidden/>
    <w:rsid w:val="00BD305E"/>
    <w:pPr>
      <w:ind w:left="1320" w:hanging="220"/>
      <w:jc w:val="left"/>
    </w:pPr>
    <w:rPr>
      <w:sz w:val="20"/>
      <w:szCs w:val="24"/>
    </w:rPr>
  </w:style>
  <w:style w:type="paragraph" w:styleId="Index7">
    <w:name w:val="index 7"/>
    <w:basedOn w:val="Normal"/>
    <w:next w:val="Normal"/>
    <w:autoRedefine/>
    <w:uiPriority w:val="99"/>
    <w:semiHidden/>
    <w:rsid w:val="00BD305E"/>
    <w:pPr>
      <w:ind w:left="1540" w:hanging="220"/>
      <w:jc w:val="left"/>
    </w:pPr>
    <w:rPr>
      <w:sz w:val="20"/>
      <w:szCs w:val="24"/>
    </w:rPr>
  </w:style>
  <w:style w:type="paragraph" w:styleId="Index8">
    <w:name w:val="index 8"/>
    <w:basedOn w:val="Normal"/>
    <w:next w:val="Normal"/>
    <w:autoRedefine/>
    <w:uiPriority w:val="99"/>
    <w:semiHidden/>
    <w:rsid w:val="00BD305E"/>
    <w:pPr>
      <w:ind w:left="1760" w:hanging="220"/>
      <w:jc w:val="left"/>
    </w:pPr>
    <w:rPr>
      <w:sz w:val="20"/>
      <w:szCs w:val="24"/>
    </w:rPr>
  </w:style>
  <w:style w:type="paragraph" w:styleId="Index9">
    <w:name w:val="index 9"/>
    <w:basedOn w:val="Normal"/>
    <w:next w:val="Normal"/>
    <w:autoRedefine/>
    <w:uiPriority w:val="99"/>
    <w:semiHidden/>
    <w:rsid w:val="00BD305E"/>
    <w:pPr>
      <w:ind w:left="1980" w:hanging="220"/>
      <w:jc w:val="left"/>
    </w:pPr>
    <w:rPr>
      <w:sz w:val="20"/>
      <w:szCs w:val="24"/>
    </w:rPr>
  </w:style>
  <w:style w:type="paragraph" w:styleId="IndexHeading">
    <w:name w:val="index heading"/>
    <w:basedOn w:val="Normal"/>
    <w:next w:val="Index1"/>
    <w:uiPriority w:val="99"/>
    <w:semiHidden/>
    <w:rsid w:val="00BD305E"/>
    <w:pPr>
      <w:jc w:val="left"/>
    </w:pPr>
    <w:rPr>
      <w:sz w:val="20"/>
      <w:szCs w:val="24"/>
    </w:rPr>
  </w:style>
  <w:style w:type="paragraph" w:styleId="CommentSubject">
    <w:name w:val="annotation subject"/>
    <w:basedOn w:val="CommentText"/>
    <w:next w:val="CommentText"/>
    <w:link w:val="CommentSubjectChar"/>
    <w:uiPriority w:val="99"/>
    <w:semiHidden/>
    <w:rsid w:val="00BD305E"/>
    <w:rPr>
      <w:b/>
      <w:bCs/>
    </w:rPr>
  </w:style>
  <w:style w:type="character" w:customStyle="1" w:styleId="CommentSubjectChar">
    <w:name w:val="Comment Subject Char"/>
    <w:basedOn w:val="CommentTextChar"/>
    <w:link w:val="CommentSubject"/>
    <w:uiPriority w:val="99"/>
    <w:semiHidden/>
    <w:locked/>
    <w:rsid w:val="00777988"/>
    <w:rPr>
      <w:rFonts w:cs="Times New Roman"/>
      <w:b/>
      <w:bCs/>
      <w:sz w:val="20"/>
      <w:szCs w:val="20"/>
      <w:lang w:val="fr-FR" w:eastAsia="fr-FR"/>
    </w:rPr>
  </w:style>
  <w:style w:type="paragraph" w:styleId="TOC6">
    <w:name w:val="toc 6"/>
    <w:basedOn w:val="Normal"/>
    <w:next w:val="Normal"/>
    <w:autoRedefine/>
    <w:uiPriority w:val="99"/>
    <w:semiHidden/>
    <w:rsid w:val="00BD305E"/>
    <w:pPr>
      <w:jc w:val="left"/>
    </w:pPr>
  </w:style>
  <w:style w:type="paragraph" w:styleId="TOC7">
    <w:name w:val="toc 7"/>
    <w:basedOn w:val="Normal"/>
    <w:next w:val="Normal"/>
    <w:autoRedefine/>
    <w:uiPriority w:val="99"/>
    <w:semiHidden/>
    <w:rsid w:val="00BD305E"/>
    <w:pPr>
      <w:jc w:val="left"/>
    </w:pPr>
  </w:style>
  <w:style w:type="paragraph" w:styleId="TOC8">
    <w:name w:val="toc 8"/>
    <w:basedOn w:val="Normal"/>
    <w:next w:val="Normal"/>
    <w:autoRedefine/>
    <w:uiPriority w:val="99"/>
    <w:semiHidden/>
    <w:rsid w:val="00BD305E"/>
    <w:pPr>
      <w:jc w:val="left"/>
    </w:pPr>
  </w:style>
  <w:style w:type="paragraph" w:customStyle="1" w:styleId="CharCharCharCharCharChar1">
    <w:name w:val="Char Char Char Char Char Char1"/>
    <w:basedOn w:val="Normal"/>
    <w:uiPriority w:val="99"/>
    <w:semiHidden/>
    <w:rsid w:val="00BD305E"/>
    <w:pPr>
      <w:widowControl w:val="0"/>
      <w:adjustRightInd w:val="0"/>
      <w:spacing w:before="120" w:after="160" w:line="240" w:lineRule="exact"/>
      <w:contextualSpacing/>
      <w:jc w:val="left"/>
      <w:textAlignment w:val="baseline"/>
    </w:pPr>
    <w:rPr>
      <w:rFonts w:eastAsia="SimSun"/>
      <w:szCs w:val="22"/>
      <w:lang w:val="en-US" w:eastAsia="en-US"/>
    </w:rPr>
  </w:style>
  <w:style w:type="paragraph" w:customStyle="1" w:styleId="ContentBullet">
    <w:name w:val="ContentBullet"/>
    <w:basedOn w:val="Content"/>
    <w:uiPriority w:val="99"/>
    <w:rsid w:val="00CF6023"/>
    <w:pPr>
      <w:numPr>
        <w:numId w:val="6"/>
      </w:numPr>
    </w:pPr>
  </w:style>
  <w:style w:type="table" w:styleId="TableGrid">
    <w:name w:val="Table Grid"/>
    <w:basedOn w:val="TableNormal"/>
    <w:uiPriority w:val="99"/>
    <w:rsid w:val="00A353DC"/>
    <w:pPr>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FD4071"/>
    <w:rPr>
      <w:rFonts w:cs="Times New Roman"/>
      <w:sz w:val="16"/>
      <w:szCs w:val="16"/>
    </w:rPr>
  </w:style>
  <w:style w:type="paragraph" w:styleId="NormalWeb">
    <w:name w:val="Normal (Web)"/>
    <w:basedOn w:val="Normal"/>
    <w:uiPriority w:val="99"/>
    <w:rsid w:val="00096BD6"/>
    <w:pPr>
      <w:spacing w:before="100" w:beforeAutospacing="1" w:after="100" w:afterAutospacing="1"/>
      <w:jc w:val="left"/>
    </w:pPr>
    <w:rPr>
      <w:sz w:val="24"/>
      <w:szCs w:val="24"/>
      <w:lang w:val="es-ES_tradnl" w:eastAsia="es-ES_tradnl"/>
    </w:rPr>
  </w:style>
  <w:style w:type="character" w:customStyle="1" w:styleId="RefFlowName">
    <w:name w:val="RefFlowName"/>
    <w:uiPriority w:val="99"/>
    <w:rsid w:val="0045029A"/>
    <w:rPr>
      <w:rFonts w:ascii="Tahoma" w:hAnsi="Tahoma"/>
      <w:i/>
    </w:rPr>
  </w:style>
  <w:style w:type="paragraph" w:styleId="Revision">
    <w:name w:val="Revision"/>
    <w:hidden/>
    <w:uiPriority w:val="99"/>
    <w:semiHidden/>
    <w:rsid w:val="00A6434A"/>
    <w:rPr>
      <w:szCs w:val="20"/>
      <w:lang w:val="fr-FR" w:eastAsia="fr-FR"/>
    </w:rPr>
  </w:style>
  <w:style w:type="paragraph" w:customStyle="1" w:styleId="Default">
    <w:name w:val="Default"/>
    <w:uiPriority w:val="99"/>
    <w:rsid w:val="002B1B3A"/>
    <w:pPr>
      <w:autoSpaceDE w:val="0"/>
      <w:autoSpaceDN w:val="0"/>
      <w:adjustRightInd w:val="0"/>
    </w:pPr>
    <w:rPr>
      <w:rFonts w:ascii="Tahoma" w:hAnsi="Tahoma" w:cs="Tahoma"/>
      <w:color w:val="000000"/>
      <w:sz w:val="24"/>
      <w:szCs w:val="24"/>
      <w:lang w:val="es-ES_tradnl" w:eastAsia="es-ES_tradnl"/>
    </w:rPr>
  </w:style>
  <w:style w:type="paragraph" w:styleId="EndnoteText">
    <w:name w:val="endnote text"/>
    <w:basedOn w:val="Normal"/>
    <w:link w:val="EndnoteTextChar"/>
    <w:uiPriority w:val="99"/>
    <w:semiHidden/>
    <w:rsid w:val="0046556D"/>
    <w:rPr>
      <w:sz w:val="20"/>
    </w:rPr>
  </w:style>
  <w:style w:type="character" w:customStyle="1" w:styleId="EndnoteTextChar">
    <w:name w:val="Endnote Text Char"/>
    <w:basedOn w:val="DefaultParagraphFont"/>
    <w:link w:val="EndnoteText"/>
    <w:uiPriority w:val="99"/>
    <w:semiHidden/>
    <w:locked/>
    <w:rsid w:val="0046556D"/>
    <w:rPr>
      <w:rFonts w:cs="Times New Roman"/>
      <w:lang w:val="fr-FR" w:eastAsia="fr-FR"/>
    </w:rPr>
  </w:style>
  <w:style w:type="paragraph" w:styleId="TOCHeading">
    <w:name w:val="TOC Heading"/>
    <w:basedOn w:val="Heading1"/>
    <w:next w:val="Normal"/>
    <w:uiPriority w:val="99"/>
    <w:qFormat/>
    <w:rsid w:val="006B7030"/>
    <w:pPr>
      <w:keepLines/>
      <w:numPr>
        <w:numId w:val="0"/>
      </w:numPr>
      <w:spacing w:after="0" w:line="276" w:lineRule="auto"/>
      <w:outlineLvl w:val="9"/>
    </w:pPr>
    <w:rPr>
      <w:rFonts w:ascii="Cambria" w:hAnsi="Cambria"/>
      <w:bCs/>
      <w:color w:val="365F91"/>
      <w:sz w:val="28"/>
      <w:szCs w:val="28"/>
      <w:lang w:val="de-DE" w:eastAsia="en-US"/>
    </w:rPr>
  </w:style>
  <w:style w:type="paragraph" w:customStyle="1" w:styleId="Tableau">
    <w:name w:val="Tableau"/>
    <w:basedOn w:val="Normal"/>
    <w:link w:val="TableauCar"/>
    <w:uiPriority w:val="99"/>
    <w:rsid w:val="00B96B63"/>
    <w:pPr>
      <w:jc w:val="left"/>
    </w:pPr>
    <w:rPr>
      <w:rFonts w:ascii="Tahoma" w:hAnsi="Tahoma" w:cs="Vrinda"/>
      <w:sz w:val="18"/>
      <w:szCs w:val="24"/>
    </w:rPr>
  </w:style>
  <w:style w:type="character" w:customStyle="1" w:styleId="TableauCar">
    <w:name w:val="Tableau Car"/>
    <w:basedOn w:val="DefaultParagraphFont"/>
    <w:link w:val="Tableau"/>
    <w:uiPriority w:val="99"/>
    <w:locked/>
    <w:rsid w:val="00B96B63"/>
    <w:rPr>
      <w:rFonts w:ascii="Tahoma" w:hAnsi="Tahoma" w:cs="Vrinda"/>
      <w:sz w:val="24"/>
      <w:szCs w:val="24"/>
      <w:lang w:val="fr-FR" w:eastAsia="fr-FR"/>
    </w:rPr>
  </w:style>
  <w:style w:type="paragraph" w:styleId="ListParagraph">
    <w:name w:val="List Paragraph"/>
    <w:basedOn w:val="Normal"/>
    <w:uiPriority w:val="99"/>
    <w:qFormat/>
    <w:rsid w:val="00B96B63"/>
    <w:pPr>
      <w:ind w:left="720"/>
      <w:contextualSpacing/>
    </w:pPr>
  </w:style>
  <w:style w:type="paragraph" w:customStyle="1" w:styleId="Aufzhlungszeichen3">
    <w:name w:val="Aufzählungszeichen3"/>
    <w:basedOn w:val="Normal"/>
    <w:uiPriority w:val="99"/>
    <w:rsid w:val="00B46295"/>
    <w:pPr>
      <w:numPr>
        <w:numId w:val="10"/>
      </w:numPr>
      <w:spacing w:after="120" w:line="240" w:lineRule="exact"/>
      <w:jc w:val="left"/>
    </w:pPr>
    <w:rPr>
      <w:rFonts w:ascii="Arial" w:hAnsi="Arial"/>
      <w:lang w:val="de-DE" w:eastAsia="de-DE"/>
    </w:rPr>
  </w:style>
  <w:style w:type="character" w:customStyle="1" w:styleId="f5">
    <w:name w:val="f5"/>
    <w:basedOn w:val="DefaultParagraphFont"/>
    <w:uiPriority w:val="99"/>
    <w:rsid w:val="00DE4001"/>
    <w:rPr>
      <w:rFonts w:cs="Times New Roman"/>
    </w:rPr>
  </w:style>
  <w:style w:type="character" w:styleId="FollowedHyperlink">
    <w:name w:val="FollowedHyperlink"/>
    <w:basedOn w:val="DefaultParagraphFont"/>
    <w:uiPriority w:val="99"/>
    <w:semiHidden/>
    <w:rsid w:val="001C11EB"/>
    <w:rPr>
      <w:rFonts w:cs="Times New Roman"/>
      <w:color w:val="800080"/>
      <w:u w:val="single"/>
    </w:rPr>
  </w:style>
  <w:style w:type="paragraph" w:customStyle="1" w:styleId="EinfacheAufzhlung">
    <w:name w:val="Einfache Aufzählung"/>
    <w:basedOn w:val="Normal"/>
    <w:uiPriority w:val="99"/>
    <w:rsid w:val="00793E7F"/>
    <w:pPr>
      <w:numPr>
        <w:ilvl w:val="1"/>
        <w:numId w:val="12"/>
      </w:numPr>
    </w:pPr>
    <w:rPr>
      <w:rFonts w:ascii="Times" w:hAnsi="Times"/>
    </w:rPr>
  </w:style>
  <w:style w:type="character" w:customStyle="1" w:styleId="w30">
    <w:name w:val="w30"/>
    <w:basedOn w:val="DefaultParagraphFont"/>
    <w:uiPriority w:val="99"/>
    <w:rsid w:val="000B5FBC"/>
    <w:rPr>
      <w:rFonts w:cs="Times New Roman"/>
    </w:rPr>
  </w:style>
  <w:style w:type="paragraph" w:customStyle="1" w:styleId="ListParagraph1">
    <w:name w:val="List Paragraph1"/>
    <w:basedOn w:val="Normal"/>
    <w:uiPriority w:val="99"/>
    <w:rsid w:val="00D61B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882167">
      <w:marLeft w:val="0"/>
      <w:marRight w:val="0"/>
      <w:marTop w:val="0"/>
      <w:marBottom w:val="0"/>
      <w:divBdr>
        <w:top w:val="none" w:sz="0" w:space="0" w:color="auto"/>
        <w:left w:val="none" w:sz="0" w:space="0" w:color="auto"/>
        <w:bottom w:val="none" w:sz="0" w:space="0" w:color="auto"/>
        <w:right w:val="none" w:sz="0" w:space="0" w:color="auto"/>
      </w:divBdr>
    </w:div>
    <w:div w:id="1463882169">
      <w:marLeft w:val="0"/>
      <w:marRight w:val="0"/>
      <w:marTop w:val="0"/>
      <w:marBottom w:val="0"/>
      <w:divBdr>
        <w:top w:val="none" w:sz="0" w:space="0" w:color="auto"/>
        <w:left w:val="none" w:sz="0" w:space="0" w:color="auto"/>
        <w:bottom w:val="none" w:sz="0" w:space="0" w:color="auto"/>
        <w:right w:val="none" w:sz="0" w:space="0" w:color="auto"/>
      </w:divBdr>
    </w:div>
    <w:div w:id="1463882170">
      <w:marLeft w:val="0"/>
      <w:marRight w:val="0"/>
      <w:marTop w:val="0"/>
      <w:marBottom w:val="0"/>
      <w:divBdr>
        <w:top w:val="none" w:sz="0" w:space="0" w:color="auto"/>
        <w:left w:val="none" w:sz="0" w:space="0" w:color="auto"/>
        <w:bottom w:val="none" w:sz="0" w:space="0" w:color="auto"/>
        <w:right w:val="none" w:sz="0" w:space="0" w:color="auto"/>
      </w:divBdr>
    </w:div>
    <w:div w:id="1463882172">
      <w:marLeft w:val="0"/>
      <w:marRight w:val="0"/>
      <w:marTop w:val="0"/>
      <w:marBottom w:val="0"/>
      <w:divBdr>
        <w:top w:val="none" w:sz="0" w:space="0" w:color="auto"/>
        <w:left w:val="none" w:sz="0" w:space="0" w:color="auto"/>
        <w:bottom w:val="none" w:sz="0" w:space="0" w:color="auto"/>
        <w:right w:val="none" w:sz="0" w:space="0" w:color="auto"/>
      </w:divBdr>
    </w:div>
    <w:div w:id="1463882173">
      <w:marLeft w:val="0"/>
      <w:marRight w:val="0"/>
      <w:marTop w:val="0"/>
      <w:marBottom w:val="0"/>
      <w:divBdr>
        <w:top w:val="none" w:sz="0" w:space="0" w:color="auto"/>
        <w:left w:val="none" w:sz="0" w:space="0" w:color="auto"/>
        <w:bottom w:val="none" w:sz="0" w:space="0" w:color="auto"/>
        <w:right w:val="none" w:sz="0" w:space="0" w:color="auto"/>
      </w:divBdr>
    </w:div>
    <w:div w:id="1463882174">
      <w:marLeft w:val="0"/>
      <w:marRight w:val="0"/>
      <w:marTop w:val="0"/>
      <w:marBottom w:val="0"/>
      <w:divBdr>
        <w:top w:val="none" w:sz="0" w:space="0" w:color="auto"/>
        <w:left w:val="none" w:sz="0" w:space="0" w:color="auto"/>
        <w:bottom w:val="none" w:sz="0" w:space="0" w:color="auto"/>
        <w:right w:val="none" w:sz="0" w:space="0" w:color="auto"/>
      </w:divBdr>
    </w:div>
    <w:div w:id="1463882175">
      <w:marLeft w:val="0"/>
      <w:marRight w:val="0"/>
      <w:marTop w:val="0"/>
      <w:marBottom w:val="0"/>
      <w:divBdr>
        <w:top w:val="none" w:sz="0" w:space="0" w:color="auto"/>
        <w:left w:val="none" w:sz="0" w:space="0" w:color="auto"/>
        <w:bottom w:val="none" w:sz="0" w:space="0" w:color="auto"/>
        <w:right w:val="none" w:sz="0" w:space="0" w:color="auto"/>
      </w:divBdr>
    </w:div>
    <w:div w:id="1463882176">
      <w:marLeft w:val="0"/>
      <w:marRight w:val="0"/>
      <w:marTop w:val="0"/>
      <w:marBottom w:val="0"/>
      <w:divBdr>
        <w:top w:val="none" w:sz="0" w:space="0" w:color="auto"/>
        <w:left w:val="none" w:sz="0" w:space="0" w:color="auto"/>
        <w:bottom w:val="none" w:sz="0" w:space="0" w:color="auto"/>
        <w:right w:val="none" w:sz="0" w:space="0" w:color="auto"/>
      </w:divBdr>
    </w:div>
    <w:div w:id="1463882177">
      <w:marLeft w:val="0"/>
      <w:marRight w:val="0"/>
      <w:marTop w:val="0"/>
      <w:marBottom w:val="0"/>
      <w:divBdr>
        <w:top w:val="none" w:sz="0" w:space="0" w:color="auto"/>
        <w:left w:val="none" w:sz="0" w:space="0" w:color="auto"/>
        <w:bottom w:val="none" w:sz="0" w:space="0" w:color="auto"/>
        <w:right w:val="none" w:sz="0" w:space="0" w:color="auto"/>
      </w:divBdr>
    </w:div>
    <w:div w:id="1463882178">
      <w:marLeft w:val="0"/>
      <w:marRight w:val="0"/>
      <w:marTop w:val="0"/>
      <w:marBottom w:val="0"/>
      <w:divBdr>
        <w:top w:val="none" w:sz="0" w:space="0" w:color="auto"/>
        <w:left w:val="none" w:sz="0" w:space="0" w:color="auto"/>
        <w:bottom w:val="none" w:sz="0" w:space="0" w:color="auto"/>
        <w:right w:val="none" w:sz="0" w:space="0" w:color="auto"/>
      </w:divBdr>
    </w:div>
    <w:div w:id="1463882179">
      <w:marLeft w:val="0"/>
      <w:marRight w:val="0"/>
      <w:marTop w:val="0"/>
      <w:marBottom w:val="0"/>
      <w:divBdr>
        <w:top w:val="none" w:sz="0" w:space="0" w:color="auto"/>
        <w:left w:val="none" w:sz="0" w:space="0" w:color="auto"/>
        <w:bottom w:val="none" w:sz="0" w:space="0" w:color="auto"/>
        <w:right w:val="none" w:sz="0" w:space="0" w:color="auto"/>
      </w:divBdr>
    </w:div>
    <w:div w:id="1463882180">
      <w:marLeft w:val="0"/>
      <w:marRight w:val="0"/>
      <w:marTop w:val="0"/>
      <w:marBottom w:val="0"/>
      <w:divBdr>
        <w:top w:val="none" w:sz="0" w:space="0" w:color="auto"/>
        <w:left w:val="none" w:sz="0" w:space="0" w:color="auto"/>
        <w:bottom w:val="none" w:sz="0" w:space="0" w:color="auto"/>
        <w:right w:val="none" w:sz="0" w:space="0" w:color="auto"/>
      </w:divBdr>
    </w:div>
    <w:div w:id="1463882181">
      <w:marLeft w:val="0"/>
      <w:marRight w:val="0"/>
      <w:marTop w:val="0"/>
      <w:marBottom w:val="0"/>
      <w:divBdr>
        <w:top w:val="none" w:sz="0" w:space="0" w:color="auto"/>
        <w:left w:val="none" w:sz="0" w:space="0" w:color="auto"/>
        <w:bottom w:val="none" w:sz="0" w:space="0" w:color="auto"/>
        <w:right w:val="none" w:sz="0" w:space="0" w:color="auto"/>
      </w:divBdr>
    </w:div>
    <w:div w:id="1463882182">
      <w:marLeft w:val="0"/>
      <w:marRight w:val="0"/>
      <w:marTop w:val="0"/>
      <w:marBottom w:val="0"/>
      <w:divBdr>
        <w:top w:val="none" w:sz="0" w:space="0" w:color="auto"/>
        <w:left w:val="none" w:sz="0" w:space="0" w:color="auto"/>
        <w:bottom w:val="none" w:sz="0" w:space="0" w:color="auto"/>
        <w:right w:val="none" w:sz="0" w:space="0" w:color="auto"/>
      </w:divBdr>
    </w:div>
    <w:div w:id="1463882183">
      <w:marLeft w:val="0"/>
      <w:marRight w:val="0"/>
      <w:marTop w:val="0"/>
      <w:marBottom w:val="0"/>
      <w:divBdr>
        <w:top w:val="none" w:sz="0" w:space="0" w:color="auto"/>
        <w:left w:val="none" w:sz="0" w:space="0" w:color="auto"/>
        <w:bottom w:val="none" w:sz="0" w:space="0" w:color="auto"/>
        <w:right w:val="none" w:sz="0" w:space="0" w:color="auto"/>
      </w:divBdr>
    </w:div>
    <w:div w:id="1463882184">
      <w:marLeft w:val="0"/>
      <w:marRight w:val="0"/>
      <w:marTop w:val="0"/>
      <w:marBottom w:val="0"/>
      <w:divBdr>
        <w:top w:val="none" w:sz="0" w:space="0" w:color="auto"/>
        <w:left w:val="none" w:sz="0" w:space="0" w:color="auto"/>
        <w:bottom w:val="none" w:sz="0" w:space="0" w:color="auto"/>
        <w:right w:val="none" w:sz="0" w:space="0" w:color="auto"/>
      </w:divBdr>
    </w:div>
    <w:div w:id="1463882185">
      <w:marLeft w:val="0"/>
      <w:marRight w:val="0"/>
      <w:marTop w:val="0"/>
      <w:marBottom w:val="0"/>
      <w:divBdr>
        <w:top w:val="none" w:sz="0" w:space="0" w:color="auto"/>
        <w:left w:val="none" w:sz="0" w:space="0" w:color="auto"/>
        <w:bottom w:val="none" w:sz="0" w:space="0" w:color="auto"/>
        <w:right w:val="none" w:sz="0" w:space="0" w:color="auto"/>
      </w:divBdr>
    </w:div>
    <w:div w:id="1463882186">
      <w:marLeft w:val="0"/>
      <w:marRight w:val="0"/>
      <w:marTop w:val="0"/>
      <w:marBottom w:val="0"/>
      <w:divBdr>
        <w:top w:val="none" w:sz="0" w:space="0" w:color="auto"/>
        <w:left w:val="none" w:sz="0" w:space="0" w:color="auto"/>
        <w:bottom w:val="none" w:sz="0" w:space="0" w:color="auto"/>
        <w:right w:val="none" w:sz="0" w:space="0" w:color="auto"/>
      </w:divBdr>
    </w:div>
    <w:div w:id="1463882187">
      <w:marLeft w:val="0"/>
      <w:marRight w:val="0"/>
      <w:marTop w:val="0"/>
      <w:marBottom w:val="0"/>
      <w:divBdr>
        <w:top w:val="none" w:sz="0" w:space="0" w:color="auto"/>
        <w:left w:val="none" w:sz="0" w:space="0" w:color="auto"/>
        <w:bottom w:val="none" w:sz="0" w:space="0" w:color="auto"/>
        <w:right w:val="none" w:sz="0" w:space="0" w:color="auto"/>
      </w:divBdr>
    </w:div>
    <w:div w:id="1463882188">
      <w:marLeft w:val="0"/>
      <w:marRight w:val="0"/>
      <w:marTop w:val="0"/>
      <w:marBottom w:val="0"/>
      <w:divBdr>
        <w:top w:val="none" w:sz="0" w:space="0" w:color="auto"/>
        <w:left w:val="none" w:sz="0" w:space="0" w:color="auto"/>
        <w:bottom w:val="none" w:sz="0" w:space="0" w:color="auto"/>
        <w:right w:val="none" w:sz="0" w:space="0" w:color="auto"/>
      </w:divBdr>
    </w:div>
    <w:div w:id="1463882189">
      <w:marLeft w:val="0"/>
      <w:marRight w:val="0"/>
      <w:marTop w:val="0"/>
      <w:marBottom w:val="0"/>
      <w:divBdr>
        <w:top w:val="none" w:sz="0" w:space="0" w:color="auto"/>
        <w:left w:val="none" w:sz="0" w:space="0" w:color="auto"/>
        <w:bottom w:val="none" w:sz="0" w:space="0" w:color="auto"/>
        <w:right w:val="none" w:sz="0" w:space="0" w:color="auto"/>
      </w:divBdr>
      <w:divsChild>
        <w:div w:id="1463882168">
          <w:marLeft w:val="0"/>
          <w:marRight w:val="0"/>
          <w:marTop w:val="0"/>
          <w:marBottom w:val="0"/>
          <w:divBdr>
            <w:top w:val="none" w:sz="0" w:space="0" w:color="auto"/>
            <w:left w:val="none" w:sz="0" w:space="0" w:color="auto"/>
            <w:bottom w:val="none" w:sz="0" w:space="0" w:color="auto"/>
            <w:right w:val="none" w:sz="0" w:space="0" w:color="auto"/>
          </w:divBdr>
          <w:divsChild>
            <w:div w:id="1463882166">
              <w:marLeft w:val="0"/>
              <w:marRight w:val="0"/>
              <w:marTop w:val="0"/>
              <w:marBottom w:val="0"/>
              <w:divBdr>
                <w:top w:val="none" w:sz="0" w:space="0" w:color="auto"/>
                <w:left w:val="none" w:sz="0" w:space="0" w:color="auto"/>
                <w:bottom w:val="none" w:sz="0" w:space="0" w:color="auto"/>
                <w:right w:val="none" w:sz="0" w:space="0" w:color="auto"/>
              </w:divBdr>
            </w:div>
            <w:div w:id="146388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882190">
      <w:marLeft w:val="0"/>
      <w:marRight w:val="0"/>
      <w:marTop w:val="0"/>
      <w:marBottom w:val="0"/>
      <w:divBdr>
        <w:top w:val="none" w:sz="0" w:space="0" w:color="auto"/>
        <w:left w:val="none" w:sz="0" w:space="0" w:color="auto"/>
        <w:bottom w:val="none" w:sz="0" w:space="0" w:color="auto"/>
        <w:right w:val="none" w:sz="0" w:space="0" w:color="auto"/>
      </w:divBdr>
    </w:div>
    <w:div w:id="1463882191">
      <w:marLeft w:val="0"/>
      <w:marRight w:val="0"/>
      <w:marTop w:val="0"/>
      <w:marBottom w:val="0"/>
      <w:divBdr>
        <w:top w:val="none" w:sz="0" w:space="0" w:color="auto"/>
        <w:left w:val="none" w:sz="0" w:space="0" w:color="auto"/>
        <w:bottom w:val="none" w:sz="0" w:space="0" w:color="auto"/>
        <w:right w:val="none" w:sz="0" w:space="0" w:color="auto"/>
      </w:divBdr>
    </w:div>
    <w:div w:id="1463882192">
      <w:marLeft w:val="0"/>
      <w:marRight w:val="0"/>
      <w:marTop w:val="0"/>
      <w:marBottom w:val="0"/>
      <w:divBdr>
        <w:top w:val="none" w:sz="0" w:space="0" w:color="auto"/>
        <w:left w:val="none" w:sz="0" w:space="0" w:color="auto"/>
        <w:bottom w:val="none" w:sz="0" w:space="0" w:color="auto"/>
        <w:right w:val="none" w:sz="0" w:space="0" w:color="auto"/>
      </w:divBdr>
    </w:div>
    <w:div w:id="1463882193">
      <w:marLeft w:val="0"/>
      <w:marRight w:val="0"/>
      <w:marTop w:val="0"/>
      <w:marBottom w:val="0"/>
      <w:divBdr>
        <w:top w:val="none" w:sz="0" w:space="0" w:color="auto"/>
        <w:left w:val="none" w:sz="0" w:space="0" w:color="auto"/>
        <w:bottom w:val="none" w:sz="0" w:space="0" w:color="auto"/>
        <w:right w:val="none" w:sz="0" w:space="0" w:color="auto"/>
      </w:divBdr>
    </w:div>
    <w:div w:id="1463882194">
      <w:marLeft w:val="0"/>
      <w:marRight w:val="0"/>
      <w:marTop w:val="0"/>
      <w:marBottom w:val="0"/>
      <w:divBdr>
        <w:top w:val="none" w:sz="0" w:space="0" w:color="auto"/>
        <w:left w:val="none" w:sz="0" w:space="0" w:color="auto"/>
        <w:bottom w:val="none" w:sz="0" w:space="0" w:color="auto"/>
        <w:right w:val="none" w:sz="0" w:space="0" w:color="auto"/>
      </w:divBdr>
    </w:div>
    <w:div w:id="1463882195">
      <w:marLeft w:val="0"/>
      <w:marRight w:val="0"/>
      <w:marTop w:val="0"/>
      <w:marBottom w:val="0"/>
      <w:divBdr>
        <w:top w:val="none" w:sz="0" w:space="0" w:color="auto"/>
        <w:left w:val="none" w:sz="0" w:space="0" w:color="auto"/>
        <w:bottom w:val="none" w:sz="0" w:space="0" w:color="auto"/>
        <w:right w:val="none" w:sz="0" w:space="0" w:color="auto"/>
      </w:divBdr>
    </w:div>
    <w:div w:id="1463882196">
      <w:marLeft w:val="0"/>
      <w:marRight w:val="0"/>
      <w:marTop w:val="0"/>
      <w:marBottom w:val="0"/>
      <w:divBdr>
        <w:top w:val="none" w:sz="0" w:space="0" w:color="auto"/>
        <w:left w:val="none" w:sz="0" w:space="0" w:color="auto"/>
        <w:bottom w:val="none" w:sz="0" w:space="0" w:color="auto"/>
        <w:right w:val="none" w:sz="0" w:space="0" w:color="auto"/>
      </w:divBdr>
    </w:div>
    <w:div w:id="1463882197">
      <w:marLeft w:val="0"/>
      <w:marRight w:val="0"/>
      <w:marTop w:val="0"/>
      <w:marBottom w:val="0"/>
      <w:divBdr>
        <w:top w:val="none" w:sz="0" w:space="0" w:color="auto"/>
        <w:left w:val="none" w:sz="0" w:space="0" w:color="auto"/>
        <w:bottom w:val="none" w:sz="0" w:space="0" w:color="auto"/>
        <w:right w:val="none" w:sz="0" w:space="0" w:color="auto"/>
      </w:divBdr>
    </w:div>
    <w:div w:id="1463882198">
      <w:marLeft w:val="0"/>
      <w:marRight w:val="0"/>
      <w:marTop w:val="0"/>
      <w:marBottom w:val="0"/>
      <w:divBdr>
        <w:top w:val="none" w:sz="0" w:space="0" w:color="auto"/>
        <w:left w:val="none" w:sz="0" w:space="0" w:color="auto"/>
        <w:bottom w:val="none" w:sz="0" w:space="0" w:color="auto"/>
        <w:right w:val="none" w:sz="0" w:space="0" w:color="auto"/>
      </w:divBdr>
    </w:div>
    <w:div w:id="1463882199">
      <w:marLeft w:val="0"/>
      <w:marRight w:val="0"/>
      <w:marTop w:val="0"/>
      <w:marBottom w:val="0"/>
      <w:divBdr>
        <w:top w:val="none" w:sz="0" w:space="0" w:color="auto"/>
        <w:left w:val="none" w:sz="0" w:space="0" w:color="auto"/>
        <w:bottom w:val="none" w:sz="0" w:space="0" w:color="auto"/>
        <w:right w:val="none" w:sz="0" w:space="0" w:color="auto"/>
      </w:divBdr>
    </w:div>
    <w:div w:id="1463882200">
      <w:marLeft w:val="0"/>
      <w:marRight w:val="0"/>
      <w:marTop w:val="0"/>
      <w:marBottom w:val="0"/>
      <w:divBdr>
        <w:top w:val="none" w:sz="0" w:space="0" w:color="auto"/>
        <w:left w:val="none" w:sz="0" w:space="0" w:color="auto"/>
        <w:bottom w:val="none" w:sz="0" w:space="0" w:color="auto"/>
        <w:right w:val="none" w:sz="0" w:space="0" w:color="auto"/>
      </w:divBdr>
    </w:div>
    <w:div w:id="14638822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yperlink" Target="http://tools.ietf.org/html/rfc418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96F68-CCFA-4579-AE8C-272EC98B8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84</Pages>
  <Words>12686</Words>
  <Characters>72314</Characters>
  <Application>Microsoft Office Word</Application>
  <DocSecurity>0</DocSecurity>
  <Lines>602</Lines>
  <Paragraphs>169</Paragraphs>
  <ScaleCrop>false</ScaleCrop>
  <Company/>
  <LinksUpToDate>false</LinksUpToDate>
  <CharactersWithSpaces>84831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2014-04-17T13:38:00Z</dcterms:created>
  <dcterms:modified xsi:type="dcterms:W3CDTF">2014-04-17T13:38:00Z</dcterms:modified>
</cp:coreProperties>
</file>